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38976" w14:textId="77777777" w:rsidR="00C747B0" w:rsidRDefault="00822B85">
      <w:pPr>
        <w:rPr>
          <w:rFonts w:ascii="Times New Roman" w:hAnsi="Times New Roman"/>
          <w:b/>
          <w:bCs/>
          <w:sz w:val="28"/>
        </w:rPr>
        <w:pPrChange w:id="0" w:author="Evan Katz" w:date="2019-06-17T15:11:00Z">
          <w:pPr>
            <w:jc w:val="center"/>
          </w:pPr>
        </w:pPrChange>
      </w:pPr>
      <w:bookmarkStart w:id="1" w:name="_Toc109104959"/>
      <w:bookmarkStart w:id="2" w:name="_Toc109201792"/>
      <w:r>
        <w:rPr>
          <w:rFonts w:ascii="Times New Roman" w:hAnsi="Times New Roman"/>
          <w:b/>
          <w:bCs/>
          <w:noProof/>
          <w:sz w:val="28"/>
        </w:rPr>
        <mc:AlternateContent>
          <mc:Choice Requires="wps">
            <w:drawing>
              <wp:anchor distT="0" distB="0" distL="114300" distR="114300" simplePos="0" relativeHeight="251657728" behindDoc="0" locked="0" layoutInCell="1" allowOverlap="1" wp14:anchorId="1246F1C6" wp14:editId="2D2DDC4E">
                <wp:simplePos x="0" y="0"/>
                <wp:positionH relativeFrom="page">
                  <wp:posOffset>662940</wp:posOffset>
                </wp:positionH>
                <wp:positionV relativeFrom="page">
                  <wp:posOffset>845820</wp:posOffset>
                </wp:positionV>
                <wp:extent cx="8229600" cy="5943600"/>
                <wp:effectExtent l="43815" t="45720" r="41910" b="40005"/>
                <wp:wrapSquare wrapText="bothSides"/>
                <wp:docPr id="2" name="Text Box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5943600"/>
                        </a:xfrm>
                        <a:prstGeom prst="rect">
                          <a:avLst/>
                        </a:prstGeom>
                        <a:solidFill>
                          <a:srgbClr val="FFFFFF"/>
                        </a:solidFill>
                        <a:ln w="76200">
                          <a:solidFill>
                            <a:srgbClr val="000080"/>
                          </a:solidFill>
                          <a:miter lim="800000"/>
                          <a:headEnd/>
                          <a:tailEnd/>
                        </a:ln>
                      </wps:spPr>
                      <wps:txbx>
                        <w:txbxContent>
                          <w:p w14:paraId="7C2252B4" w14:textId="2282A0DF" w:rsidR="002972FE" w:rsidRPr="00094352" w:rsidDel="00B132B9" w:rsidRDefault="002972FE" w:rsidP="00560EAD">
                            <w:pPr>
                              <w:rPr>
                                <w:del w:id="3" w:author="Poisal, Kathryn (CMS/CMCS)" w:date="2024-09-17T10:15:00Z"/>
                                <w:rFonts w:ascii="Times New Roman" w:hAnsi="Times New Roman"/>
                                <w:color w:val="000080"/>
                                <w:sz w:val="40"/>
                                <w:szCs w:val="40"/>
                              </w:rPr>
                            </w:pPr>
                          </w:p>
                          <w:p w14:paraId="4BCBBCD9" w14:textId="1DC8A77D" w:rsidR="002972FE" w:rsidRPr="00094352" w:rsidRDefault="002972FE" w:rsidP="00560EAD">
                            <w:pPr>
                              <w:rPr>
                                <w:rFonts w:ascii="Arial Narrow" w:hAnsi="Arial Narrow"/>
                                <w:b/>
                                <w:color w:val="000080"/>
                                <w:sz w:val="40"/>
                                <w:szCs w:val="40"/>
                              </w:rPr>
                            </w:pPr>
                            <w:r w:rsidRPr="00094352">
                              <w:rPr>
                                <w:rFonts w:ascii="Arial Narrow" w:hAnsi="Arial Narrow"/>
                                <w:b/>
                                <w:color w:val="000080"/>
                                <w:sz w:val="56"/>
                                <w:szCs w:val="56"/>
                              </w:rPr>
                              <w:t xml:space="preserve">Application for a §1915(c) Home and Community-Based Waiver </w:t>
                            </w:r>
                            <w:r w:rsidRPr="00094352">
                              <w:rPr>
                                <w:rFonts w:ascii="Arial Narrow" w:hAnsi="Arial Narrow"/>
                                <w:b/>
                                <w:color w:val="000080"/>
                                <w:sz w:val="40"/>
                                <w:szCs w:val="40"/>
                              </w:rPr>
                              <w:t>[</w:t>
                            </w:r>
                            <w:r>
                              <w:rPr>
                                <w:rFonts w:ascii="Arial Narrow" w:hAnsi="Arial Narrow"/>
                                <w:b/>
                                <w:color w:val="000080"/>
                                <w:sz w:val="40"/>
                                <w:szCs w:val="40"/>
                              </w:rPr>
                              <w:t>Version 3.</w:t>
                            </w:r>
                            <w:r w:rsidR="006163D3">
                              <w:rPr>
                                <w:rFonts w:ascii="Arial Narrow" w:hAnsi="Arial Narrow"/>
                                <w:b/>
                                <w:color w:val="000080"/>
                                <w:sz w:val="40"/>
                                <w:szCs w:val="40"/>
                              </w:rPr>
                              <w:t>7</w:t>
                            </w:r>
                            <w:r w:rsidRPr="00094352">
                              <w:rPr>
                                <w:rFonts w:ascii="Arial Narrow" w:hAnsi="Arial Narrow"/>
                                <w:b/>
                                <w:color w:val="000080"/>
                                <w:sz w:val="40"/>
                                <w:szCs w:val="40"/>
                              </w:rPr>
                              <w:t>]</w:t>
                            </w:r>
                          </w:p>
                          <w:p w14:paraId="6218BB9A" w14:textId="52CFFFD0" w:rsidR="002972FE" w:rsidRPr="005C5D45" w:rsidDel="00B132B9" w:rsidRDefault="002972FE" w:rsidP="00560EAD">
                            <w:pPr>
                              <w:rPr>
                                <w:del w:id="4" w:author="Poisal, Kathryn (CMS/CMCS)" w:date="2024-09-17T10:15:00Z"/>
                                <w:rFonts w:ascii="Times New Roman" w:hAnsi="Times New Roman"/>
                                <w:color w:val="FFFFFF"/>
                              </w:rPr>
                            </w:pPr>
                          </w:p>
                          <w:p w14:paraId="69E1FCED" w14:textId="6177D235" w:rsidR="002972FE" w:rsidRPr="000C3412" w:rsidDel="00B132B9" w:rsidRDefault="002972FE" w:rsidP="00560EAD">
                            <w:pPr>
                              <w:rPr>
                                <w:del w:id="5" w:author="Poisal, Kathryn (CMS/CMCS)" w:date="2024-09-17T10:15:00Z"/>
                                <w:rFonts w:ascii="Times New Roman" w:hAnsi="Times New Roman"/>
                                <w:color w:val="000080"/>
                              </w:rPr>
                            </w:pPr>
                            <w:del w:id="6" w:author="Poisal, Kathryn (CMS/CMCS)" w:date="2024-09-17T10:15:00Z">
                              <w:r w:rsidDel="00B132B9">
                                <w:rPr>
                                  <w:rFonts w:ascii="Times New Roman" w:hAnsi="Times New Roman"/>
                                  <w:noProof/>
                                  <w:color w:val="000080"/>
                                </w:rPr>
                                <w:drawing>
                                  <wp:inline distT="0" distB="0" distL="0" distR="0" wp14:anchorId="66AF674E" wp14:editId="6426523D">
                                    <wp:extent cx="5306060" cy="108585"/>
                                    <wp:effectExtent l="19050" t="0" r="8890" b="0"/>
                                    <wp:docPr id="1013034305" name="Picture 10130343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306060" cy="108585"/>
                                            </a:xfrm>
                                            <a:prstGeom prst="rect">
                                              <a:avLst/>
                                            </a:prstGeom>
                                            <a:noFill/>
                                            <a:ln w="9525">
                                              <a:noFill/>
                                              <a:miter lim="800000"/>
                                              <a:headEnd/>
                                              <a:tailEnd/>
                                            </a:ln>
                                          </pic:spPr>
                                        </pic:pic>
                                      </a:graphicData>
                                    </a:graphic>
                                  </wp:inline>
                                </w:drawing>
                              </w:r>
                            </w:del>
                          </w:p>
                          <w:p w14:paraId="1DB10537" w14:textId="4CC81372" w:rsidR="002972FE" w:rsidRPr="00094352" w:rsidDel="00B132B9" w:rsidRDefault="002972FE" w:rsidP="00560EAD">
                            <w:pPr>
                              <w:rPr>
                                <w:del w:id="7" w:author="Poisal, Kathryn (CMS/CMCS)" w:date="2024-09-17T10:15:00Z"/>
                                <w:rFonts w:ascii="Times New Roman" w:hAnsi="Times New Roman"/>
                                <w:color w:val="000080"/>
                              </w:rPr>
                            </w:pPr>
                          </w:p>
                          <w:p w14:paraId="2B21BEC9" w14:textId="329ECE3D" w:rsidR="002972FE" w:rsidRPr="00094352" w:rsidDel="00B132B9" w:rsidRDefault="002972FE" w:rsidP="00560EAD">
                            <w:pPr>
                              <w:rPr>
                                <w:del w:id="8" w:author="Poisal, Kathryn (CMS/CMCS)" w:date="2024-09-17T10:15:00Z"/>
                                <w:rFonts w:ascii="Times New Roman" w:hAnsi="Times New Roman"/>
                                <w:color w:val="000080"/>
                              </w:rPr>
                            </w:pPr>
                          </w:p>
                          <w:p w14:paraId="48A0FA83" w14:textId="115ABB20" w:rsidR="002972FE" w:rsidRPr="00094352" w:rsidDel="00B132B9" w:rsidRDefault="002972FE" w:rsidP="00560EAD">
                            <w:pPr>
                              <w:rPr>
                                <w:del w:id="9" w:author="Poisal, Kathryn (CMS/CMCS)" w:date="2024-09-17T10:15:00Z"/>
                                <w:rFonts w:ascii="Times New Roman" w:hAnsi="Times New Roman"/>
                                <w:color w:val="000080"/>
                              </w:rPr>
                            </w:pPr>
                          </w:p>
                          <w:p w14:paraId="62B75718" w14:textId="2D57AD2D" w:rsidR="002972FE" w:rsidRPr="00F02455" w:rsidRDefault="002972FE" w:rsidP="00560EAD">
                            <w:pPr>
                              <w:jc w:val="center"/>
                              <w:rPr>
                                <w:rFonts w:ascii="Arial Narrow" w:hAnsi="Arial Narrow"/>
                                <w:b/>
                                <w:color w:val="000080"/>
                                <w:sz w:val="72"/>
                                <w:szCs w:val="72"/>
                              </w:rPr>
                            </w:pPr>
                            <w:r w:rsidRPr="00F02455">
                              <w:rPr>
                                <w:rFonts w:ascii="Arial Narrow" w:hAnsi="Arial Narrow"/>
                                <w:b/>
                                <w:color w:val="000080"/>
                                <w:sz w:val="72"/>
                                <w:szCs w:val="72"/>
                              </w:rPr>
                              <w:t>CMS Instrument for Reviewing HCBS Waiver Applications</w:t>
                            </w:r>
                          </w:p>
                          <w:p w14:paraId="2E9515F3" w14:textId="179B5C49" w:rsidR="002972FE" w:rsidRPr="00094352" w:rsidDel="00B132B9" w:rsidRDefault="002972FE" w:rsidP="00560EAD">
                            <w:pPr>
                              <w:rPr>
                                <w:del w:id="10" w:author="Poisal, Kathryn (CMS/CMCS)" w:date="2024-09-17T10:15:00Z"/>
                                <w:rFonts w:ascii="Times New Roman" w:hAnsi="Times New Roman"/>
                                <w:color w:val="000080"/>
                              </w:rPr>
                            </w:pPr>
                          </w:p>
                          <w:p w14:paraId="2877EA23" w14:textId="3E301431" w:rsidR="002972FE" w:rsidRPr="00094352" w:rsidDel="00B132B9" w:rsidRDefault="002972FE" w:rsidP="00560EAD">
                            <w:pPr>
                              <w:rPr>
                                <w:del w:id="11" w:author="Poisal, Kathryn (CMS/CMCS)" w:date="2024-09-17T10:15:00Z"/>
                                <w:rFonts w:ascii="Times New Roman" w:hAnsi="Times New Roman"/>
                                <w:color w:val="000080"/>
                              </w:rPr>
                            </w:pPr>
                          </w:p>
                          <w:p w14:paraId="1B5E18E8" w14:textId="55837411" w:rsidR="002972FE" w:rsidRPr="00094352" w:rsidDel="00B132B9" w:rsidRDefault="002972FE" w:rsidP="00560EAD">
                            <w:pPr>
                              <w:rPr>
                                <w:del w:id="12" w:author="Poisal, Kathryn (CMS/CMCS)" w:date="2024-09-17T10:15:00Z"/>
                                <w:rFonts w:ascii="Times New Roman" w:hAnsi="Times New Roman"/>
                                <w:color w:val="000080"/>
                              </w:rPr>
                            </w:pPr>
                          </w:p>
                          <w:p w14:paraId="03EE4E1B" w14:textId="757B4EEF" w:rsidR="002972FE" w:rsidRPr="00207C2E" w:rsidRDefault="002972FE" w:rsidP="00560EAD">
                            <w:pPr>
                              <w:jc w:val="center"/>
                              <w:rPr>
                                <w:rFonts w:ascii="Arial Narrow" w:hAnsi="Arial Narrow"/>
                                <w:b/>
                                <w:color w:val="000080"/>
                                <w:sz w:val="44"/>
                                <w:szCs w:val="44"/>
                              </w:rPr>
                            </w:pPr>
                            <w:r w:rsidRPr="00207C2E">
                              <w:rPr>
                                <w:rFonts w:ascii="Arial Narrow" w:hAnsi="Arial Narrow"/>
                                <w:b/>
                                <w:color w:val="000080"/>
                                <w:sz w:val="44"/>
                                <w:szCs w:val="44"/>
                              </w:rPr>
                              <w:t>Release Date:</w:t>
                            </w:r>
                          </w:p>
                          <w:p w14:paraId="683722C5" w14:textId="13DCF707" w:rsidR="002972FE" w:rsidRPr="00207C2E" w:rsidDel="006163D3" w:rsidRDefault="00F627B8" w:rsidP="00560EAD">
                            <w:pPr>
                              <w:jc w:val="center"/>
                              <w:rPr>
                                <w:del w:id="13" w:author="Poisal, Kathryn (CMS/CMCS)" w:date="2024-10-18T07:52:00Z"/>
                                <w:rFonts w:ascii="Arial Narrow" w:hAnsi="Arial Narrow"/>
                                <w:b/>
                                <w:color w:val="000080"/>
                                <w:sz w:val="44"/>
                                <w:szCs w:val="44"/>
                              </w:rPr>
                            </w:pPr>
                            <w:r>
                              <w:rPr>
                                <w:rFonts w:ascii="Arial Narrow" w:hAnsi="Arial Narrow"/>
                                <w:b/>
                                <w:color w:val="000080"/>
                                <w:sz w:val="44"/>
                                <w:szCs w:val="44"/>
                              </w:rPr>
                              <w:t>2024</w:t>
                            </w:r>
                          </w:p>
                          <w:p w14:paraId="263DCBEA" w14:textId="3B8BB0AB" w:rsidR="002972FE" w:rsidRDefault="002972FE" w:rsidP="00560EAD">
                            <w:pPr>
                              <w:rPr>
                                <w:rFonts w:ascii="Times New Roman" w:hAnsi="Times New Roman"/>
                                <w:color w:val="000080"/>
                              </w:rPr>
                            </w:pPr>
                          </w:p>
                          <w:p w14:paraId="2BC49C83" w14:textId="79056BE8" w:rsidR="002972FE" w:rsidRPr="00094352" w:rsidRDefault="002972FE" w:rsidP="00560EAD">
                            <w:pPr>
                              <w:rPr>
                                <w:rFonts w:ascii="Times New Roman" w:hAnsi="Times New Roman"/>
                                <w:color w:val="000080"/>
                              </w:rPr>
                            </w:pPr>
                          </w:p>
                          <w:p w14:paraId="30B51286" w14:textId="600990AD" w:rsidR="002972FE" w:rsidRPr="00094352" w:rsidRDefault="002972FE" w:rsidP="00560EAD">
                            <w:pPr>
                              <w:rPr>
                                <w:rFonts w:ascii="Times New Roman" w:hAnsi="Times New Roman"/>
                                <w:color w:val="000080"/>
                              </w:rPr>
                            </w:pPr>
                          </w:p>
                          <w:p w14:paraId="2D947CB7" w14:textId="582571C3" w:rsidR="002972FE" w:rsidRPr="00094352" w:rsidRDefault="006163D3" w:rsidP="00560EAD">
                            <w:pPr>
                              <w:jc w:val="center"/>
                              <w:rPr>
                                <w:rFonts w:ascii="Arial Narrow" w:hAnsi="Arial Narrow"/>
                                <w:b/>
                                <w:color w:val="000080"/>
                                <w:sz w:val="36"/>
                                <w:szCs w:val="36"/>
                              </w:rPr>
                            </w:pPr>
                            <w:r>
                              <w:rPr>
                                <w:rFonts w:ascii="Arial Narrow" w:hAnsi="Arial Narrow"/>
                                <w:b/>
                                <w:color w:val="000080"/>
                                <w:sz w:val="36"/>
                                <w:szCs w:val="36"/>
                              </w:rPr>
                              <w:t xml:space="preserve">Medicaid Benefits </w:t>
                            </w:r>
                            <w:r w:rsidR="002972FE" w:rsidRPr="00094352">
                              <w:rPr>
                                <w:rFonts w:ascii="Arial Narrow" w:hAnsi="Arial Narrow"/>
                                <w:b/>
                                <w:color w:val="000080"/>
                                <w:sz w:val="36"/>
                                <w:szCs w:val="36"/>
                              </w:rPr>
                              <w:t>Health Programs Group</w:t>
                            </w:r>
                          </w:p>
                          <w:p w14:paraId="348150BF" w14:textId="785BC548" w:rsidR="002972FE" w:rsidRPr="00094352" w:rsidRDefault="002972FE" w:rsidP="00560EAD">
                            <w:pPr>
                              <w:jc w:val="center"/>
                              <w:rPr>
                                <w:rFonts w:ascii="Arial Narrow" w:hAnsi="Arial Narrow"/>
                                <w:b/>
                                <w:color w:val="000080"/>
                                <w:sz w:val="36"/>
                                <w:szCs w:val="36"/>
                              </w:rPr>
                            </w:pPr>
                            <w:r w:rsidRPr="00094352">
                              <w:rPr>
                                <w:rFonts w:ascii="Arial Narrow" w:hAnsi="Arial Narrow"/>
                                <w:b/>
                                <w:color w:val="000080"/>
                                <w:sz w:val="36"/>
                                <w:szCs w:val="36"/>
                              </w:rPr>
                              <w:t xml:space="preserve">Center for Medicaid and </w:t>
                            </w:r>
                            <w:r>
                              <w:rPr>
                                <w:rFonts w:ascii="Arial Narrow" w:hAnsi="Arial Narrow"/>
                                <w:b/>
                                <w:color w:val="000080"/>
                                <w:sz w:val="36"/>
                                <w:szCs w:val="36"/>
                              </w:rPr>
                              <w:t>CHIP Services</w:t>
                            </w:r>
                          </w:p>
                          <w:p w14:paraId="6003882D" w14:textId="35CF4EE1" w:rsidR="002972FE" w:rsidRPr="00094352" w:rsidRDefault="002972FE" w:rsidP="00560EAD">
                            <w:pPr>
                              <w:jc w:val="center"/>
                              <w:rPr>
                                <w:rFonts w:ascii="Arial Narrow" w:hAnsi="Arial Narrow"/>
                                <w:b/>
                                <w:color w:val="000080"/>
                                <w:sz w:val="36"/>
                                <w:szCs w:val="36"/>
                              </w:rPr>
                            </w:pPr>
                            <w:r w:rsidRPr="00094352">
                              <w:rPr>
                                <w:rFonts w:ascii="Arial Narrow" w:hAnsi="Arial Narrow"/>
                                <w:b/>
                                <w:color w:val="000080"/>
                                <w:sz w:val="36"/>
                                <w:szCs w:val="36"/>
                              </w:rPr>
                              <w:t>Centers for Medicare &amp; Medicaid Services</w:t>
                            </w:r>
                          </w:p>
                          <w:p w14:paraId="028C098F" w14:textId="62BA2CC3" w:rsidR="002972FE" w:rsidRPr="00094352" w:rsidRDefault="002972FE" w:rsidP="00560EAD">
                            <w:pPr>
                              <w:jc w:val="center"/>
                              <w:rPr>
                                <w:rFonts w:ascii="Arial Narrow" w:hAnsi="Arial Narrow"/>
                                <w:b/>
                                <w:color w:val="000080"/>
                                <w:sz w:val="36"/>
                                <w:szCs w:val="36"/>
                              </w:rPr>
                            </w:pPr>
                            <w:r w:rsidRPr="00094352">
                              <w:rPr>
                                <w:rFonts w:ascii="Arial Narrow" w:hAnsi="Arial Narrow"/>
                                <w:b/>
                                <w:color w:val="000080"/>
                                <w:sz w:val="36"/>
                                <w:szCs w:val="36"/>
                              </w:rPr>
                              <w:t>Department of Health and Human Services</w:t>
                            </w:r>
                          </w:p>
                          <w:p w14:paraId="515752F1" w14:textId="1B54320C" w:rsidR="002972FE" w:rsidRPr="00094352" w:rsidRDefault="00B132B9" w:rsidP="00560EAD">
                            <w:pPr>
                              <w:rPr>
                                <w:color w:val="000080"/>
                              </w:rPr>
                            </w:pPr>
                            <w:ins w:id="14" w:author="Poisal, Kathryn (CMS/CMCS)" w:date="2024-09-17T10:15:00Z">
                              <w:r>
                                <w:rPr>
                                  <w:rFonts w:ascii="Arial Narrow" w:hAnsi="Arial Narrow"/>
                                  <w:b/>
                                  <w:color w:val="000080"/>
                                  <w:sz w:val="56"/>
                                  <w:szCs w:val="56"/>
                                </w:rPr>
                                <w:t>ƒ</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46F1C6" id="_x0000_t202" coordsize="21600,21600" o:spt="202" path="m,l,21600r21600,l21600,xe">
                <v:stroke joinstyle="miter"/>
                <v:path gradientshapeok="t" o:connecttype="rect"/>
              </v:shapetype>
              <v:shape id="Text Box 15" o:spid="_x0000_s1026" type="#_x0000_t202" alt="&quot;&quot;" style="position:absolute;margin-left:52.2pt;margin-top:66.6pt;width:9in;height:46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" strokecolor="navy" strokeweight="6pt">
                <v:textbox>
                  <w:txbxContent>
                    <w:p w14:paraId="7C2252B4" w14:textId="2282A0DF" w:rsidR="002972FE" w:rsidRPr="00094352" w:rsidDel="00B132B9" w:rsidRDefault="002972FE" w:rsidP="00560EAD">
                      <w:pPr>
                        <w:rPr>
                          <w:del w:id="15" w:author="Poisal, Kathryn (CMS/CMCS)" w:date="2024-09-17T10:15:00Z"/>
                          <w:rFonts w:ascii="Times New Roman" w:hAnsi="Times New Roman"/>
                          <w:color w:val="000080"/>
                          <w:sz w:val="40"/>
                          <w:szCs w:val="40"/>
                        </w:rPr>
                      </w:pPr>
                    </w:p>
                    <w:p w14:paraId="4BCBBCD9" w14:textId="1DC8A77D" w:rsidR="002972FE" w:rsidRPr="00094352" w:rsidRDefault="002972FE" w:rsidP="00560EAD">
                      <w:pPr>
                        <w:rPr>
                          <w:rFonts w:ascii="Arial Narrow" w:hAnsi="Arial Narrow"/>
                          <w:b/>
                          <w:color w:val="000080"/>
                          <w:sz w:val="40"/>
                          <w:szCs w:val="40"/>
                        </w:rPr>
                      </w:pPr>
                      <w:r w:rsidRPr="00094352">
                        <w:rPr>
                          <w:rFonts w:ascii="Arial Narrow" w:hAnsi="Arial Narrow"/>
                          <w:b/>
                          <w:color w:val="000080"/>
                          <w:sz w:val="56"/>
                          <w:szCs w:val="56"/>
                        </w:rPr>
                        <w:t xml:space="preserve">Application for a §1915(c) Home and Community-Based Waiver </w:t>
                      </w:r>
                      <w:r w:rsidRPr="00094352">
                        <w:rPr>
                          <w:rFonts w:ascii="Arial Narrow" w:hAnsi="Arial Narrow"/>
                          <w:b/>
                          <w:color w:val="000080"/>
                          <w:sz w:val="40"/>
                          <w:szCs w:val="40"/>
                        </w:rPr>
                        <w:t>[</w:t>
                      </w:r>
                      <w:r>
                        <w:rPr>
                          <w:rFonts w:ascii="Arial Narrow" w:hAnsi="Arial Narrow"/>
                          <w:b/>
                          <w:color w:val="000080"/>
                          <w:sz w:val="40"/>
                          <w:szCs w:val="40"/>
                        </w:rPr>
                        <w:t>Version 3.</w:t>
                      </w:r>
                      <w:r w:rsidR="006163D3">
                        <w:rPr>
                          <w:rFonts w:ascii="Arial Narrow" w:hAnsi="Arial Narrow"/>
                          <w:b/>
                          <w:color w:val="000080"/>
                          <w:sz w:val="40"/>
                          <w:szCs w:val="40"/>
                        </w:rPr>
                        <w:t>7</w:t>
                      </w:r>
                      <w:r w:rsidRPr="00094352">
                        <w:rPr>
                          <w:rFonts w:ascii="Arial Narrow" w:hAnsi="Arial Narrow"/>
                          <w:b/>
                          <w:color w:val="000080"/>
                          <w:sz w:val="40"/>
                          <w:szCs w:val="40"/>
                        </w:rPr>
                        <w:t>]</w:t>
                      </w:r>
                    </w:p>
                    <w:p w14:paraId="6218BB9A" w14:textId="52CFFFD0" w:rsidR="002972FE" w:rsidRPr="005C5D45" w:rsidDel="00B132B9" w:rsidRDefault="002972FE" w:rsidP="00560EAD">
                      <w:pPr>
                        <w:rPr>
                          <w:del w:id="16" w:author="Poisal, Kathryn (CMS/CMCS)" w:date="2024-09-17T10:15:00Z"/>
                          <w:rFonts w:ascii="Times New Roman" w:hAnsi="Times New Roman"/>
                          <w:color w:val="FFFFFF"/>
                        </w:rPr>
                      </w:pPr>
                    </w:p>
                    <w:p w14:paraId="69E1FCED" w14:textId="6177D235" w:rsidR="002972FE" w:rsidRPr="000C3412" w:rsidDel="00B132B9" w:rsidRDefault="002972FE" w:rsidP="00560EAD">
                      <w:pPr>
                        <w:rPr>
                          <w:del w:id="17" w:author="Poisal, Kathryn (CMS/CMCS)" w:date="2024-09-17T10:15:00Z"/>
                          <w:rFonts w:ascii="Times New Roman" w:hAnsi="Times New Roman"/>
                          <w:color w:val="000080"/>
                        </w:rPr>
                      </w:pPr>
                      <w:del w:id="18" w:author="Poisal, Kathryn (CMS/CMCS)" w:date="2024-09-17T10:15:00Z">
                        <w:r w:rsidDel="00B132B9">
                          <w:rPr>
                            <w:rFonts w:ascii="Times New Roman" w:hAnsi="Times New Roman"/>
                            <w:noProof/>
                            <w:color w:val="000080"/>
                          </w:rPr>
                          <w:drawing>
                            <wp:inline distT="0" distB="0" distL="0" distR="0" wp14:anchorId="66AF674E" wp14:editId="6426523D">
                              <wp:extent cx="5306060" cy="108585"/>
                              <wp:effectExtent l="19050" t="0" r="8890" b="0"/>
                              <wp:docPr id="1013034305" name="Picture 10130343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306060" cy="108585"/>
                                      </a:xfrm>
                                      <a:prstGeom prst="rect">
                                        <a:avLst/>
                                      </a:prstGeom>
                                      <a:noFill/>
                                      <a:ln w="9525">
                                        <a:noFill/>
                                        <a:miter lim="800000"/>
                                        <a:headEnd/>
                                        <a:tailEnd/>
                                      </a:ln>
                                    </pic:spPr>
                                  </pic:pic>
                                </a:graphicData>
                              </a:graphic>
                            </wp:inline>
                          </w:drawing>
                        </w:r>
                      </w:del>
                    </w:p>
                    <w:p w14:paraId="1DB10537" w14:textId="4CC81372" w:rsidR="002972FE" w:rsidRPr="00094352" w:rsidDel="00B132B9" w:rsidRDefault="002972FE" w:rsidP="00560EAD">
                      <w:pPr>
                        <w:rPr>
                          <w:del w:id="19" w:author="Poisal, Kathryn (CMS/CMCS)" w:date="2024-09-17T10:15:00Z"/>
                          <w:rFonts w:ascii="Times New Roman" w:hAnsi="Times New Roman"/>
                          <w:color w:val="000080"/>
                        </w:rPr>
                      </w:pPr>
                    </w:p>
                    <w:p w14:paraId="2B21BEC9" w14:textId="329ECE3D" w:rsidR="002972FE" w:rsidRPr="00094352" w:rsidDel="00B132B9" w:rsidRDefault="002972FE" w:rsidP="00560EAD">
                      <w:pPr>
                        <w:rPr>
                          <w:del w:id="20" w:author="Poisal, Kathryn (CMS/CMCS)" w:date="2024-09-17T10:15:00Z"/>
                          <w:rFonts w:ascii="Times New Roman" w:hAnsi="Times New Roman"/>
                          <w:color w:val="000080"/>
                        </w:rPr>
                      </w:pPr>
                    </w:p>
                    <w:p w14:paraId="48A0FA83" w14:textId="115ABB20" w:rsidR="002972FE" w:rsidRPr="00094352" w:rsidDel="00B132B9" w:rsidRDefault="002972FE" w:rsidP="00560EAD">
                      <w:pPr>
                        <w:rPr>
                          <w:del w:id="21" w:author="Poisal, Kathryn (CMS/CMCS)" w:date="2024-09-17T10:15:00Z"/>
                          <w:rFonts w:ascii="Times New Roman" w:hAnsi="Times New Roman"/>
                          <w:color w:val="000080"/>
                        </w:rPr>
                      </w:pPr>
                    </w:p>
                    <w:p w14:paraId="62B75718" w14:textId="2D57AD2D" w:rsidR="002972FE" w:rsidRPr="00F02455" w:rsidRDefault="002972FE" w:rsidP="00560EAD">
                      <w:pPr>
                        <w:jc w:val="center"/>
                        <w:rPr>
                          <w:rFonts w:ascii="Arial Narrow" w:hAnsi="Arial Narrow"/>
                          <w:b/>
                          <w:color w:val="000080"/>
                          <w:sz w:val="72"/>
                          <w:szCs w:val="72"/>
                        </w:rPr>
                      </w:pPr>
                      <w:r w:rsidRPr="00F02455">
                        <w:rPr>
                          <w:rFonts w:ascii="Arial Narrow" w:hAnsi="Arial Narrow"/>
                          <w:b/>
                          <w:color w:val="000080"/>
                          <w:sz w:val="72"/>
                          <w:szCs w:val="72"/>
                        </w:rPr>
                        <w:t>CMS Instrument for Reviewing HCBS Waiver Applications</w:t>
                      </w:r>
                    </w:p>
                    <w:p w14:paraId="2E9515F3" w14:textId="179B5C49" w:rsidR="002972FE" w:rsidRPr="00094352" w:rsidDel="00B132B9" w:rsidRDefault="002972FE" w:rsidP="00560EAD">
                      <w:pPr>
                        <w:rPr>
                          <w:del w:id="22" w:author="Poisal, Kathryn (CMS/CMCS)" w:date="2024-09-17T10:15:00Z"/>
                          <w:rFonts w:ascii="Times New Roman" w:hAnsi="Times New Roman"/>
                          <w:color w:val="000080"/>
                        </w:rPr>
                      </w:pPr>
                    </w:p>
                    <w:p w14:paraId="2877EA23" w14:textId="3E301431" w:rsidR="002972FE" w:rsidRPr="00094352" w:rsidDel="00B132B9" w:rsidRDefault="002972FE" w:rsidP="00560EAD">
                      <w:pPr>
                        <w:rPr>
                          <w:del w:id="23" w:author="Poisal, Kathryn (CMS/CMCS)" w:date="2024-09-17T10:15:00Z"/>
                          <w:rFonts w:ascii="Times New Roman" w:hAnsi="Times New Roman"/>
                          <w:color w:val="000080"/>
                        </w:rPr>
                      </w:pPr>
                    </w:p>
                    <w:p w14:paraId="1B5E18E8" w14:textId="55837411" w:rsidR="002972FE" w:rsidRPr="00094352" w:rsidDel="00B132B9" w:rsidRDefault="002972FE" w:rsidP="00560EAD">
                      <w:pPr>
                        <w:rPr>
                          <w:del w:id="24" w:author="Poisal, Kathryn (CMS/CMCS)" w:date="2024-09-17T10:15:00Z"/>
                          <w:rFonts w:ascii="Times New Roman" w:hAnsi="Times New Roman"/>
                          <w:color w:val="000080"/>
                        </w:rPr>
                      </w:pPr>
                    </w:p>
                    <w:p w14:paraId="03EE4E1B" w14:textId="757B4EEF" w:rsidR="002972FE" w:rsidRPr="00207C2E" w:rsidRDefault="002972FE" w:rsidP="00560EAD">
                      <w:pPr>
                        <w:jc w:val="center"/>
                        <w:rPr>
                          <w:rFonts w:ascii="Arial Narrow" w:hAnsi="Arial Narrow"/>
                          <w:b/>
                          <w:color w:val="000080"/>
                          <w:sz w:val="44"/>
                          <w:szCs w:val="44"/>
                        </w:rPr>
                      </w:pPr>
                      <w:r w:rsidRPr="00207C2E">
                        <w:rPr>
                          <w:rFonts w:ascii="Arial Narrow" w:hAnsi="Arial Narrow"/>
                          <w:b/>
                          <w:color w:val="000080"/>
                          <w:sz w:val="44"/>
                          <w:szCs w:val="44"/>
                        </w:rPr>
                        <w:t>Release Date:</w:t>
                      </w:r>
                    </w:p>
                    <w:p w14:paraId="683722C5" w14:textId="13DCF707" w:rsidR="002972FE" w:rsidRPr="00207C2E" w:rsidDel="006163D3" w:rsidRDefault="00F627B8" w:rsidP="00560EAD">
                      <w:pPr>
                        <w:jc w:val="center"/>
                        <w:rPr>
                          <w:del w:id="25" w:author="Poisal, Kathryn (CMS/CMCS)" w:date="2024-10-18T07:52:00Z"/>
                          <w:rFonts w:ascii="Arial Narrow" w:hAnsi="Arial Narrow"/>
                          <w:b/>
                          <w:color w:val="000080"/>
                          <w:sz w:val="44"/>
                          <w:szCs w:val="44"/>
                        </w:rPr>
                      </w:pPr>
                      <w:r>
                        <w:rPr>
                          <w:rFonts w:ascii="Arial Narrow" w:hAnsi="Arial Narrow"/>
                          <w:b/>
                          <w:color w:val="000080"/>
                          <w:sz w:val="44"/>
                          <w:szCs w:val="44"/>
                        </w:rPr>
                        <w:t>2024</w:t>
                      </w:r>
                    </w:p>
                    <w:p w14:paraId="263DCBEA" w14:textId="3B8BB0AB" w:rsidR="002972FE" w:rsidRDefault="002972FE" w:rsidP="00560EAD">
                      <w:pPr>
                        <w:rPr>
                          <w:rFonts w:ascii="Times New Roman" w:hAnsi="Times New Roman"/>
                          <w:color w:val="000080"/>
                        </w:rPr>
                      </w:pPr>
                    </w:p>
                    <w:p w14:paraId="2BC49C83" w14:textId="79056BE8" w:rsidR="002972FE" w:rsidRPr="00094352" w:rsidRDefault="002972FE" w:rsidP="00560EAD">
                      <w:pPr>
                        <w:rPr>
                          <w:rFonts w:ascii="Times New Roman" w:hAnsi="Times New Roman"/>
                          <w:color w:val="000080"/>
                        </w:rPr>
                      </w:pPr>
                    </w:p>
                    <w:p w14:paraId="30B51286" w14:textId="600990AD" w:rsidR="002972FE" w:rsidRPr="00094352" w:rsidRDefault="002972FE" w:rsidP="00560EAD">
                      <w:pPr>
                        <w:rPr>
                          <w:rFonts w:ascii="Times New Roman" w:hAnsi="Times New Roman"/>
                          <w:color w:val="000080"/>
                        </w:rPr>
                      </w:pPr>
                    </w:p>
                    <w:p w14:paraId="2D947CB7" w14:textId="582571C3" w:rsidR="002972FE" w:rsidRPr="00094352" w:rsidRDefault="006163D3" w:rsidP="00560EAD">
                      <w:pPr>
                        <w:jc w:val="center"/>
                        <w:rPr>
                          <w:rFonts w:ascii="Arial Narrow" w:hAnsi="Arial Narrow"/>
                          <w:b/>
                          <w:color w:val="000080"/>
                          <w:sz w:val="36"/>
                          <w:szCs w:val="36"/>
                        </w:rPr>
                      </w:pPr>
                      <w:r>
                        <w:rPr>
                          <w:rFonts w:ascii="Arial Narrow" w:hAnsi="Arial Narrow"/>
                          <w:b/>
                          <w:color w:val="000080"/>
                          <w:sz w:val="36"/>
                          <w:szCs w:val="36"/>
                        </w:rPr>
                        <w:t xml:space="preserve">Medicaid Benefits </w:t>
                      </w:r>
                      <w:r w:rsidR="002972FE" w:rsidRPr="00094352">
                        <w:rPr>
                          <w:rFonts w:ascii="Arial Narrow" w:hAnsi="Arial Narrow"/>
                          <w:b/>
                          <w:color w:val="000080"/>
                          <w:sz w:val="36"/>
                          <w:szCs w:val="36"/>
                        </w:rPr>
                        <w:t>Health Programs Group</w:t>
                      </w:r>
                    </w:p>
                    <w:p w14:paraId="348150BF" w14:textId="785BC548" w:rsidR="002972FE" w:rsidRPr="00094352" w:rsidRDefault="002972FE" w:rsidP="00560EAD">
                      <w:pPr>
                        <w:jc w:val="center"/>
                        <w:rPr>
                          <w:rFonts w:ascii="Arial Narrow" w:hAnsi="Arial Narrow"/>
                          <w:b/>
                          <w:color w:val="000080"/>
                          <w:sz w:val="36"/>
                          <w:szCs w:val="36"/>
                        </w:rPr>
                      </w:pPr>
                      <w:r w:rsidRPr="00094352">
                        <w:rPr>
                          <w:rFonts w:ascii="Arial Narrow" w:hAnsi="Arial Narrow"/>
                          <w:b/>
                          <w:color w:val="000080"/>
                          <w:sz w:val="36"/>
                          <w:szCs w:val="36"/>
                        </w:rPr>
                        <w:t xml:space="preserve">Center for Medicaid and </w:t>
                      </w:r>
                      <w:r>
                        <w:rPr>
                          <w:rFonts w:ascii="Arial Narrow" w:hAnsi="Arial Narrow"/>
                          <w:b/>
                          <w:color w:val="000080"/>
                          <w:sz w:val="36"/>
                          <w:szCs w:val="36"/>
                        </w:rPr>
                        <w:t>CHIP Services</w:t>
                      </w:r>
                    </w:p>
                    <w:p w14:paraId="6003882D" w14:textId="35CF4EE1" w:rsidR="002972FE" w:rsidRPr="00094352" w:rsidRDefault="002972FE" w:rsidP="00560EAD">
                      <w:pPr>
                        <w:jc w:val="center"/>
                        <w:rPr>
                          <w:rFonts w:ascii="Arial Narrow" w:hAnsi="Arial Narrow"/>
                          <w:b/>
                          <w:color w:val="000080"/>
                          <w:sz w:val="36"/>
                          <w:szCs w:val="36"/>
                        </w:rPr>
                      </w:pPr>
                      <w:r w:rsidRPr="00094352">
                        <w:rPr>
                          <w:rFonts w:ascii="Arial Narrow" w:hAnsi="Arial Narrow"/>
                          <w:b/>
                          <w:color w:val="000080"/>
                          <w:sz w:val="36"/>
                          <w:szCs w:val="36"/>
                        </w:rPr>
                        <w:t>Centers for Medicare &amp; Medicaid Services</w:t>
                      </w:r>
                    </w:p>
                    <w:p w14:paraId="028C098F" w14:textId="62BA2CC3" w:rsidR="002972FE" w:rsidRPr="00094352" w:rsidRDefault="002972FE" w:rsidP="00560EAD">
                      <w:pPr>
                        <w:jc w:val="center"/>
                        <w:rPr>
                          <w:rFonts w:ascii="Arial Narrow" w:hAnsi="Arial Narrow"/>
                          <w:b/>
                          <w:color w:val="000080"/>
                          <w:sz w:val="36"/>
                          <w:szCs w:val="36"/>
                        </w:rPr>
                      </w:pPr>
                      <w:r w:rsidRPr="00094352">
                        <w:rPr>
                          <w:rFonts w:ascii="Arial Narrow" w:hAnsi="Arial Narrow"/>
                          <w:b/>
                          <w:color w:val="000080"/>
                          <w:sz w:val="36"/>
                          <w:szCs w:val="36"/>
                        </w:rPr>
                        <w:t>Department of Health and Human Services</w:t>
                      </w:r>
                    </w:p>
                    <w:p w14:paraId="515752F1" w14:textId="1B54320C" w:rsidR="002972FE" w:rsidRPr="00094352" w:rsidRDefault="00B132B9" w:rsidP="00560EAD">
                      <w:pPr>
                        <w:rPr>
                          <w:color w:val="000080"/>
                        </w:rPr>
                      </w:pPr>
                      <w:ins w:id="26" w:author="Poisal, Kathryn (CMS/CMCS)" w:date="2024-09-17T10:15:00Z">
                        <w:r>
                          <w:rPr>
                            <w:rFonts w:ascii="Arial Narrow" w:hAnsi="Arial Narrow"/>
                            <w:b/>
                            <w:color w:val="000080"/>
                            <w:sz w:val="56"/>
                            <w:szCs w:val="56"/>
                          </w:rPr>
                          <w:t>ƒ</w:t>
                        </w:r>
                      </w:ins>
                    </w:p>
                  </w:txbxContent>
                </v:textbox>
                <w10:wrap type="square" anchorx="page" anchory="page"/>
              </v:shape>
            </w:pict>
          </mc:Fallback>
        </mc:AlternateContent>
      </w:r>
    </w:p>
    <w:p w14:paraId="5B7D25EB" w14:textId="77777777" w:rsidR="00C747B0" w:rsidRDefault="00C747B0">
      <w:pPr>
        <w:rPr>
          <w:rFonts w:ascii="Times New Roman" w:hAnsi="Times New Roman"/>
          <w:b/>
          <w:bCs/>
          <w:sz w:val="28"/>
        </w:rPr>
        <w:pPrChange w:id="27" w:author="Evan Katz" w:date="2019-06-17T15:11:00Z">
          <w:pPr>
            <w:jc w:val="center"/>
          </w:pPr>
        </w:pPrChange>
      </w:pPr>
    </w:p>
    <w:p w14:paraId="6B248F18" w14:textId="77777777" w:rsidR="00C747B0" w:rsidRDefault="00C747B0">
      <w:pPr>
        <w:rPr>
          <w:rFonts w:ascii="Times New Roman" w:hAnsi="Times New Roman"/>
          <w:b/>
          <w:bCs/>
          <w:sz w:val="28"/>
        </w:rPr>
        <w:pPrChange w:id="28" w:author="Evan Katz" w:date="2019-06-17T15:11:00Z">
          <w:pPr>
            <w:jc w:val="center"/>
          </w:pPr>
        </w:pPrChange>
      </w:pPr>
    </w:p>
    <w:p w14:paraId="74928D0B" w14:textId="77777777" w:rsidR="00C747B0" w:rsidRDefault="00C747B0">
      <w:pPr>
        <w:rPr>
          <w:rFonts w:ascii="Times New Roman" w:hAnsi="Times New Roman"/>
          <w:b/>
          <w:bCs/>
          <w:sz w:val="28"/>
        </w:rPr>
        <w:pPrChange w:id="29" w:author="Evan Katz" w:date="2019-06-17T15:11:00Z">
          <w:pPr>
            <w:jc w:val="center"/>
          </w:pPr>
        </w:pPrChange>
      </w:pPr>
    </w:p>
    <w:p w14:paraId="3539CC9E" w14:textId="77777777" w:rsidR="00C747B0" w:rsidRDefault="00C747B0">
      <w:pPr>
        <w:rPr>
          <w:rFonts w:ascii="Times New Roman" w:hAnsi="Times New Roman"/>
          <w:b/>
          <w:bCs/>
          <w:sz w:val="28"/>
        </w:rPr>
        <w:pPrChange w:id="30" w:author="Evan Katz" w:date="2019-06-17T15:11:00Z">
          <w:pPr>
            <w:jc w:val="center"/>
          </w:pPr>
        </w:pPrChange>
      </w:pPr>
    </w:p>
    <w:p w14:paraId="056B995A" w14:textId="77777777" w:rsidR="00C747B0" w:rsidRDefault="00C747B0">
      <w:pPr>
        <w:rPr>
          <w:rFonts w:ascii="Times New Roman" w:hAnsi="Times New Roman"/>
          <w:b/>
          <w:bCs/>
          <w:sz w:val="28"/>
        </w:rPr>
        <w:pPrChange w:id="31" w:author="Evan Katz" w:date="2019-06-17T15:11:00Z">
          <w:pPr>
            <w:jc w:val="center"/>
          </w:pPr>
        </w:pPrChange>
      </w:pPr>
    </w:p>
    <w:p w14:paraId="0BE6BDE8" w14:textId="77777777" w:rsidR="00C747B0" w:rsidRDefault="00C747B0">
      <w:pPr>
        <w:rPr>
          <w:rFonts w:ascii="Times New Roman" w:hAnsi="Times New Roman"/>
          <w:b/>
          <w:bCs/>
          <w:sz w:val="28"/>
        </w:rPr>
        <w:pPrChange w:id="32" w:author="Evan Katz" w:date="2019-06-17T15:11:00Z">
          <w:pPr>
            <w:jc w:val="center"/>
          </w:pPr>
        </w:pPrChange>
      </w:pPr>
    </w:p>
    <w:p w14:paraId="2E102734" w14:textId="77777777" w:rsidR="00C747B0" w:rsidRDefault="00C747B0">
      <w:pPr>
        <w:rPr>
          <w:rFonts w:ascii="Times New Roman" w:hAnsi="Times New Roman"/>
          <w:b/>
          <w:bCs/>
          <w:sz w:val="28"/>
        </w:rPr>
        <w:pPrChange w:id="33" w:author="Evan Katz" w:date="2019-06-17T15:11:00Z">
          <w:pPr>
            <w:jc w:val="center"/>
          </w:pPr>
        </w:pPrChange>
      </w:pPr>
    </w:p>
    <w:p w14:paraId="3CBCB907" w14:textId="77777777" w:rsidR="00C747B0" w:rsidRDefault="00C747B0">
      <w:pPr>
        <w:rPr>
          <w:rFonts w:ascii="Times New Roman" w:hAnsi="Times New Roman"/>
          <w:b/>
          <w:bCs/>
          <w:sz w:val="28"/>
        </w:rPr>
        <w:pPrChange w:id="34" w:author="Evan Katz" w:date="2019-06-17T15:11:00Z">
          <w:pPr>
            <w:jc w:val="center"/>
          </w:pPr>
        </w:pPrChange>
      </w:pPr>
    </w:p>
    <w:p w14:paraId="2F1311CB" w14:textId="77777777" w:rsidR="00C747B0" w:rsidRDefault="00C747B0">
      <w:pPr>
        <w:rPr>
          <w:rFonts w:ascii="Times New Roman" w:hAnsi="Times New Roman"/>
          <w:b/>
          <w:bCs/>
          <w:sz w:val="28"/>
        </w:rPr>
        <w:pPrChange w:id="35" w:author="Evan Katz" w:date="2019-06-17T15:11:00Z">
          <w:pPr>
            <w:jc w:val="center"/>
          </w:pPr>
        </w:pPrChange>
      </w:pPr>
    </w:p>
    <w:p w14:paraId="099E60D5" w14:textId="77777777" w:rsidR="00C747B0" w:rsidRDefault="00C747B0">
      <w:pPr>
        <w:rPr>
          <w:rFonts w:ascii="Times New Roman" w:hAnsi="Times New Roman"/>
          <w:b/>
          <w:bCs/>
          <w:sz w:val="28"/>
        </w:rPr>
        <w:pPrChange w:id="36" w:author="Evan Katz" w:date="2019-06-17T15:11:00Z">
          <w:pPr>
            <w:jc w:val="center"/>
          </w:pPr>
        </w:pPrChange>
      </w:pPr>
    </w:p>
    <w:p w14:paraId="1BF574D1" w14:textId="77777777" w:rsidR="00C747B0" w:rsidRDefault="00C747B0">
      <w:pPr>
        <w:rPr>
          <w:rFonts w:ascii="Times New Roman" w:hAnsi="Times New Roman"/>
          <w:b/>
          <w:bCs/>
          <w:sz w:val="28"/>
        </w:rPr>
        <w:pPrChange w:id="37" w:author="Evan Katz" w:date="2019-06-17T15:11:00Z">
          <w:pPr>
            <w:jc w:val="center"/>
          </w:pPr>
        </w:pPrChange>
      </w:pPr>
    </w:p>
    <w:p w14:paraId="328F3A90" w14:textId="77777777" w:rsidR="00C747B0" w:rsidRDefault="00C747B0">
      <w:pPr>
        <w:rPr>
          <w:rFonts w:ascii="Times New Roman" w:hAnsi="Times New Roman"/>
          <w:b/>
          <w:bCs/>
          <w:sz w:val="28"/>
        </w:rPr>
        <w:pPrChange w:id="38" w:author="Evan Katz" w:date="2019-06-17T15:11:00Z">
          <w:pPr>
            <w:jc w:val="center"/>
          </w:pPr>
        </w:pPrChange>
      </w:pPr>
    </w:p>
    <w:p w14:paraId="3BC6687A" w14:textId="77777777" w:rsidR="00C747B0" w:rsidRDefault="00C747B0">
      <w:pPr>
        <w:rPr>
          <w:rFonts w:ascii="Times New Roman" w:hAnsi="Times New Roman"/>
          <w:b/>
          <w:bCs/>
          <w:sz w:val="28"/>
        </w:rPr>
        <w:pPrChange w:id="39" w:author="Evan Katz" w:date="2019-06-17T15:11:00Z">
          <w:pPr>
            <w:jc w:val="center"/>
          </w:pPr>
        </w:pPrChange>
      </w:pPr>
    </w:p>
    <w:p w14:paraId="45A2D2B5" w14:textId="77777777" w:rsidR="00C747B0" w:rsidRDefault="00C747B0">
      <w:pPr>
        <w:rPr>
          <w:rFonts w:ascii="Times New Roman" w:hAnsi="Times New Roman"/>
          <w:b/>
          <w:bCs/>
          <w:sz w:val="28"/>
        </w:rPr>
        <w:pPrChange w:id="40" w:author="Evan Katz" w:date="2019-06-17T15:11:00Z">
          <w:pPr>
            <w:jc w:val="center"/>
          </w:pPr>
        </w:pPrChange>
      </w:pPr>
    </w:p>
    <w:p w14:paraId="127A410C" w14:textId="77777777" w:rsidR="00C747B0" w:rsidRDefault="00C747B0">
      <w:pPr>
        <w:rPr>
          <w:rFonts w:ascii="Times New Roman" w:hAnsi="Times New Roman"/>
          <w:b/>
          <w:bCs/>
          <w:sz w:val="28"/>
        </w:rPr>
        <w:pPrChange w:id="41" w:author="Evan Katz" w:date="2019-06-17T15:11:00Z">
          <w:pPr>
            <w:jc w:val="center"/>
          </w:pPr>
        </w:pPrChange>
      </w:pPr>
    </w:p>
    <w:p w14:paraId="771E3449" w14:textId="77777777" w:rsidR="00C747B0" w:rsidRDefault="00C747B0">
      <w:pPr>
        <w:rPr>
          <w:rFonts w:ascii="Times New Roman" w:hAnsi="Times New Roman"/>
          <w:b/>
          <w:bCs/>
          <w:sz w:val="28"/>
        </w:rPr>
        <w:pPrChange w:id="42" w:author="Evan Katz" w:date="2019-06-17T15:11:00Z">
          <w:pPr>
            <w:jc w:val="center"/>
          </w:pPr>
        </w:pPrChange>
      </w:pPr>
    </w:p>
    <w:p w14:paraId="5CC8C6EF" w14:textId="77777777" w:rsidR="00C747B0" w:rsidRDefault="00C747B0">
      <w:pPr>
        <w:rPr>
          <w:rFonts w:ascii="Times New Roman" w:hAnsi="Times New Roman"/>
          <w:b/>
          <w:bCs/>
          <w:sz w:val="28"/>
        </w:rPr>
        <w:pPrChange w:id="43" w:author="Evan Katz" w:date="2019-06-17T15:11:00Z">
          <w:pPr>
            <w:jc w:val="center"/>
          </w:pPr>
        </w:pPrChange>
      </w:pPr>
    </w:p>
    <w:p w14:paraId="1D84A6C1" w14:textId="77777777" w:rsidR="00C747B0" w:rsidRDefault="00C747B0">
      <w:pPr>
        <w:rPr>
          <w:rFonts w:ascii="Times New Roman" w:hAnsi="Times New Roman"/>
          <w:b/>
          <w:bCs/>
          <w:sz w:val="28"/>
        </w:rPr>
        <w:pPrChange w:id="44" w:author="Evan Katz" w:date="2019-06-17T15:11:00Z">
          <w:pPr>
            <w:jc w:val="center"/>
          </w:pPr>
        </w:pPrChange>
      </w:pPr>
    </w:p>
    <w:p w14:paraId="04FDEB1F" w14:textId="77777777" w:rsidR="00C747B0" w:rsidRDefault="00C747B0">
      <w:pPr>
        <w:rPr>
          <w:rFonts w:ascii="Times New Roman" w:hAnsi="Times New Roman"/>
          <w:b/>
          <w:bCs/>
          <w:sz w:val="28"/>
        </w:rPr>
        <w:pPrChange w:id="45" w:author="Evan Katz" w:date="2019-06-17T15:11:00Z">
          <w:pPr>
            <w:jc w:val="center"/>
          </w:pPr>
        </w:pPrChange>
      </w:pPr>
    </w:p>
    <w:p w14:paraId="1C31AFCC" w14:textId="77777777" w:rsidR="00C747B0" w:rsidRDefault="00C747B0">
      <w:pPr>
        <w:rPr>
          <w:rFonts w:ascii="Times New Roman" w:hAnsi="Times New Roman"/>
          <w:b/>
          <w:bCs/>
          <w:sz w:val="28"/>
        </w:rPr>
        <w:pPrChange w:id="46" w:author="Evan Katz" w:date="2019-06-17T15:11:00Z">
          <w:pPr>
            <w:jc w:val="center"/>
          </w:pPr>
        </w:pPrChange>
      </w:pPr>
    </w:p>
    <w:p w14:paraId="3931ED0B" w14:textId="77777777" w:rsidR="00C747B0" w:rsidRDefault="00C747B0">
      <w:pPr>
        <w:rPr>
          <w:rFonts w:ascii="Times New Roman" w:hAnsi="Times New Roman"/>
          <w:b/>
          <w:bCs/>
          <w:sz w:val="28"/>
        </w:rPr>
        <w:pPrChange w:id="47" w:author="Evan Katz" w:date="2019-06-17T15:11:00Z">
          <w:pPr>
            <w:jc w:val="center"/>
          </w:pPr>
        </w:pPrChange>
      </w:pPr>
    </w:p>
    <w:p w14:paraId="4B5F80DC" w14:textId="77777777" w:rsidR="00C747B0" w:rsidRDefault="00C747B0">
      <w:pPr>
        <w:rPr>
          <w:rFonts w:ascii="Times New Roman" w:hAnsi="Times New Roman"/>
          <w:b/>
          <w:bCs/>
          <w:sz w:val="28"/>
        </w:rPr>
        <w:pPrChange w:id="48" w:author="Evan Katz" w:date="2019-06-17T15:11:00Z">
          <w:pPr>
            <w:jc w:val="center"/>
          </w:pPr>
        </w:pPrChange>
      </w:pPr>
    </w:p>
    <w:p w14:paraId="29DF44CD" w14:textId="77777777" w:rsidR="00C747B0" w:rsidRDefault="00C747B0">
      <w:pPr>
        <w:rPr>
          <w:rFonts w:ascii="Times New Roman" w:hAnsi="Times New Roman"/>
          <w:b/>
          <w:bCs/>
          <w:sz w:val="28"/>
        </w:rPr>
        <w:pPrChange w:id="49" w:author="Evan Katz" w:date="2019-06-17T15:11:00Z">
          <w:pPr>
            <w:jc w:val="center"/>
          </w:pPr>
        </w:pPrChange>
      </w:pPr>
    </w:p>
    <w:p w14:paraId="755F2DE2" w14:textId="77777777" w:rsidR="00C747B0" w:rsidRDefault="00C747B0">
      <w:pPr>
        <w:rPr>
          <w:rFonts w:ascii="Times New Roman" w:hAnsi="Times New Roman"/>
          <w:b/>
          <w:bCs/>
          <w:sz w:val="28"/>
        </w:rPr>
        <w:pPrChange w:id="50" w:author="Evan Katz" w:date="2019-06-17T15:11:00Z">
          <w:pPr>
            <w:jc w:val="center"/>
          </w:pPr>
        </w:pPrChange>
      </w:pPr>
    </w:p>
    <w:p w14:paraId="5F7026E5" w14:textId="77777777" w:rsidR="00C747B0" w:rsidRDefault="00C747B0">
      <w:pPr>
        <w:rPr>
          <w:rFonts w:ascii="Times New Roman" w:hAnsi="Times New Roman"/>
          <w:b/>
          <w:bCs/>
          <w:sz w:val="28"/>
        </w:rPr>
        <w:pPrChange w:id="51" w:author="Evan Katz" w:date="2019-06-17T15:11:00Z">
          <w:pPr>
            <w:jc w:val="center"/>
          </w:pPr>
        </w:pPrChange>
      </w:pPr>
    </w:p>
    <w:p w14:paraId="6C90F954" w14:textId="77777777" w:rsidR="00C747B0" w:rsidRDefault="00C747B0">
      <w:pPr>
        <w:rPr>
          <w:rFonts w:ascii="Times New Roman" w:hAnsi="Times New Roman"/>
          <w:b/>
          <w:bCs/>
          <w:sz w:val="28"/>
        </w:rPr>
        <w:pPrChange w:id="52" w:author="Evan Katz" w:date="2019-06-17T15:11:00Z">
          <w:pPr>
            <w:jc w:val="center"/>
          </w:pPr>
        </w:pPrChange>
      </w:pPr>
    </w:p>
    <w:p w14:paraId="10B9F910" w14:textId="77777777" w:rsidR="00C747B0" w:rsidRDefault="00C747B0">
      <w:pPr>
        <w:rPr>
          <w:rFonts w:ascii="Times New Roman" w:hAnsi="Times New Roman"/>
          <w:b/>
          <w:bCs/>
          <w:sz w:val="28"/>
        </w:rPr>
        <w:pPrChange w:id="53" w:author="Evan Katz" w:date="2019-06-17T15:11:00Z">
          <w:pPr>
            <w:jc w:val="center"/>
          </w:pPr>
        </w:pPrChange>
      </w:pPr>
    </w:p>
    <w:p w14:paraId="4994A3DE" w14:textId="77777777" w:rsidR="00C747B0" w:rsidRDefault="00C747B0">
      <w:pPr>
        <w:rPr>
          <w:rFonts w:ascii="Times New Roman" w:hAnsi="Times New Roman"/>
          <w:b/>
          <w:bCs/>
          <w:sz w:val="28"/>
        </w:rPr>
        <w:pPrChange w:id="54" w:author="Evan Katz" w:date="2019-06-17T15:11:00Z">
          <w:pPr>
            <w:jc w:val="center"/>
          </w:pPr>
        </w:pPrChange>
      </w:pPr>
    </w:p>
    <w:p w14:paraId="665F594F" w14:textId="77777777" w:rsidR="00C747B0" w:rsidRDefault="00C747B0">
      <w:pPr>
        <w:rPr>
          <w:rFonts w:ascii="Times New Roman" w:hAnsi="Times New Roman"/>
          <w:b/>
          <w:bCs/>
          <w:sz w:val="28"/>
        </w:rPr>
        <w:pPrChange w:id="55" w:author="Evan Katz" w:date="2019-06-17T15:11:00Z">
          <w:pPr>
            <w:jc w:val="center"/>
          </w:pPr>
        </w:pPrChange>
      </w:pPr>
    </w:p>
    <w:p w14:paraId="72F2077C" w14:textId="77777777" w:rsidR="00C07651" w:rsidRDefault="00C07651">
      <w:pPr>
        <w:rPr>
          <w:rFonts w:ascii="Times New Roman" w:hAnsi="Times New Roman"/>
          <w:b/>
          <w:bCs/>
          <w:sz w:val="28"/>
        </w:rPr>
        <w:pPrChange w:id="56" w:author="Evan Katz" w:date="2019-06-17T15:11:00Z">
          <w:pPr>
            <w:jc w:val="center"/>
          </w:pPr>
        </w:pPrChange>
      </w:pPr>
    </w:p>
    <w:p w14:paraId="4A160D71" w14:textId="77777777" w:rsidR="00C07651" w:rsidRDefault="00C07651">
      <w:pPr>
        <w:rPr>
          <w:rFonts w:ascii="Times New Roman" w:hAnsi="Times New Roman"/>
          <w:b/>
          <w:bCs/>
          <w:sz w:val="28"/>
        </w:rPr>
        <w:pPrChange w:id="57" w:author="Evan Katz" w:date="2019-06-17T15:11:00Z">
          <w:pPr>
            <w:jc w:val="center"/>
          </w:pPr>
        </w:pPrChange>
      </w:pPr>
    </w:p>
    <w:p w14:paraId="4B0E8962" w14:textId="77777777" w:rsidR="00C07651" w:rsidRDefault="00C07651">
      <w:pPr>
        <w:rPr>
          <w:rFonts w:ascii="Times New Roman" w:hAnsi="Times New Roman"/>
          <w:b/>
          <w:bCs/>
          <w:sz w:val="28"/>
        </w:rPr>
        <w:pPrChange w:id="58" w:author="Evan Katz" w:date="2019-06-17T15:11:00Z">
          <w:pPr>
            <w:jc w:val="center"/>
          </w:pPr>
        </w:pPrChange>
      </w:pPr>
    </w:p>
    <w:p w14:paraId="07B94C92" w14:textId="77777777" w:rsidR="00C07651" w:rsidRDefault="00C07651">
      <w:pPr>
        <w:rPr>
          <w:rFonts w:ascii="Times New Roman" w:hAnsi="Times New Roman"/>
          <w:b/>
          <w:bCs/>
          <w:sz w:val="28"/>
        </w:rPr>
        <w:pPrChange w:id="59" w:author="Evan Katz" w:date="2019-06-17T15:11:00Z">
          <w:pPr>
            <w:jc w:val="center"/>
          </w:pPr>
        </w:pPrChange>
      </w:pPr>
    </w:p>
    <w:p w14:paraId="6ABB39F4" w14:textId="77777777" w:rsidR="00C07651" w:rsidRDefault="00C07651">
      <w:pPr>
        <w:rPr>
          <w:rFonts w:ascii="Times New Roman" w:hAnsi="Times New Roman"/>
          <w:b/>
          <w:bCs/>
          <w:sz w:val="28"/>
        </w:rPr>
        <w:pPrChange w:id="60" w:author="Evan Katz" w:date="2019-06-17T15:11:00Z">
          <w:pPr>
            <w:jc w:val="center"/>
          </w:pPr>
        </w:pPrChange>
      </w:pPr>
    </w:p>
    <w:p w14:paraId="2BAB3955" w14:textId="77777777" w:rsidR="00C07651" w:rsidRDefault="00C07651">
      <w:pPr>
        <w:rPr>
          <w:rFonts w:ascii="Times New Roman" w:hAnsi="Times New Roman"/>
          <w:b/>
          <w:bCs/>
          <w:sz w:val="28"/>
        </w:rPr>
        <w:pPrChange w:id="61" w:author="Evan Katz" w:date="2019-06-17T15:11:00Z">
          <w:pPr>
            <w:jc w:val="center"/>
          </w:pPr>
        </w:pPrChange>
      </w:pPr>
    </w:p>
    <w:p w14:paraId="62C336BC" w14:textId="77777777" w:rsidR="00C07651" w:rsidRDefault="00C07651">
      <w:pPr>
        <w:rPr>
          <w:rFonts w:ascii="Times New Roman" w:hAnsi="Times New Roman"/>
          <w:b/>
          <w:bCs/>
          <w:sz w:val="28"/>
        </w:rPr>
        <w:pPrChange w:id="62" w:author="Evan Katz" w:date="2019-06-17T15:11:00Z">
          <w:pPr>
            <w:jc w:val="center"/>
          </w:pPr>
        </w:pPrChange>
      </w:pPr>
    </w:p>
    <w:p w14:paraId="7617C7B9" w14:textId="77777777" w:rsidR="00C07651" w:rsidRDefault="00C07651">
      <w:pPr>
        <w:rPr>
          <w:rFonts w:ascii="Times New Roman" w:hAnsi="Times New Roman"/>
          <w:b/>
          <w:bCs/>
          <w:sz w:val="28"/>
        </w:rPr>
        <w:pPrChange w:id="63" w:author="Evan Katz" w:date="2019-06-17T15:11:00Z">
          <w:pPr>
            <w:jc w:val="center"/>
          </w:pPr>
        </w:pPrChange>
      </w:pPr>
    </w:p>
    <w:p w14:paraId="095606F6" w14:textId="77777777" w:rsidR="00C07651" w:rsidRDefault="00C07651">
      <w:pPr>
        <w:rPr>
          <w:rFonts w:ascii="Times New Roman" w:hAnsi="Times New Roman"/>
          <w:b/>
          <w:bCs/>
          <w:sz w:val="28"/>
        </w:rPr>
        <w:pPrChange w:id="64" w:author="Evan Katz" w:date="2019-06-17T15:11:00Z">
          <w:pPr>
            <w:jc w:val="center"/>
          </w:pPr>
        </w:pPrChange>
      </w:pPr>
    </w:p>
    <w:p w14:paraId="4455BD7F" w14:textId="77777777" w:rsidR="00C07651" w:rsidRDefault="00C07651">
      <w:pPr>
        <w:rPr>
          <w:rFonts w:ascii="Times New Roman" w:hAnsi="Times New Roman"/>
          <w:b/>
          <w:bCs/>
          <w:sz w:val="28"/>
        </w:rPr>
        <w:pPrChange w:id="65" w:author="Evan Katz" w:date="2019-06-17T15:11:00Z">
          <w:pPr>
            <w:jc w:val="center"/>
          </w:pPr>
        </w:pPrChange>
      </w:pPr>
    </w:p>
    <w:p w14:paraId="28537878" w14:textId="77777777" w:rsidR="00C07651" w:rsidRDefault="00C07651">
      <w:pPr>
        <w:rPr>
          <w:rFonts w:ascii="Times New Roman" w:hAnsi="Times New Roman"/>
          <w:b/>
          <w:bCs/>
          <w:sz w:val="28"/>
        </w:rPr>
        <w:pPrChange w:id="66" w:author="Evan Katz" w:date="2019-06-17T15:11:00Z">
          <w:pPr>
            <w:jc w:val="center"/>
          </w:pPr>
        </w:pPrChange>
      </w:pPr>
    </w:p>
    <w:p w14:paraId="25416A70" w14:textId="77777777" w:rsidR="00C07651" w:rsidRDefault="00C07651">
      <w:pPr>
        <w:rPr>
          <w:rFonts w:ascii="Times New Roman" w:hAnsi="Times New Roman"/>
          <w:b/>
          <w:bCs/>
          <w:sz w:val="28"/>
        </w:rPr>
        <w:pPrChange w:id="67" w:author="Evan Katz" w:date="2019-06-17T15:11:00Z">
          <w:pPr>
            <w:jc w:val="center"/>
          </w:pPr>
        </w:pPrChange>
      </w:pPr>
    </w:p>
    <w:p w14:paraId="599D122B" w14:textId="77777777" w:rsidR="00C07651" w:rsidRDefault="00C07651">
      <w:pPr>
        <w:rPr>
          <w:rFonts w:ascii="Times New Roman" w:hAnsi="Times New Roman"/>
          <w:b/>
          <w:bCs/>
          <w:sz w:val="28"/>
        </w:rPr>
        <w:pPrChange w:id="68" w:author="Evan Katz" w:date="2019-06-17T15:11:00Z">
          <w:pPr>
            <w:jc w:val="center"/>
          </w:pPr>
        </w:pPrChange>
      </w:pPr>
    </w:p>
    <w:p w14:paraId="79CEE065" w14:textId="77777777" w:rsidR="00C07651" w:rsidRDefault="00C07651">
      <w:pPr>
        <w:rPr>
          <w:rFonts w:ascii="Times New Roman" w:hAnsi="Times New Roman"/>
          <w:b/>
          <w:bCs/>
          <w:sz w:val="28"/>
        </w:rPr>
        <w:pPrChange w:id="69" w:author="Evan Katz" w:date="2019-06-17T15:11:00Z">
          <w:pPr>
            <w:jc w:val="center"/>
          </w:pPr>
        </w:pPrChange>
      </w:pPr>
    </w:p>
    <w:p w14:paraId="10838EA9" w14:textId="77777777" w:rsidR="00C07651" w:rsidRDefault="00C07651">
      <w:pPr>
        <w:rPr>
          <w:rFonts w:ascii="Times New Roman" w:hAnsi="Times New Roman"/>
          <w:b/>
          <w:bCs/>
          <w:sz w:val="28"/>
        </w:rPr>
        <w:pPrChange w:id="70" w:author="Evan Katz" w:date="2019-06-17T15:11:00Z">
          <w:pPr>
            <w:jc w:val="center"/>
          </w:pPr>
        </w:pPrChange>
      </w:pPr>
    </w:p>
    <w:p w14:paraId="2204A890" w14:textId="77777777" w:rsidR="00C07651" w:rsidRDefault="00C07651">
      <w:pPr>
        <w:rPr>
          <w:rFonts w:ascii="Times New Roman" w:hAnsi="Times New Roman"/>
          <w:b/>
          <w:bCs/>
          <w:sz w:val="28"/>
        </w:rPr>
        <w:pPrChange w:id="71" w:author="Evan Katz" w:date="2019-06-17T15:11:00Z">
          <w:pPr>
            <w:jc w:val="center"/>
          </w:pPr>
        </w:pPrChange>
      </w:pPr>
    </w:p>
    <w:p w14:paraId="27C35483" w14:textId="77777777" w:rsidR="00C07651" w:rsidRDefault="00C07651">
      <w:pPr>
        <w:rPr>
          <w:rFonts w:ascii="Times New Roman" w:hAnsi="Times New Roman"/>
          <w:b/>
          <w:bCs/>
          <w:sz w:val="28"/>
        </w:rPr>
        <w:pPrChange w:id="72" w:author="Evan Katz" w:date="2019-06-17T15:11:00Z">
          <w:pPr>
            <w:jc w:val="center"/>
          </w:pPr>
        </w:pPrChange>
      </w:pPr>
    </w:p>
    <w:p w14:paraId="0B8DE1E9" w14:textId="77777777" w:rsidR="00C07651" w:rsidRDefault="00C07651">
      <w:pPr>
        <w:rPr>
          <w:rFonts w:ascii="Times New Roman" w:hAnsi="Times New Roman"/>
          <w:b/>
          <w:bCs/>
          <w:sz w:val="28"/>
        </w:rPr>
        <w:pPrChange w:id="73" w:author="Evan Katz" w:date="2019-06-17T15:11:00Z">
          <w:pPr>
            <w:jc w:val="center"/>
          </w:pPr>
        </w:pPrChange>
      </w:pPr>
    </w:p>
    <w:p w14:paraId="5D206396" w14:textId="77777777" w:rsidR="00C07651" w:rsidRDefault="00C07651">
      <w:pPr>
        <w:rPr>
          <w:rFonts w:ascii="Times New Roman" w:hAnsi="Times New Roman"/>
          <w:b/>
          <w:bCs/>
          <w:sz w:val="28"/>
        </w:rPr>
        <w:pPrChange w:id="74" w:author="Evan Katz" w:date="2019-06-17T15:11:00Z">
          <w:pPr>
            <w:jc w:val="center"/>
          </w:pPr>
        </w:pPrChange>
      </w:pPr>
    </w:p>
    <w:p w14:paraId="3E995752" w14:textId="77777777" w:rsidR="00C07651" w:rsidRDefault="00C07651">
      <w:pPr>
        <w:rPr>
          <w:rFonts w:ascii="Times New Roman" w:hAnsi="Times New Roman"/>
          <w:b/>
          <w:bCs/>
          <w:sz w:val="28"/>
        </w:rPr>
        <w:pPrChange w:id="75" w:author="Evan Katz" w:date="2019-06-17T15:11:00Z">
          <w:pPr>
            <w:jc w:val="center"/>
          </w:pPr>
        </w:pPrChange>
      </w:pPr>
    </w:p>
    <w:p w14:paraId="1BB7B8DC" w14:textId="77777777" w:rsidR="00C07651" w:rsidRDefault="00C07651">
      <w:pPr>
        <w:rPr>
          <w:rFonts w:ascii="Times New Roman" w:hAnsi="Times New Roman"/>
          <w:b/>
          <w:bCs/>
          <w:sz w:val="28"/>
        </w:rPr>
        <w:pPrChange w:id="76" w:author="Evan Katz" w:date="2019-06-17T15:11:00Z">
          <w:pPr>
            <w:jc w:val="center"/>
          </w:pPr>
        </w:pPrChange>
      </w:pPr>
    </w:p>
    <w:p w14:paraId="723BA21E" w14:textId="77777777" w:rsidR="00C07651" w:rsidRDefault="00C07651">
      <w:pPr>
        <w:rPr>
          <w:rFonts w:ascii="Times New Roman" w:hAnsi="Times New Roman"/>
          <w:b/>
          <w:bCs/>
          <w:sz w:val="28"/>
        </w:rPr>
        <w:pPrChange w:id="77" w:author="Evan Katz" w:date="2019-06-17T15:11:00Z">
          <w:pPr>
            <w:jc w:val="center"/>
          </w:pPr>
        </w:pPrChange>
      </w:pPr>
    </w:p>
    <w:p w14:paraId="74C73CB3" w14:textId="77777777" w:rsidR="00C07651" w:rsidRDefault="00C07651">
      <w:pPr>
        <w:rPr>
          <w:rFonts w:ascii="Times New Roman" w:hAnsi="Times New Roman"/>
          <w:b/>
          <w:bCs/>
          <w:sz w:val="28"/>
        </w:rPr>
        <w:pPrChange w:id="78" w:author="Evan Katz" w:date="2019-06-17T15:11:00Z">
          <w:pPr>
            <w:jc w:val="center"/>
          </w:pPr>
        </w:pPrChange>
      </w:pPr>
    </w:p>
    <w:p w14:paraId="1A709D22" w14:textId="77777777" w:rsidR="00C07651" w:rsidRDefault="00C07651">
      <w:pPr>
        <w:rPr>
          <w:rFonts w:ascii="Times New Roman" w:hAnsi="Times New Roman"/>
          <w:b/>
          <w:bCs/>
          <w:sz w:val="28"/>
        </w:rPr>
        <w:pPrChange w:id="79" w:author="Evan Katz" w:date="2019-06-17T15:11:00Z">
          <w:pPr>
            <w:jc w:val="center"/>
          </w:pPr>
        </w:pPrChange>
      </w:pPr>
    </w:p>
    <w:p w14:paraId="6D48EFCD" w14:textId="77777777" w:rsidR="00C07651" w:rsidRDefault="00C07651">
      <w:pPr>
        <w:rPr>
          <w:rFonts w:ascii="Times New Roman" w:hAnsi="Times New Roman"/>
          <w:b/>
          <w:bCs/>
          <w:sz w:val="28"/>
        </w:rPr>
        <w:pPrChange w:id="80" w:author="Evan Katz" w:date="2019-06-17T15:11:00Z">
          <w:pPr>
            <w:jc w:val="center"/>
          </w:pPr>
        </w:pPrChange>
      </w:pPr>
    </w:p>
    <w:p w14:paraId="22246C22" w14:textId="77777777" w:rsidR="00C07651" w:rsidRDefault="00C07651">
      <w:pPr>
        <w:rPr>
          <w:rFonts w:ascii="Times New Roman" w:hAnsi="Times New Roman"/>
          <w:b/>
          <w:bCs/>
          <w:sz w:val="28"/>
        </w:rPr>
        <w:pPrChange w:id="81" w:author="Evan Katz" w:date="2019-06-17T15:11:00Z">
          <w:pPr>
            <w:jc w:val="center"/>
          </w:pPr>
        </w:pPrChange>
      </w:pPr>
    </w:p>
    <w:p w14:paraId="6A55141D" w14:textId="77777777" w:rsidR="00C07651" w:rsidRDefault="00C07651">
      <w:pPr>
        <w:rPr>
          <w:rFonts w:ascii="Times New Roman" w:hAnsi="Times New Roman"/>
          <w:b/>
          <w:bCs/>
          <w:sz w:val="28"/>
        </w:rPr>
        <w:pPrChange w:id="82" w:author="Evan Katz" w:date="2019-06-17T15:11:00Z">
          <w:pPr>
            <w:jc w:val="center"/>
          </w:pPr>
        </w:pPrChange>
      </w:pPr>
    </w:p>
    <w:p w14:paraId="5CF18C7A" w14:textId="77777777" w:rsidR="00C07651" w:rsidRDefault="00C07651">
      <w:pPr>
        <w:rPr>
          <w:rFonts w:ascii="Times New Roman" w:hAnsi="Times New Roman"/>
          <w:b/>
          <w:bCs/>
          <w:sz w:val="28"/>
        </w:rPr>
        <w:pPrChange w:id="83" w:author="Evan Katz" w:date="2019-06-17T15:11:00Z">
          <w:pPr>
            <w:jc w:val="center"/>
          </w:pPr>
        </w:pPrChange>
      </w:pPr>
    </w:p>
    <w:p w14:paraId="39A70C65" w14:textId="77777777" w:rsidR="00C07651" w:rsidRDefault="00C07651">
      <w:pPr>
        <w:rPr>
          <w:rFonts w:ascii="Times New Roman" w:hAnsi="Times New Roman"/>
          <w:b/>
          <w:bCs/>
          <w:sz w:val="28"/>
        </w:rPr>
        <w:pPrChange w:id="84" w:author="Evan Katz" w:date="2019-06-17T15:11:00Z">
          <w:pPr>
            <w:jc w:val="center"/>
          </w:pPr>
        </w:pPrChange>
      </w:pPr>
    </w:p>
    <w:p w14:paraId="589363FE" w14:textId="77777777" w:rsidR="003A17C4" w:rsidRDefault="003A17C4">
      <w:pPr>
        <w:rPr>
          <w:rFonts w:ascii="Times New Roman" w:hAnsi="Times New Roman"/>
          <w:b/>
          <w:bCs/>
          <w:sz w:val="28"/>
        </w:rPr>
        <w:pPrChange w:id="85" w:author="Evan Katz" w:date="2019-06-17T15:11:00Z">
          <w:pPr>
            <w:jc w:val="center"/>
          </w:pPr>
        </w:pPrChange>
      </w:pPr>
    </w:p>
    <w:p w14:paraId="296FF74B" w14:textId="77777777" w:rsidR="00C747B0" w:rsidRPr="00D82B29" w:rsidRDefault="00C747B0">
      <w:pPr>
        <w:rPr>
          <w:rFonts w:ascii="Times New Roman" w:hAnsi="Times New Roman"/>
          <w:i/>
          <w:color w:val="993300"/>
          <w:sz w:val="48"/>
          <w:szCs w:val="48"/>
        </w:rPr>
        <w:pPrChange w:id="86" w:author="Evan Katz" w:date="2019-06-17T15:11:00Z">
          <w:pPr>
            <w:jc w:val="center"/>
          </w:pPr>
        </w:pPrChange>
      </w:pPr>
      <w:r w:rsidRPr="00D414CC">
        <w:rPr>
          <w:rFonts w:ascii="Times New Roman" w:hAnsi="Times New Roman"/>
          <w:b/>
          <w:bCs/>
          <w:sz w:val="28"/>
        </w:rPr>
        <w:t>CMS Instrument for</w:t>
      </w:r>
    </w:p>
    <w:p w14:paraId="476EC0ED" w14:textId="77777777" w:rsidR="00C747B0" w:rsidRPr="00D414CC" w:rsidRDefault="00C747B0">
      <w:pPr>
        <w:rPr>
          <w:rFonts w:ascii="Times New Roman" w:hAnsi="Times New Roman"/>
          <w:b/>
          <w:bCs/>
          <w:sz w:val="28"/>
        </w:rPr>
        <w:pPrChange w:id="87" w:author="Evan Katz" w:date="2019-06-17T15:11:00Z">
          <w:pPr>
            <w:jc w:val="center"/>
          </w:pPr>
        </w:pPrChange>
      </w:pPr>
      <w:r w:rsidRPr="00D414CC">
        <w:rPr>
          <w:rFonts w:ascii="Times New Roman" w:hAnsi="Times New Roman"/>
          <w:b/>
          <w:bCs/>
          <w:sz w:val="28"/>
        </w:rPr>
        <w:t>Reviewing State 1915 (c) HCBS Waiver Applications</w:t>
      </w:r>
    </w:p>
    <w:p w14:paraId="7EEC2547" w14:textId="77777777" w:rsidR="00C747B0" w:rsidRDefault="00C747B0">
      <w:pPr>
        <w:rPr>
          <w:rFonts w:ascii="Times New Roman" w:hAnsi="Times New Roman"/>
          <w:b/>
          <w:bCs/>
          <w:sz w:val="28"/>
        </w:rPr>
        <w:pPrChange w:id="88" w:author="Evan Katz" w:date="2019-06-17T15:11:00Z">
          <w:pPr>
            <w:jc w:val="center"/>
          </w:pPr>
        </w:pPrChange>
      </w:pPr>
      <w:r w:rsidRPr="00D414CC">
        <w:rPr>
          <w:rFonts w:ascii="Times New Roman" w:hAnsi="Times New Roman"/>
          <w:b/>
          <w:bCs/>
          <w:sz w:val="28"/>
        </w:rPr>
        <w:t xml:space="preserve"> Introduction</w:t>
      </w:r>
    </w:p>
    <w:p w14:paraId="445F052F" w14:textId="77777777" w:rsidR="00C747B0" w:rsidRPr="00D414CC" w:rsidRDefault="00C747B0">
      <w:pPr>
        <w:rPr>
          <w:rFonts w:ascii="Times New Roman" w:hAnsi="Times New Roman"/>
        </w:rPr>
        <w:pPrChange w:id="89" w:author="Evan Katz" w:date="2019-06-17T15:11:00Z">
          <w:pPr>
            <w:jc w:val="center"/>
          </w:pPr>
        </w:pPrChange>
      </w:pPr>
    </w:p>
    <w:p w14:paraId="27FC0EBE" w14:textId="77777777" w:rsidR="00CE5F3B" w:rsidRDefault="00CE5F3B"/>
    <w:p w14:paraId="0C56C79A" w14:textId="2D264906" w:rsidR="00C747B0" w:rsidRPr="00D414CC" w:rsidRDefault="0045222B">
      <w:pPr>
        <w:rPr>
          <w:rFonts w:ascii="Times New Roman" w:hAnsi="Times New Roman"/>
        </w:rPr>
      </w:pPr>
      <w:r>
        <w:rPr>
          <w:rFonts w:ascii="Times New Roman" w:hAnsi="Times New Roman"/>
        </w:rPr>
        <w:t xml:space="preserve">CMS </w:t>
      </w:r>
      <w:r w:rsidR="00C747B0" w:rsidRPr="00D414CC">
        <w:rPr>
          <w:rFonts w:ascii="Times New Roman" w:hAnsi="Times New Roman"/>
        </w:rPr>
        <w:t>worked closely with the National State Ass</w:t>
      </w:r>
      <w:r w:rsidR="00CE5F3B">
        <w:rPr>
          <w:rFonts w:ascii="Times New Roman" w:hAnsi="Times New Roman"/>
        </w:rPr>
        <w:t>ociations to develop the</w:t>
      </w:r>
      <w:r>
        <w:rPr>
          <w:rFonts w:ascii="Times New Roman" w:hAnsi="Times New Roman"/>
        </w:rPr>
        <w:t xml:space="preserve"> 1915</w:t>
      </w:r>
      <w:r w:rsidR="00C747B0" w:rsidRPr="00D414CC">
        <w:rPr>
          <w:rFonts w:ascii="Times New Roman" w:hAnsi="Times New Roman"/>
        </w:rPr>
        <w:t xml:space="preserve">(c) HCBS waiver application. </w:t>
      </w:r>
      <w:r>
        <w:rPr>
          <w:rFonts w:ascii="Times New Roman" w:hAnsi="Times New Roman"/>
        </w:rPr>
        <w:t xml:space="preserve">The </w:t>
      </w:r>
      <w:r w:rsidR="00C747B0" w:rsidRPr="00D414CC">
        <w:rPr>
          <w:rFonts w:ascii="Times New Roman" w:hAnsi="Times New Roman"/>
        </w:rPr>
        <w:t xml:space="preserve">HCBS waiver application was designed to solicit more complete information from states about the design of their waiver program so that CMS might better determine whether a </w:t>
      </w:r>
      <w:r w:rsidR="00605C78">
        <w:rPr>
          <w:rFonts w:ascii="Times New Roman" w:hAnsi="Times New Roman"/>
        </w:rPr>
        <w:t>s</w:t>
      </w:r>
      <w:r w:rsidR="00C747B0" w:rsidRPr="00D414CC">
        <w:rPr>
          <w:rFonts w:ascii="Times New Roman" w:hAnsi="Times New Roman"/>
        </w:rPr>
        <w:t>tate’s proposed waiver has the capacity to meet the requirements and assurances satisfactorily.</w:t>
      </w:r>
    </w:p>
    <w:p w14:paraId="78340528" w14:textId="77777777" w:rsidR="00C747B0" w:rsidRPr="00D414CC" w:rsidRDefault="00C747B0">
      <w:pPr>
        <w:rPr>
          <w:rFonts w:ascii="Times New Roman" w:hAnsi="Times New Roman"/>
        </w:rPr>
      </w:pPr>
    </w:p>
    <w:p w14:paraId="7EB6C1CB" w14:textId="6F91BFE1" w:rsidR="00C747B0" w:rsidRPr="00D414CC" w:rsidRDefault="0045222B">
      <w:pPr>
        <w:rPr>
          <w:rFonts w:ascii="Times New Roman" w:hAnsi="Times New Roman"/>
        </w:rPr>
      </w:pPr>
      <w:r>
        <w:rPr>
          <w:rFonts w:ascii="Times New Roman" w:hAnsi="Times New Roman"/>
        </w:rPr>
        <w:t xml:space="preserve">With this application, CMS </w:t>
      </w:r>
      <w:r w:rsidR="00C747B0" w:rsidRPr="00D414CC">
        <w:rPr>
          <w:rFonts w:ascii="Times New Roman" w:hAnsi="Times New Roman"/>
        </w:rPr>
        <w:t xml:space="preserve">established the information it requires to determine whether a </w:t>
      </w:r>
      <w:r w:rsidR="00605C78">
        <w:rPr>
          <w:rFonts w:ascii="Times New Roman" w:hAnsi="Times New Roman"/>
        </w:rPr>
        <w:t>s</w:t>
      </w:r>
      <w:r w:rsidR="00C747B0" w:rsidRPr="00D414CC">
        <w:rPr>
          <w:rFonts w:ascii="Times New Roman" w:hAnsi="Times New Roman"/>
        </w:rPr>
        <w:t>tate waiver application provides the required ass</w:t>
      </w:r>
      <w:r>
        <w:rPr>
          <w:rFonts w:ascii="Times New Roman" w:hAnsi="Times New Roman"/>
        </w:rPr>
        <w:t>urances, including</w:t>
      </w:r>
      <w:r w:rsidR="00C747B0" w:rsidRPr="00D414CC">
        <w:rPr>
          <w:rFonts w:ascii="Times New Roman" w:hAnsi="Times New Roman"/>
        </w:rPr>
        <w:t xml:space="preserve"> a systematic approach to reviewing waiver applications. The </w:t>
      </w:r>
      <w:r w:rsidR="00C747B0" w:rsidRPr="00D414CC">
        <w:rPr>
          <w:rFonts w:ascii="Times New Roman" w:hAnsi="Times New Roman"/>
          <w:i/>
        </w:rPr>
        <w:t>“The CMS Instrument for Reviewing State 1915 (c) HCBS Waiver Applications” (The Review Instrument)</w:t>
      </w:r>
      <w:r>
        <w:rPr>
          <w:rFonts w:ascii="Times New Roman" w:hAnsi="Times New Roman"/>
        </w:rPr>
        <w:t xml:space="preserve"> was</w:t>
      </w:r>
      <w:r w:rsidR="00C747B0" w:rsidRPr="00D414CC">
        <w:rPr>
          <w:rFonts w:ascii="Times New Roman" w:hAnsi="Times New Roman"/>
        </w:rPr>
        <w:t xml:space="preserve"> developed to assist CMS waiver analysts in their review of waiver applications and to build consistency into the application review process.  </w:t>
      </w:r>
    </w:p>
    <w:p w14:paraId="44358919" w14:textId="77777777" w:rsidR="00C747B0" w:rsidRPr="00D414CC" w:rsidRDefault="00C747B0">
      <w:pPr>
        <w:rPr>
          <w:rFonts w:ascii="Times New Roman" w:hAnsi="Times New Roman"/>
        </w:rPr>
      </w:pPr>
    </w:p>
    <w:p w14:paraId="54D963C4" w14:textId="77777777" w:rsidR="00C747B0" w:rsidRPr="006B6938" w:rsidRDefault="00C747B0">
      <w:pPr>
        <w:rPr>
          <w:rFonts w:ascii="Times New Roman" w:hAnsi="Times New Roman"/>
        </w:rPr>
      </w:pPr>
      <w:r w:rsidRPr="00D414CC">
        <w:rPr>
          <w:rFonts w:ascii="Times New Roman" w:hAnsi="Times New Roman"/>
        </w:rPr>
        <w:t xml:space="preserve">The purpose of The Review Instrument is to: </w:t>
      </w:r>
    </w:p>
    <w:p w14:paraId="32D52E52" w14:textId="77777777" w:rsidR="00C747B0" w:rsidRPr="006B6938" w:rsidRDefault="00C747B0">
      <w:pPr>
        <w:rPr>
          <w:rFonts w:ascii="Times New Roman" w:hAnsi="Times New Roman"/>
        </w:rPr>
      </w:pPr>
    </w:p>
    <w:p w14:paraId="375ECAA5" w14:textId="638A561E" w:rsidR="00C747B0" w:rsidRPr="006B6938" w:rsidRDefault="00C747B0">
      <w:pPr>
        <w:numPr>
          <w:ilvl w:val="0"/>
          <w:numId w:val="73"/>
        </w:numPr>
        <w:rPr>
          <w:rFonts w:ascii="Times New Roman" w:hAnsi="Times New Roman"/>
          <w:sz w:val="8"/>
          <w:szCs w:val="8"/>
        </w:rPr>
      </w:pPr>
      <w:r w:rsidRPr="00D414CC">
        <w:rPr>
          <w:rFonts w:ascii="Times New Roman" w:hAnsi="Times New Roman"/>
        </w:rPr>
        <w:t xml:space="preserve">Assist CMS waiver analysts in making a determination whether the design of a </w:t>
      </w:r>
      <w:r w:rsidR="00605C78">
        <w:rPr>
          <w:rFonts w:ascii="Times New Roman" w:hAnsi="Times New Roman"/>
        </w:rPr>
        <w:t>s</w:t>
      </w:r>
      <w:r w:rsidRPr="00D414CC">
        <w:rPr>
          <w:rFonts w:ascii="Times New Roman" w:hAnsi="Times New Roman"/>
        </w:rPr>
        <w:t xml:space="preserve">tate’s waiver program is adequate; and </w:t>
      </w:r>
    </w:p>
    <w:p w14:paraId="4A90E106" w14:textId="77777777" w:rsidR="00C747B0" w:rsidRPr="006B6938" w:rsidRDefault="00C747B0">
      <w:pPr>
        <w:rPr>
          <w:rFonts w:ascii="Times New Roman" w:hAnsi="Times New Roman"/>
          <w:sz w:val="8"/>
          <w:szCs w:val="8"/>
        </w:rPr>
      </w:pPr>
    </w:p>
    <w:p w14:paraId="33158F27" w14:textId="77777777" w:rsidR="00C747B0" w:rsidRPr="00D414CC" w:rsidRDefault="00C747B0">
      <w:pPr>
        <w:numPr>
          <w:ilvl w:val="0"/>
          <w:numId w:val="72"/>
        </w:numPr>
        <w:rPr>
          <w:rFonts w:ascii="Times New Roman" w:hAnsi="Times New Roman"/>
        </w:rPr>
      </w:pPr>
      <w:r w:rsidRPr="00D414CC">
        <w:rPr>
          <w:rFonts w:ascii="Times New Roman" w:hAnsi="Times New Roman"/>
        </w:rPr>
        <w:t>Provide a format for the written record of the review of applications.</w:t>
      </w:r>
    </w:p>
    <w:p w14:paraId="5D219B31" w14:textId="77777777" w:rsidR="00C747B0" w:rsidRPr="00D414CC" w:rsidRDefault="00C747B0">
      <w:pPr>
        <w:rPr>
          <w:rFonts w:ascii="Times New Roman" w:hAnsi="Times New Roman"/>
        </w:rPr>
      </w:pPr>
    </w:p>
    <w:p w14:paraId="6D4B8056" w14:textId="3F376431" w:rsidR="00C747B0" w:rsidRPr="00D414CC" w:rsidRDefault="00C747B0">
      <w:pPr>
        <w:rPr>
          <w:rFonts w:ascii="Times New Roman" w:hAnsi="Times New Roman"/>
        </w:rPr>
      </w:pPr>
      <w:r w:rsidRPr="00D414CC">
        <w:rPr>
          <w:rFonts w:ascii="Times New Roman" w:hAnsi="Times New Roman"/>
        </w:rPr>
        <w:t>Based on the design elem</w:t>
      </w:r>
      <w:r w:rsidR="0045222B">
        <w:rPr>
          <w:rFonts w:ascii="Times New Roman" w:hAnsi="Times New Roman"/>
        </w:rPr>
        <w:t>ents of the 1915</w:t>
      </w:r>
      <w:r w:rsidRPr="00D414CC">
        <w:rPr>
          <w:rFonts w:ascii="Times New Roman" w:hAnsi="Times New Roman"/>
        </w:rPr>
        <w:t xml:space="preserve">(c) HCBS Waiver Application,  The Review Instrument is intended to assure a thorough assessment of each state waiver application; to provide standard  criteria for making a determination that a </w:t>
      </w:r>
      <w:r w:rsidR="00605C78">
        <w:rPr>
          <w:rFonts w:ascii="Times New Roman" w:hAnsi="Times New Roman"/>
        </w:rPr>
        <w:t>s</w:t>
      </w:r>
      <w:r w:rsidRPr="00D414CC">
        <w:rPr>
          <w:rFonts w:ascii="Times New Roman" w:hAnsi="Times New Roman"/>
        </w:rPr>
        <w:t>tate’s program design will “protect the health and welfare of individuals provided services under the waiver and to assure financial accountability for funds expended with respect to such services;”</w:t>
      </w:r>
      <w:r w:rsidRPr="00D414CC">
        <w:rPr>
          <w:rStyle w:val="FootnoteReference"/>
          <w:rFonts w:ascii="Times New Roman" w:hAnsi="Times New Roman"/>
        </w:rPr>
        <w:footnoteReference w:id="1"/>
      </w:r>
      <w:r w:rsidRPr="00D414CC">
        <w:rPr>
          <w:rFonts w:ascii="Times New Roman" w:hAnsi="Times New Roman"/>
        </w:rPr>
        <w:t xml:space="preserve"> and to provide a format to record whether all necessary information has been provided and reviewed. </w:t>
      </w:r>
    </w:p>
    <w:p w14:paraId="048765C5" w14:textId="77777777" w:rsidR="00C747B0" w:rsidRPr="00D414CC" w:rsidRDefault="00C747B0">
      <w:pPr>
        <w:rPr>
          <w:rFonts w:ascii="Times New Roman" w:hAnsi="Times New Roman"/>
        </w:rPr>
      </w:pPr>
    </w:p>
    <w:p w14:paraId="5957FA3A" w14:textId="77777777" w:rsidR="00C747B0" w:rsidRPr="003A2EE0" w:rsidRDefault="00C747B0">
      <w:pPr>
        <w:rPr>
          <w:rFonts w:ascii="Times New Roman" w:hAnsi="Times New Roman"/>
        </w:rPr>
      </w:pPr>
      <w:r w:rsidRPr="003A2EE0">
        <w:rPr>
          <w:rFonts w:ascii="Times New Roman" w:hAnsi="Times New Roman"/>
        </w:rPr>
        <w:t xml:space="preserve">The </w:t>
      </w:r>
      <w:r w:rsidRPr="003A2EE0">
        <w:rPr>
          <w:rFonts w:ascii="Times New Roman" w:hAnsi="Times New Roman"/>
          <w:i/>
        </w:rPr>
        <w:t>CMS Review Instrument</w:t>
      </w:r>
      <w:r w:rsidRPr="003A2EE0">
        <w:rPr>
          <w:rFonts w:ascii="Times New Roman" w:hAnsi="Times New Roman"/>
        </w:rPr>
        <w:t xml:space="preserve"> will be applied, regardless of the application format used, </w:t>
      </w:r>
      <w:r>
        <w:rPr>
          <w:rFonts w:ascii="Times New Roman" w:hAnsi="Times New Roman"/>
        </w:rPr>
        <w:t>in the review of all new waiver applications, renewal applications and any amendments that substantially alter the waiver.</w:t>
      </w:r>
    </w:p>
    <w:p w14:paraId="1F275DBC" w14:textId="77777777" w:rsidR="00C747B0" w:rsidRPr="00D414CC" w:rsidRDefault="00C747B0">
      <w:pPr>
        <w:rPr>
          <w:rFonts w:ascii="Times New Roman" w:hAnsi="Times New Roman"/>
        </w:rPr>
      </w:pPr>
    </w:p>
    <w:p w14:paraId="4443C6E5" w14:textId="027E1919" w:rsidR="00C07651" w:rsidRPr="00D414CC" w:rsidRDefault="00C07651">
      <w:pPr>
        <w:pStyle w:val="TOC1"/>
        <w:jc w:val="left"/>
      </w:pPr>
      <w:r w:rsidRPr="006B6938">
        <w:t xml:space="preserve">CMS Waiver </w:t>
      </w:r>
      <w:r>
        <w:t>a</w:t>
      </w:r>
      <w:r w:rsidRPr="006B6938">
        <w:t xml:space="preserve">nalysts </w:t>
      </w:r>
      <w:r w:rsidR="0045222B">
        <w:t xml:space="preserve">are required to </w:t>
      </w:r>
      <w:r w:rsidRPr="006B6938">
        <w:t xml:space="preserve">review each state’s application against the same review criteria. Information that is not available in the state’s application may be requested by the CMS waiver analyst.  </w:t>
      </w:r>
    </w:p>
    <w:p w14:paraId="7732119C" w14:textId="77777777" w:rsidR="00C07651" w:rsidRDefault="00C07651">
      <w:pPr>
        <w:rPr>
          <w:rFonts w:ascii="Times New Roman" w:hAnsi="Times New Roman"/>
          <w:b/>
        </w:rPr>
      </w:pPr>
      <w:r w:rsidRPr="006B6938">
        <w:rPr>
          <w:rFonts w:ascii="Times New Roman" w:hAnsi="Times New Roman"/>
          <w:b/>
          <w:i/>
        </w:rPr>
        <w:t>The Review Instrument</w:t>
      </w:r>
      <w:r w:rsidRPr="006B6938">
        <w:rPr>
          <w:rFonts w:ascii="Times New Roman" w:hAnsi="Times New Roman"/>
          <w:b/>
        </w:rPr>
        <w:t xml:space="preserve"> is primarily for the purposes of guiding waiver analysts in the review process and providing easy access to the established review criteria. The completed instrument should be retained by the analyst as a record of their review and documentation of the decisions that support their recommended</w:t>
      </w:r>
      <w:r>
        <w:rPr>
          <w:rFonts w:ascii="Times New Roman" w:hAnsi="Times New Roman"/>
          <w:b/>
        </w:rPr>
        <w:t xml:space="preserve"> actions on a waiver application.</w:t>
      </w:r>
    </w:p>
    <w:p w14:paraId="56DA8661" w14:textId="77777777" w:rsidR="00AC2385" w:rsidRDefault="00AC2385">
      <w:pPr>
        <w:pStyle w:val="Heading1"/>
        <w:spacing w:line="360" w:lineRule="auto"/>
        <w:jc w:val="left"/>
        <w:rPr>
          <w:sz w:val="24"/>
          <w:szCs w:val="24"/>
        </w:rPr>
      </w:pPr>
    </w:p>
    <w:p w14:paraId="1862290F" w14:textId="77777777" w:rsidR="00C07651" w:rsidRDefault="00C07651"/>
    <w:p w14:paraId="08CDD48F" w14:textId="77777777" w:rsidR="00C07651" w:rsidRDefault="00C07651"/>
    <w:p w14:paraId="5B601696" w14:textId="77777777" w:rsidR="00C07651" w:rsidRDefault="00C07651"/>
    <w:p w14:paraId="104F71E1" w14:textId="77777777" w:rsidR="00C07651" w:rsidRDefault="00C07651"/>
    <w:p w14:paraId="52D0821B" w14:textId="77777777" w:rsidR="00C07651" w:rsidRDefault="00C07651"/>
    <w:p w14:paraId="241C1695" w14:textId="77777777" w:rsidR="00C07651" w:rsidRDefault="00C07651"/>
    <w:p w14:paraId="649B24A0" w14:textId="77777777" w:rsidR="00C07651" w:rsidRDefault="00C07651"/>
    <w:p w14:paraId="2ED8E771" w14:textId="77777777" w:rsidR="00C07651" w:rsidRDefault="00C07651"/>
    <w:p w14:paraId="5233A14F" w14:textId="77777777" w:rsidR="00C07651" w:rsidRDefault="00C07651"/>
    <w:p w14:paraId="21C02393" w14:textId="77777777" w:rsidR="00C07651" w:rsidRDefault="00C07651"/>
    <w:p w14:paraId="63218A01" w14:textId="77777777" w:rsidR="00C07651" w:rsidRDefault="00C07651"/>
    <w:p w14:paraId="18B82CC5" w14:textId="77777777" w:rsidR="00C07651" w:rsidRDefault="00C07651"/>
    <w:p w14:paraId="6C9A4453" w14:textId="77777777" w:rsidR="00C07651" w:rsidRDefault="00C07651"/>
    <w:p w14:paraId="753C1E48" w14:textId="77777777" w:rsidR="00C07651" w:rsidRDefault="00C07651"/>
    <w:p w14:paraId="1E62B35C" w14:textId="77777777" w:rsidR="00C07651" w:rsidRDefault="00C07651"/>
    <w:p w14:paraId="4B8785FF" w14:textId="77777777" w:rsidR="00C07651" w:rsidRDefault="00C07651"/>
    <w:p w14:paraId="292C5C9B" w14:textId="77777777" w:rsidR="00C07651" w:rsidRDefault="00C07651"/>
    <w:p w14:paraId="25E97F66" w14:textId="77777777" w:rsidR="00C07651" w:rsidRDefault="00C07651"/>
    <w:p w14:paraId="09C944C6" w14:textId="77777777" w:rsidR="00C07651" w:rsidRDefault="00C07651"/>
    <w:p w14:paraId="096015CF" w14:textId="77777777" w:rsidR="00C07651" w:rsidRDefault="00C07651"/>
    <w:p w14:paraId="46314A51" w14:textId="77777777" w:rsidR="00C07651" w:rsidRDefault="00C07651"/>
    <w:p w14:paraId="6BFCCE07" w14:textId="77777777" w:rsidR="00C07651" w:rsidRDefault="00C07651"/>
    <w:p w14:paraId="5C78E31E" w14:textId="77777777" w:rsidR="00C07651" w:rsidRDefault="00C07651"/>
    <w:p w14:paraId="24ADEA6A" w14:textId="77777777" w:rsidR="00C07651" w:rsidRDefault="00C07651"/>
    <w:p w14:paraId="3F06A94B" w14:textId="77777777" w:rsidR="00C07651" w:rsidRDefault="00C07651"/>
    <w:p w14:paraId="7D997257" w14:textId="77777777" w:rsidR="00C07651" w:rsidRDefault="00C07651"/>
    <w:p w14:paraId="02C47A7B" w14:textId="77777777" w:rsidR="00C07651" w:rsidRDefault="00C07651"/>
    <w:p w14:paraId="469B725C" w14:textId="77777777" w:rsidR="00C07651" w:rsidRDefault="00C07651"/>
    <w:p w14:paraId="547F1DAC" w14:textId="77777777" w:rsidR="00C07651" w:rsidRPr="00474DC0" w:rsidRDefault="00C07651">
      <w:pPr>
        <w:rPr>
          <w:rFonts w:ascii="Times New Roman" w:hAnsi="Times New Roman"/>
          <w:b/>
          <w:sz w:val="32"/>
          <w:szCs w:val="32"/>
        </w:rPr>
        <w:pPrChange w:id="90" w:author="Evan Katz" w:date="2019-06-17T15:11:00Z">
          <w:pPr>
            <w:jc w:val="center"/>
          </w:pPr>
        </w:pPrChange>
      </w:pPr>
      <w:r w:rsidRPr="00474DC0">
        <w:rPr>
          <w:rFonts w:ascii="Times New Roman" w:hAnsi="Times New Roman"/>
          <w:b/>
          <w:sz w:val="32"/>
          <w:szCs w:val="32"/>
        </w:rPr>
        <w:t>Table of Contents</w:t>
      </w:r>
    </w:p>
    <w:p w14:paraId="2BA22FB2" w14:textId="15812A7F" w:rsidR="00C07651" w:rsidRPr="00474DC0" w:rsidRDefault="00C07651">
      <w:pPr>
        <w:rPr>
          <w:rFonts w:ascii="Times New Roman" w:hAnsi="Times New Roman"/>
          <w:b/>
          <w:sz w:val="32"/>
          <w:szCs w:val="32"/>
        </w:rPr>
        <w:pPrChange w:id="91" w:author="Evan Katz" w:date="2019-06-17T15:11:00Z">
          <w:pPr>
            <w:jc w:val="center"/>
          </w:pPr>
        </w:pPrChange>
      </w:pPr>
      <w:r>
        <w:rPr>
          <w:rFonts w:ascii="Times New Roman" w:hAnsi="Times New Roman"/>
          <w:b/>
          <w:sz w:val="32"/>
          <w:szCs w:val="32"/>
        </w:rPr>
        <w:t>Instrument</w:t>
      </w:r>
      <w:r w:rsidR="0045222B">
        <w:rPr>
          <w:rFonts w:ascii="Times New Roman" w:hAnsi="Times New Roman"/>
          <w:b/>
          <w:sz w:val="32"/>
          <w:szCs w:val="32"/>
        </w:rPr>
        <w:t xml:space="preserve"> for Reviewing 1915</w:t>
      </w:r>
      <w:r w:rsidRPr="00474DC0">
        <w:rPr>
          <w:rFonts w:ascii="Times New Roman" w:hAnsi="Times New Roman"/>
          <w:b/>
          <w:sz w:val="32"/>
          <w:szCs w:val="32"/>
        </w:rPr>
        <w:t>(c) Waiver Applications</w:t>
      </w:r>
    </w:p>
    <w:p w14:paraId="080C7BD6" w14:textId="77777777" w:rsidR="00C07651" w:rsidRPr="00FC4464" w:rsidRDefault="00C07651"/>
    <w:p w14:paraId="61F76EBF" w14:textId="77777777" w:rsidR="00C07651" w:rsidRDefault="00C07651">
      <w:pPr>
        <w:pStyle w:val="TOC1"/>
        <w:jc w:val="left"/>
        <w:pPrChange w:id="92" w:author="Evan Katz" w:date="2019-06-17T15:11:00Z">
          <w:pPr>
            <w:pStyle w:val="TOC1"/>
          </w:pPr>
        </w:pPrChange>
      </w:pPr>
    </w:p>
    <w:p w14:paraId="6C608374" w14:textId="77777777" w:rsidR="00C07651" w:rsidRDefault="00C07651">
      <w:pPr>
        <w:pStyle w:val="TOC1"/>
        <w:jc w:val="left"/>
        <w:pPrChange w:id="93" w:author="Evan Katz" w:date="2019-06-17T15:11:00Z">
          <w:pPr>
            <w:pStyle w:val="TOC1"/>
          </w:pPr>
        </w:pPrChange>
      </w:pPr>
    </w:p>
    <w:p w14:paraId="4D9FF2D3" w14:textId="77777777" w:rsidR="00C07651" w:rsidRPr="00FC4464" w:rsidRDefault="00654AE7">
      <w:pPr>
        <w:pStyle w:val="TOC1"/>
        <w:spacing w:line="360" w:lineRule="auto"/>
        <w:jc w:val="left"/>
        <w:pPrChange w:id="94" w:author="Evan Katz" w:date="2019-06-17T15:11:00Z">
          <w:pPr>
            <w:pStyle w:val="TOC1"/>
            <w:spacing w:line="360" w:lineRule="auto"/>
          </w:pPr>
        </w:pPrChange>
      </w:pPr>
      <w:r w:rsidRPr="00FC4464">
        <w:fldChar w:fldCharType="begin"/>
      </w:r>
      <w:r w:rsidR="00C07651" w:rsidRPr="00FC4464">
        <w:instrText xml:space="preserve"> TOC \o "1-3" \u </w:instrText>
      </w:r>
      <w:r w:rsidRPr="00FC4464">
        <w:fldChar w:fldCharType="separate"/>
      </w:r>
      <w:r w:rsidR="00C07651" w:rsidRPr="00FC4464">
        <w:t>Module 1</w:t>
      </w:r>
      <w:r w:rsidR="00C07651" w:rsidRPr="00FC4464">
        <w:tab/>
      </w:r>
      <w:r w:rsidR="00C07651">
        <w:t>6</w:t>
      </w:r>
    </w:p>
    <w:p w14:paraId="0C3361E5" w14:textId="77777777" w:rsidR="00C07651" w:rsidRDefault="00C07651">
      <w:pPr>
        <w:pStyle w:val="TOC1"/>
        <w:spacing w:line="360" w:lineRule="auto"/>
        <w:jc w:val="left"/>
        <w:pPrChange w:id="95" w:author="Evan Katz" w:date="2019-06-17T15:11:00Z">
          <w:pPr>
            <w:pStyle w:val="TOC1"/>
            <w:spacing w:line="360" w:lineRule="auto"/>
          </w:pPr>
        </w:pPrChange>
      </w:pPr>
      <w:r w:rsidRPr="00FC4464">
        <w:t>Worksheet A:  Administration</w:t>
      </w:r>
      <w:r w:rsidRPr="00FC4464">
        <w:tab/>
      </w:r>
      <w:r w:rsidR="00654AE7" w:rsidRPr="00FC4464">
        <w:fldChar w:fldCharType="begin"/>
      </w:r>
      <w:r w:rsidRPr="00FC4464">
        <w:instrText xml:space="preserve"> PAGEREF _Toc111346304 \h </w:instrText>
      </w:r>
      <w:r w:rsidR="00654AE7" w:rsidRPr="00FC4464">
        <w:fldChar w:fldCharType="separate"/>
      </w:r>
      <w:r w:rsidR="001420B2">
        <w:t>12</w:t>
      </w:r>
      <w:r w:rsidR="00654AE7" w:rsidRPr="00FC4464">
        <w:fldChar w:fldCharType="end"/>
      </w:r>
    </w:p>
    <w:p w14:paraId="2A3F4E7B" w14:textId="77777777" w:rsidR="00B47189" w:rsidRPr="00B47189" w:rsidRDefault="00B47189">
      <w:pPr>
        <w:rPr>
          <w:b/>
        </w:rPr>
      </w:pPr>
      <w:r>
        <w:tab/>
      </w:r>
      <w:r>
        <w:tab/>
      </w:r>
      <w:r w:rsidRPr="00B47189">
        <w:rPr>
          <w:b/>
        </w:rPr>
        <w:t>Quality Improvement Strategy: Administrative Authority of the Single State Medicaid Agency</w:t>
      </w:r>
    </w:p>
    <w:p w14:paraId="59B298AD" w14:textId="77777777" w:rsidR="00B47189" w:rsidRPr="00B47189" w:rsidRDefault="00B47189"/>
    <w:p w14:paraId="33981671" w14:textId="77777777" w:rsidR="00C07651" w:rsidRDefault="00C07651">
      <w:pPr>
        <w:pStyle w:val="TOC1"/>
        <w:spacing w:line="360" w:lineRule="auto"/>
        <w:jc w:val="left"/>
        <w:pPrChange w:id="96" w:author="Evan Katz" w:date="2019-06-17T15:11:00Z">
          <w:pPr>
            <w:pStyle w:val="TOC1"/>
            <w:spacing w:line="360" w:lineRule="auto"/>
          </w:pPr>
        </w:pPrChange>
      </w:pPr>
      <w:r w:rsidRPr="00FC4464">
        <w:t>Worksheet B:  Participant Access and Eligibility</w:t>
      </w:r>
      <w:r w:rsidRPr="00FC4464">
        <w:tab/>
      </w:r>
      <w:r w:rsidR="00654AE7" w:rsidRPr="00FC4464">
        <w:fldChar w:fldCharType="begin"/>
      </w:r>
      <w:r w:rsidRPr="00FC4464">
        <w:instrText xml:space="preserve"> PAGEREF _Toc111346306 \h </w:instrText>
      </w:r>
      <w:r w:rsidR="00654AE7" w:rsidRPr="00FC4464">
        <w:fldChar w:fldCharType="separate"/>
      </w:r>
      <w:r w:rsidR="001420B2">
        <w:t>16</w:t>
      </w:r>
      <w:r w:rsidR="00654AE7" w:rsidRPr="00FC4464">
        <w:fldChar w:fldCharType="end"/>
      </w:r>
    </w:p>
    <w:p w14:paraId="6CA1AE9C" w14:textId="77777777" w:rsidR="00B47189" w:rsidRPr="00B47189" w:rsidRDefault="00B47189">
      <w:pPr>
        <w:rPr>
          <w:b/>
        </w:rPr>
      </w:pPr>
      <w:r>
        <w:tab/>
      </w:r>
      <w:r>
        <w:tab/>
      </w:r>
      <w:r w:rsidRPr="00B47189">
        <w:rPr>
          <w:b/>
        </w:rPr>
        <w:t>Quality Improvement Strategy: Level of Care</w:t>
      </w:r>
    </w:p>
    <w:p w14:paraId="11B49468" w14:textId="77777777" w:rsidR="00B47189" w:rsidRPr="00B47189" w:rsidRDefault="00B47189"/>
    <w:p w14:paraId="57AE0577" w14:textId="77777777" w:rsidR="00C07651" w:rsidRDefault="00C07651">
      <w:pPr>
        <w:pStyle w:val="TOC1"/>
        <w:spacing w:line="360" w:lineRule="auto"/>
        <w:jc w:val="left"/>
        <w:pPrChange w:id="97" w:author="Evan Katz" w:date="2019-06-17T15:11:00Z">
          <w:pPr>
            <w:pStyle w:val="TOC1"/>
            <w:spacing w:line="360" w:lineRule="auto"/>
          </w:pPr>
        </w:pPrChange>
      </w:pPr>
      <w:r w:rsidRPr="00FC4464">
        <w:t>Worksheet C:  Participant Services</w:t>
      </w:r>
      <w:r w:rsidRPr="00FC4464">
        <w:tab/>
      </w:r>
      <w:r w:rsidR="00654AE7" w:rsidRPr="00FC4464">
        <w:fldChar w:fldCharType="begin"/>
      </w:r>
      <w:r w:rsidRPr="00FC4464">
        <w:instrText xml:space="preserve"> PAGEREF _Toc111346307 \h </w:instrText>
      </w:r>
      <w:r w:rsidR="00654AE7" w:rsidRPr="00FC4464">
        <w:fldChar w:fldCharType="separate"/>
      </w:r>
      <w:r w:rsidR="001420B2">
        <w:t>22</w:t>
      </w:r>
      <w:r w:rsidR="00654AE7" w:rsidRPr="00FC4464">
        <w:fldChar w:fldCharType="end"/>
      </w:r>
    </w:p>
    <w:p w14:paraId="4A147C19" w14:textId="77777777" w:rsidR="00B47189" w:rsidRPr="00B47189" w:rsidRDefault="00B47189">
      <w:pPr>
        <w:rPr>
          <w:b/>
        </w:rPr>
      </w:pPr>
      <w:r>
        <w:tab/>
      </w:r>
      <w:r>
        <w:tab/>
      </w:r>
      <w:r w:rsidRPr="00B47189">
        <w:rPr>
          <w:b/>
        </w:rPr>
        <w:t>Quality Improvement Strategy:  Qualified Providers</w:t>
      </w:r>
    </w:p>
    <w:p w14:paraId="0EE9AB12" w14:textId="77777777" w:rsidR="00B47189" w:rsidRPr="00B47189" w:rsidRDefault="00B47189"/>
    <w:p w14:paraId="355478CD" w14:textId="77777777" w:rsidR="00C07651" w:rsidRDefault="00C07651">
      <w:pPr>
        <w:pStyle w:val="TOC1"/>
        <w:spacing w:line="360" w:lineRule="auto"/>
        <w:jc w:val="left"/>
        <w:pPrChange w:id="98" w:author="Evan Katz" w:date="2019-06-17T15:11:00Z">
          <w:pPr>
            <w:pStyle w:val="TOC1"/>
            <w:spacing w:line="360" w:lineRule="auto"/>
          </w:pPr>
        </w:pPrChange>
      </w:pPr>
      <w:r w:rsidRPr="00FC4464">
        <w:t>Worksheet D: Participant-Centered Plan and Service Delivery</w:t>
      </w:r>
      <w:r w:rsidRPr="00FC4464">
        <w:tab/>
      </w:r>
      <w:r w:rsidR="00654AE7" w:rsidRPr="00FC4464">
        <w:fldChar w:fldCharType="begin"/>
      </w:r>
      <w:r w:rsidRPr="00FC4464">
        <w:instrText xml:space="preserve"> PAGEREF _Toc111346309 \h </w:instrText>
      </w:r>
      <w:r w:rsidR="00654AE7" w:rsidRPr="00FC4464">
        <w:fldChar w:fldCharType="separate"/>
      </w:r>
      <w:r w:rsidR="001420B2">
        <w:t>28</w:t>
      </w:r>
      <w:r w:rsidR="00654AE7" w:rsidRPr="00FC4464">
        <w:fldChar w:fldCharType="end"/>
      </w:r>
    </w:p>
    <w:p w14:paraId="04AB3136" w14:textId="77777777" w:rsidR="00B47189" w:rsidRPr="00B47189" w:rsidRDefault="00B47189">
      <w:pPr>
        <w:rPr>
          <w:b/>
        </w:rPr>
      </w:pPr>
      <w:r>
        <w:tab/>
      </w:r>
      <w:r>
        <w:tab/>
      </w:r>
      <w:r w:rsidRPr="00B47189">
        <w:rPr>
          <w:b/>
        </w:rPr>
        <w:t>Quality Improvement Strategy:  Service Plans</w:t>
      </w:r>
    </w:p>
    <w:p w14:paraId="368B84D6" w14:textId="77777777" w:rsidR="00B47189" w:rsidRPr="00B47189" w:rsidRDefault="00B47189"/>
    <w:p w14:paraId="2173E3A1" w14:textId="77777777" w:rsidR="00C07651" w:rsidRPr="00FC4464" w:rsidRDefault="00C07651">
      <w:pPr>
        <w:pStyle w:val="TOC1"/>
        <w:spacing w:line="360" w:lineRule="auto"/>
        <w:jc w:val="left"/>
        <w:pPrChange w:id="99" w:author="Evan Katz" w:date="2019-06-17T15:11:00Z">
          <w:pPr>
            <w:pStyle w:val="TOC1"/>
            <w:spacing w:line="360" w:lineRule="auto"/>
          </w:pPr>
        </w:pPrChange>
      </w:pPr>
      <w:r w:rsidRPr="00FC4464">
        <w:t>Worksheet E: Participant Direction of Services</w:t>
      </w:r>
      <w:r w:rsidRPr="00FC4464">
        <w:tab/>
      </w:r>
      <w:r w:rsidR="00654AE7" w:rsidRPr="00FC4464">
        <w:fldChar w:fldCharType="begin"/>
      </w:r>
      <w:r w:rsidRPr="00FC4464">
        <w:instrText xml:space="preserve"> PAGEREF _Toc111346311 \h </w:instrText>
      </w:r>
      <w:r w:rsidR="00654AE7" w:rsidRPr="00FC4464">
        <w:fldChar w:fldCharType="separate"/>
      </w:r>
      <w:r w:rsidR="001420B2">
        <w:t>32</w:t>
      </w:r>
      <w:r w:rsidR="00654AE7" w:rsidRPr="00FC4464">
        <w:fldChar w:fldCharType="end"/>
      </w:r>
    </w:p>
    <w:p w14:paraId="75F061D0" w14:textId="77777777" w:rsidR="00C07651" w:rsidRPr="00FC4464" w:rsidRDefault="00C07651">
      <w:pPr>
        <w:pStyle w:val="TOC1"/>
        <w:spacing w:line="360" w:lineRule="auto"/>
        <w:jc w:val="left"/>
        <w:pPrChange w:id="100" w:author="Evan Katz" w:date="2019-06-17T15:11:00Z">
          <w:pPr>
            <w:pStyle w:val="TOC1"/>
            <w:spacing w:line="360" w:lineRule="auto"/>
          </w:pPr>
        </w:pPrChange>
      </w:pPr>
      <w:r w:rsidRPr="00FC4464">
        <w:t>Worksheet F:  Participant Rights</w:t>
      </w:r>
      <w:r w:rsidRPr="00FC4464">
        <w:tab/>
      </w:r>
      <w:r w:rsidR="00654AE7" w:rsidRPr="00FC4464">
        <w:fldChar w:fldCharType="begin"/>
      </w:r>
      <w:r w:rsidRPr="00FC4464">
        <w:instrText xml:space="preserve"> PAGEREF _Toc111346313 \h </w:instrText>
      </w:r>
      <w:r w:rsidR="00654AE7" w:rsidRPr="00FC4464">
        <w:fldChar w:fldCharType="separate"/>
      </w:r>
      <w:r w:rsidR="001420B2">
        <w:t>43</w:t>
      </w:r>
      <w:r w:rsidR="00654AE7" w:rsidRPr="00FC4464">
        <w:fldChar w:fldCharType="end"/>
      </w:r>
    </w:p>
    <w:p w14:paraId="21E56FF6" w14:textId="77777777" w:rsidR="00C07651" w:rsidRDefault="00C07651">
      <w:pPr>
        <w:pStyle w:val="TOC1"/>
        <w:spacing w:line="360" w:lineRule="auto"/>
        <w:jc w:val="left"/>
        <w:pPrChange w:id="101" w:author="Evan Katz" w:date="2019-06-17T15:11:00Z">
          <w:pPr>
            <w:pStyle w:val="TOC1"/>
            <w:spacing w:line="360" w:lineRule="auto"/>
          </w:pPr>
        </w:pPrChange>
      </w:pPr>
      <w:r w:rsidRPr="00FC4464">
        <w:t>Worksheet G: Consumer Safeguards</w:t>
      </w:r>
      <w:r w:rsidRPr="00FC4464">
        <w:tab/>
      </w:r>
      <w:r w:rsidR="00654AE7" w:rsidRPr="00FC4464">
        <w:fldChar w:fldCharType="begin"/>
      </w:r>
      <w:r w:rsidRPr="00FC4464">
        <w:instrText xml:space="preserve"> PAGEREF _Toc111346315 \h </w:instrText>
      </w:r>
      <w:r w:rsidR="00654AE7" w:rsidRPr="00FC4464">
        <w:fldChar w:fldCharType="separate"/>
      </w:r>
      <w:r w:rsidR="001420B2">
        <w:t>45</w:t>
      </w:r>
      <w:r w:rsidR="00654AE7" w:rsidRPr="00FC4464">
        <w:fldChar w:fldCharType="end"/>
      </w:r>
    </w:p>
    <w:p w14:paraId="7A04EC88" w14:textId="77777777" w:rsidR="00B47189" w:rsidRPr="00B47189" w:rsidRDefault="00B47189">
      <w:pPr>
        <w:rPr>
          <w:b/>
        </w:rPr>
      </w:pPr>
      <w:r>
        <w:tab/>
      </w:r>
      <w:r>
        <w:tab/>
      </w:r>
      <w:r w:rsidRPr="00B47189">
        <w:rPr>
          <w:b/>
        </w:rPr>
        <w:t>Quality Improvement Strategy: Health and Welfare</w:t>
      </w:r>
    </w:p>
    <w:p w14:paraId="29F31824" w14:textId="77777777" w:rsidR="00B47189" w:rsidRPr="00B47189" w:rsidRDefault="00B47189"/>
    <w:p w14:paraId="6DF1E4EF" w14:textId="77777777" w:rsidR="00C07651" w:rsidRDefault="00C07651">
      <w:pPr>
        <w:pStyle w:val="TOC1"/>
        <w:spacing w:line="360" w:lineRule="auto"/>
        <w:jc w:val="left"/>
        <w:pPrChange w:id="102" w:author="Evan Katz" w:date="2019-06-17T15:11:00Z">
          <w:pPr>
            <w:pStyle w:val="TOC1"/>
            <w:spacing w:line="360" w:lineRule="auto"/>
          </w:pPr>
        </w:pPrChange>
      </w:pPr>
      <w:r w:rsidRPr="00FC4464">
        <w:t xml:space="preserve">Worksheet H: </w:t>
      </w:r>
      <w:r w:rsidR="00B47189">
        <w:t>Systems Improvement</w:t>
      </w:r>
      <w:r w:rsidRPr="00FC4464">
        <w:tab/>
      </w:r>
      <w:r w:rsidR="00654AE7" w:rsidRPr="00FC4464">
        <w:fldChar w:fldCharType="begin"/>
      </w:r>
      <w:r w:rsidRPr="00FC4464">
        <w:instrText xml:space="preserve"> PAGEREF _Toc111346317 \h </w:instrText>
      </w:r>
      <w:r w:rsidR="00654AE7" w:rsidRPr="00FC4464">
        <w:fldChar w:fldCharType="separate"/>
      </w:r>
      <w:r w:rsidR="001420B2">
        <w:t>51</w:t>
      </w:r>
      <w:r w:rsidR="00654AE7" w:rsidRPr="00FC4464">
        <w:fldChar w:fldCharType="end"/>
      </w:r>
    </w:p>
    <w:p w14:paraId="73E88614" w14:textId="77777777" w:rsidR="00B47189" w:rsidRPr="00B47189" w:rsidRDefault="00B47189"/>
    <w:p w14:paraId="3A6CA4C7" w14:textId="77777777" w:rsidR="00C07651" w:rsidRDefault="00C07651">
      <w:pPr>
        <w:pStyle w:val="TOC1"/>
        <w:spacing w:line="360" w:lineRule="auto"/>
        <w:jc w:val="left"/>
        <w:pPrChange w:id="103" w:author="Evan Katz" w:date="2019-06-17T15:11:00Z">
          <w:pPr>
            <w:pStyle w:val="TOC1"/>
            <w:spacing w:line="360" w:lineRule="auto"/>
          </w:pPr>
        </w:pPrChange>
      </w:pPr>
      <w:r w:rsidRPr="00FC4464">
        <w:t>Worksheet I: Financial Accountability</w:t>
      </w:r>
      <w:r w:rsidRPr="00FC4464">
        <w:tab/>
      </w:r>
      <w:r w:rsidR="00654AE7" w:rsidRPr="00FC4464">
        <w:fldChar w:fldCharType="begin"/>
      </w:r>
      <w:r w:rsidRPr="00FC4464">
        <w:instrText xml:space="preserve"> PAGEREF _Toc111346319 \h </w:instrText>
      </w:r>
      <w:r w:rsidR="00654AE7" w:rsidRPr="00FC4464">
        <w:fldChar w:fldCharType="separate"/>
      </w:r>
      <w:r w:rsidR="001420B2">
        <w:t>60</w:t>
      </w:r>
      <w:r w:rsidR="00654AE7" w:rsidRPr="00FC4464">
        <w:fldChar w:fldCharType="end"/>
      </w:r>
    </w:p>
    <w:p w14:paraId="74FA3557" w14:textId="77777777" w:rsidR="00B47189" w:rsidRPr="00B47189" w:rsidRDefault="00B47189">
      <w:pPr>
        <w:rPr>
          <w:b/>
        </w:rPr>
      </w:pPr>
      <w:r>
        <w:tab/>
      </w:r>
      <w:r>
        <w:tab/>
      </w:r>
      <w:r w:rsidRPr="00B47189">
        <w:rPr>
          <w:b/>
        </w:rPr>
        <w:t>Quality Improvement Strategy:  Financial Accountability</w:t>
      </w:r>
    </w:p>
    <w:p w14:paraId="3DDD3CA6" w14:textId="77777777" w:rsidR="00B47189" w:rsidRPr="00B47189" w:rsidRDefault="00B47189"/>
    <w:p w14:paraId="6B6C7176" w14:textId="77777777" w:rsidR="00C07651" w:rsidRPr="00FC4464" w:rsidRDefault="00C07651">
      <w:pPr>
        <w:pStyle w:val="TOC1"/>
        <w:spacing w:line="360" w:lineRule="auto"/>
        <w:jc w:val="left"/>
        <w:pPrChange w:id="104" w:author="Evan Katz" w:date="2019-06-17T15:11:00Z">
          <w:pPr>
            <w:pStyle w:val="TOC1"/>
            <w:spacing w:line="360" w:lineRule="auto"/>
          </w:pPr>
        </w:pPrChange>
      </w:pPr>
      <w:r w:rsidRPr="00FC4464">
        <w:t>Worksheet J: Cost Neutrality Demonstration</w:t>
      </w:r>
      <w:r w:rsidRPr="00FC4464">
        <w:tab/>
      </w:r>
      <w:r w:rsidR="00654AE7" w:rsidRPr="00FC4464">
        <w:fldChar w:fldCharType="begin"/>
      </w:r>
      <w:r w:rsidRPr="00FC4464">
        <w:instrText xml:space="preserve"> PAGEREF _Toc111346320 \h </w:instrText>
      </w:r>
      <w:r w:rsidR="00654AE7" w:rsidRPr="00FC4464">
        <w:fldChar w:fldCharType="separate"/>
      </w:r>
      <w:r w:rsidR="001420B2">
        <w:t>68</w:t>
      </w:r>
      <w:r w:rsidR="00654AE7" w:rsidRPr="00FC4464">
        <w:fldChar w:fldCharType="end"/>
      </w:r>
    </w:p>
    <w:p w14:paraId="3A49AECF" w14:textId="77777777" w:rsidR="00C07651" w:rsidRDefault="00654AE7">
      <w:r w:rsidRPr="00FC4464">
        <w:fldChar w:fldCharType="end"/>
      </w:r>
    </w:p>
    <w:p w14:paraId="37C40741" w14:textId="77777777" w:rsidR="00C07651" w:rsidRDefault="00C07651"/>
    <w:p w14:paraId="76570A19" w14:textId="77777777" w:rsidR="00C07651" w:rsidRDefault="00C07651"/>
    <w:p w14:paraId="042B57D9" w14:textId="77777777" w:rsidR="00C07651" w:rsidRDefault="00C07651"/>
    <w:p w14:paraId="0DD5CF91" w14:textId="77777777" w:rsidR="00C07651" w:rsidRDefault="00C07651"/>
    <w:p w14:paraId="5E8895D6" w14:textId="77777777" w:rsidR="00C07651" w:rsidRDefault="00C07651"/>
    <w:p w14:paraId="38E91A5E" w14:textId="77777777" w:rsidR="00C07651" w:rsidRDefault="00C07651"/>
    <w:p w14:paraId="61A56A01" w14:textId="77777777" w:rsidR="00C07651" w:rsidRDefault="00C07651"/>
    <w:p w14:paraId="21E08ABF" w14:textId="77777777" w:rsidR="00C07651" w:rsidRDefault="00C07651"/>
    <w:p w14:paraId="3E3787D2" w14:textId="77777777" w:rsidR="00C07651" w:rsidRDefault="00C07651"/>
    <w:p w14:paraId="7362533C" w14:textId="77777777" w:rsidR="00C07651" w:rsidRDefault="00C07651"/>
    <w:p w14:paraId="1E201DBC" w14:textId="77777777" w:rsidR="00C07651" w:rsidRPr="00C07651" w:rsidRDefault="00C07651">
      <w:pPr>
        <w:sectPr w:rsidR="00C07651" w:rsidRPr="00C07651" w:rsidSect="00AF4DBC">
          <w:pgSz w:w="15696" w:h="12240" w:orient="landscape" w:code="1"/>
          <w:pgMar w:top="1152" w:right="432" w:bottom="1152" w:left="432" w:header="720" w:footer="720" w:gutter="0"/>
          <w:cols w:space="720"/>
          <w:docGrid w:linePitch="360"/>
        </w:sectPr>
      </w:pPr>
    </w:p>
    <w:p w14:paraId="51216F5E" w14:textId="77777777" w:rsidR="00C5227D" w:rsidRDefault="00420D64">
      <w:pPr>
        <w:pStyle w:val="Heading1"/>
        <w:spacing w:line="360" w:lineRule="auto"/>
        <w:jc w:val="left"/>
        <w:pPrChange w:id="105" w:author="Evan Katz" w:date="2019-06-17T15:11:00Z">
          <w:pPr>
            <w:pStyle w:val="Heading1"/>
            <w:spacing w:line="360" w:lineRule="auto"/>
          </w:pPr>
        </w:pPrChange>
      </w:pPr>
      <w:bookmarkStart w:id="106" w:name="_Toc111346301"/>
      <w:r>
        <w:t>Instrument</w:t>
      </w:r>
      <w:r w:rsidR="00F4414C" w:rsidRPr="00E96FFD">
        <w:t xml:space="preserve"> for Reviewing 1915 (c) Waiver Application</w:t>
      </w:r>
      <w:r w:rsidR="00FD69C2" w:rsidRPr="00E96FFD">
        <w:t>s</w:t>
      </w:r>
      <w:bookmarkEnd w:id="1"/>
      <w:bookmarkEnd w:id="2"/>
      <w:bookmarkEnd w:id="106"/>
    </w:p>
    <w:p w14:paraId="0ABA3A39" w14:textId="77777777" w:rsidR="00F4414C" w:rsidRPr="00FC4464" w:rsidRDefault="00F4414C">
      <w:pPr>
        <w:pStyle w:val="Heading1"/>
        <w:jc w:val="left"/>
        <w:pPrChange w:id="107" w:author="Evan Katz" w:date="2019-06-17T15:11:00Z">
          <w:pPr>
            <w:pStyle w:val="Heading1"/>
          </w:pPr>
        </w:pPrChange>
      </w:pPr>
      <w:bookmarkStart w:id="108" w:name="_Toc109201793"/>
      <w:bookmarkStart w:id="109" w:name="_Toc111346302"/>
      <w:r w:rsidRPr="00FC4464">
        <w:t>Module 1</w:t>
      </w:r>
      <w:bookmarkEnd w:id="108"/>
      <w:bookmarkEnd w:id="109"/>
    </w:p>
    <w:p w14:paraId="255864B7" w14:textId="77777777" w:rsidR="00F4414C" w:rsidRPr="00E96FFD" w:rsidRDefault="00F4414C">
      <w:pPr>
        <w:rPr>
          <w:rFonts w:ascii="Times New Roman" w:hAnsi="Times New Roman"/>
          <w:b/>
          <w:bCs/>
          <w:sz w:val="32"/>
          <w:szCs w:val="32"/>
        </w:rPr>
      </w:pP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8"/>
        <w:gridCol w:w="7752"/>
        <w:gridCol w:w="3420"/>
      </w:tblGrid>
      <w:tr w:rsidR="00F4414C" w:rsidRPr="00E96FFD" w14:paraId="4337312D" w14:textId="77777777">
        <w:tc>
          <w:tcPr>
            <w:tcW w:w="10800" w:type="dxa"/>
            <w:gridSpan w:val="2"/>
            <w:tcBorders>
              <w:bottom w:val="single" w:sz="4" w:space="0" w:color="auto"/>
            </w:tcBorders>
            <w:shd w:val="pct12" w:color="auto" w:fill="auto"/>
          </w:tcPr>
          <w:p w14:paraId="4B1C894F" w14:textId="77777777" w:rsidR="00F4414C" w:rsidRPr="00E96FFD" w:rsidRDefault="00F4414C">
            <w:pPr>
              <w:rPr>
                <w:rFonts w:ascii="Times New Roman" w:hAnsi="Times New Roman"/>
                <w:b/>
                <w:bCs/>
              </w:rPr>
            </w:pPr>
            <w:r w:rsidRPr="00E96FFD">
              <w:rPr>
                <w:rFonts w:ascii="Times New Roman" w:hAnsi="Times New Roman"/>
                <w:b/>
                <w:bCs/>
              </w:rPr>
              <w:t>1.  Request Information</w:t>
            </w:r>
          </w:p>
          <w:p w14:paraId="20CC8AD2" w14:textId="77777777" w:rsidR="00F4414C" w:rsidRPr="00E96FFD" w:rsidRDefault="00F4414C">
            <w:pPr>
              <w:rPr>
                <w:rFonts w:ascii="Times New Roman" w:hAnsi="Times New Roman"/>
                <w:bCs/>
              </w:rPr>
            </w:pPr>
          </w:p>
        </w:tc>
        <w:tc>
          <w:tcPr>
            <w:tcW w:w="3420" w:type="dxa"/>
            <w:tcBorders>
              <w:bottom w:val="single" w:sz="4" w:space="0" w:color="auto"/>
            </w:tcBorders>
            <w:shd w:val="pct12" w:color="auto" w:fill="auto"/>
          </w:tcPr>
          <w:p w14:paraId="61F65C13" w14:textId="77777777" w:rsidR="00F4414C" w:rsidRPr="00E96FFD" w:rsidRDefault="00F4414C">
            <w:pPr>
              <w:rPr>
                <w:rFonts w:ascii="Times New Roman" w:hAnsi="Times New Roman"/>
                <w:b/>
                <w:bCs/>
              </w:rPr>
              <w:pPrChange w:id="110" w:author="Evan Katz" w:date="2019-06-17T15:11:00Z">
                <w:pPr>
                  <w:jc w:val="center"/>
                </w:pPr>
              </w:pPrChange>
            </w:pPr>
            <w:r w:rsidRPr="00E96FFD">
              <w:rPr>
                <w:rFonts w:ascii="Times New Roman" w:hAnsi="Times New Roman"/>
                <w:b/>
                <w:bCs/>
              </w:rPr>
              <w:t>Analyst Notes</w:t>
            </w:r>
          </w:p>
        </w:tc>
      </w:tr>
      <w:tr w:rsidR="00F4414C" w:rsidRPr="00E96FFD" w14:paraId="4764FDA1" w14:textId="77777777">
        <w:tc>
          <w:tcPr>
            <w:tcW w:w="3048" w:type="dxa"/>
            <w:shd w:val="clear" w:color="auto" w:fill="auto"/>
          </w:tcPr>
          <w:p w14:paraId="376650E2" w14:textId="77777777" w:rsidR="00F80C76" w:rsidRDefault="00A71CA5">
            <w:pPr>
              <w:tabs>
                <w:tab w:val="num" w:pos="432"/>
              </w:tabs>
              <w:rPr>
                <w:rFonts w:ascii="Times New Roman" w:hAnsi="Times New Roman"/>
                <w:b/>
                <w:bCs/>
              </w:rPr>
            </w:pPr>
            <w:r>
              <w:rPr>
                <w:rFonts w:ascii="Times New Roman" w:hAnsi="Times New Roman"/>
                <w:b/>
                <w:bCs/>
              </w:rPr>
              <w:t>1-A:</w:t>
            </w:r>
            <w:r w:rsidR="00F80C76">
              <w:rPr>
                <w:rFonts w:ascii="Times New Roman" w:hAnsi="Times New Roman"/>
                <w:b/>
                <w:bCs/>
              </w:rPr>
              <w:t xml:space="preserve"> </w:t>
            </w:r>
            <w:r w:rsidR="00F4414C" w:rsidRPr="00E96FFD">
              <w:rPr>
                <w:rFonts w:ascii="Times New Roman" w:hAnsi="Times New Roman"/>
                <w:b/>
                <w:bCs/>
              </w:rPr>
              <w:t>State</w:t>
            </w:r>
          </w:p>
          <w:p w14:paraId="6B39B728" w14:textId="77777777" w:rsidR="00F4414C" w:rsidRPr="00E96FFD" w:rsidRDefault="00A71CA5">
            <w:pPr>
              <w:tabs>
                <w:tab w:val="num" w:pos="432"/>
              </w:tabs>
              <w:rPr>
                <w:rFonts w:ascii="Times New Roman" w:hAnsi="Times New Roman"/>
                <w:b/>
                <w:bCs/>
              </w:rPr>
            </w:pPr>
            <w:r>
              <w:rPr>
                <w:rFonts w:ascii="Times New Roman" w:hAnsi="Times New Roman"/>
                <w:b/>
                <w:bCs/>
              </w:rPr>
              <w:t>1-B:</w:t>
            </w:r>
            <w:r w:rsidR="00F80C76">
              <w:rPr>
                <w:rFonts w:ascii="Times New Roman" w:hAnsi="Times New Roman"/>
                <w:b/>
                <w:bCs/>
              </w:rPr>
              <w:t xml:space="preserve"> Waiver Title</w:t>
            </w:r>
          </w:p>
        </w:tc>
        <w:tc>
          <w:tcPr>
            <w:tcW w:w="7752" w:type="dxa"/>
            <w:shd w:val="clear" w:color="auto" w:fill="auto"/>
          </w:tcPr>
          <w:p w14:paraId="20345732" w14:textId="77777777" w:rsidR="00F4414C" w:rsidRPr="00E96FFD" w:rsidRDefault="000B41DA">
            <w:pPr>
              <w:rPr>
                <w:rFonts w:ascii="Times New Roman" w:hAnsi="Times New Roman"/>
                <w:bCs/>
              </w:rPr>
            </w:pPr>
            <w:r>
              <w:rPr>
                <w:rFonts w:ascii="Times New Roman" w:hAnsi="Times New Roman"/>
                <w:bCs/>
              </w:rPr>
              <w:t>Does t</w:t>
            </w:r>
            <w:r w:rsidR="00F53B3C" w:rsidRPr="00E96FFD">
              <w:rPr>
                <w:rFonts w:ascii="Times New Roman" w:hAnsi="Times New Roman"/>
                <w:bCs/>
              </w:rPr>
              <w:t>he</w:t>
            </w:r>
            <w:r w:rsidR="00A71CA5">
              <w:rPr>
                <w:rFonts w:ascii="Times New Roman" w:hAnsi="Times New Roman"/>
                <w:bCs/>
              </w:rPr>
              <w:t xml:space="preserve"> s</w:t>
            </w:r>
            <w:r w:rsidR="00F4414C" w:rsidRPr="00E96FFD">
              <w:rPr>
                <w:rFonts w:ascii="Times New Roman" w:hAnsi="Times New Roman"/>
                <w:bCs/>
              </w:rPr>
              <w:t>tate speci</w:t>
            </w:r>
            <w:r>
              <w:rPr>
                <w:rFonts w:ascii="Times New Roman" w:hAnsi="Times New Roman"/>
                <w:bCs/>
              </w:rPr>
              <w:t>fy</w:t>
            </w:r>
            <w:r w:rsidR="00F4414C" w:rsidRPr="00E96FFD">
              <w:rPr>
                <w:rFonts w:ascii="Times New Roman" w:hAnsi="Times New Roman"/>
                <w:bCs/>
              </w:rPr>
              <w:t xml:space="preserve"> th</w:t>
            </w:r>
            <w:r>
              <w:rPr>
                <w:rFonts w:ascii="Times New Roman" w:hAnsi="Times New Roman"/>
                <w:bCs/>
              </w:rPr>
              <w:t xml:space="preserve">e waiver’s title, if it has one?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tc>
        <w:tc>
          <w:tcPr>
            <w:tcW w:w="3420" w:type="dxa"/>
            <w:shd w:val="clear" w:color="auto" w:fill="auto"/>
          </w:tcPr>
          <w:p w14:paraId="1301CEBE" w14:textId="77777777" w:rsidR="00F4414C" w:rsidRPr="00E96FFD" w:rsidRDefault="00F4414C">
            <w:pPr>
              <w:rPr>
                <w:rFonts w:ascii="Times New Roman" w:hAnsi="Times New Roman"/>
                <w:bCs/>
              </w:rPr>
            </w:pPr>
          </w:p>
        </w:tc>
      </w:tr>
      <w:tr w:rsidR="00F4414C" w:rsidRPr="00E96FFD" w14:paraId="1E09F1DE" w14:textId="77777777">
        <w:tc>
          <w:tcPr>
            <w:tcW w:w="3048" w:type="dxa"/>
          </w:tcPr>
          <w:p w14:paraId="0862E295" w14:textId="77777777" w:rsidR="00F4414C" w:rsidRPr="00E96FFD" w:rsidRDefault="00F80C76">
            <w:pPr>
              <w:rPr>
                <w:rFonts w:ascii="Times New Roman" w:hAnsi="Times New Roman"/>
                <w:b/>
              </w:rPr>
            </w:pPr>
            <w:r>
              <w:rPr>
                <w:rFonts w:ascii="Times New Roman" w:hAnsi="Times New Roman"/>
                <w:b/>
              </w:rPr>
              <w:t>1-</w:t>
            </w:r>
            <w:r w:rsidR="00A71CA5">
              <w:rPr>
                <w:rFonts w:ascii="Times New Roman" w:hAnsi="Times New Roman"/>
                <w:b/>
              </w:rPr>
              <w:t>C:</w:t>
            </w:r>
            <w:r w:rsidR="00F4414C" w:rsidRPr="00E96FFD">
              <w:rPr>
                <w:rFonts w:ascii="Times New Roman" w:hAnsi="Times New Roman"/>
                <w:b/>
              </w:rPr>
              <w:t xml:space="preserve">  Type of Request</w:t>
            </w:r>
          </w:p>
        </w:tc>
        <w:tc>
          <w:tcPr>
            <w:tcW w:w="7752" w:type="dxa"/>
          </w:tcPr>
          <w:p w14:paraId="7B841D6F" w14:textId="3C3A1E2F" w:rsidR="00D84E5C" w:rsidRDefault="00067C42">
            <w:pPr>
              <w:pStyle w:val="ListParagraph"/>
              <w:numPr>
                <w:ilvl w:val="0"/>
                <w:numId w:val="72"/>
              </w:numPr>
              <w:rPr>
                <w:rFonts w:ascii="Arial Narrow" w:hAnsi="Arial Narrow"/>
                <w:b/>
                <w:color w:val="000080"/>
              </w:rPr>
            </w:pPr>
            <w:r>
              <w:rPr>
                <w:rFonts w:ascii="Arial Narrow" w:hAnsi="Arial Narrow"/>
                <w:b/>
                <w:color w:val="000080"/>
              </w:rPr>
              <w:t>Did the state specify the</w:t>
            </w:r>
            <w:r w:rsidRPr="00A275DF">
              <w:rPr>
                <w:rFonts w:ascii="Arial Narrow" w:hAnsi="Arial Narrow"/>
                <w:b/>
                <w:color w:val="000080"/>
              </w:rPr>
              <w:t xml:space="preserve"> type of request (i.e., new waiver, renewal, amendment) has been specified by the stat</w:t>
            </w:r>
            <w:r>
              <w:rPr>
                <w:rFonts w:ascii="Arial Narrow" w:hAnsi="Arial Narrow"/>
                <w:b/>
                <w:color w:val="000080"/>
              </w:rPr>
              <w:t>e?</w:t>
            </w:r>
          </w:p>
          <w:p w14:paraId="28EE125E" w14:textId="50437318" w:rsidR="0054273A" w:rsidRDefault="0054273A">
            <w:pPr>
              <w:pStyle w:val="ListParagraph"/>
              <w:rPr>
                <w:rFonts w:ascii="Arial Narrow" w:hAnsi="Arial Narrow"/>
                <w:b/>
                <w:color w:val="000080"/>
              </w:rPr>
            </w:pPr>
            <w:r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No</w:t>
            </w:r>
          </w:p>
          <w:p w14:paraId="1CA4CA3E" w14:textId="04354E7A" w:rsidR="00067C42" w:rsidRPr="00A275DF" w:rsidRDefault="00067C42">
            <w:pPr>
              <w:pStyle w:val="ListParagraph"/>
              <w:numPr>
                <w:ilvl w:val="0"/>
                <w:numId w:val="72"/>
              </w:numPr>
              <w:spacing w:before="120" w:after="60"/>
              <w:contextualSpacing w:val="0"/>
              <w:rPr>
                <w:rFonts w:ascii="Arial Narrow" w:hAnsi="Arial Narrow"/>
                <w:b/>
                <w:color w:val="000080"/>
              </w:rPr>
            </w:pPr>
            <w:r>
              <w:rPr>
                <w:rFonts w:ascii="Arial Narrow" w:hAnsi="Arial Narrow"/>
                <w:b/>
                <w:color w:val="000080"/>
              </w:rPr>
              <w:t xml:space="preserve">For new waivers, </w:t>
            </w:r>
            <w:r w:rsidR="0054273A">
              <w:rPr>
                <w:rFonts w:ascii="Arial Narrow" w:hAnsi="Arial Narrow"/>
                <w:b/>
                <w:color w:val="000080"/>
              </w:rPr>
              <w:t xml:space="preserve">did </w:t>
            </w:r>
            <w:r>
              <w:rPr>
                <w:rFonts w:ascii="Arial Narrow" w:hAnsi="Arial Narrow"/>
                <w:b/>
                <w:color w:val="000080"/>
              </w:rPr>
              <w:t>t</w:t>
            </w:r>
            <w:r w:rsidR="0054273A">
              <w:rPr>
                <w:rFonts w:ascii="Arial Narrow" w:hAnsi="Arial Narrow"/>
                <w:b/>
                <w:color w:val="000080"/>
              </w:rPr>
              <w:t>he state indicate</w:t>
            </w:r>
            <w:r>
              <w:rPr>
                <w:rFonts w:ascii="Arial Narrow" w:hAnsi="Arial Narrow"/>
                <w:b/>
                <w:color w:val="000080"/>
              </w:rPr>
              <w:t xml:space="preserve"> the requested approval period (i.e., 3 years or 5 years)</w:t>
            </w:r>
            <w:r w:rsidR="0054273A">
              <w:rPr>
                <w:rFonts w:ascii="Arial Narrow" w:hAnsi="Arial Narrow"/>
                <w:b/>
                <w:color w:val="000080"/>
              </w:rPr>
              <w:t>?</w:t>
            </w:r>
          </w:p>
          <w:p w14:paraId="7B23287C" w14:textId="58948D4B" w:rsidR="00067C42" w:rsidRPr="0045222B" w:rsidRDefault="00615FE1">
            <w:pPr>
              <w:rPr>
                <w:rFonts w:ascii="Times New Roman" w:hAnsi="Times New Roman"/>
              </w:rPr>
            </w:pPr>
            <w:r>
              <w:rPr>
                <w:rFonts w:ascii="Times New Roman" w:hAnsi="Times New Roman"/>
                <w:bCs/>
              </w:rPr>
              <w:t xml:space="preserve">            </w:t>
            </w:r>
            <w:r w:rsidR="0054273A" w:rsidRPr="00E96FFD">
              <w:rPr>
                <w:rFonts w:ascii="Times New Roman" w:hAnsi="Times New Roman"/>
                <w:bCs/>
              </w:rPr>
              <w:fldChar w:fldCharType="begin">
                <w:ffData>
                  <w:name w:val="Check74"/>
                  <w:enabled/>
                  <w:calcOnExit w:val="0"/>
                  <w:checkBox>
                    <w:sizeAuto/>
                    <w:default w:val="0"/>
                  </w:checkBox>
                </w:ffData>
              </w:fldChar>
            </w:r>
            <w:r w:rsidR="0054273A" w:rsidRPr="00E96FFD">
              <w:rPr>
                <w:rFonts w:ascii="Times New Roman" w:hAnsi="Times New Roman"/>
                <w:bCs/>
              </w:rPr>
              <w:instrText xml:space="preserve"> FORMCHECKBOX </w:instrText>
            </w:r>
            <w:r w:rsidR="0054273A" w:rsidRPr="00E96FFD">
              <w:rPr>
                <w:rFonts w:ascii="Times New Roman" w:hAnsi="Times New Roman"/>
                <w:bCs/>
              </w:rPr>
            </w:r>
            <w:r w:rsidR="0054273A" w:rsidRPr="00E96FFD">
              <w:rPr>
                <w:rFonts w:ascii="Times New Roman" w:hAnsi="Times New Roman"/>
                <w:bCs/>
              </w:rPr>
              <w:fldChar w:fldCharType="separate"/>
            </w:r>
            <w:r w:rsidR="0054273A" w:rsidRPr="00E96FFD">
              <w:rPr>
                <w:rFonts w:ascii="Times New Roman" w:hAnsi="Times New Roman"/>
                <w:bCs/>
              </w:rPr>
              <w:fldChar w:fldCharType="end"/>
            </w:r>
            <w:r w:rsidR="0054273A" w:rsidRPr="00E96FFD">
              <w:rPr>
                <w:rFonts w:ascii="Times New Roman" w:hAnsi="Times New Roman"/>
                <w:bCs/>
              </w:rPr>
              <w:t xml:space="preserve"> Yes  </w:t>
            </w:r>
            <w:r w:rsidR="0054273A" w:rsidRPr="00E96FFD">
              <w:rPr>
                <w:rFonts w:ascii="Times New Roman" w:hAnsi="Times New Roman"/>
                <w:bCs/>
              </w:rPr>
              <w:fldChar w:fldCharType="begin">
                <w:ffData>
                  <w:name w:val="Check75"/>
                  <w:enabled/>
                  <w:calcOnExit w:val="0"/>
                  <w:checkBox>
                    <w:sizeAuto/>
                    <w:default w:val="0"/>
                  </w:checkBox>
                </w:ffData>
              </w:fldChar>
            </w:r>
            <w:r w:rsidR="0054273A" w:rsidRPr="00E96FFD">
              <w:rPr>
                <w:rFonts w:ascii="Times New Roman" w:hAnsi="Times New Roman"/>
                <w:bCs/>
              </w:rPr>
              <w:instrText xml:space="preserve"> FORMCHECKBOX </w:instrText>
            </w:r>
            <w:r w:rsidR="0054273A" w:rsidRPr="00E96FFD">
              <w:rPr>
                <w:rFonts w:ascii="Times New Roman" w:hAnsi="Times New Roman"/>
                <w:bCs/>
              </w:rPr>
            </w:r>
            <w:r w:rsidR="0054273A" w:rsidRPr="00E96FFD">
              <w:rPr>
                <w:rFonts w:ascii="Times New Roman" w:hAnsi="Times New Roman"/>
                <w:bCs/>
              </w:rPr>
              <w:fldChar w:fldCharType="separate"/>
            </w:r>
            <w:r w:rsidR="0054273A" w:rsidRPr="00E96FFD">
              <w:rPr>
                <w:rFonts w:ascii="Times New Roman" w:hAnsi="Times New Roman"/>
                <w:bCs/>
              </w:rPr>
              <w:fldChar w:fldCharType="end"/>
            </w:r>
            <w:r w:rsidR="0054273A" w:rsidRPr="00E96FFD">
              <w:rPr>
                <w:rFonts w:ascii="Times New Roman" w:hAnsi="Times New Roman"/>
                <w:bCs/>
              </w:rPr>
              <w:t xml:space="preserve"> No</w:t>
            </w:r>
            <w:ins w:id="111" w:author="Evan Katz" w:date="2019-06-17T14:48:00Z">
              <w:r w:rsidR="002A4119">
                <w:rPr>
                  <w:rFonts w:ascii="Times New Roman" w:hAnsi="Times New Roman"/>
                  <w:bCs/>
                </w:rPr>
                <w:br/>
              </w:r>
            </w:ins>
          </w:p>
        </w:tc>
        <w:tc>
          <w:tcPr>
            <w:tcW w:w="3420" w:type="dxa"/>
          </w:tcPr>
          <w:p w14:paraId="0ED50ABF" w14:textId="77777777" w:rsidR="00F4414C" w:rsidRPr="00E96FFD" w:rsidRDefault="00F4414C">
            <w:pPr>
              <w:rPr>
                <w:rFonts w:ascii="Times New Roman" w:hAnsi="Times New Roman"/>
                <w:bCs/>
              </w:rPr>
            </w:pPr>
          </w:p>
        </w:tc>
      </w:tr>
      <w:tr w:rsidR="00F4414C" w:rsidRPr="00E96FFD" w14:paraId="1292B592" w14:textId="77777777">
        <w:tc>
          <w:tcPr>
            <w:tcW w:w="3048" w:type="dxa"/>
          </w:tcPr>
          <w:p w14:paraId="7E909920" w14:textId="77777777" w:rsidR="00F4414C" w:rsidRPr="00E96FFD" w:rsidRDefault="00565C54">
            <w:pPr>
              <w:rPr>
                <w:rFonts w:ascii="Times New Roman" w:hAnsi="Times New Roman"/>
                <w:b/>
              </w:rPr>
            </w:pPr>
            <w:r>
              <w:rPr>
                <w:rFonts w:ascii="Times New Roman" w:hAnsi="Times New Roman"/>
                <w:b/>
              </w:rPr>
              <w:t>Transition Plan</w:t>
            </w:r>
          </w:p>
          <w:p w14:paraId="0C4F6BC5" w14:textId="77777777" w:rsidR="00F4414C" w:rsidRPr="00E96FFD" w:rsidRDefault="00F4414C">
            <w:pPr>
              <w:rPr>
                <w:rFonts w:ascii="Times New Roman" w:hAnsi="Times New Roman"/>
                <w:i/>
              </w:rPr>
            </w:pPr>
          </w:p>
          <w:p w14:paraId="5DE623E1" w14:textId="77777777" w:rsidR="00F4414C" w:rsidRPr="00E96FFD" w:rsidRDefault="00565C54">
            <w:pPr>
              <w:rPr>
                <w:rFonts w:ascii="Times New Roman" w:hAnsi="Times New Roman"/>
                <w:i/>
              </w:rPr>
            </w:pPr>
            <w:r>
              <w:rPr>
                <w:rFonts w:ascii="Times New Roman" w:hAnsi="Times New Roman"/>
                <w:i/>
              </w:rPr>
              <w:t>(Complete only when according to the instructions a transition plan is required.)</w:t>
            </w:r>
          </w:p>
        </w:tc>
        <w:tc>
          <w:tcPr>
            <w:tcW w:w="7752" w:type="dxa"/>
          </w:tcPr>
          <w:p w14:paraId="60FB5B3C" w14:textId="77777777" w:rsidR="002122F1" w:rsidRPr="00E96FFD" w:rsidRDefault="002122F1">
            <w:pPr>
              <w:spacing w:before="60" w:after="120" w:line="260" w:lineRule="exact"/>
              <w:rPr>
                <w:rFonts w:ascii="Times New Roman" w:hAnsi="Times New Roman"/>
              </w:rPr>
              <w:pPrChange w:id="112" w:author="Evan Katz" w:date="2019-06-17T15:11:00Z">
                <w:pPr>
                  <w:spacing w:before="60" w:after="120" w:line="260" w:lineRule="exact"/>
                  <w:jc w:val="both"/>
                </w:pPr>
              </w:pPrChange>
            </w:pPr>
            <w:r>
              <w:rPr>
                <w:rFonts w:ascii="Times New Roman" w:hAnsi="Times New Roman"/>
              </w:rPr>
              <w:t>When a transition plan is required:</w:t>
            </w:r>
          </w:p>
          <w:p w14:paraId="25E7E73D" w14:textId="77777777" w:rsidR="00F4414C" w:rsidRPr="00E96FFD" w:rsidRDefault="00FB5B09">
            <w:pPr>
              <w:numPr>
                <w:ilvl w:val="0"/>
                <w:numId w:val="2"/>
              </w:numPr>
              <w:tabs>
                <w:tab w:val="clear" w:pos="720"/>
                <w:tab w:val="num" w:pos="264"/>
              </w:tabs>
              <w:spacing w:before="60" w:after="120" w:line="260" w:lineRule="exact"/>
              <w:ind w:left="264" w:hanging="264"/>
              <w:rPr>
                <w:rFonts w:ascii="Times New Roman" w:hAnsi="Times New Roman"/>
              </w:rPr>
              <w:pPrChange w:id="113" w:author="Evan Katz" w:date="2019-06-17T15:11:00Z">
                <w:pPr>
                  <w:numPr>
                    <w:numId w:val="2"/>
                  </w:numPr>
                  <w:tabs>
                    <w:tab w:val="num" w:pos="264"/>
                    <w:tab w:val="num" w:pos="720"/>
                  </w:tabs>
                  <w:spacing w:before="60" w:after="120" w:line="260" w:lineRule="exact"/>
                  <w:ind w:left="264" w:hanging="264"/>
                  <w:jc w:val="both"/>
                </w:pPr>
              </w:pPrChange>
            </w:pPr>
            <w:r>
              <w:rPr>
                <w:rFonts w:ascii="Times New Roman" w:hAnsi="Times New Roman"/>
              </w:rPr>
              <w:t>Does t</w:t>
            </w:r>
            <w:r w:rsidR="00A71CA5">
              <w:rPr>
                <w:rFonts w:ascii="Times New Roman" w:hAnsi="Times New Roman"/>
              </w:rPr>
              <w:t>he s</w:t>
            </w:r>
            <w:r w:rsidR="00E13AC4">
              <w:rPr>
                <w:rFonts w:ascii="Times New Roman" w:hAnsi="Times New Roman"/>
              </w:rPr>
              <w:t>tate’s transition plan (</w:t>
            </w:r>
            <w:r w:rsidR="00565C54">
              <w:rPr>
                <w:rFonts w:ascii="Times New Roman" w:hAnsi="Times New Roman"/>
              </w:rPr>
              <w:t>Attachment #1</w:t>
            </w:r>
            <w:r w:rsidR="00E13AC4">
              <w:rPr>
                <w:rFonts w:ascii="Times New Roman" w:hAnsi="Times New Roman"/>
              </w:rPr>
              <w:t>)</w:t>
            </w:r>
            <w:r w:rsidR="000B41DA">
              <w:rPr>
                <w:rFonts w:ascii="Times New Roman" w:hAnsi="Times New Roman"/>
              </w:rPr>
              <w:t xml:space="preserve"> d</w:t>
            </w:r>
            <w:r w:rsidR="00F4414C" w:rsidRPr="00E96FFD">
              <w:rPr>
                <w:rFonts w:ascii="Times New Roman" w:hAnsi="Times New Roman"/>
              </w:rPr>
              <w:t>escribe the similarities and differences between the s</w:t>
            </w:r>
            <w:r w:rsidR="00565C54">
              <w:rPr>
                <w:rFonts w:ascii="Times New Roman" w:hAnsi="Times New Roman"/>
              </w:rPr>
              <w:t xml:space="preserve">ervices covered in the approved </w:t>
            </w:r>
            <w:r w:rsidR="00F4414C" w:rsidRPr="00E96FFD">
              <w:rPr>
                <w:rFonts w:ascii="Times New Roman" w:hAnsi="Times New Roman"/>
              </w:rPr>
              <w:t xml:space="preserve">waiver and those covered in the new </w:t>
            </w:r>
            <w:r w:rsidR="00565C54">
              <w:rPr>
                <w:rFonts w:ascii="Times New Roman" w:hAnsi="Times New Roman"/>
              </w:rPr>
              <w:t xml:space="preserve">or renewed </w:t>
            </w:r>
            <w:r>
              <w:rPr>
                <w:rFonts w:ascii="Times New Roman" w:hAnsi="Times New Roman"/>
              </w:rPr>
              <w:t>waiver?</w:t>
            </w:r>
            <w:r w:rsidR="000B41DA">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4C9ECBDA" w14:textId="77777777" w:rsidR="00F4414C" w:rsidRPr="00E96FFD" w:rsidRDefault="00F4414C">
            <w:pPr>
              <w:numPr>
                <w:ilvl w:val="0"/>
                <w:numId w:val="2"/>
              </w:numPr>
              <w:tabs>
                <w:tab w:val="clear" w:pos="720"/>
                <w:tab w:val="num" w:pos="264"/>
              </w:tabs>
              <w:spacing w:after="60" w:line="260" w:lineRule="exact"/>
              <w:ind w:left="264" w:hanging="264"/>
              <w:rPr>
                <w:rFonts w:ascii="Times New Roman" w:hAnsi="Times New Roman"/>
              </w:rPr>
              <w:pPrChange w:id="114" w:author="Evan Katz" w:date="2019-06-17T15:11:00Z">
                <w:pPr>
                  <w:numPr>
                    <w:numId w:val="2"/>
                  </w:numPr>
                  <w:tabs>
                    <w:tab w:val="num" w:pos="264"/>
                    <w:tab w:val="num" w:pos="720"/>
                  </w:tabs>
                  <w:spacing w:after="60" w:line="260" w:lineRule="exact"/>
                  <w:ind w:left="264" w:hanging="264"/>
                  <w:jc w:val="both"/>
                </w:pPr>
              </w:pPrChange>
            </w:pPr>
            <w:r w:rsidRPr="00E96FFD">
              <w:rPr>
                <w:rFonts w:ascii="Times New Roman" w:hAnsi="Times New Roman"/>
              </w:rPr>
              <w:t xml:space="preserve">When </w:t>
            </w:r>
            <w:r w:rsidR="00565C54">
              <w:rPr>
                <w:rFonts w:ascii="Times New Roman" w:hAnsi="Times New Roman"/>
              </w:rPr>
              <w:t>services in the approved waiver</w:t>
            </w:r>
            <w:r w:rsidRPr="00E96FFD">
              <w:rPr>
                <w:rFonts w:ascii="Times New Roman" w:hAnsi="Times New Roman"/>
              </w:rPr>
              <w:t xml:space="preserve"> will not be </w:t>
            </w:r>
            <w:r w:rsidR="00565C54">
              <w:rPr>
                <w:rFonts w:ascii="Times New Roman" w:hAnsi="Times New Roman"/>
              </w:rPr>
              <w:t xml:space="preserve">offered in the </w:t>
            </w:r>
            <w:r w:rsidRPr="00E96FFD">
              <w:rPr>
                <w:rFonts w:ascii="Times New Roman" w:hAnsi="Times New Roman"/>
              </w:rPr>
              <w:t xml:space="preserve">new </w:t>
            </w:r>
            <w:r w:rsidR="00565C54">
              <w:rPr>
                <w:rFonts w:ascii="Times New Roman" w:hAnsi="Times New Roman"/>
              </w:rPr>
              <w:t xml:space="preserve">or renewed </w:t>
            </w:r>
            <w:r w:rsidRPr="00E96FFD">
              <w:rPr>
                <w:rFonts w:ascii="Times New Roman" w:hAnsi="Times New Roman"/>
              </w:rPr>
              <w:t>waiver</w:t>
            </w:r>
            <w:r w:rsidR="00565C54">
              <w:rPr>
                <w:rFonts w:ascii="Times New Roman" w:hAnsi="Times New Roman"/>
              </w:rPr>
              <w:t>, or will be offered in a lesser amount</w:t>
            </w:r>
            <w:r w:rsidRPr="00E96FFD">
              <w:rPr>
                <w:rFonts w:ascii="Times New Roman" w:hAnsi="Times New Roman"/>
              </w:rPr>
              <w:t xml:space="preserve">, </w:t>
            </w:r>
            <w:r w:rsidR="00FB5B09">
              <w:rPr>
                <w:rFonts w:ascii="Times New Roman" w:hAnsi="Times New Roman"/>
              </w:rPr>
              <w:t xml:space="preserve">does the plan describe </w:t>
            </w:r>
            <w:r w:rsidRPr="00E96FFD">
              <w:rPr>
                <w:rFonts w:ascii="Times New Roman" w:hAnsi="Times New Roman"/>
              </w:rPr>
              <w:t xml:space="preserve">how the health and welfare of persons who receive services </w:t>
            </w:r>
            <w:r w:rsidR="00565C54">
              <w:rPr>
                <w:rFonts w:ascii="Times New Roman" w:hAnsi="Times New Roman"/>
              </w:rPr>
              <w:t>through the approved waiver will be assured</w:t>
            </w:r>
            <w:r w:rsidR="00FB5B09">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No</w:t>
            </w:r>
          </w:p>
          <w:p w14:paraId="02FF48FC" w14:textId="77777777" w:rsidR="00F4414C" w:rsidRPr="00E96FFD" w:rsidRDefault="000B41DA">
            <w:pPr>
              <w:numPr>
                <w:ilvl w:val="0"/>
                <w:numId w:val="2"/>
              </w:numPr>
              <w:tabs>
                <w:tab w:val="clear" w:pos="720"/>
                <w:tab w:val="num" w:pos="264"/>
              </w:tabs>
              <w:spacing w:after="60" w:line="260" w:lineRule="exact"/>
              <w:ind w:left="264" w:hanging="264"/>
              <w:rPr>
                <w:rFonts w:ascii="Times New Roman" w:hAnsi="Times New Roman"/>
              </w:rPr>
              <w:pPrChange w:id="115" w:author="Evan Katz" w:date="2019-06-17T15:11:00Z">
                <w:pPr>
                  <w:numPr>
                    <w:numId w:val="2"/>
                  </w:numPr>
                  <w:tabs>
                    <w:tab w:val="num" w:pos="264"/>
                    <w:tab w:val="num" w:pos="720"/>
                  </w:tabs>
                  <w:spacing w:after="60" w:line="260" w:lineRule="exact"/>
                  <w:ind w:left="264" w:hanging="264"/>
                  <w:jc w:val="both"/>
                </w:pPr>
              </w:pPrChange>
            </w:pPr>
            <w:r>
              <w:rPr>
                <w:rFonts w:ascii="Times New Roman" w:hAnsi="Times New Roman"/>
              </w:rPr>
              <w:t>Does the plan s</w:t>
            </w:r>
            <w:r w:rsidR="00F4414C" w:rsidRPr="00E96FFD">
              <w:rPr>
                <w:rFonts w:ascii="Times New Roman" w:hAnsi="Times New Roman"/>
              </w:rPr>
              <w:t xml:space="preserve">tate whether persons served in the existing waiver </w:t>
            </w:r>
            <w:r w:rsidR="00FB5B09">
              <w:rPr>
                <w:rFonts w:ascii="Times New Roman" w:hAnsi="Times New Roman"/>
              </w:rPr>
              <w:t xml:space="preserve">will </w:t>
            </w:r>
            <w:r w:rsidR="00F4414C" w:rsidRPr="00E96FFD">
              <w:rPr>
                <w:rFonts w:ascii="Times New Roman" w:hAnsi="Times New Roman"/>
              </w:rPr>
              <w:t xml:space="preserve">also </w:t>
            </w:r>
            <w:r w:rsidR="00FB5B09">
              <w:rPr>
                <w:rFonts w:ascii="Times New Roman" w:hAnsi="Times New Roman"/>
              </w:rPr>
              <w:t>be</w:t>
            </w:r>
            <w:r w:rsidR="00F4414C" w:rsidRPr="00E96FFD">
              <w:rPr>
                <w:rFonts w:ascii="Times New Roman" w:hAnsi="Times New Roman"/>
              </w:rPr>
              <w:t xml:space="preserve"> eligible t</w:t>
            </w:r>
            <w:r w:rsidR="00FB5B09">
              <w:rPr>
                <w:rFonts w:ascii="Times New Roman" w:hAnsi="Times New Roman"/>
              </w:rPr>
              <w:t xml:space="preserve">o participate in the new waiver?  </w:t>
            </w:r>
            <w:r w:rsidR="00654AE7" w:rsidRPr="00E96FFD">
              <w:rPr>
                <w:rFonts w:ascii="Times New Roman" w:hAnsi="Times New Roman"/>
                <w:bCs/>
              </w:rPr>
              <w:fldChar w:fldCharType="begin">
                <w:ffData>
                  <w:name w:val="Check74"/>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No</w:t>
            </w:r>
          </w:p>
          <w:p w14:paraId="169F9669" w14:textId="77777777" w:rsidR="00F4414C" w:rsidRDefault="00F4414C">
            <w:pPr>
              <w:numPr>
                <w:ilvl w:val="0"/>
                <w:numId w:val="2"/>
              </w:numPr>
              <w:tabs>
                <w:tab w:val="clear" w:pos="720"/>
                <w:tab w:val="num" w:pos="264"/>
              </w:tabs>
              <w:spacing w:after="60" w:line="260" w:lineRule="exact"/>
              <w:ind w:left="264" w:hanging="264"/>
              <w:rPr>
                <w:rFonts w:ascii="Times New Roman" w:hAnsi="Times New Roman"/>
              </w:rPr>
              <w:pPrChange w:id="116" w:author="Evan Katz" w:date="2019-06-17T15:11:00Z">
                <w:pPr>
                  <w:numPr>
                    <w:numId w:val="2"/>
                  </w:numPr>
                  <w:tabs>
                    <w:tab w:val="num" w:pos="264"/>
                    <w:tab w:val="num" w:pos="720"/>
                  </w:tabs>
                  <w:spacing w:after="60" w:line="260" w:lineRule="exact"/>
                  <w:ind w:left="264" w:hanging="264"/>
                  <w:jc w:val="both"/>
                </w:pPr>
              </w:pPrChange>
            </w:pPr>
            <w:r w:rsidRPr="00E96FFD">
              <w:rPr>
                <w:rFonts w:ascii="Times New Roman" w:hAnsi="Times New Roman"/>
              </w:rPr>
              <w:t xml:space="preserve">When </w:t>
            </w:r>
            <w:r w:rsidR="0050480B">
              <w:rPr>
                <w:rFonts w:ascii="Times New Roman" w:hAnsi="Times New Roman"/>
              </w:rPr>
              <w:t xml:space="preserve">the new or renewed waiver includes limitations on the amount of waiver services that were not included in the approved waiver, </w:t>
            </w:r>
            <w:r w:rsidR="000B41DA">
              <w:rPr>
                <w:rFonts w:ascii="Times New Roman" w:hAnsi="Times New Roman"/>
              </w:rPr>
              <w:t>does the plan describe</w:t>
            </w:r>
            <w:r w:rsidRPr="00E96FFD">
              <w:rPr>
                <w:rFonts w:ascii="Times New Roman" w:hAnsi="Times New Roman"/>
              </w:rPr>
              <w:t xml:space="preserve"> </w:t>
            </w:r>
            <w:r w:rsidR="0050480B">
              <w:rPr>
                <w:rFonts w:ascii="Times New Roman" w:hAnsi="Times New Roman"/>
              </w:rPr>
              <w:t>how the limitations will be implemented</w:t>
            </w:r>
            <w:r w:rsidR="000B41DA">
              <w:rPr>
                <w:rFonts w:ascii="Times New Roman" w:hAnsi="Times New Roman"/>
              </w:rPr>
              <w:t xml:space="preserve">? </w:t>
            </w:r>
            <w:r w:rsidR="00FB5B09">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No</w:t>
            </w:r>
          </w:p>
          <w:p w14:paraId="0359E9BB" w14:textId="77777777" w:rsidR="0050480B" w:rsidRPr="00E96FFD" w:rsidRDefault="0050480B">
            <w:pPr>
              <w:numPr>
                <w:ilvl w:val="0"/>
                <w:numId w:val="2"/>
              </w:numPr>
              <w:tabs>
                <w:tab w:val="clear" w:pos="720"/>
                <w:tab w:val="num" w:pos="264"/>
              </w:tabs>
              <w:spacing w:after="60" w:line="260" w:lineRule="exact"/>
              <w:ind w:left="264" w:hanging="264"/>
              <w:rPr>
                <w:rFonts w:ascii="Times New Roman" w:hAnsi="Times New Roman"/>
              </w:rPr>
              <w:pPrChange w:id="117" w:author="Evan Katz" w:date="2019-06-17T15:11:00Z">
                <w:pPr>
                  <w:numPr>
                    <w:numId w:val="2"/>
                  </w:numPr>
                  <w:tabs>
                    <w:tab w:val="num" w:pos="264"/>
                    <w:tab w:val="num" w:pos="720"/>
                  </w:tabs>
                  <w:spacing w:after="60" w:line="260" w:lineRule="exact"/>
                  <w:ind w:left="264" w:hanging="264"/>
                  <w:jc w:val="both"/>
                </w:pPr>
              </w:pPrChange>
            </w:pPr>
            <w:r>
              <w:rPr>
                <w:rFonts w:ascii="Times New Roman" w:hAnsi="Times New Roman"/>
                <w:bCs/>
              </w:rPr>
              <w:t xml:space="preserve">When persons served in the approved waiver will not be eligible to participate in the new or renewed waiver, </w:t>
            </w:r>
            <w:r w:rsidR="000B41DA">
              <w:rPr>
                <w:rFonts w:ascii="Times New Roman" w:hAnsi="Times New Roman"/>
                <w:bCs/>
              </w:rPr>
              <w:t xml:space="preserve">does the plan describe </w:t>
            </w:r>
            <w:r>
              <w:rPr>
                <w:rFonts w:ascii="Times New Roman" w:hAnsi="Times New Roman"/>
                <w:bCs/>
              </w:rPr>
              <w:t>the steps that the state will take to facilitate the transition of affected individuals to alternate services and supports that will enable the individual to remain in the community</w:t>
            </w:r>
            <w:r w:rsidR="000B41DA">
              <w:rPr>
                <w:rFonts w:ascii="Times New Roman" w:hAnsi="Times New Roman"/>
                <w:bCs/>
              </w:rPr>
              <w:t>?</w:t>
            </w:r>
            <w:r w:rsidR="00B54909">
              <w:rPr>
                <w:rFonts w:ascii="Times New Roman" w:hAnsi="Times New Roman"/>
                <w:bCs/>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No</w:t>
            </w:r>
          </w:p>
          <w:p w14:paraId="2B685C2A" w14:textId="77777777" w:rsidR="00F4414C" w:rsidRDefault="000B41DA" w:rsidP="00CF24C7">
            <w:pPr>
              <w:numPr>
                <w:ilvl w:val="0"/>
                <w:numId w:val="2"/>
              </w:numPr>
              <w:tabs>
                <w:tab w:val="clear" w:pos="720"/>
                <w:tab w:val="num" w:pos="264"/>
              </w:tabs>
              <w:ind w:left="264" w:hanging="264"/>
              <w:rPr>
                <w:rFonts w:ascii="Times New Roman" w:hAnsi="Times New Roman"/>
              </w:rPr>
            </w:pPr>
            <w:r>
              <w:rPr>
                <w:rFonts w:ascii="Times New Roman" w:hAnsi="Times New Roman"/>
              </w:rPr>
              <w:t>Does the plan i</w:t>
            </w:r>
            <w:r w:rsidR="00F4414C" w:rsidRPr="00E96FFD">
              <w:rPr>
                <w:rFonts w:ascii="Times New Roman" w:hAnsi="Times New Roman"/>
              </w:rPr>
              <w:t>nclude the time table for transitioning individuals to the new waiver (i.e., will participants in the existing waiver transition to the new waiver all at the same time or will the transition be phased in?)</w:t>
            </w:r>
            <w:r>
              <w:rPr>
                <w:rFonts w:ascii="Times New Roman" w:hAnsi="Times New Roman"/>
              </w:rPr>
              <w:t>?</w:t>
            </w:r>
            <w:r w:rsidR="00B54909">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No</w:t>
            </w:r>
          </w:p>
          <w:p w14:paraId="5DA477B2" w14:textId="55FD552E" w:rsidR="0050480B" w:rsidRPr="00E96FFD" w:rsidRDefault="000B41DA" w:rsidP="00CF24C7">
            <w:pPr>
              <w:numPr>
                <w:ilvl w:val="0"/>
                <w:numId w:val="2"/>
              </w:numPr>
              <w:tabs>
                <w:tab w:val="clear" w:pos="720"/>
                <w:tab w:val="num" w:pos="264"/>
              </w:tabs>
              <w:ind w:left="264" w:hanging="264"/>
              <w:rPr>
                <w:rFonts w:ascii="Times New Roman" w:hAnsi="Times New Roman"/>
                <w:bCs/>
              </w:rPr>
            </w:pPr>
            <w:r>
              <w:rPr>
                <w:rFonts w:ascii="Times New Roman" w:hAnsi="Times New Roman"/>
                <w:bCs/>
              </w:rPr>
              <w:t>Does the plan d</w:t>
            </w:r>
            <w:r w:rsidR="0050480B">
              <w:rPr>
                <w:rFonts w:ascii="Times New Roman" w:hAnsi="Times New Roman"/>
                <w:bCs/>
              </w:rPr>
              <w:t>escribe how the participant is informed of the opportunity to request a Fair Hearing</w:t>
            </w:r>
            <w:r>
              <w:rPr>
                <w:rFonts w:ascii="Times New Roman" w:hAnsi="Times New Roman"/>
                <w:bCs/>
              </w:rPr>
              <w:t>?</w:t>
            </w:r>
            <w:r w:rsidR="00FB5B09">
              <w:rPr>
                <w:rFonts w:ascii="Times New Roman" w:hAnsi="Times New Roman"/>
                <w:bCs/>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No</w:t>
            </w:r>
            <w:ins w:id="118" w:author="Evan Katz" w:date="2019-06-17T14:48:00Z">
              <w:r w:rsidR="002A4119">
                <w:rPr>
                  <w:rFonts w:ascii="Times New Roman" w:hAnsi="Times New Roman"/>
                  <w:bCs/>
                </w:rPr>
                <w:br/>
              </w:r>
            </w:ins>
          </w:p>
        </w:tc>
        <w:tc>
          <w:tcPr>
            <w:tcW w:w="3420" w:type="dxa"/>
          </w:tcPr>
          <w:p w14:paraId="0990C999" w14:textId="77777777" w:rsidR="00F4414C" w:rsidRPr="00E96FFD" w:rsidRDefault="00F4414C">
            <w:pPr>
              <w:rPr>
                <w:rFonts w:ascii="Times New Roman" w:hAnsi="Times New Roman"/>
                <w:bCs/>
              </w:rPr>
            </w:pPr>
          </w:p>
        </w:tc>
      </w:tr>
      <w:tr w:rsidR="00F4414C" w:rsidRPr="00E96FFD" w14:paraId="62A3E6AF" w14:textId="77777777">
        <w:tc>
          <w:tcPr>
            <w:tcW w:w="3048" w:type="dxa"/>
          </w:tcPr>
          <w:p w14:paraId="214C645A" w14:textId="77777777" w:rsidR="00F4414C" w:rsidRPr="00E96FFD" w:rsidRDefault="0050480B">
            <w:pPr>
              <w:rPr>
                <w:rFonts w:ascii="Times New Roman" w:hAnsi="Times New Roman"/>
                <w:b/>
              </w:rPr>
            </w:pPr>
            <w:r>
              <w:rPr>
                <w:rFonts w:ascii="Times New Roman" w:hAnsi="Times New Roman"/>
                <w:b/>
              </w:rPr>
              <w:t>1-</w:t>
            </w:r>
            <w:r w:rsidR="00C37335">
              <w:rPr>
                <w:rFonts w:ascii="Times New Roman" w:hAnsi="Times New Roman"/>
                <w:b/>
              </w:rPr>
              <w:t>D:</w:t>
            </w:r>
            <w:r w:rsidR="00F4414C" w:rsidRPr="00E96FFD">
              <w:rPr>
                <w:rFonts w:ascii="Times New Roman" w:hAnsi="Times New Roman"/>
                <w:b/>
              </w:rPr>
              <w:t xml:space="preserve"> Type of Waiver</w:t>
            </w:r>
          </w:p>
        </w:tc>
        <w:tc>
          <w:tcPr>
            <w:tcW w:w="7752" w:type="dxa"/>
          </w:tcPr>
          <w:p w14:paraId="0AB2A106" w14:textId="77777777" w:rsidR="00F4414C" w:rsidRPr="00FB5B09" w:rsidRDefault="00FB5B09">
            <w:pPr>
              <w:rPr>
                <w:rFonts w:ascii="Times New Roman" w:hAnsi="Times New Roman"/>
                <w:bCs/>
              </w:rPr>
            </w:pPr>
            <w:r>
              <w:rPr>
                <w:rFonts w:ascii="Times New Roman" w:hAnsi="Times New Roman"/>
                <w:bCs/>
              </w:rPr>
              <w:t>Is this waiver a:</w:t>
            </w:r>
          </w:p>
          <w:p w14:paraId="01D80BDF" w14:textId="77777777" w:rsidR="004809D8" w:rsidRPr="00E96FFD" w:rsidRDefault="00654AE7">
            <w:pPr>
              <w:ind w:left="84"/>
              <w:rPr>
                <w:rFonts w:ascii="Times New Roman" w:hAnsi="Times New Roman"/>
                <w:bCs/>
              </w:rPr>
            </w:pPr>
            <w:r w:rsidRPr="00E96FFD">
              <w:rPr>
                <w:rFonts w:ascii="Times New Roman" w:hAnsi="Times New Roman"/>
                <w:bCs/>
              </w:rPr>
              <w:fldChar w:fldCharType="begin">
                <w:ffData>
                  <w:name w:val="Check74"/>
                  <w:enabled/>
                  <w:calcOnExit w:val="0"/>
                  <w:checkBox>
                    <w:sizeAuto/>
                    <w:default w:val="0"/>
                  </w:checkBox>
                </w:ffData>
              </w:fldChar>
            </w:r>
            <w:r w:rsidR="006853D8"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6853D8" w:rsidRPr="00E96FFD">
              <w:rPr>
                <w:rFonts w:ascii="Times New Roman" w:hAnsi="Times New Roman"/>
                <w:bCs/>
              </w:rPr>
              <w:t xml:space="preserve"> </w:t>
            </w:r>
            <w:r w:rsidR="00FB5B09" w:rsidRPr="00FB5B09">
              <w:rPr>
                <w:rFonts w:ascii="Times New Roman" w:hAnsi="Times New Roman"/>
                <w:b/>
                <w:bCs/>
              </w:rPr>
              <w:t>M</w:t>
            </w:r>
            <w:r w:rsidR="00F4414C" w:rsidRPr="00FB5B09">
              <w:rPr>
                <w:rFonts w:ascii="Times New Roman" w:hAnsi="Times New Roman"/>
                <w:b/>
                <w:bCs/>
              </w:rPr>
              <w:t>odel</w:t>
            </w:r>
            <w:r w:rsidR="00F4414C" w:rsidRPr="00E96FFD">
              <w:rPr>
                <w:rFonts w:ascii="Times New Roman" w:hAnsi="Times New Roman"/>
                <w:bCs/>
              </w:rPr>
              <w:t xml:space="preserve"> waiver</w:t>
            </w:r>
            <w:r w:rsidR="00FB5B09">
              <w:rPr>
                <w:rFonts w:ascii="Times New Roman" w:hAnsi="Times New Roman"/>
                <w:bCs/>
              </w:rPr>
              <w:t>?</w:t>
            </w:r>
            <w:r w:rsidR="00A71CA5">
              <w:rPr>
                <w:rFonts w:ascii="Times New Roman" w:hAnsi="Times New Roman"/>
                <w:bCs/>
              </w:rPr>
              <w:t xml:space="preserve">  The s</w:t>
            </w:r>
            <w:r w:rsidR="00F4414C" w:rsidRPr="00E96FFD">
              <w:rPr>
                <w:rFonts w:ascii="Times New Roman" w:hAnsi="Times New Roman"/>
                <w:bCs/>
              </w:rPr>
              <w:t>tate assures that no more than</w:t>
            </w:r>
            <w:r w:rsidR="004809D8" w:rsidRPr="00E96FFD">
              <w:rPr>
                <w:rFonts w:ascii="Times New Roman" w:hAnsi="Times New Roman"/>
                <w:bCs/>
              </w:rPr>
              <w:t xml:space="preserve"> 200 individuals will be served </w:t>
            </w:r>
            <w:r w:rsidR="00F4414C" w:rsidRPr="00E96FFD">
              <w:rPr>
                <w:rFonts w:ascii="Times New Roman" w:hAnsi="Times New Roman"/>
                <w:bCs/>
              </w:rPr>
              <w:t>at any one time.</w:t>
            </w:r>
            <w:r w:rsidR="000B41DA">
              <w:rPr>
                <w:rFonts w:ascii="Times New Roman" w:hAnsi="Times New Roman"/>
                <w:bCs/>
              </w:rPr>
              <w:t xml:space="preserve"> </w:t>
            </w:r>
          </w:p>
          <w:p w14:paraId="584C0F53" w14:textId="72B9A4DE" w:rsidR="00F4414C" w:rsidRPr="00E96FFD" w:rsidRDefault="00654AE7">
            <w:pPr>
              <w:ind w:left="84"/>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6853D8" w:rsidRPr="00E96FFD">
              <w:rPr>
                <w:rFonts w:ascii="Times New Roman" w:hAnsi="Times New Roman"/>
                <w:bCs/>
              </w:rPr>
              <w:t xml:space="preserve"> </w:t>
            </w:r>
            <w:r w:rsidR="00FB5B09">
              <w:rPr>
                <w:rFonts w:ascii="Times New Roman" w:hAnsi="Times New Roman"/>
                <w:bCs/>
              </w:rPr>
              <w:t xml:space="preserve">Or a </w:t>
            </w:r>
            <w:r w:rsidR="00FB5B09">
              <w:rPr>
                <w:rFonts w:ascii="Times New Roman" w:hAnsi="Times New Roman"/>
                <w:b/>
                <w:bCs/>
              </w:rPr>
              <w:t>R</w:t>
            </w:r>
            <w:r w:rsidR="00FB5B09" w:rsidRPr="00FB5B09">
              <w:rPr>
                <w:rFonts w:ascii="Times New Roman" w:hAnsi="Times New Roman"/>
                <w:b/>
                <w:bCs/>
              </w:rPr>
              <w:t>egular</w:t>
            </w:r>
            <w:r w:rsidR="00FB5B09">
              <w:rPr>
                <w:rFonts w:ascii="Times New Roman" w:hAnsi="Times New Roman"/>
                <w:bCs/>
              </w:rPr>
              <w:t xml:space="preserve"> waiver? </w:t>
            </w:r>
            <w:ins w:id="119" w:author="Evan Katz" w:date="2019-06-17T14:49:00Z">
              <w:r w:rsidR="002A4119">
                <w:rPr>
                  <w:rFonts w:ascii="Times New Roman" w:hAnsi="Times New Roman"/>
                  <w:bCs/>
                </w:rPr>
                <w:br/>
              </w:r>
            </w:ins>
          </w:p>
        </w:tc>
        <w:tc>
          <w:tcPr>
            <w:tcW w:w="3420" w:type="dxa"/>
          </w:tcPr>
          <w:p w14:paraId="78F4CE86" w14:textId="77777777" w:rsidR="00F4414C" w:rsidRPr="00E96FFD" w:rsidRDefault="00F4414C">
            <w:pPr>
              <w:rPr>
                <w:rFonts w:ascii="Times New Roman" w:hAnsi="Times New Roman"/>
                <w:bCs/>
              </w:rPr>
            </w:pPr>
          </w:p>
        </w:tc>
      </w:tr>
      <w:tr w:rsidR="00F4414C" w:rsidRPr="00E96FFD" w14:paraId="39851C68" w14:textId="77777777">
        <w:tc>
          <w:tcPr>
            <w:tcW w:w="3048" w:type="dxa"/>
            <w:tcBorders>
              <w:bottom w:val="single" w:sz="4" w:space="0" w:color="auto"/>
            </w:tcBorders>
          </w:tcPr>
          <w:p w14:paraId="44D5B917" w14:textId="77777777" w:rsidR="00F4414C" w:rsidRPr="00E96FFD" w:rsidRDefault="00F445F8">
            <w:pPr>
              <w:rPr>
                <w:rFonts w:ascii="Times New Roman" w:hAnsi="Times New Roman"/>
                <w:b/>
              </w:rPr>
            </w:pPr>
            <w:r>
              <w:rPr>
                <w:rFonts w:ascii="Times New Roman" w:hAnsi="Times New Roman"/>
                <w:b/>
              </w:rPr>
              <w:t>1-</w:t>
            </w:r>
            <w:r w:rsidR="00F4414C" w:rsidRPr="00E96FFD">
              <w:rPr>
                <w:rFonts w:ascii="Times New Roman" w:hAnsi="Times New Roman"/>
                <w:b/>
              </w:rPr>
              <w:t>E.1</w:t>
            </w:r>
            <w:r w:rsidR="00C37335">
              <w:rPr>
                <w:rFonts w:ascii="Times New Roman" w:hAnsi="Times New Roman"/>
                <w:b/>
              </w:rPr>
              <w:t xml:space="preserve">: </w:t>
            </w:r>
            <w:r w:rsidR="00F4414C" w:rsidRPr="00E96FFD">
              <w:rPr>
                <w:rFonts w:ascii="Times New Roman" w:hAnsi="Times New Roman"/>
                <w:b/>
              </w:rPr>
              <w:t xml:space="preserve"> Proposed Effective Date</w:t>
            </w:r>
          </w:p>
          <w:p w14:paraId="562A8850" w14:textId="77777777" w:rsidR="00F4414C" w:rsidRPr="00E96FFD" w:rsidRDefault="00C37335">
            <w:pPr>
              <w:rPr>
                <w:rFonts w:ascii="Times New Roman" w:hAnsi="Times New Roman"/>
              </w:rPr>
            </w:pPr>
            <w:r>
              <w:rPr>
                <w:rFonts w:ascii="Times New Roman" w:hAnsi="Times New Roman"/>
                <w:b/>
              </w:rPr>
              <w:t xml:space="preserve">E.2:  </w:t>
            </w:r>
            <w:r w:rsidR="00F4414C" w:rsidRPr="00E96FFD">
              <w:rPr>
                <w:rFonts w:ascii="Times New Roman" w:hAnsi="Times New Roman"/>
                <w:b/>
              </w:rPr>
              <w:t>Approved Effective Date</w:t>
            </w:r>
          </w:p>
        </w:tc>
        <w:tc>
          <w:tcPr>
            <w:tcW w:w="7752" w:type="dxa"/>
            <w:tcBorders>
              <w:bottom w:val="single" w:sz="4" w:space="0" w:color="auto"/>
            </w:tcBorders>
          </w:tcPr>
          <w:p w14:paraId="38BC408D" w14:textId="77777777" w:rsidR="00F4414C" w:rsidRPr="00E96FFD" w:rsidRDefault="00FB5B09">
            <w:pPr>
              <w:rPr>
                <w:rFonts w:ascii="Times New Roman" w:hAnsi="Times New Roman"/>
                <w:bCs/>
              </w:rPr>
            </w:pPr>
            <w:bookmarkStart w:id="120" w:name="Check60"/>
            <w:r>
              <w:rPr>
                <w:rFonts w:ascii="Times New Roman" w:hAnsi="Times New Roman"/>
                <w:bCs/>
              </w:rPr>
              <w:t xml:space="preserve">Does </w:t>
            </w:r>
            <w:bookmarkEnd w:id="120"/>
            <w:r>
              <w:rPr>
                <w:rFonts w:ascii="Times New Roman" w:hAnsi="Times New Roman"/>
                <w:bCs/>
              </w:rPr>
              <w:t>t</w:t>
            </w:r>
            <w:r w:rsidR="00A71CA5">
              <w:rPr>
                <w:rFonts w:ascii="Times New Roman" w:hAnsi="Times New Roman"/>
                <w:bCs/>
              </w:rPr>
              <w:t>he s</w:t>
            </w:r>
            <w:r w:rsidR="00F4414C" w:rsidRPr="00E96FFD">
              <w:rPr>
                <w:rFonts w:ascii="Times New Roman" w:hAnsi="Times New Roman"/>
                <w:bCs/>
              </w:rPr>
              <w:t xml:space="preserve">tate </w:t>
            </w:r>
            <w:r>
              <w:rPr>
                <w:rFonts w:ascii="Times New Roman" w:hAnsi="Times New Roman"/>
                <w:bCs/>
              </w:rPr>
              <w:t xml:space="preserve">indicate </w:t>
            </w:r>
            <w:r w:rsidR="00F4414C" w:rsidRPr="00E96FFD">
              <w:rPr>
                <w:rFonts w:ascii="Times New Roman" w:hAnsi="Times New Roman"/>
                <w:bCs/>
              </w:rPr>
              <w:t>appropr</w:t>
            </w:r>
            <w:r>
              <w:rPr>
                <w:rFonts w:ascii="Times New Roman" w:hAnsi="Times New Roman"/>
                <w:bCs/>
              </w:rPr>
              <w:t xml:space="preserve">iate </w:t>
            </w:r>
            <w:r w:rsidR="00F717EC">
              <w:rPr>
                <w:rFonts w:ascii="Times New Roman" w:hAnsi="Times New Roman"/>
                <w:bCs/>
              </w:rPr>
              <w:t>proposed effective date</w:t>
            </w:r>
            <w:r>
              <w:rPr>
                <w:rFonts w:ascii="Times New Roman" w:hAnsi="Times New Roman"/>
                <w:bCs/>
              </w:rPr>
              <w:t xml:space="preserve">?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290532BF" w14:textId="77777777" w:rsidR="00F4414C" w:rsidRPr="00E96FFD" w:rsidRDefault="00F4414C">
            <w:pPr>
              <w:rPr>
                <w:rFonts w:ascii="Times New Roman" w:hAnsi="Times New Roman"/>
                <w:bCs/>
              </w:rPr>
            </w:pPr>
          </w:p>
          <w:p w14:paraId="477894D7" w14:textId="56F6CCB6" w:rsidR="00F4414C" w:rsidRPr="00E96FFD" w:rsidRDefault="00F4414C">
            <w:pPr>
              <w:rPr>
                <w:rFonts w:ascii="Times New Roman" w:hAnsi="Times New Roman"/>
                <w:bCs/>
                <w:i/>
              </w:rPr>
            </w:pPr>
            <w:r w:rsidRPr="00E96FFD">
              <w:rPr>
                <w:rFonts w:ascii="Times New Roman" w:hAnsi="Times New Roman"/>
                <w:b/>
                <w:bCs/>
                <w:i/>
              </w:rPr>
              <w:t>Note:</w:t>
            </w:r>
            <w:r w:rsidRPr="00E96FFD">
              <w:rPr>
                <w:rFonts w:ascii="Times New Roman" w:hAnsi="Times New Roman"/>
                <w:bCs/>
                <w:i/>
              </w:rPr>
              <w:t xml:space="preserve">  </w:t>
            </w:r>
            <w:r w:rsidRPr="00E96FFD">
              <w:rPr>
                <w:rFonts w:ascii="Times New Roman" w:hAnsi="Times New Roman"/>
                <w:i/>
                <w:iCs/>
              </w:rPr>
              <w:t>In order to facilitate</w:t>
            </w:r>
            <w:r w:rsidR="002A48EE">
              <w:rPr>
                <w:rFonts w:ascii="Times New Roman" w:hAnsi="Times New Roman"/>
                <w:i/>
                <w:iCs/>
              </w:rPr>
              <w:t xml:space="preserve"> annual</w:t>
            </w:r>
            <w:r w:rsidRPr="00E96FFD">
              <w:rPr>
                <w:rFonts w:ascii="Times New Roman" w:hAnsi="Times New Roman"/>
                <w:i/>
                <w:iCs/>
              </w:rPr>
              <w:t xml:space="preserve"> data reporting, </w:t>
            </w:r>
            <w:r w:rsidRPr="00E96FFD">
              <w:rPr>
                <w:rFonts w:ascii="Times New Roman" w:hAnsi="Times New Roman"/>
                <w:b/>
                <w:i/>
                <w:iCs/>
              </w:rPr>
              <w:t xml:space="preserve">new </w:t>
            </w:r>
            <w:r w:rsidRPr="00E96FFD">
              <w:rPr>
                <w:rFonts w:ascii="Times New Roman" w:hAnsi="Times New Roman"/>
                <w:b/>
                <w:i/>
              </w:rPr>
              <w:t>waivers</w:t>
            </w:r>
            <w:r w:rsidRPr="00E96FFD">
              <w:rPr>
                <w:rFonts w:ascii="Times New Roman" w:hAnsi="Times New Roman"/>
                <w:i/>
                <w:iCs/>
              </w:rPr>
              <w:t xml:space="preserve"> should be structured with effective dates on the first day of the month or the beginning of a calendar quarter.  For </w:t>
            </w:r>
            <w:r w:rsidRPr="00E96FFD">
              <w:rPr>
                <w:rFonts w:ascii="Times New Roman" w:hAnsi="Times New Roman"/>
                <w:b/>
                <w:i/>
                <w:iCs/>
              </w:rPr>
              <w:t>renewal applications or new waivers that replace existing waivers</w:t>
            </w:r>
            <w:r w:rsidRPr="00E96FFD">
              <w:rPr>
                <w:rFonts w:ascii="Times New Roman" w:hAnsi="Times New Roman"/>
                <w:i/>
                <w:iCs/>
              </w:rPr>
              <w:t xml:space="preserve">, the proposed effective date should be the day after the existing waiver expires.  </w:t>
            </w:r>
            <w:ins w:id="121" w:author="Evan Katz" w:date="2019-06-17T14:49:00Z">
              <w:r w:rsidR="002A4119">
                <w:rPr>
                  <w:rFonts w:ascii="Times New Roman" w:hAnsi="Times New Roman"/>
                  <w:i/>
                  <w:iCs/>
                </w:rPr>
                <w:br/>
              </w:r>
            </w:ins>
          </w:p>
        </w:tc>
        <w:tc>
          <w:tcPr>
            <w:tcW w:w="3420" w:type="dxa"/>
            <w:tcBorders>
              <w:bottom w:val="single" w:sz="4" w:space="0" w:color="auto"/>
            </w:tcBorders>
          </w:tcPr>
          <w:p w14:paraId="77F2D292" w14:textId="77777777" w:rsidR="00F4414C" w:rsidRPr="00890F13" w:rsidRDefault="00F4414C">
            <w:pPr>
              <w:rPr>
                <w:rFonts w:ascii="Times New Roman" w:hAnsi="Times New Roman"/>
                <w:bCs/>
              </w:rPr>
            </w:pPr>
          </w:p>
        </w:tc>
      </w:tr>
      <w:tr w:rsidR="00F4414C" w:rsidRPr="00E96FFD" w14:paraId="195F1BE5" w14:textId="77777777">
        <w:tc>
          <w:tcPr>
            <w:tcW w:w="3048" w:type="dxa"/>
            <w:shd w:val="clear" w:color="auto" w:fill="auto"/>
          </w:tcPr>
          <w:p w14:paraId="429F94E0" w14:textId="77777777" w:rsidR="00F4414C" w:rsidRPr="00E96FFD" w:rsidRDefault="00F445F8">
            <w:pPr>
              <w:rPr>
                <w:rFonts w:ascii="Times New Roman" w:hAnsi="Times New Roman"/>
                <w:b/>
                <w:bCs/>
              </w:rPr>
            </w:pPr>
            <w:r>
              <w:rPr>
                <w:rFonts w:ascii="Times New Roman" w:hAnsi="Times New Roman"/>
                <w:b/>
                <w:bCs/>
              </w:rPr>
              <w:t>1-</w:t>
            </w:r>
            <w:r w:rsidR="00C37335">
              <w:rPr>
                <w:rFonts w:ascii="Times New Roman" w:hAnsi="Times New Roman"/>
                <w:b/>
                <w:bCs/>
              </w:rPr>
              <w:t xml:space="preserve">F: </w:t>
            </w:r>
            <w:r w:rsidR="00F4414C" w:rsidRPr="00E96FFD">
              <w:rPr>
                <w:rFonts w:ascii="Times New Roman" w:hAnsi="Times New Roman"/>
                <w:b/>
                <w:bCs/>
              </w:rPr>
              <w:t xml:space="preserve"> Level</w:t>
            </w:r>
            <w:r>
              <w:rPr>
                <w:rFonts w:ascii="Times New Roman" w:hAnsi="Times New Roman"/>
                <w:b/>
                <w:bCs/>
              </w:rPr>
              <w:t>(s)</w:t>
            </w:r>
            <w:r w:rsidR="00F4414C" w:rsidRPr="00E96FFD">
              <w:rPr>
                <w:rFonts w:ascii="Times New Roman" w:hAnsi="Times New Roman"/>
                <w:b/>
                <w:bCs/>
              </w:rPr>
              <w:t xml:space="preserve"> of Care</w:t>
            </w:r>
          </w:p>
        </w:tc>
        <w:tc>
          <w:tcPr>
            <w:tcW w:w="7752" w:type="dxa"/>
            <w:shd w:val="clear" w:color="auto" w:fill="auto"/>
          </w:tcPr>
          <w:p w14:paraId="13167D3F" w14:textId="551849E4" w:rsidR="00F4414C" w:rsidDel="002A4119" w:rsidRDefault="00F4414C">
            <w:pPr>
              <w:rPr>
                <w:del w:id="122" w:author="Evan Katz" w:date="2019-06-17T14:49:00Z"/>
                <w:rFonts w:ascii="Times New Roman" w:hAnsi="Times New Roman"/>
                <w:bCs/>
              </w:rPr>
              <w:pPrChange w:id="123" w:author="Evan Katz" w:date="2019-06-17T15:11:00Z">
                <w:pPr>
                  <w:ind w:left="264"/>
                </w:pPr>
              </w:pPrChange>
            </w:pPr>
          </w:p>
          <w:p w14:paraId="24F4B8EA" w14:textId="0751155C" w:rsidR="0054273A" w:rsidRDefault="0054273A">
            <w:pPr>
              <w:numPr>
                <w:ilvl w:val="0"/>
                <w:numId w:val="3"/>
              </w:numPr>
              <w:spacing w:line="260" w:lineRule="exact"/>
              <w:rPr>
                <w:rFonts w:ascii="Times New Roman" w:hAnsi="Times New Roman"/>
                <w:iCs/>
              </w:rPr>
              <w:pPrChange w:id="124" w:author="Evan Katz" w:date="2019-06-17T15:11:00Z">
                <w:pPr>
                  <w:numPr>
                    <w:numId w:val="3"/>
                  </w:numPr>
                  <w:tabs>
                    <w:tab w:val="num" w:pos="720"/>
                  </w:tabs>
                  <w:spacing w:line="260" w:lineRule="exact"/>
                  <w:ind w:left="720" w:hanging="360"/>
                  <w:jc w:val="both"/>
                </w:pPr>
              </w:pPrChange>
            </w:pPr>
            <w:r>
              <w:rPr>
                <w:rFonts w:ascii="Times New Roman" w:hAnsi="Times New Roman"/>
              </w:rPr>
              <w:t xml:space="preserve">Does the state’s proposed level(s) of care complies with </w:t>
            </w:r>
            <w:r>
              <w:rPr>
                <w:rFonts w:ascii="Times New Roman" w:hAnsi="Times New Roman"/>
                <w:iCs/>
              </w:rPr>
              <w:t>42 CFR §</w:t>
            </w:r>
            <w:r w:rsidR="00B132B9">
              <w:rPr>
                <w:rFonts w:ascii="Times New Roman" w:hAnsi="Times New Roman"/>
                <w:iCs/>
              </w:rPr>
              <w:t xml:space="preserve"> </w:t>
            </w:r>
            <w:r w:rsidR="00B302D3">
              <w:rPr>
                <w:rFonts w:ascii="Times New Roman" w:hAnsi="Times New Roman"/>
                <w:iCs/>
              </w:rPr>
              <w:t xml:space="preserve"> </w:t>
            </w:r>
            <w:r>
              <w:rPr>
                <w:rFonts w:ascii="Times New Roman" w:hAnsi="Times New Roman"/>
                <w:iCs/>
              </w:rPr>
              <w:t>441.301(a)(3)?</w:t>
            </w:r>
          </w:p>
          <w:p w14:paraId="3E6E8716" w14:textId="31412A63" w:rsidR="0054273A" w:rsidRDefault="0054273A">
            <w:pPr>
              <w:spacing w:line="260" w:lineRule="exact"/>
              <w:ind w:left="720"/>
              <w:rPr>
                <w:rFonts w:ascii="Times New Roman" w:hAnsi="Times New Roman"/>
                <w:iCs/>
              </w:rPr>
              <w:pPrChange w:id="125" w:author="Evan Katz" w:date="2019-06-17T15:11:00Z">
                <w:pPr>
                  <w:spacing w:line="260" w:lineRule="exact"/>
                  <w:ind w:left="720"/>
                  <w:jc w:val="both"/>
                </w:pPr>
              </w:pPrChange>
            </w:pPr>
            <w:r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No</w:t>
            </w:r>
          </w:p>
          <w:p w14:paraId="7FD18BFF" w14:textId="59C22C64" w:rsidR="0054273A" w:rsidRPr="0054273A" w:rsidRDefault="0054273A">
            <w:pPr>
              <w:numPr>
                <w:ilvl w:val="0"/>
                <w:numId w:val="3"/>
              </w:numPr>
              <w:spacing w:line="260" w:lineRule="exact"/>
              <w:rPr>
                <w:rFonts w:ascii="Times New Roman" w:hAnsi="Times New Roman"/>
                <w:iCs/>
              </w:rPr>
              <w:pPrChange w:id="126" w:author="Evan Katz" w:date="2019-06-17T15:11:00Z">
                <w:pPr>
                  <w:numPr>
                    <w:numId w:val="3"/>
                  </w:numPr>
                  <w:tabs>
                    <w:tab w:val="num" w:pos="720"/>
                  </w:tabs>
                  <w:spacing w:line="260" w:lineRule="exact"/>
                  <w:ind w:left="720" w:hanging="360"/>
                  <w:jc w:val="both"/>
                </w:pPr>
              </w:pPrChange>
            </w:pPr>
            <w:r>
              <w:rPr>
                <w:rFonts w:ascii="Times New Roman" w:hAnsi="Times New Roman"/>
              </w:rPr>
              <w:t>Does the state’s proposed level(s) of care align with the target group definition contained in Appendix B-1?</w:t>
            </w:r>
          </w:p>
          <w:p w14:paraId="7F15FFC4" w14:textId="0A01F3CC" w:rsidR="0054273A" w:rsidRPr="0054273A" w:rsidRDefault="0054273A">
            <w:pPr>
              <w:spacing w:line="260" w:lineRule="exact"/>
              <w:ind w:left="720"/>
              <w:rPr>
                <w:rFonts w:ascii="Times New Roman" w:hAnsi="Times New Roman"/>
                <w:iCs/>
              </w:rPr>
              <w:pPrChange w:id="127" w:author="Evan Katz" w:date="2019-06-17T15:11:00Z">
                <w:pPr>
                  <w:spacing w:line="260" w:lineRule="exact"/>
                  <w:ind w:left="720"/>
                  <w:jc w:val="both"/>
                </w:pPr>
              </w:pPrChange>
            </w:pPr>
            <w:r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No</w:t>
            </w:r>
          </w:p>
          <w:p w14:paraId="15BC96F8" w14:textId="1FD79FA0" w:rsidR="00F4414C" w:rsidRPr="00E96FFD" w:rsidRDefault="00F4414C">
            <w:pPr>
              <w:numPr>
                <w:ilvl w:val="0"/>
                <w:numId w:val="3"/>
              </w:numPr>
              <w:rPr>
                <w:rFonts w:ascii="Times New Roman" w:hAnsi="Times New Roman"/>
                <w:bCs/>
              </w:rPr>
            </w:pPr>
            <w:r w:rsidRPr="00E96FFD">
              <w:rPr>
                <w:rFonts w:ascii="Times New Roman" w:hAnsi="Times New Roman"/>
                <w:bCs/>
              </w:rPr>
              <w:t xml:space="preserve">If applicable, </w:t>
            </w:r>
            <w:r w:rsidR="00FB5B09">
              <w:rPr>
                <w:rFonts w:ascii="Times New Roman" w:hAnsi="Times New Roman"/>
                <w:bCs/>
              </w:rPr>
              <w:t xml:space="preserve">does </w:t>
            </w:r>
            <w:r w:rsidRPr="00E96FFD">
              <w:rPr>
                <w:rFonts w:ascii="Times New Roman" w:hAnsi="Times New Roman"/>
                <w:bCs/>
              </w:rPr>
              <w:t xml:space="preserve">the </w:t>
            </w:r>
            <w:r w:rsidR="00605C78">
              <w:rPr>
                <w:rFonts w:ascii="Times New Roman" w:hAnsi="Times New Roman"/>
                <w:bCs/>
              </w:rPr>
              <w:t>s</w:t>
            </w:r>
            <w:r w:rsidRPr="00E96FFD">
              <w:rPr>
                <w:rFonts w:ascii="Times New Roman" w:hAnsi="Times New Roman"/>
                <w:bCs/>
              </w:rPr>
              <w:t>tate specif</w:t>
            </w:r>
            <w:r w:rsidR="00FB5B09">
              <w:rPr>
                <w:rFonts w:ascii="Times New Roman" w:hAnsi="Times New Roman"/>
                <w:bCs/>
              </w:rPr>
              <w:t>y</w:t>
            </w:r>
            <w:r w:rsidRPr="00E96FFD">
              <w:rPr>
                <w:rFonts w:ascii="Times New Roman" w:hAnsi="Times New Roman"/>
                <w:bCs/>
              </w:rPr>
              <w:t xml:space="preserve"> whether it limits the waiver to subcategories </w:t>
            </w:r>
            <w:r w:rsidR="00235913">
              <w:rPr>
                <w:rFonts w:ascii="Times New Roman" w:hAnsi="Times New Roman"/>
                <w:bCs/>
              </w:rPr>
              <w:t xml:space="preserve">that are contained in the approved </w:t>
            </w:r>
            <w:r w:rsidR="00E37947">
              <w:rPr>
                <w:rFonts w:ascii="Times New Roman" w:hAnsi="Times New Roman"/>
                <w:bCs/>
              </w:rPr>
              <w:t>s</w:t>
            </w:r>
            <w:r w:rsidR="00235913">
              <w:rPr>
                <w:rFonts w:ascii="Times New Roman" w:hAnsi="Times New Roman"/>
                <w:bCs/>
              </w:rPr>
              <w:t>tate Plan</w:t>
            </w:r>
            <w:r w:rsidR="00FB5B09">
              <w:rPr>
                <w:rFonts w:ascii="Times New Roman" w:hAnsi="Times New Roman"/>
                <w:bCs/>
              </w:rPr>
              <w:t xml:space="preserve">? </w:t>
            </w:r>
            <w:r w:rsidR="00414150">
              <w:rPr>
                <w:rFonts w:ascii="Times New Roman" w:hAnsi="Times New Roman"/>
                <w:bCs/>
              </w:rPr>
              <w:t xml:space="preserve">                    </w:t>
            </w:r>
            <w:r w:rsidR="00FB5B09">
              <w:rPr>
                <w:rFonts w:ascii="Times New Roman" w:hAnsi="Times New Roman"/>
                <w:bCs/>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FB5B09"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FB5B09" w:rsidRPr="00E96FFD">
              <w:rPr>
                <w:rFonts w:ascii="Times New Roman" w:hAnsi="Times New Roman"/>
                <w:bCs/>
              </w:rPr>
              <w:t xml:space="preserve"> No</w:t>
            </w:r>
            <w:r w:rsidR="00414150">
              <w:rPr>
                <w:rFonts w:ascii="Times New Roman" w:hAnsi="Times New Roman"/>
                <w:bCs/>
              </w:rPr>
              <w:t xml:space="preserve">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00414150">
              <w:rPr>
                <w:rFonts w:ascii="Times New Roman" w:hAnsi="Times New Roman"/>
                <w:bCs/>
              </w:rPr>
              <w:t xml:space="preserve"> N/A</w:t>
            </w:r>
            <w:ins w:id="128" w:author="Evan Katz" w:date="2019-06-17T14:49:00Z">
              <w:r w:rsidR="002A4119">
                <w:rPr>
                  <w:rFonts w:ascii="Times New Roman" w:hAnsi="Times New Roman"/>
                  <w:bCs/>
                </w:rPr>
                <w:br/>
              </w:r>
            </w:ins>
          </w:p>
        </w:tc>
        <w:tc>
          <w:tcPr>
            <w:tcW w:w="3420" w:type="dxa"/>
            <w:shd w:val="clear" w:color="auto" w:fill="auto"/>
          </w:tcPr>
          <w:p w14:paraId="7EF85EF0" w14:textId="77777777" w:rsidR="00F4414C" w:rsidRPr="00E96FFD" w:rsidRDefault="00F4414C">
            <w:pPr>
              <w:rPr>
                <w:rFonts w:ascii="Times New Roman" w:hAnsi="Times New Roman"/>
                <w:bCs/>
              </w:rPr>
            </w:pPr>
          </w:p>
        </w:tc>
      </w:tr>
      <w:tr w:rsidR="00F4414C" w:rsidRPr="00E96FFD" w14:paraId="26E47721" w14:textId="77777777">
        <w:tc>
          <w:tcPr>
            <w:tcW w:w="3048" w:type="dxa"/>
            <w:tcBorders>
              <w:bottom w:val="single" w:sz="4" w:space="0" w:color="auto"/>
            </w:tcBorders>
          </w:tcPr>
          <w:p w14:paraId="70BDD9A9" w14:textId="1984109A" w:rsidR="00F4414C" w:rsidRPr="00E96FFD" w:rsidRDefault="00235913">
            <w:pPr>
              <w:rPr>
                <w:rFonts w:ascii="Times New Roman" w:hAnsi="Times New Roman"/>
                <w:b/>
              </w:rPr>
            </w:pPr>
            <w:r>
              <w:rPr>
                <w:rFonts w:ascii="Times New Roman" w:hAnsi="Times New Roman"/>
                <w:b/>
              </w:rPr>
              <w:t>1-</w:t>
            </w:r>
            <w:r w:rsidR="005734F0">
              <w:rPr>
                <w:rFonts w:ascii="Times New Roman" w:hAnsi="Times New Roman"/>
                <w:b/>
              </w:rPr>
              <w:t>G</w:t>
            </w:r>
            <w:r w:rsidR="00C37335">
              <w:rPr>
                <w:rFonts w:ascii="Times New Roman" w:hAnsi="Times New Roman"/>
                <w:b/>
              </w:rPr>
              <w:t xml:space="preserve">: </w:t>
            </w:r>
            <w:r w:rsidR="00F4414C" w:rsidRPr="00E96FFD">
              <w:rPr>
                <w:rFonts w:ascii="Times New Roman" w:hAnsi="Times New Roman"/>
                <w:b/>
              </w:rPr>
              <w:t xml:space="preserve"> Concurrent Operation with Other Programs</w:t>
            </w:r>
          </w:p>
          <w:p w14:paraId="3E540E73" w14:textId="77777777" w:rsidR="00F4414C" w:rsidRPr="00E96FFD" w:rsidRDefault="00F4414C">
            <w:pPr>
              <w:rPr>
                <w:rFonts w:ascii="Times New Roman" w:hAnsi="Times New Roman"/>
                <w:b/>
              </w:rPr>
            </w:pPr>
            <w:r w:rsidRPr="00E96FFD">
              <w:rPr>
                <w:rFonts w:ascii="Times New Roman" w:hAnsi="Times New Roman"/>
                <w:b/>
              </w:rPr>
              <w:t xml:space="preserve"> </w:t>
            </w:r>
          </w:p>
          <w:p w14:paraId="39BB148A" w14:textId="2EB26975" w:rsidR="00F4414C" w:rsidRPr="00E96FFD" w:rsidRDefault="00F4414C">
            <w:pPr>
              <w:rPr>
                <w:rFonts w:ascii="Times New Roman" w:hAnsi="Times New Roman"/>
                <w:i/>
                <w:sz w:val="22"/>
                <w:szCs w:val="22"/>
              </w:rPr>
            </w:pPr>
            <w:r w:rsidRPr="00E96FFD">
              <w:rPr>
                <w:rFonts w:ascii="Times New Roman" w:hAnsi="Times New Roman"/>
                <w:i/>
                <w:sz w:val="22"/>
                <w:szCs w:val="22"/>
              </w:rPr>
              <w:t xml:space="preserve">(Complete only if the </w:t>
            </w:r>
            <w:r w:rsidR="00605C78">
              <w:rPr>
                <w:rFonts w:ascii="Times New Roman" w:hAnsi="Times New Roman"/>
                <w:i/>
                <w:sz w:val="22"/>
                <w:szCs w:val="22"/>
              </w:rPr>
              <w:t>s</w:t>
            </w:r>
            <w:r w:rsidRPr="00E96FFD">
              <w:rPr>
                <w:rFonts w:ascii="Times New Roman" w:hAnsi="Times New Roman"/>
                <w:i/>
                <w:sz w:val="22"/>
                <w:szCs w:val="22"/>
              </w:rPr>
              <w:t>tate has indicated that this waiver operates concurrently or in tandem with another program authorized under the Act.)</w:t>
            </w:r>
          </w:p>
        </w:tc>
        <w:tc>
          <w:tcPr>
            <w:tcW w:w="7752" w:type="dxa"/>
            <w:tcBorders>
              <w:bottom w:val="single" w:sz="4" w:space="0" w:color="auto"/>
            </w:tcBorders>
          </w:tcPr>
          <w:p w14:paraId="590FC5E7" w14:textId="77777777" w:rsidR="00235913" w:rsidRDefault="00235913">
            <w:pPr>
              <w:spacing w:after="60" w:line="260" w:lineRule="exact"/>
              <w:rPr>
                <w:rFonts w:ascii="Times New Roman" w:hAnsi="Times New Roman"/>
              </w:rPr>
              <w:pPrChange w:id="129" w:author="Evan Katz" w:date="2019-06-17T15:11:00Z">
                <w:pPr>
                  <w:spacing w:after="60" w:line="260" w:lineRule="exact"/>
                  <w:jc w:val="both"/>
                </w:pPr>
              </w:pPrChange>
            </w:pPr>
            <w:r>
              <w:rPr>
                <w:rFonts w:ascii="Times New Roman" w:hAnsi="Times New Roman"/>
              </w:rPr>
              <w:t>In the case of a new concurrent §1915(b)/§1915(c) waiver:</w:t>
            </w:r>
          </w:p>
          <w:p w14:paraId="4D280B9B" w14:textId="77777777" w:rsidR="00235913" w:rsidRDefault="00FB5B09" w:rsidP="00CF24C7">
            <w:pPr>
              <w:numPr>
                <w:ilvl w:val="0"/>
                <w:numId w:val="4"/>
              </w:numPr>
              <w:tabs>
                <w:tab w:val="clear" w:pos="720"/>
                <w:tab w:val="num" w:pos="264"/>
              </w:tabs>
              <w:spacing w:after="60" w:line="260" w:lineRule="exact"/>
              <w:ind w:left="264" w:hanging="264"/>
              <w:rPr>
                <w:rFonts w:ascii="Times New Roman" w:hAnsi="Times New Roman"/>
              </w:rPr>
            </w:pPr>
            <w:r>
              <w:rPr>
                <w:rFonts w:ascii="Times New Roman" w:hAnsi="Times New Roman"/>
                <w:bCs/>
              </w:rPr>
              <w:t>Have b</w:t>
            </w:r>
            <w:r w:rsidR="00235913">
              <w:rPr>
                <w:rFonts w:ascii="Times New Roman" w:hAnsi="Times New Roman"/>
              </w:rPr>
              <w:t xml:space="preserve">oth waiver applications been submitted simultaneously and </w:t>
            </w:r>
            <w:r w:rsidR="00414150">
              <w:rPr>
                <w:rFonts w:ascii="Times New Roman" w:hAnsi="Times New Roman"/>
              </w:rPr>
              <w:t xml:space="preserve">do they </w:t>
            </w:r>
            <w:r w:rsidR="00235913">
              <w:rPr>
                <w:rFonts w:ascii="Times New Roman" w:hAnsi="Times New Roman"/>
              </w:rPr>
              <w:t>have the same propos</w:t>
            </w:r>
            <w:r>
              <w:rPr>
                <w:rFonts w:ascii="Times New Roman" w:hAnsi="Times New Roman"/>
              </w:rPr>
              <w:t xml:space="preserve">ed effective dates?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1452073D" w14:textId="77777777" w:rsidR="00FB5B09" w:rsidRDefault="00FB5B09">
            <w:pPr>
              <w:numPr>
                <w:ilvl w:val="0"/>
                <w:numId w:val="4"/>
              </w:numPr>
              <w:tabs>
                <w:tab w:val="clear" w:pos="720"/>
                <w:tab w:val="num" w:pos="264"/>
              </w:tabs>
              <w:spacing w:after="120"/>
              <w:ind w:left="264" w:hanging="264"/>
              <w:rPr>
                <w:rFonts w:ascii="Times New Roman" w:hAnsi="Times New Roman"/>
                <w:bCs/>
              </w:rPr>
              <w:pPrChange w:id="130" w:author="Evan Katz" w:date="2019-06-17T15:11:00Z">
                <w:pPr>
                  <w:numPr>
                    <w:numId w:val="4"/>
                  </w:numPr>
                  <w:tabs>
                    <w:tab w:val="num" w:pos="264"/>
                    <w:tab w:val="num" w:pos="720"/>
                  </w:tabs>
                  <w:spacing w:after="120"/>
                  <w:ind w:left="264" w:hanging="264"/>
                </w:pPr>
              </w:pPrChange>
            </w:pPr>
            <w:r>
              <w:rPr>
                <w:rFonts w:ascii="Times New Roman" w:hAnsi="Times New Roman"/>
                <w:bCs/>
              </w:rPr>
              <w:t>Ha</w:t>
            </w:r>
            <w:r w:rsidR="002A48EE">
              <w:rPr>
                <w:rFonts w:ascii="Times New Roman" w:hAnsi="Times New Roman"/>
                <w:bCs/>
              </w:rPr>
              <w:t xml:space="preserve">s </w:t>
            </w:r>
            <w:r>
              <w:rPr>
                <w:rFonts w:ascii="Times New Roman" w:hAnsi="Times New Roman"/>
              </w:rPr>
              <w:t>t</w:t>
            </w:r>
            <w:r w:rsidR="00235913">
              <w:rPr>
                <w:rFonts w:ascii="Times New Roman" w:hAnsi="Times New Roman"/>
              </w:rPr>
              <w:t>he §1915(b) waiver been approved</w:t>
            </w:r>
            <w:r>
              <w:rPr>
                <w:rFonts w:ascii="Times New Roman" w:hAnsi="Times New Roman"/>
              </w:rPr>
              <w:t>?</w:t>
            </w:r>
            <w:r w:rsidR="00B54909">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29EC5F0A" w14:textId="2863ACBE" w:rsidR="002A48EE" w:rsidRPr="002A48EE" w:rsidRDefault="002A48EE">
            <w:pPr>
              <w:rPr>
                <w:rFonts w:ascii="Times New Roman" w:hAnsi="Times New Roman"/>
                <w:bCs/>
                <w:i/>
              </w:rPr>
            </w:pPr>
            <w:r w:rsidRPr="002A48EE">
              <w:rPr>
                <w:rFonts w:ascii="Times New Roman" w:hAnsi="Times New Roman"/>
                <w:b/>
                <w:i/>
              </w:rPr>
              <w:t>Note:</w:t>
            </w:r>
            <w:r w:rsidRPr="002A48EE">
              <w:rPr>
                <w:rFonts w:ascii="Times New Roman" w:hAnsi="Times New Roman"/>
                <w:bCs/>
                <w:i/>
              </w:rPr>
              <w:t xml:space="preserve"> Approval of the §1915(c) waiver is contingent on the approval of the </w:t>
            </w:r>
            <w:r w:rsidR="0045222B">
              <w:rPr>
                <w:rFonts w:ascii="Times New Roman" w:hAnsi="Times New Roman"/>
                <w:bCs/>
                <w:i/>
              </w:rPr>
              <w:t xml:space="preserve">concurrent </w:t>
            </w:r>
            <w:r w:rsidRPr="002A48EE">
              <w:rPr>
                <w:rFonts w:ascii="Times New Roman" w:hAnsi="Times New Roman"/>
                <w:bCs/>
                <w:i/>
              </w:rPr>
              <w:t xml:space="preserve">§1915(b) waiver.  </w:t>
            </w:r>
          </w:p>
          <w:p w14:paraId="6C06DF18" w14:textId="77777777" w:rsidR="00F4414C" w:rsidRPr="00E96FFD" w:rsidRDefault="00F4414C">
            <w:pPr>
              <w:spacing w:after="120"/>
              <w:rPr>
                <w:rFonts w:ascii="Times New Roman" w:hAnsi="Times New Roman"/>
                <w:bCs/>
              </w:rPr>
            </w:pPr>
          </w:p>
        </w:tc>
        <w:tc>
          <w:tcPr>
            <w:tcW w:w="3420" w:type="dxa"/>
            <w:tcBorders>
              <w:bottom w:val="single" w:sz="4" w:space="0" w:color="auto"/>
            </w:tcBorders>
          </w:tcPr>
          <w:p w14:paraId="5EA97B1A" w14:textId="56EEF617" w:rsidR="00F4414C" w:rsidRPr="00E96FFD" w:rsidRDefault="00F4414C">
            <w:pPr>
              <w:rPr>
                <w:rFonts w:ascii="Times New Roman" w:hAnsi="Times New Roman"/>
                <w:bCs/>
              </w:rPr>
            </w:pPr>
          </w:p>
        </w:tc>
      </w:tr>
      <w:tr w:rsidR="00F4414C" w:rsidRPr="00E96FFD" w14:paraId="1CF4FCD7" w14:textId="77777777">
        <w:tc>
          <w:tcPr>
            <w:tcW w:w="10800" w:type="dxa"/>
            <w:gridSpan w:val="2"/>
            <w:shd w:val="pct12" w:color="auto" w:fill="auto"/>
          </w:tcPr>
          <w:p w14:paraId="25BAE8EF" w14:textId="4F24E19C" w:rsidR="00F4414C" w:rsidRPr="00E96FFD" w:rsidRDefault="009A7AF1">
            <w:pPr>
              <w:rPr>
                <w:rFonts w:ascii="Times New Roman" w:hAnsi="Times New Roman"/>
                <w:bCs/>
              </w:rPr>
            </w:pPr>
            <w:r>
              <w:rPr>
                <w:rFonts w:ascii="Times New Roman" w:hAnsi="Times New Roman"/>
                <w:b/>
                <w:bCs/>
              </w:rPr>
              <w:t xml:space="preserve">2.  Brief Waiver </w:t>
            </w:r>
            <w:r w:rsidR="00F4414C" w:rsidRPr="00E96FFD">
              <w:rPr>
                <w:rFonts w:ascii="Times New Roman" w:hAnsi="Times New Roman"/>
                <w:b/>
                <w:bCs/>
              </w:rPr>
              <w:t>Description</w:t>
            </w:r>
            <w:r w:rsidR="00B109B6">
              <w:rPr>
                <w:rFonts w:ascii="Times New Roman" w:hAnsi="Times New Roman"/>
                <w:b/>
                <w:bCs/>
              </w:rPr>
              <w:t xml:space="preserve">  </w:t>
            </w:r>
          </w:p>
        </w:tc>
        <w:tc>
          <w:tcPr>
            <w:tcW w:w="3420" w:type="dxa"/>
            <w:shd w:val="pct12" w:color="auto" w:fill="auto"/>
          </w:tcPr>
          <w:p w14:paraId="0E86D84B" w14:textId="77777777" w:rsidR="00F4414C" w:rsidRPr="00E96FFD" w:rsidRDefault="00F4414C">
            <w:pPr>
              <w:rPr>
                <w:rFonts w:ascii="Times New Roman" w:hAnsi="Times New Roman"/>
                <w:b/>
                <w:bCs/>
              </w:rPr>
              <w:pPrChange w:id="131" w:author="Evan Katz" w:date="2019-06-17T15:11:00Z">
                <w:pPr>
                  <w:jc w:val="center"/>
                </w:pPr>
              </w:pPrChange>
            </w:pPr>
            <w:r w:rsidRPr="00E96FFD">
              <w:rPr>
                <w:rFonts w:ascii="Times New Roman" w:hAnsi="Times New Roman"/>
                <w:b/>
                <w:bCs/>
              </w:rPr>
              <w:t>Analyst Notes</w:t>
            </w:r>
          </w:p>
          <w:p w14:paraId="662462F3" w14:textId="77777777" w:rsidR="00F4414C" w:rsidRPr="00E96FFD" w:rsidRDefault="00F4414C">
            <w:pPr>
              <w:rPr>
                <w:rFonts w:ascii="Times New Roman" w:hAnsi="Times New Roman"/>
                <w:bCs/>
              </w:rPr>
            </w:pPr>
          </w:p>
        </w:tc>
      </w:tr>
      <w:tr w:rsidR="00F4414C" w:rsidRPr="00E96FFD" w14:paraId="48FAF87B" w14:textId="77777777">
        <w:tc>
          <w:tcPr>
            <w:tcW w:w="3048" w:type="dxa"/>
            <w:tcBorders>
              <w:bottom w:val="single" w:sz="4" w:space="0" w:color="auto"/>
            </w:tcBorders>
          </w:tcPr>
          <w:p w14:paraId="7D94818B" w14:textId="77777777" w:rsidR="00F4414C" w:rsidRPr="00E96FFD" w:rsidRDefault="00F4414C">
            <w:pPr>
              <w:rPr>
                <w:rFonts w:ascii="Times New Roman" w:hAnsi="Times New Roman"/>
                <w:b/>
                <w:bCs/>
              </w:rPr>
            </w:pPr>
          </w:p>
        </w:tc>
        <w:tc>
          <w:tcPr>
            <w:tcW w:w="7752" w:type="dxa"/>
            <w:tcBorders>
              <w:bottom w:val="single" w:sz="4" w:space="0" w:color="auto"/>
            </w:tcBorders>
          </w:tcPr>
          <w:p w14:paraId="453AAF9A" w14:textId="77777777" w:rsidR="00F4414C" w:rsidRPr="00E96FFD" w:rsidRDefault="000B5579">
            <w:pPr>
              <w:rPr>
                <w:rFonts w:ascii="Times New Roman" w:hAnsi="Times New Roman"/>
                <w:bCs/>
              </w:rPr>
            </w:pPr>
            <w:r>
              <w:rPr>
                <w:rFonts w:ascii="Times New Roman" w:hAnsi="Times New Roman"/>
                <w:bCs/>
              </w:rPr>
              <w:t>Does t</w:t>
            </w:r>
            <w:r w:rsidR="00F4414C" w:rsidRPr="00E96FFD">
              <w:rPr>
                <w:rFonts w:ascii="Times New Roman" w:hAnsi="Times New Roman"/>
                <w:bCs/>
              </w:rPr>
              <w:t xml:space="preserve">he </w:t>
            </w:r>
            <w:r w:rsidR="00A71CA5">
              <w:rPr>
                <w:rFonts w:ascii="Times New Roman" w:hAnsi="Times New Roman"/>
                <w:bCs/>
              </w:rPr>
              <w:t>s</w:t>
            </w:r>
            <w:r w:rsidR="00F4414C" w:rsidRPr="00E96FFD">
              <w:rPr>
                <w:rFonts w:ascii="Times New Roman" w:hAnsi="Times New Roman"/>
                <w:bCs/>
              </w:rPr>
              <w:t>tate’s description include discussion of the program’s:</w:t>
            </w:r>
          </w:p>
          <w:bookmarkStart w:id="132" w:name="Check69"/>
          <w:p w14:paraId="776F7564" w14:textId="77777777" w:rsidR="00F4414C" w:rsidRPr="00E96FFD" w:rsidRDefault="00654AE7">
            <w:pPr>
              <w:rPr>
                <w:rFonts w:ascii="Times New Roman" w:hAnsi="Times New Roman"/>
                <w:bCs/>
              </w:rPr>
            </w:pPr>
            <w:r>
              <w:rPr>
                <w:rFonts w:ascii="Times New Roman" w:hAnsi="Times New Roman"/>
                <w:bCs/>
              </w:rPr>
              <w:fldChar w:fldCharType="begin">
                <w:ffData>
                  <w:name w:val="Check69"/>
                  <w:enabled/>
                  <w:calcOnExit w:val="0"/>
                  <w:checkBox>
                    <w:sizeAuto/>
                    <w:default w:val="0"/>
                  </w:checkBox>
                </w:ffData>
              </w:fldChar>
            </w:r>
            <w:r w:rsidR="00584D08">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bookmarkEnd w:id="132"/>
            <w:r w:rsidR="000B5579">
              <w:rPr>
                <w:rFonts w:ascii="Times New Roman" w:hAnsi="Times New Roman"/>
                <w:bCs/>
              </w:rPr>
              <w:t xml:space="preserve"> Purpose?</w:t>
            </w:r>
          </w:p>
          <w:bookmarkStart w:id="133" w:name="Check70"/>
          <w:p w14:paraId="09F7845A" w14:textId="77777777" w:rsidR="00F4414C" w:rsidRPr="00E96FFD" w:rsidRDefault="00654AE7">
            <w:pPr>
              <w:rPr>
                <w:rFonts w:ascii="Times New Roman" w:hAnsi="Times New Roman"/>
                <w:bCs/>
              </w:rPr>
            </w:pPr>
            <w:r>
              <w:rPr>
                <w:rFonts w:ascii="Times New Roman" w:hAnsi="Times New Roman"/>
                <w:bCs/>
              </w:rPr>
              <w:fldChar w:fldCharType="begin">
                <w:ffData>
                  <w:name w:val="Check70"/>
                  <w:enabled/>
                  <w:calcOnExit w:val="0"/>
                  <w:checkBox>
                    <w:sizeAuto/>
                    <w:default w:val="0"/>
                  </w:checkBox>
                </w:ffData>
              </w:fldChar>
            </w:r>
            <w:r w:rsidR="00584D08">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bookmarkEnd w:id="133"/>
            <w:r w:rsidR="000B5579">
              <w:rPr>
                <w:rFonts w:ascii="Times New Roman" w:hAnsi="Times New Roman"/>
                <w:bCs/>
              </w:rPr>
              <w:t xml:space="preserve"> Goals?</w:t>
            </w:r>
          </w:p>
          <w:bookmarkStart w:id="134" w:name="Check71"/>
          <w:p w14:paraId="779D3075" w14:textId="77777777" w:rsidR="00F4414C" w:rsidRPr="00E96FFD" w:rsidRDefault="00654AE7">
            <w:pPr>
              <w:rPr>
                <w:rFonts w:ascii="Times New Roman" w:hAnsi="Times New Roman"/>
                <w:bCs/>
              </w:rPr>
            </w:pPr>
            <w:r>
              <w:rPr>
                <w:rFonts w:ascii="Times New Roman" w:hAnsi="Times New Roman"/>
                <w:bCs/>
              </w:rPr>
              <w:fldChar w:fldCharType="begin">
                <w:ffData>
                  <w:name w:val="Check71"/>
                  <w:enabled/>
                  <w:calcOnExit w:val="0"/>
                  <w:checkBox>
                    <w:sizeAuto/>
                    <w:default w:val="0"/>
                  </w:checkBox>
                </w:ffData>
              </w:fldChar>
            </w:r>
            <w:r w:rsidR="00584D08">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bookmarkEnd w:id="134"/>
            <w:r w:rsidR="000B5579">
              <w:rPr>
                <w:rFonts w:ascii="Times New Roman" w:hAnsi="Times New Roman"/>
                <w:bCs/>
              </w:rPr>
              <w:t xml:space="preserve"> Objectives?</w:t>
            </w:r>
          </w:p>
          <w:bookmarkStart w:id="135" w:name="Check72"/>
          <w:p w14:paraId="6458E872" w14:textId="77777777" w:rsidR="00F4414C" w:rsidRPr="00E96FFD" w:rsidRDefault="00654AE7">
            <w:pPr>
              <w:rPr>
                <w:rFonts w:ascii="Times New Roman" w:hAnsi="Times New Roman"/>
                <w:bCs/>
              </w:rPr>
            </w:pPr>
            <w:r>
              <w:rPr>
                <w:rFonts w:ascii="Times New Roman" w:hAnsi="Times New Roman"/>
                <w:bCs/>
              </w:rPr>
              <w:fldChar w:fldCharType="begin">
                <w:ffData>
                  <w:name w:val="Check72"/>
                  <w:enabled/>
                  <w:calcOnExit w:val="0"/>
                  <w:checkBox>
                    <w:sizeAuto/>
                    <w:default w:val="0"/>
                  </w:checkBox>
                </w:ffData>
              </w:fldChar>
            </w:r>
            <w:r w:rsidR="00584D08">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bookmarkEnd w:id="135"/>
            <w:r w:rsidR="000B5579">
              <w:rPr>
                <w:rFonts w:ascii="Times New Roman" w:hAnsi="Times New Roman"/>
                <w:bCs/>
              </w:rPr>
              <w:t xml:space="preserve"> Organizational structure?</w:t>
            </w:r>
            <w:r w:rsidR="00F4414C" w:rsidRPr="00E96FFD">
              <w:rPr>
                <w:rFonts w:ascii="Times New Roman" w:hAnsi="Times New Roman"/>
                <w:bCs/>
              </w:rPr>
              <w:t xml:space="preserve"> and</w:t>
            </w:r>
          </w:p>
          <w:bookmarkStart w:id="136" w:name="Check73"/>
          <w:p w14:paraId="41DA45A4" w14:textId="77777777" w:rsidR="00F4414C" w:rsidRDefault="00654AE7">
            <w:pPr>
              <w:rPr>
                <w:rFonts w:ascii="Times New Roman" w:hAnsi="Times New Roman"/>
                <w:bCs/>
              </w:rPr>
            </w:pPr>
            <w:r>
              <w:rPr>
                <w:rFonts w:ascii="Times New Roman" w:hAnsi="Times New Roman"/>
                <w:bCs/>
              </w:rPr>
              <w:fldChar w:fldCharType="begin">
                <w:ffData>
                  <w:name w:val="Check73"/>
                  <w:enabled/>
                  <w:calcOnExit w:val="0"/>
                  <w:checkBox>
                    <w:sizeAuto/>
                    <w:default w:val="0"/>
                  </w:checkBox>
                </w:ffData>
              </w:fldChar>
            </w:r>
            <w:r w:rsidR="00584D08">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bookmarkEnd w:id="136"/>
            <w:r w:rsidR="00F4414C" w:rsidRPr="00E96FFD">
              <w:rPr>
                <w:rFonts w:ascii="Times New Roman" w:hAnsi="Times New Roman"/>
                <w:bCs/>
              </w:rPr>
              <w:t xml:space="preserve"> </w:t>
            </w:r>
            <w:r w:rsidR="00F4414C" w:rsidRPr="00C05580">
              <w:rPr>
                <w:rFonts w:ascii="Times New Roman" w:hAnsi="Times New Roman"/>
                <w:bCs/>
              </w:rPr>
              <w:t>Service delivery methods</w:t>
            </w:r>
            <w:r w:rsidR="000B5579" w:rsidRPr="00C05580">
              <w:rPr>
                <w:rFonts w:ascii="Times New Roman" w:hAnsi="Times New Roman"/>
                <w:bCs/>
              </w:rPr>
              <w:t>?</w:t>
            </w:r>
          </w:p>
          <w:p w14:paraId="6DAE7174" w14:textId="77777777" w:rsidR="000B5579" w:rsidRDefault="000B5579">
            <w:pPr>
              <w:rPr>
                <w:rFonts w:ascii="Times New Roman" w:hAnsi="Times New Roman"/>
                <w:bCs/>
              </w:rPr>
            </w:pPr>
          </w:p>
          <w:p w14:paraId="584356EA" w14:textId="2E1370E7" w:rsidR="00AD4CB4" w:rsidRPr="00AD4CB4" w:rsidRDefault="00AD4CB4">
            <w:pPr>
              <w:rPr>
                <w:rFonts w:ascii="Times New Roman" w:hAnsi="Times New Roman"/>
                <w:bCs/>
                <w:i/>
              </w:rPr>
            </w:pPr>
            <w:r w:rsidRPr="00AD4CB4">
              <w:rPr>
                <w:rFonts w:ascii="Times New Roman" w:hAnsi="Times New Roman"/>
                <w:b/>
                <w:bCs/>
                <w:i/>
              </w:rPr>
              <w:t>Note:</w:t>
            </w:r>
            <w:r w:rsidRPr="00AD4CB4">
              <w:rPr>
                <w:rFonts w:ascii="Times New Roman" w:hAnsi="Times New Roman"/>
                <w:bCs/>
                <w:i/>
              </w:rPr>
              <w:t xml:space="preserve">  This is just a general description and is not intended to be comprehensive.  Look to specific appendices for specific information.</w:t>
            </w:r>
            <w:ins w:id="137" w:author="Evan Katz" w:date="2019-06-17T14:49:00Z">
              <w:r w:rsidR="002A4119">
                <w:rPr>
                  <w:rFonts w:ascii="Times New Roman" w:hAnsi="Times New Roman"/>
                  <w:bCs/>
                  <w:i/>
                </w:rPr>
                <w:br/>
              </w:r>
            </w:ins>
          </w:p>
        </w:tc>
        <w:tc>
          <w:tcPr>
            <w:tcW w:w="3420" w:type="dxa"/>
            <w:tcBorders>
              <w:bottom w:val="single" w:sz="4" w:space="0" w:color="auto"/>
            </w:tcBorders>
          </w:tcPr>
          <w:p w14:paraId="2A6A3EE1" w14:textId="77777777" w:rsidR="00F4414C" w:rsidRPr="007A054C" w:rsidRDefault="00F4414C">
            <w:pPr>
              <w:rPr>
                <w:rFonts w:ascii="Times New Roman" w:hAnsi="Times New Roman"/>
                <w:b/>
                <w:bCs/>
              </w:rPr>
            </w:pPr>
          </w:p>
        </w:tc>
      </w:tr>
      <w:tr w:rsidR="00F4414C" w:rsidRPr="00E96FFD" w14:paraId="1991F865" w14:textId="77777777">
        <w:tc>
          <w:tcPr>
            <w:tcW w:w="10800" w:type="dxa"/>
            <w:gridSpan w:val="2"/>
            <w:shd w:val="pct12" w:color="auto" w:fill="auto"/>
          </w:tcPr>
          <w:p w14:paraId="5F1B701B" w14:textId="77777777" w:rsidR="00F4414C" w:rsidRPr="00E96FFD" w:rsidRDefault="00F4414C">
            <w:pPr>
              <w:rPr>
                <w:rFonts w:ascii="Times New Roman" w:hAnsi="Times New Roman"/>
                <w:b/>
                <w:bCs/>
              </w:rPr>
            </w:pPr>
            <w:r w:rsidRPr="00E96FFD">
              <w:rPr>
                <w:rFonts w:ascii="Times New Roman" w:hAnsi="Times New Roman"/>
                <w:b/>
                <w:bCs/>
              </w:rPr>
              <w:t>3.  Components of the Waiver Request</w:t>
            </w:r>
          </w:p>
          <w:p w14:paraId="3AA8AB74" w14:textId="77777777" w:rsidR="00F4414C" w:rsidRPr="00E96FFD" w:rsidRDefault="00F4414C">
            <w:pPr>
              <w:rPr>
                <w:rFonts w:ascii="Times New Roman" w:hAnsi="Times New Roman"/>
                <w:bCs/>
              </w:rPr>
            </w:pPr>
          </w:p>
        </w:tc>
        <w:tc>
          <w:tcPr>
            <w:tcW w:w="3420" w:type="dxa"/>
            <w:shd w:val="pct12" w:color="auto" w:fill="auto"/>
          </w:tcPr>
          <w:p w14:paraId="73C64D57" w14:textId="77777777" w:rsidR="00F4414C" w:rsidRPr="00E96FFD" w:rsidRDefault="00F4414C">
            <w:pPr>
              <w:rPr>
                <w:rFonts w:ascii="Times New Roman" w:hAnsi="Times New Roman"/>
                <w:b/>
                <w:bCs/>
              </w:rPr>
              <w:pPrChange w:id="138" w:author="Evan Katz" w:date="2019-06-17T15:11:00Z">
                <w:pPr>
                  <w:jc w:val="center"/>
                </w:pPr>
              </w:pPrChange>
            </w:pPr>
            <w:r w:rsidRPr="00E96FFD">
              <w:rPr>
                <w:rFonts w:ascii="Times New Roman" w:hAnsi="Times New Roman"/>
                <w:b/>
                <w:bCs/>
              </w:rPr>
              <w:t>Analyst Notes</w:t>
            </w:r>
          </w:p>
        </w:tc>
      </w:tr>
      <w:tr w:rsidR="00F4414C" w:rsidRPr="00E96FFD" w14:paraId="50EA92E1" w14:textId="77777777">
        <w:tc>
          <w:tcPr>
            <w:tcW w:w="3048" w:type="dxa"/>
            <w:tcBorders>
              <w:bottom w:val="single" w:sz="4" w:space="0" w:color="auto"/>
            </w:tcBorders>
          </w:tcPr>
          <w:p w14:paraId="0FF302DA" w14:textId="77777777" w:rsidR="00F4414C" w:rsidRPr="00E96FFD" w:rsidRDefault="00F4414C">
            <w:pPr>
              <w:rPr>
                <w:rFonts w:ascii="Times New Roman" w:hAnsi="Times New Roman"/>
                <w:bCs/>
              </w:rPr>
            </w:pPr>
            <w:r w:rsidRPr="00E96FFD">
              <w:rPr>
                <w:rFonts w:ascii="Times New Roman" w:hAnsi="Times New Roman"/>
                <w:bCs/>
              </w:rPr>
              <w:t>Refer to Module 1 of the Waiver Application for complete list of all the components of a waiver application.</w:t>
            </w:r>
          </w:p>
          <w:p w14:paraId="78C11599" w14:textId="0D846F5F" w:rsidR="00704530" w:rsidRPr="00E96FFD" w:rsidRDefault="00F4414C">
            <w:pPr>
              <w:rPr>
                <w:rFonts w:ascii="Times New Roman" w:hAnsi="Times New Roman"/>
                <w:bCs/>
              </w:rPr>
            </w:pPr>
            <w:r w:rsidRPr="00E96FFD">
              <w:rPr>
                <w:rFonts w:ascii="Times New Roman" w:hAnsi="Times New Roman"/>
                <w:bCs/>
              </w:rPr>
              <w:t>Item E (Participant Direction of S</w:t>
            </w:r>
            <w:r w:rsidR="00414150">
              <w:rPr>
                <w:rFonts w:ascii="Times New Roman" w:hAnsi="Times New Roman"/>
                <w:bCs/>
              </w:rPr>
              <w:t xml:space="preserve">ervices) is the only item </w:t>
            </w:r>
            <w:r w:rsidR="00605C78">
              <w:rPr>
                <w:rFonts w:ascii="Times New Roman" w:hAnsi="Times New Roman"/>
                <w:bCs/>
              </w:rPr>
              <w:t>s</w:t>
            </w:r>
            <w:r w:rsidR="00414150">
              <w:rPr>
                <w:rFonts w:ascii="Times New Roman" w:hAnsi="Times New Roman"/>
                <w:bCs/>
              </w:rPr>
              <w:t>tate</w:t>
            </w:r>
            <w:r w:rsidRPr="00E96FFD">
              <w:rPr>
                <w:rFonts w:ascii="Times New Roman" w:hAnsi="Times New Roman"/>
                <w:bCs/>
              </w:rPr>
              <w:t xml:space="preserve">s are required to respond to.  </w:t>
            </w:r>
          </w:p>
        </w:tc>
        <w:tc>
          <w:tcPr>
            <w:tcW w:w="7752" w:type="dxa"/>
            <w:tcBorders>
              <w:bottom w:val="single" w:sz="4" w:space="0" w:color="auto"/>
            </w:tcBorders>
          </w:tcPr>
          <w:p w14:paraId="22667576" w14:textId="77777777" w:rsidR="00F4414C" w:rsidRPr="00E96FFD" w:rsidRDefault="00414150">
            <w:pPr>
              <w:rPr>
                <w:rFonts w:ascii="Times New Roman" w:hAnsi="Times New Roman"/>
                <w:bCs/>
              </w:rPr>
            </w:pPr>
            <w:r>
              <w:rPr>
                <w:rFonts w:ascii="Times New Roman" w:hAnsi="Times New Roman"/>
                <w:bCs/>
              </w:rPr>
              <w:t xml:space="preserve">Does the waiver </w:t>
            </w:r>
            <w:r w:rsidR="00AD4CB4">
              <w:rPr>
                <w:rFonts w:ascii="Times New Roman" w:hAnsi="Times New Roman"/>
                <w:bCs/>
              </w:rPr>
              <w:t xml:space="preserve">provide for </w:t>
            </w:r>
            <w:r w:rsidR="00F4414C" w:rsidRPr="00E96FFD">
              <w:rPr>
                <w:rFonts w:ascii="Times New Roman" w:hAnsi="Times New Roman"/>
                <w:bCs/>
              </w:rPr>
              <w:t>par</w:t>
            </w:r>
            <w:r w:rsidR="00AD4CB4">
              <w:rPr>
                <w:rFonts w:ascii="Times New Roman" w:hAnsi="Times New Roman"/>
                <w:bCs/>
              </w:rPr>
              <w:t>ticipant direction of services?</w:t>
            </w:r>
          </w:p>
          <w:bookmarkStart w:id="139" w:name="Check74"/>
          <w:p w14:paraId="4FB4F27A" w14:textId="77777777" w:rsidR="00F4414C" w:rsidRPr="00E96FFD" w:rsidRDefault="00654AE7">
            <w:pPr>
              <w:rPr>
                <w:rFonts w:ascii="Times New Roman" w:hAnsi="Times New Roman"/>
                <w:bCs/>
              </w:rPr>
            </w:pPr>
            <w:r>
              <w:rPr>
                <w:rFonts w:ascii="Times New Roman" w:hAnsi="Times New Roman"/>
                <w:bCs/>
              </w:rPr>
              <w:fldChar w:fldCharType="begin">
                <w:ffData>
                  <w:name w:val="Check74"/>
                  <w:enabled/>
                  <w:calcOnExit w:val="0"/>
                  <w:checkBox>
                    <w:sizeAuto/>
                    <w:default w:val="0"/>
                  </w:checkBox>
                </w:ffData>
              </w:fldChar>
            </w:r>
            <w:r w:rsidR="00BE5F1B">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bookmarkEnd w:id="139"/>
            <w:r w:rsidR="00F4414C" w:rsidRPr="00E96FFD">
              <w:rPr>
                <w:rFonts w:ascii="Times New Roman" w:hAnsi="Times New Roman"/>
                <w:bCs/>
              </w:rPr>
              <w:t xml:space="preserve"> Yes</w:t>
            </w:r>
            <w:r w:rsidR="004809D8" w:rsidRPr="00E96FFD">
              <w:rPr>
                <w:rFonts w:ascii="Times New Roman" w:hAnsi="Times New Roman"/>
                <w:bCs/>
              </w:rPr>
              <w:t xml:space="preserve">  </w:t>
            </w:r>
            <w:r w:rsidRPr="00E96FFD">
              <w:rPr>
                <w:rFonts w:ascii="Times New Roman" w:hAnsi="Times New Roman"/>
                <w:bCs/>
              </w:rPr>
              <w:fldChar w:fldCharType="begin">
                <w:ffData>
                  <w:name w:val="Check75"/>
                  <w:enabled/>
                  <w:calcOnExit w:val="0"/>
                  <w:checkBox>
                    <w:sizeAuto/>
                    <w:default w:val="0"/>
                  </w:checkBox>
                </w:ffData>
              </w:fldChar>
            </w:r>
            <w:bookmarkStart w:id="140" w:name="Check75"/>
            <w:r w:rsidR="004809D8"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bookmarkEnd w:id="140"/>
            <w:r w:rsidR="004809D8" w:rsidRPr="00E96FFD">
              <w:rPr>
                <w:rFonts w:ascii="Times New Roman" w:hAnsi="Times New Roman"/>
                <w:bCs/>
              </w:rPr>
              <w:t xml:space="preserve"> </w:t>
            </w:r>
            <w:r w:rsidR="00F4414C" w:rsidRPr="00E96FFD">
              <w:rPr>
                <w:rFonts w:ascii="Times New Roman" w:hAnsi="Times New Roman"/>
                <w:bCs/>
              </w:rPr>
              <w:t>No</w:t>
            </w:r>
          </w:p>
        </w:tc>
        <w:tc>
          <w:tcPr>
            <w:tcW w:w="3420" w:type="dxa"/>
            <w:tcBorders>
              <w:bottom w:val="single" w:sz="4" w:space="0" w:color="auto"/>
            </w:tcBorders>
          </w:tcPr>
          <w:p w14:paraId="6BC71E84" w14:textId="77777777" w:rsidR="00F4414C" w:rsidRPr="00E96FFD" w:rsidRDefault="00F4414C">
            <w:pPr>
              <w:rPr>
                <w:rFonts w:ascii="Times New Roman" w:hAnsi="Times New Roman"/>
                <w:bCs/>
              </w:rPr>
            </w:pPr>
          </w:p>
        </w:tc>
      </w:tr>
      <w:tr w:rsidR="00F4414C" w:rsidRPr="00E96FFD" w14:paraId="4B98AB3E" w14:textId="77777777">
        <w:tc>
          <w:tcPr>
            <w:tcW w:w="10800" w:type="dxa"/>
            <w:gridSpan w:val="2"/>
            <w:shd w:val="pct12" w:color="auto" w:fill="auto"/>
          </w:tcPr>
          <w:p w14:paraId="5211B55A" w14:textId="77777777" w:rsidR="00F4414C" w:rsidRPr="00E96FFD" w:rsidRDefault="00F4414C">
            <w:pPr>
              <w:rPr>
                <w:rFonts w:ascii="Times New Roman" w:hAnsi="Times New Roman"/>
                <w:b/>
                <w:bCs/>
              </w:rPr>
            </w:pPr>
            <w:r w:rsidRPr="00E96FFD">
              <w:rPr>
                <w:rFonts w:ascii="Times New Roman" w:hAnsi="Times New Roman"/>
                <w:b/>
                <w:bCs/>
              </w:rPr>
              <w:t>4.  Waiver(s) Requested</w:t>
            </w:r>
          </w:p>
          <w:p w14:paraId="0C6721F4" w14:textId="77777777" w:rsidR="00F4414C" w:rsidRPr="00E96FFD" w:rsidRDefault="00F4414C">
            <w:pPr>
              <w:rPr>
                <w:rFonts w:ascii="Times New Roman" w:hAnsi="Times New Roman"/>
                <w:b/>
                <w:bCs/>
              </w:rPr>
            </w:pPr>
          </w:p>
        </w:tc>
        <w:tc>
          <w:tcPr>
            <w:tcW w:w="3420" w:type="dxa"/>
            <w:shd w:val="pct12" w:color="auto" w:fill="auto"/>
          </w:tcPr>
          <w:p w14:paraId="6B8E4276" w14:textId="77777777" w:rsidR="00F4414C" w:rsidRPr="00E96FFD" w:rsidRDefault="00F4414C">
            <w:pPr>
              <w:rPr>
                <w:rFonts w:ascii="Times New Roman" w:hAnsi="Times New Roman"/>
                <w:b/>
                <w:bCs/>
              </w:rPr>
              <w:pPrChange w:id="141" w:author="Evan Katz" w:date="2019-06-17T15:11:00Z">
                <w:pPr>
                  <w:jc w:val="center"/>
                </w:pPr>
              </w:pPrChange>
            </w:pPr>
            <w:r w:rsidRPr="00E96FFD">
              <w:rPr>
                <w:rFonts w:ascii="Times New Roman" w:hAnsi="Times New Roman"/>
                <w:b/>
                <w:bCs/>
              </w:rPr>
              <w:t>Analyst Notes</w:t>
            </w:r>
          </w:p>
        </w:tc>
      </w:tr>
      <w:tr w:rsidR="00F4414C" w:rsidRPr="00E96FFD" w14:paraId="5F74FA18" w14:textId="77777777">
        <w:tc>
          <w:tcPr>
            <w:tcW w:w="3048" w:type="dxa"/>
          </w:tcPr>
          <w:p w14:paraId="3AEE4576" w14:textId="77777777" w:rsidR="00F4414C" w:rsidRPr="00161CC2" w:rsidRDefault="00161CC2">
            <w:pPr>
              <w:rPr>
                <w:rFonts w:ascii="Times New Roman" w:hAnsi="Times New Roman"/>
                <w:b/>
                <w:bCs/>
              </w:rPr>
            </w:pPr>
            <w:r>
              <w:rPr>
                <w:rFonts w:ascii="Times New Roman" w:hAnsi="Times New Roman"/>
                <w:b/>
                <w:bCs/>
              </w:rPr>
              <w:t>4-</w:t>
            </w:r>
            <w:r w:rsidR="00C37335">
              <w:rPr>
                <w:rFonts w:ascii="Times New Roman" w:hAnsi="Times New Roman"/>
                <w:b/>
                <w:bCs/>
              </w:rPr>
              <w:t>A:</w:t>
            </w:r>
            <w:r w:rsidR="00F4414C" w:rsidRPr="00E96FFD">
              <w:rPr>
                <w:rFonts w:ascii="Times New Roman" w:hAnsi="Times New Roman"/>
                <w:b/>
                <w:bCs/>
              </w:rPr>
              <w:t xml:space="preserve">  Comparability</w:t>
            </w:r>
          </w:p>
        </w:tc>
        <w:tc>
          <w:tcPr>
            <w:tcW w:w="7752" w:type="dxa"/>
          </w:tcPr>
          <w:p w14:paraId="61EB94D6" w14:textId="77777777" w:rsidR="00F4414C" w:rsidRPr="00E96FFD" w:rsidRDefault="00C225AE">
            <w:pPr>
              <w:spacing w:before="80" w:after="60"/>
              <w:rPr>
                <w:rFonts w:ascii="Times New Roman" w:hAnsi="Times New Roman"/>
                <w:b/>
                <w:kern w:val="22"/>
              </w:rPr>
              <w:pPrChange w:id="142" w:author="Evan Katz" w:date="2019-06-17T15:11:00Z">
                <w:pPr>
                  <w:spacing w:before="80" w:after="60"/>
                  <w:jc w:val="both"/>
                </w:pPr>
              </w:pPrChange>
            </w:pPr>
            <w:r>
              <w:rPr>
                <w:rFonts w:ascii="Times New Roman" w:hAnsi="Times New Roman"/>
                <w:kern w:val="22"/>
              </w:rPr>
              <w:t>No response required</w:t>
            </w:r>
            <w:r w:rsidR="00161CC2">
              <w:rPr>
                <w:rFonts w:ascii="Times New Roman" w:hAnsi="Times New Roman"/>
                <w:kern w:val="22"/>
              </w:rPr>
              <w:t>.</w:t>
            </w:r>
          </w:p>
        </w:tc>
        <w:tc>
          <w:tcPr>
            <w:tcW w:w="3420" w:type="dxa"/>
          </w:tcPr>
          <w:p w14:paraId="25B9AED5" w14:textId="77777777" w:rsidR="00F4414C" w:rsidRPr="00E96FFD" w:rsidRDefault="00F4414C">
            <w:pPr>
              <w:rPr>
                <w:rFonts w:ascii="Times New Roman" w:hAnsi="Times New Roman"/>
                <w:bCs/>
              </w:rPr>
            </w:pPr>
          </w:p>
        </w:tc>
      </w:tr>
      <w:tr w:rsidR="00F4414C" w:rsidRPr="00E96FFD" w14:paraId="49E0F5B7" w14:textId="77777777">
        <w:tc>
          <w:tcPr>
            <w:tcW w:w="3048" w:type="dxa"/>
          </w:tcPr>
          <w:p w14:paraId="25AB46F5" w14:textId="77777777" w:rsidR="00F4414C" w:rsidRPr="00E96FFD" w:rsidRDefault="00161CC2">
            <w:pPr>
              <w:rPr>
                <w:rFonts w:ascii="Times New Roman" w:hAnsi="Times New Roman"/>
                <w:b/>
                <w:bCs/>
              </w:rPr>
            </w:pPr>
            <w:r>
              <w:rPr>
                <w:rFonts w:ascii="Times New Roman" w:hAnsi="Times New Roman"/>
                <w:b/>
                <w:bCs/>
              </w:rPr>
              <w:t>4-</w:t>
            </w:r>
            <w:r w:rsidR="00C37335">
              <w:rPr>
                <w:rFonts w:ascii="Times New Roman" w:hAnsi="Times New Roman"/>
                <w:b/>
                <w:bCs/>
              </w:rPr>
              <w:t>B:</w:t>
            </w:r>
            <w:r w:rsidR="00F4414C" w:rsidRPr="00E96FFD">
              <w:rPr>
                <w:rFonts w:ascii="Times New Roman" w:hAnsi="Times New Roman"/>
                <w:b/>
                <w:bCs/>
              </w:rPr>
              <w:t xml:space="preserve">    Income and Resources for the Medically Needy</w:t>
            </w:r>
          </w:p>
        </w:tc>
        <w:tc>
          <w:tcPr>
            <w:tcW w:w="7752" w:type="dxa"/>
          </w:tcPr>
          <w:p w14:paraId="36CDEF7C" w14:textId="77777777" w:rsidR="00F4414C" w:rsidRPr="00E96FFD" w:rsidRDefault="00A71CA5">
            <w:pPr>
              <w:spacing w:after="120"/>
              <w:rPr>
                <w:rFonts w:ascii="Times New Roman" w:hAnsi="Times New Roman"/>
                <w:kern w:val="22"/>
              </w:rPr>
              <w:pPrChange w:id="143" w:author="Evan Katz" w:date="2019-06-17T15:11:00Z">
                <w:pPr>
                  <w:spacing w:after="120"/>
                  <w:jc w:val="both"/>
                </w:pPr>
              </w:pPrChange>
            </w:pPr>
            <w:r>
              <w:rPr>
                <w:rFonts w:ascii="Times New Roman" w:hAnsi="Times New Roman"/>
                <w:kern w:val="22"/>
              </w:rPr>
              <w:t>Is the s</w:t>
            </w:r>
            <w:r w:rsidR="00161CC2">
              <w:rPr>
                <w:rFonts w:ascii="Times New Roman" w:hAnsi="Times New Roman"/>
                <w:kern w:val="22"/>
              </w:rPr>
              <w:t xml:space="preserve">tate </w:t>
            </w:r>
            <w:r w:rsidR="00F4414C" w:rsidRPr="00E96FFD">
              <w:rPr>
                <w:rFonts w:ascii="Times New Roman" w:hAnsi="Times New Roman"/>
                <w:kern w:val="22"/>
              </w:rPr>
              <w:t>requesting a waiver of §1902(a)(10)(C)(</w:t>
            </w:r>
            <w:proofErr w:type="spellStart"/>
            <w:r w:rsidR="00F4414C" w:rsidRPr="00E96FFD">
              <w:rPr>
                <w:rFonts w:ascii="Times New Roman" w:hAnsi="Times New Roman"/>
                <w:kern w:val="22"/>
              </w:rPr>
              <w:t>i</w:t>
            </w:r>
            <w:proofErr w:type="spellEnd"/>
            <w:r w:rsidR="00F4414C" w:rsidRPr="00E96FFD">
              <w:rPr>
                <w:rFonts w:ascii="Times New Roman" w:hAnsi="Times New Roman"/>
                <w:kern w:val="22"/>
              </w:rPr>
              <w:t>)(III) of the Act in order to use institutional income and resourc</w:t>
            </w:r>
            <w:r w:rsidR="00161CC2">
              <w:rPr>
                <w:rFonts w:ascii="Times New Roman" w:hAnsi="Times New Roman"/>
                <w:kern w:val="22"/>
              </w:rPr>
              <w:t>e rules for the medically needy?</w:t>
            </w:r>
          </w:p>
          <w:p w14:paraId="156930A8" w14:textId="77777777" w:rsidR="00DD6AEB" w:rsidRPr="00E96FFD" w:rsidRDefault="00654AE7">
            <w:pPr>
              <w:spacing w:after="120"/>
              <w:rPr>
                <w:rFonts w:ascii="Times New Roman" w:hAnsi="Times New Roman"/>
                <w:bCs/>
              </w:rPr>
              <w:pPrChange w:id="144" w:author="Evan Katz" w:date="2019-06-17T15:11:00Z">
                <w:pPr>
                  <w:spacing w:after="120"/>
                  <w:jc w:val="both"/>
                </w:pPr>
              </w:pPrChange>
            </w:pPr>
            <w:r w:rsidRPr="00E96FFD">
              <w:rPr>
                <w:rFonts w:ascii="Times New Roman" w:hAnsi="Times New Roman"/>
                <w:bCs/>
              </w:rPr>
              <w:fldChar w:fldCharType="begin">
                <w:ffData>
                  <w:name w:val="Check74"/>
                  <w:enabled/>
                  <w:calcOnExit w:val="0"/>
                  <w:checkBox>
                    <w:sizeAuto/>
                    <w:default w:val="0"/>
                  </w:checkBox>
                </w:ffData>
              </w:fldChar>
            </w:r>
            <w:r w:rsidR="00DD6AEB"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DD6AEB" w:rsidRPr="00E96FFD">
              <w:rPr>
                <w:rFonts w:ascii="Times New Roman" w:hAnsi="Times New Roman"/>
                <w:bCs/>
              </w:rPr>
              <w:t xml:space="preserve"> Yes  </w:t>
            </w:r>
            <w:r>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DD6AEB" w:rsidRPr="00E96FFD">
              <w:rPr>
                <w:rFonts w:ascii="Times New Roman" w:hAnsi="Times New Roman"/>
                <w:bCs/>
              </w:rPr>
              <w:t xml:space="preserve"> No </w:t>
            </w:r>
          </w:p>
          <w:p w14:paraId="7F7C50E1" w14:textId="77777777" w:rsidR="00F4414C" w:rsidRPr="00E96FFD" w:rsidRDefault="00F4414C">
            <w:pPr>
              <w:spacing w:after="120"/>
              <w:rPr>
                <w:rFonts w:ascii="Times New Roman" w:hAnsi="Times New Roman"/>
                <w:bCs/>
              </w:rPr>
              <w:pPrChange w:id="145" w:author="Evan Katz" w:date="2019-06-17T15:11:00Z">
                <w:pPr>
                  <w:spacing w:after="120"/>
                  <w:jc w:val="both"/>
                </w:pPr>
              </w:pPrChange>
            </w:pPr>
            <w:r w:rsidRPr="00E96FFD">
              <w:rPr>
                <w:rFonts w:ascii="Times New Roman" w:hAnsi="Times New Roman"/>
                <w:bCs/>
              </w:rPr>
              <w:t xml:space="preserve">If Yes, </w:t>
            </w:r>
            <w:r w:rsidR="000B41DA">
              <w:rPr>
                <w:rFonts w:ascii="Times New Roman" w:hAnsi="Times New Roman"/>
                <w:bCs/>
              </w:rPr>
              <w:t>the following questions must be answered yes:</w:t>
            </w:r>
          </w:p>
          <w:p w14:paraId="5F37BC40" w14:textId="68F9EE31" w:rsidR="00161CC2" w:rsidRDefault="000B41DA">
            <w:pPr>
              <w:numPr>
                <w:ilvl w:val="0"/>
                <w:numId w:val="5"/>
              </w:numPr>
              <w:tabs>
                <w:tab w:val="clear" w:pos="720"/>
                <w:tab w:val="num" w:pos="264"/>
              </w:tabs>
              <w:ind w:left="264" w:hanging="264"/>
              <w:rPr>
                <w:rFonts w:ascii="Times New Roman" w:hAnsi="Times New Roman"/>
              </w:rPr>
              <w:pPrChange w:id="146" w:author="Evan Katz" w:date="2019-06-17T15:11:00Z">
                <w:pPr>
                  <w:numPr>
                    <w:numId w:val="5"/>
                  </w:numPr>
                  <w:tabs>
                    <w:tab w:val="num" w:pos="264"/>
                    <w:tab w:val="num" w:pos="720"/>
                  </w:tabs>
                  <w:ind w:left="264" w:hanging="264"/>
                </w:pPr>
              </w:pPrChange>
            </w:pPr>
            <w:r>
              <w:rPr>
                <w:rFonts w:ascii="Times New Roman" w:hAnsi="Times New Roman"/>
              </w:rPr>
              <w:t>Does t</w:t>
            </w:r>
            <w:r w:rsidR="00161CC2">
              <w:rPr>
                <w:rFonts w:ascii="Times New Roman" w:hAnsi="Times New Roman"/>
              </w:rPr>
              <w:t xml:space="preserve">he state cover the medically needy in the </w:t>
            </w:r>
            <w:r w:rsidR="00E37947">
              <w:rPr>
                <w:rFonts w:ascii="Times New Roman" w:hAnsi="Times New Roman"/>
              </w:rPr>
              <w:t>s</w:t>
            </w:r>
            <w:r w:rsidR="00161CC2">
              <w:rPr>
                <w:rFonts w:ascii="Times New Roman" w:hAnsi="Times New Roman"/>
              </w:rPr>
              <w:t xml:space="preserve">tate </w:t>
            </w:r>
            <w:r>
              <w:rPr>
                <w:rFonts w:ascii="Times New Roman" w:hAnsi="Times New Roman"/>
              </w:rPr>
              <w:t>P</w:t>
            </w:r>
            <w:r w:rsidR="00161CC2">
              <w:rPr>
                <w:rFonts w:ascii="Times New Roman" w:hAnsi="Times New Roman"/>
              </w:rPr>
              <w:t>lan</w:t>
            </w:r>
            <w:r>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783DCE78" w14:textId="3ADF151A" w:rsidR="00161CC2" w:rsidRPr="00E96FFD" w:rsidRDefault="000B41DA">
            <w:pPr>
              <w:numPr>
                <w:ilvl w:val="0"/>
                <w:numId w:val="5"/>
              </w:numPr>
              <w:tabs>
                <w:tab w:val="clear" w:pos="720"/>
                <w:tab w:val="num" w:pos="264"/>
              </w:tabs>
              <w:ind w:left="264" w:hanging="264"/>
              <w:rPr>
                <w:rFonts w:ascii="Times New Roman" w:hAnsi="Times New Roman"/>
                <w:bCs/>
              </w:rPr>
              <w:pPrChange w:id="147" w:author="Evan Katz" w:date="2019-06-17T15:11:00Z">
                <w:pPr>
                  <w:numPr>
                    <w:numId w:val="5"/>
                  </w:numPr>
                  <w:tabs>
                    <w:tab w:val="num" w:pos="264"/>
                    <w:tab w:val="num" w:pos="720"/>
                  </w:tabs>
                  <w:ind w:left="264" w:hanging="264"/>
                </w:pPr>
              </w:pPrChange>
            </w:pPr>
            <w:r>
              <w:rPr>
                <w:rFonts w:ascii="Times New Roman" w:hAnsi="Times New Roman"/>
              </w:rPr>
              <w:t>Does t</w:t>
            </w:r>
            <w:r w:rsidR="00161CC2">
              <w:rPr>
                <w:rFonts w:ascii="Times New Roman" w:hAnsi="Times New Roman"/>
              </w:rPr>
              <w:t>he state include the medically needy in the eligibility groups that may receive waiver services as provided in Appendix B-4 of the applicatio</w:t>
            </w:r>
            <w:r>
              <w:rPr>
                <w:rFonts w:ascii="Times New Roman" w:hAnsi="Times New Roman"/>
              </w:rPr>
              <w:t xml:space="preserve">n?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148" w:author="Evan Katz" w:date="2019-06-17T14:49:00Z">
              <w:r w:rsidR="002A4119">
                <w:rPr>
                  <w:rFonts w:ascii="Times New Roman" w:hAnsi="Times New Roman"/>
                  <w:bCs/>
                </w:rPr>
                <w:br/>
              </w:r>
            </w:ins>
          </w:p>
        </w:tc>
        <w:tc>
          <w:tcPr>
            <w:tcW w:w="3420" w:type="dxa"/>
          </w:tcPr>
          <w:p w14:paraId="7626CF05" w14:textId="77777777" w:rsidR="00F4414C" w:rsidRPr="00E96FFD" w:rsidRDefault="00F4414C">
            <w:pPr>
              <w:rPr>
                <w:rFonts w:ascii="Times New Roman" w:hAnsi="Times New Roman"/>
                <w:bCs/>
              </w:rPr>
            </w:pPr>
          </w:p>
        </w:tc>
      </w:tr>
      <w:tr w:rsidR="00F4414C" w:rsidRPr="00E96FFD" w14:paraId="65B5E5D8" w14:textId="77777777">
        <w:tc>
          <w:tcPr>
            <w:tcW w:w="3048" w:type="dxa"/>
            <w:tcBorders>
              <w:bottom w:val="single" w:sz="4" w:space="0" w:color="auto"/>
            </w:tcBorders>
          </w:tcPr>
          <w:p w14:paraId="563F53E8" w14:textId="77777777" w:rsidR="00F4414C" w:rsidRPr="00E96FFD" w:rsidRDefault="00161CC2">
            <w:pPr>
              <w:rPr>
                <w:rFonts w:ascii="Times New Roman" w:hAnsi="Times New Roman"/>
                <w:b/>
                <w:bCs/>
              </w:rPr>
            </w:pPr>
            <w:r>
              <w:rPr>
                <w:rFonts w:ascii="Times New Roman" w:hAnsi="Times New Roman"/>
                <w:b/>
                <w:bCs/>
              </w:rPr>
              <w:t>4-</w:t>
            </w:r>
            <w:r w:rsidR="00C37335">
              <w:rPr>
                <w:rFonts w:ascii="Times New Roman" w:hAnsi="Times New Roman"/>
                <w:b/>
                <w:bCs/>
              </w:rPr>
              <w:t>C:</w:t>
            </w:r>
            <w:r w:rsidR="00F4414C" w:rsidRPr="00E96FFD">
              <w:rPr>
                <w:rFonts w:ascii="Times New Roman" w:hAnsi="Times New Roman"/>
                <w:b/>
                <w:bCs/>
              </w:rPr>
              <w:t xml:space="preserve">  </w:t>
            </w:r>
            <w:proofErr w:type="spellStart"/>
            <w:r w:rsidR="00F4414C" w:rsidRPr="00E96FFD">
              <w:rPr>
                <w:rFonts w:ascii="Times New Roman" w:hAnsi="Times New Roman"/>
                <w:b/>
                <w:bCs/>
              </w:rPr>
              <w:t>Statewideness</w:t>
            </w:r>
            <w:proofErr w:type="spellEnd"/>
          </w:p>
        </w:tc>
        <w:tc>
          <w:tcPr>
            <w:tcW w:w="7752" w:type="dxa"/>
            <w:tcBorders>
              <w:bottom w:val="single" w:sz="4" w:space="0" w:color="auto"/>
            </w:tcBorders>
          </w:tcPr>
          <w:p w14:paraId="5682D0BC" w14:textId="77777777" w:rsidR="00F4414C" w:rsidRPr="00E96FFD" w:rsidRDefault="00161CC2">
            <w:pPr>
              <w:rPr>
                <w:rFonts w:ascii="Times New Roman" w:hAnsi="Times New Roman"/>
                <w:kern w:val="22"/>
              </w:rPr>
            </w:pPr>
            <w:r>
              <w:rPr>
                <w:rFonts w:ascii="Times New Roman" w:hAnsi="Times New Roman"/>
                <w:kern w:val="22"/>
              </w:rPr>
              <w:t>Is th</w:t>
            </w:r>
            <w:r w:rsidR="00A71CA5">
              <w:rPr>
                <w:rFonts w:ascii="Times New Roman" w:hAnsi="Times New Roman"/>
                <w:kern w:val="22"/>
              </w:rPr>
              <w:t>e s</w:t>
            </w:r>
            <w:r w:rsidR="00F4414C" w:rsidRPr="00E96FFD">
              <w:rPr>
                <w:rFonts w:ascii="Times New Roman" w:hAnsi="Times New Roman"/>
                <w:kern w:val="22"/>
              </w:rPr>
              <w:t xml:space="preserve">tate requesting a waiver of the </w:t>
            </w:r>
            <w:proofErr w:type="spellStart"/>
            <w:r w:rsidR="00F4414C" w:rsidRPr="00E96FFD">
              <w:rPr>
                <w:rFonts w:ascii="Times New Roman" w:hAnsi="Times New Roman"/>
                <w:kern w:val="22"/>
              </w:rPr>
              <w:t>statewideness</w:t>
            </w:r>
            <w:proofErr w:type="spellEnd"/>
            <w:r w:rsidR="00F4414C" w:rsidRPr="00E96FFD">
              <w:rPr>
                <w:rFonts w:ascii="Times New Roman" w:hAnsi="Times New Roman"/>
                <w:kern w:val="22"/>
              </w:rPr>
              <w:t xml:space="preserve"> require</w:t>
            </w:r>
            <w:r>
              <w:rPr>
                <w:rFonts w:ascii="Times New Roman" w:hAnsi="Times New Roman"/>
                <w:kern w:val="22"/>
              </w:rPr>
              <w:t>ments in §1902(a)(1) of the Act?</w:t>
            </w:r>
            <w:r w:rsidR="000B41DA">
              <w:rPr>
                <w:rFonts w:ascii="Times New Roman" w:hAnsi="Times New Roman"/>
                <w:kern w:val="22"/>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DD6AEB"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DD6AEB" w:rsidRPr="00E96FFD">
              <w:rPr>
                <w:rFonts w:ascii="Times New Roman" w:hAnsi="Times New Roman"/>
                <w:bCs/>
              </w:rPr>
              <w:t xml:space="preserve"> Yes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00DD6AEB" w:rsidRPr="00E96FFD">
              <w:rPr>
                <w:rFonts w:ascii="Times New Roman" w:hAnsi="Times New Roman"/>
                <w:bCs/>
              </w:rPr>
              <w:t xml:space="preserve"> No</w:t>
            </w:r>
            <w:r w:rsidR="00DD6AEB" w:rsidRPr="00E96FFD">
              <w:rPr>
                <w:rFonts w:ascii="Times New Roman" w:hAnsi="Times New Roman"/>
                <w:kern w:val="22"/>
              </w:rPr>
              <w:t xml:space="preserve"> </w:t>
            </w:r>
          </w:p>
          <w:p w14:paraId="738E93E3" w14:textId="77777777" w:rsidR="00DD6AEB" w:rsidRPr="00E96FFD" w:rsidRDefault="00DD6AEB">
            <w:pPr>
              <w:rPr>
                <w:rFonts w:ascii="Times New Roman" w:hAnsi="Times New Roman"/>
                <w:kern w:val="22"/>
              </w:rPr>
            </w:pPr>
          </w:p>
          <w:p w14:paraId="3FCC5244" w14:textId="77777777" w:rsidR="00F4414C" w:rsidRPr="00E96FFD" w:rsidRDefault="00A71CA5">
            <w:pPr>
              <w:rPr>
                <w:rFonts w:ascii="Times New Roman" w:hAnsi="Times New Roman"/>
                <w:kern w:val="22"/>
              </w:rPr>
            </w:pPr>
            <w:r>
              <w:rPr>
                <w:rFonts w:ascii="Times New Roman" w:hAnsi="Times New Roman"/>
                <w:kern w:val="22"/>
              </w:rPr>
              <w:t>If Yes, the s</w:t>
            </w:r>
            <w:r w:rsidR="00F4414C" w:rsidRPr="00E96FFD">
              <w:rPr>
                <w:rFonts w:ascii="Times New Roman" w:hAnsi="Times New Roman"/>
                <w:kern w:val="22"/>
              </w:rPr>
              <w:t xml:space="preserve">tate has indicated its request to waive </w:t>
            </w:r>
            <w:proofErr w:type="spellStart"/>
            <w:r w:rsidR="00F4414C" w:rsidRPr="00E96FFD">
              <w:rPr>
                <w:rFonts w:ascii="Times New Roman" w:hAnsi="Times New Roman"/>
                <w:kern w:val="22"/>
              </w:rPr>
              <w:t>statewideness</w:t>
            </w:r>
            <w:proofErr w:type="spellEnd"/>
            <w:r w:rsidR="00F4414C" w:rsidRPr="00E96FFD">
              <w:rPr>
                <w:rFonts w:ascii="Times New Roman" w:hAnsi="Times New Roman"/>
                <w:kern w:val="22"/>
              </w:rPr>
              <w:t xml:space="preserve"> for:</w:t>
            </w:r>
          </w:p>
          <w:bookmarkStart w:id="149" w:name="Check77"/>
          <w:p w14:paraId="1C7CDCA3" w14:textId="77777777" w:rsidR="00F4414C" w:rsidRPr="00E96FFD" w:rsidRDefault="00654AE7">
            <w:pPr>
              <w:rPr>
                <w:rFonts w:ascii="Times New Roman" w:hAnsi="Times New Roman"/>
                <w:kern w:val="22"/>
              </w:rPr>
            </w:pPr>
            <w:r w:rsidRPr="00E96FFD">
              <w:rPr>
                <w:rFonts w:ascii="Times New Roman" w:hAnsi="Times New Roman"/>
                <w:kern w:val="22"/>
              </w:rPr>
              <w:fldChar w:fldCharType="begin">
                <w:ffData>
                  <w:name w:val="Check77"/>
                  <w:enabled/>
                  <w:calcOnExit w:val="0"/>
                  <w:checkBox>
                    <w:sizeAuto/>
                    <w:default w:val="0"/>
                  </w:checkBox>
                </w:ffData>
              </w:fldChar>
            </w:r>
            <w:r w:rsidR="00DD6AEB" w:rsidRPr="00E96FFD">
              <w:rPr>
                <w:rFonts w:ascii="Times New Roman" w:hAnsi="Times New Roman"/>
                <w:kern w:val="22"/>
              </w:rPr>
              <w:instrText xml:space="preserve"> FORMCHECKBOX </w:instrText>
            </w:r>
            <w:r w:rsidRPr="00E96FFD">
              <w:rPr>
                <w:rFonts w:ascii="Times New Roman" w:hAnsi="Times New Roman"/>
                <w:kern w:val="22"/>
              </w:rPr>
            </w:r>
            <w:r w:rsidRPr="00E96FFD">
              <w:rPr>
                <w:rFonts w:ascii="Times New Roman" w:hAnsi="Times New Roman"/>
                <w:kern w:val="22"/>
              </w:rPr>
              <w:fldChar w:fldCharType="separate"/>
            </w:r>
            <w:r w:rsidRPr="00E96FFD">
              <w:rPr>
                <w:rFonts w:ascii="Times New Roman" w:hAnsi="Times New Roman"/>
                <w:kern w:val="22"/>
              </w:rPr>
              <w:fldChar w:fldCharType="end"/>
            </w:r>
            <w:bookmarkEnd w:id="149"/>
            <w:r w:rsidR="00F4414C" w:rsidRPr="00E96FFD">
              <w:rPr>
                <w:rFonts w:ascii="Times New Roman" w:hAnsi="Times New Roman"/>
                <w:kern w:val="22"/>
              </w:rPr>
              <w:t xml:space="preserve"> Geographic Limitation</w:t>
            </w:r>
          </w:p>
          <w:bookmarkStart w:id="150" w:name="Check78"/>
          <w:p w14:paraId="7D291C33" w14:textId="77777777" w:rsidR="00F4414C" w:rsidRPr="00E96FFD" w:rsidRDefault="00654AE7">
            <w:pPr>
              <w:rPr>
                <w:rFonts w:ascii="Times New Roman" w:hAnsi="Times New Roman"/>
                <w:kern w:val="22"/>
              </w:rPr>
            </w:pPr>
            <w:r w:rsidRPr="00E96FFD">
              <w:rPr>
                <w:rFonts w:ascii="Times New Roman" w:hAnsi="Times New Roman"/>
                <w:kern w:val="22"/>
              </w:rPr>
              <w:fldChar w:fldCharType="begin">
                <w:ffData>
                  <w:name w:val="Check78"/>
                  <w:enabled/>
                  <w:calcOnExit w:val="0"/>
                  <w:checkBox>
                    <w:sizeAuto/>
                    <w:default w:val="0"/>
                  </w:checkBox>
                </w:ffData>
              </w:fldChar>
            </w:r>
            <w:r w:rsidR="00DD6AEB" w:rsidRPr="00E96FFD">
              <w:rPr>
                <w:rFonts w:ascii="Times New Roman" w:hAnsi="Times New Roman"/>
                <w:kern w:val="22"/>
              </w:rPr>
              <w:instrText xml:space="preserve"> FORMCHECKBOX </w:instrText>
            </w:r>
            <w:r w:rsidRPr="00E96FFD">
              <w:rPr>
                <w:rFonts w:ascii="Times New Roman" w:hAnsi="Times New Roman"/>
                <w:kern w:val="22"/>
              </w:rPr>
            </w:r>
            <w:r w:rsidRPr="00E96FFD">
              <w:rPr>
                <w:rFonts w:ascii="Times New Roman" w:hAnsi="Times New Roman"/>
                <w:kern w:val="22"/>
              </w:rPr>
              <w:fldChar w:fldCharType="separate"/>
            </w:r>
            <w:r w:rsidRPr="00E96FFD">
              <w:rPr>
                <w:rFonts w:ascii="Times New Roman" w:hAnsi="Times New Roman"/>
                <w:kern w:val="22"/>
              </w:rPr>
              <w:fldChar w:fldCharType="end"/>
            </w:r>
            <w:bookmarkEnd w:id="150"/>
            <w:r w:rsidR="00F4414C" w:rsidRPr="00E96FFD">
              <w:rPr>
                <w:rFonts w:ascii="Times New Roman" w:hAnsi="Times New Roman"/>
                <w:kern w:val="22"/>
              </w:rPr>
              <w:t xml:space="preserve"> Limite</w:t>
            </w:r>
            <w:r w:rsidR="00161CC2">
              <w:rPr>
                <w:rFonts w:ascii="Times New Roman" w:hAnsi="Times New Roman"/>
                <w:kern w:val="22"/>
              </w:rPr>
              <w:t xml:space="preserve">d Implementation of Participant </w:t>
            </w:r>
            <w:r w:rsidR="00F4414C" w:rsidRPr="00E96FFD">
              <w:rPr>
                <w:rFonts w:ascii="Times New Roman" w:hAnsi="Times New Roman"/>
                <w:kern w:val="22"/>
              </w:rPr>
              <w:t>Direction</w:t>
            </w:r>
          </w:p>
          <w:p w14:paraId="2D2BB934" w14:textId="77777777" w:rsidR="00FA5803" w:rsidRDefault="00FA5803">
            <w:pPr>
              <w:spacing w:after="60" w:line="260" w:lineRule="exact"/>
              <w:rPr>
                <w:rFonts w:ascii="Times New Roman" w:hAnsi="Times New Roman"/>
              </w:rPr>
              <w:pPrChange w:id="151" w:author="Evan Katz" w:date="2019-06-17T15:11:00Z">
                <w:pPr>
                  <w:spacing w:after="60" w:line="260" w:lineRule="exact"/>
                  <w:jc w:val="both"/>
                </w:pPr>
              </w:pPrChange>
            </w:pPr>
          </w:p>
          <w:p w14:paraId="016CD04B" w14:textId="77777777" w:rsidR="00FA5803" w:rsidRDefault="000B5579">
            <w:pPr>
              <w:numPr>
                <w:ilvl w:val="0"/>
                <w:numId w:val="6"/>
              </w:numPr>
              <w:tabs>
                <w:tab w:val="clear" w:pos="720"/>
                <w:tab w:val="num" w:pos="264"/>
              </w:tabs>
              <w:spacing w:after="60" w:line="260" w:lineRule="exact"/>
              <w:ind w:left="264" w:hanging="264"/>
              <w:rPr>
                <w:rFonts w:ascii="Times New Roman" w:hAnsi="Times New Roman"/>
                <w:kern w:val="22"/>
              </w:rPr>
              <w:pPrChange w:id="152" w:author="Evan Katz" w:date="2019-06-17T15:11:00Z">
                <w:pPr>
                  <w:numPr>
                    <w:numId w:val="6"/>
                  </w:numPr>
                  <w:tabs>
                    <w:tab w:val="num" w:pos="264"/>
                    <w:tab w:val="num" w:pos="720"/>
                  </w:tabs>
                  <w:spacing w:after="60" w:line="260" w:lineRule="exact"/>
                  <w:ind w:left="264" w:hanging="264"/>
                  <w:jc w:val="both"/>
                </w:pPr>
              </w:pPrChange>
            </w:pPr>
            <w:r>
              <w:rPr>
                <w:rFonts w:ascii="Times New Roman" w:hAnsi="Times New Roman"/>
                <w:kern w:val="22"/>
              </w:rPr>
              <w:t>W</w:t>
            </w:r>
            <w:r w:rsidR="00161CC2" w:rsidRPr="000207FD">
              <w:rPr>
                <w:rFonts w:ascii="Times New Roman" w:hAnsi="Times New Roman"/>
                <w:kern w:val="22"/>
              </w:rPr>
              <w:t xml:space="preserve">hen a waiver of </w:t>
            </w:r>
            <w:proofErr w:type="spellStart"/>
            <w:r w:rsidR="00161CC2" w:rsidRPr="000207FD">
              <w:rPr>
                <w:rFonts w:ascii="Times New Roman" w:hAnsi="Times New Roman"/>
                <w:kern w:val="22"/>
              </w:rPr>
              <w:t>statewideness</w:t>
            </w:r>
            <w:proofErr w:type="spellEnd"/>
            <w:r w:rsidR="00161CC2" w:rsidRPr="000207FD">
              <w:rPr>
                <w:rFonts w:ascii="Times New Roman" w:hAnsi="Times New Roman"/>
                <w:kern w:val="22"/>
              </w:rPr>
              <w:t xml:space="preserve"> is requested to limit the operation of the waiver to regions or areas of the state or to implement participant direction of services in some but not all areas where the waiver is in effect, </w:t>
            </w:r>
            <w:r>
              <w:rPr>
                <w:rFonts w:ascii="Times New Roman" w:hAnsi="Times New Roman"/>
                <w:kern w:val="22"/>
              </w:rPr>
              <w:t xml:space="preserve">does </w:t>
            </w:r>
            <w:r w:rsidR="00161CC2" w:rsidRPr="000207FD">
              <w:rPr>
                <w:rFonts w:ascii="Times New Roman" w:hAnsi="Times New Roman"/>
                <w:kern w:val="22"/>
              </w:rPr>
              <w:t>the waiver c</w:t>
            </w:r>
            <w:r>
              <w:rPr>
                <w:rFonts w:ascii="Times New Roman" w:hAnsi="Times New Roman"/>
                <w:kern w:val="22"/>
              </w:rPr>
              <w:t>learly define</w:t>
            </w:r>
            <w:r w:rsidR="00161CC2" w:rsidRPr="000207FD">
              <w:rPr>
                <w:rFonts w:ascii="Times New Roman" w:hAnsi="Times New Roman"/>
                <w:kern w:val="22"/>
              </w:rPr>
              <w:t xml:space="preserve"> the geographic areas where waiver services and/or participa</w:t>
            </w:r>
            <w:r w:rsidR="00161CC2">
              <w:rPr>
                <w:rFonts w:ascii="Times New Roman" w:hAnsi="Times New Roman"/>
                <w:kern w:val="22"/>
              </w:rPr>
              <w:t>nt direction</w:t>
            </w:r>
            <w:r w:rsidR="00161CC2" w:rsidRPr="000207FD">
              <w:rPr>
                <w:rFonts w:ascii="Times New Roman" w:hAnsi="Times New Roman"/>
                <w:kern w:val="22"/>
              </w:rPr>
              <w:t xml:space="preserve"> </w:t>
            </w:r>
            <w:r>
              <w:rPr>
                <w:rFonts w:ascii="Times New Roman" w:hAnsi="Times New Roman"/>
                <w:kern w:val="22"/>
              </w:rPr>
              <w:t xml:space="preserve">will be available?  </w:t>
            </w:r>
            <w:r w:rsidR="00654AE7" w:rsidRPr="00E96FFD">
              <w:rPr>
                <w:rFonts w:ascii="Times New Roman" w:hAnsi="Times New Roman"/>
                <w:bCs/>
              </w:rPr>
              <w:fldChar w:fldCharType="begin">
                <w:ffData>
                  <w:name w:val=""/>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r w:rsidR="00433908">
              <w:rPr>
                <w:rFonts w:ascii="Times New Roman" w:hAnsi="Times New Roman"/>
                <w:bCs/>
              </w:rPr>
              <w:t xml:space="preserve">  </w:t>
            </w:r>
            <w:r w:rsidR="00654AE7" w:rsidRPr="00E96FFD">
              <w:rPr>
                <w:rFonts w:ascii="Times New Roman" w:hAnsi="Times New Roman"/>
                <w:bCs/>
              </w:rPr>
              <w:fldChar w:fldCharType="begin">
                <w:ffData>
                  <w:name w:val="Check75"/>
                  <w:enabled/>
                  <w:calcOnExit w:val="0"/>
                  <w:checkBox>
                    <w:sizeAuto/>
                    <w:default w:val="0"/>
                  </w:checkBox>
                </w:ffData>
              </w:fldChar>
            </w:r>
            <w:r w:rsidR="00433908"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433908">
              <w:rPr>
                <w:rFonts w:ascii="Times New Roman" w:hAnsi="Times New Roman"/>
                <w:bCs/>
              </w:rPr>
              <w:t>N/A</w:t>
            </w:r>
          </w:p>
          <w:p w14:paraId="744EDB44" w14:textId="77777777" w:rsidR="006A3487" w:rsidRDefault="000B5579">
            <w:pPr>
              <w:numPr>
                <w:ilvl w:val="0"/>
                <w:numId w:val="6"/>
              </w:numPr>
              <w:tabs>
                <w:tab w:val="clear" w:pos="720"/>
                <w:tab w:val="num" w:pos="264"/>
              </w:tabs>
              <w:ind w:left="264" w:hanging="264"/>
              <w:rPr>
                <w:rFonts w:ascii="Times New Roman" w:hAnsi="Times New Roman"/>
                <w:kern w:val="22"/>
              </w:rPr>
              <w:pPrChange w:id="153" w:author="Evan Katz" w:date="2019-06-17T15:11:00Z">
                <w:pPr>
                  <w:numPr>
                    <w:numId w:val="6"/>
                  </w:numPr>
                  <w:tabs>
                    <w:tab w:val="num" w:pos="264"/>
                    <w:tab w:val="num" w:pos="720"/>
                  </w:tabs>
                  <w:ind w:left="264" w:hanging="264"/>
                </w:pPr>
              </w:pPrChange>
            </w:pPr>
            <w:r>
              <w:rPr>
                <w:rFonts w:ascii="Times New Roman" w:hAnsi="Times New Roman"/>
                <w:kern w:val="22"/>
              </w:rPr>
              <w:t>Do w</w:t>
            </w:r>
            <w:r w:rsidR="00161CC2" w:rsidRPr="00FA5803">
              <w:rPr>
                <w:rFonts w:ascii="Times New Roman" w:hAnsi="Times New Roman"/>
                <w:kern w:val="22"/>
              </w:rPr>
              <w:t xml:space="preserve">aiver participants in the geographic areas where participant direction is available also have the choice to </w:t>
            </w:r>
            <w:r w:rsidR="00161CC2" w:rsidRPr="008455B3">
              <w:rPr>
                <w:rFonts w:ascii="Times New Roman" w:hAnsi="Times New Roman"/>
                <w:kern w:val="22"/>
              </w:rPr>
              <w:t>receive</w:t>
            </w:r>
            <w:r w:rsidR="00161CC2" w:rsidRPr="00FA5803">
              <w:rPr>
                <w:rFonts w:ascii="Times New Roman" w:hAnsi="Times New Roman"/>
                <w:kern w:val="22"/>
              </w:rPr>
              <w:t xml:space="preserve"> waiver services through the service delivery metho</w:t>
            </w:r>
            <w:r>
              <w:rPr>
                <w:rFonts w:ascii="Times New Roman" w:hAnsi="Times New Roman"/>
                <w:kern w:val="22"/>
              </w:rPr>
              <w:t xml:space="preserve">ds that are in effect elsewhere?  </w:t>
            </w:r>
            <w:r w:rsidR="00654AE7" w:rsidRPr="00E96FFD">
              <w:rPr>
                <w:rFonts w:ascii="Times New Roman" w:hAnsi="Times New Roman"/>
                <w:bCs/>
              </w:rPr>
              <w:fldChar w:fldCharType="begin">
                <w:ffData>
                  <w:name w:val=""/>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5CE1362F" w14:textId="2A3953C1" w:rsidR="00B6620D" w:rsidRPr="00B6620D" w:rsidRDefault="00B6620D">
            <w:pPr>
              <w:ind w:left="264"/>
              <w:rPr>
                <w:rFonts w:ascii="Times New Roman" w:hAnsi="Times New Roman"/>
                <w:kern w:val="22"/>
              </w:rPr>
            </w:pPr>
          </w:p>
        </w:tc>
        <w:tc>
          <w:tcPr>
            <w:tcW w:w="3420" w:type="dxa"/>
            <w:tcBorders>
              <w:bottom w:val="single" w:sz="4" w:space="0" w:color="auto"/>
            </w:tcBorders>
          </w:tcPr>
          <w:p w14:paraId="46E8A2AF" w14:textId="77777777" w:rsidR="00F4414C" w:rsidRPr="00E96FFD" w:rsidRDefault="00F4414C">
            <w:pPr>
              <w:rPr>
                <w:rFonts w:ascii="Times New Roman" w:hAnsi="Times New Roman"/>
                <w:bCs/>
              </w:rPr>
            </w:pPr>
          </w:p>
        </w:tc>
      </w:tr>
      <w:tr w:rsidR="00F4414C" w:rsidRPr="00E96FFD" w14:paraId="112BCFF9" w14:textId="77777777">
        <w:tc>
          <w:tcPr>
            <w:tcW w:w="10800" w:type="dxa"/>
            <w:gridSpan w:val="2"/>
            <w:shd w:val="pct12" w:color="auto" w:fill="auto"/>
          </w:tcPr>
          <w:p w14:paraId="0E3F7A3F" w14:textId="77777777" w:rsidR="00F4414C" w:rsidRPr="00E96FFD" w:rsidRDefault="00F4414C">
            <w:pPr>
              <w:rPr>
                <w:rFonts w:ascii="Times New Roman" w:hAnsi="Times New Roman"/>
                <w:b/>
                <w:bCs/>
              </w:rPr>
            </w:pPr>
            <w:r w:rsidRPr="00E96FFD">
              <w:rPr>
                <w:rFonts w:ascii="Times New Roman" w:hAnsi="Times New Roman"/>
                <w:b/>
                <w:bCs/>
              </w:rPr>
              <w:t>5.  Assurances</w:t>
            </w:r>
          </w:p>
          <w:p w14:paraId="34417025" w14:textId="77777777" w:rsidR="00F4414C" w:rsidRPr="00E96FFD" w:rsidRDefault="00F4414C">
            <w:pPr>
              <w:rPr>
                <w:rFonts w:ascii="Times New Roman" w:hAnsi="Times New Roman"/>
                <w:bCs/>
              </w:rPr>
            </w:pPr>
            <w:r w:rsidRPr="00E96FFD">
              <w:rPr>
                <w:rFonts w:ascii="Times New Roman" w:hAnsi="Times New Roman"/>
                <w:bCs/>
                <w:i/>
              </w:rPr>
              <w:t>Refer to the Application for a complete description of the assurances.</w:t>
            </w:r>
          </w:p>
        </w:tc>
        <w:tc>
          <w:tcPr>
            <w:tcW w:w="3420" w:type="dxa"/>
            <w:shd w:val="pct12" w:color="auto" w:fill="auto"/>
          </w:tcPr>
          <w:p w14:paraId="4D780A31" w14:textId="77777777" w:rsidR="00F4414C" w:rsidRPr="00E96FFD" w:rsidRDefault="00F4414C">
            <w:pPr>
              <w:rPr>
                <w:rFonts w:ascii="Times New Roman" w:hAnsi="Times New Roman"/>
                <w:b/>
                <w:bCs/>
              </w:rPr>
              <w:pPrChange w:id="154" w:author="Evan Katz" w:date="2019-06-17T15:11:00Z">
                <w:pPr>
                  <w:jc w:val="center"/>
                </w:pPr>
              </w:pPrChange>
            </w:pPr>
            <w:r w:rsidRPr="00E96FFD">
              <w:rPr>
                <w:rFonts w:ascii="Times New Roman" w:hAnsi="Times New Roman"/>
                <w:b/>
                <w:bCs/>
              </w:rPr>
              <w:t>Analyst Notes</w:t>
            </w:r>
          </w:p>
        </w:tc>
      </w:tr>
      <w:tr w:rsidR="00F4414C" w:rsidRPr="00E96FFD" w14:paraId="28F9DA82" w14:textId="77777777">
        <w:tc>
          <w:tcPr>
            <w:tcW w:w="3048" w:type="dxa"/>
            <w:tcBorders>
              <w:bottom w:val="single" w:sz="4" w:space="0" w:color="auto"/>
            </w:tcBorders>
          </w:tcPr>
          <w:p w14:paraId="58D63296" w14:textId="77777777" w:rsidR="00F4414C" w:rsidRPr="00E96FFD" w:rsidRDefault="00F4414C">
            <w:pPr>
              <w:rPr>
                <w:rFonts w:ascii="Times New Roman" w:hAnsi="Times New Roman"/>
                <w:bCs/>
                <w:i/>
              </w:rPr>
            </w:pPr>
          </w:p>
        </w:tc>
        <w:tc>
          <w:tcPr>
            <w:tcW w:w="7752" w:type="dxa"/>
            <w:tcBorders>
              <w:bottom w:val="single" w:sz="4" w:space="0" w:color="auto"/>
            </w:tcBorders>
          </w:tcPr>
          <w:p w14:paraId="2C5F8800" w14:textId="77777777" w:rsidR="00F4414C" w:rsidRPr="00E96FFD" w:rsidRDefault="00F4414C">
            <w:pPr>
              <w:rPr>
                <w:rFonts w:ascii="Times New Roman" w:hAnsi="Times New Roman"/>
                <w:bCs/>
              </w:rPr>
            </w:pPr>
            <w:r w:rsidRPr="00E96FFD">
              <w:rPr>
                <w:rFonts w:ascii="Times New Roman" w:hAnsi="Times New Roman"/>
                <w:bCs/>
              </w:rPr>
              <w:t>No response required.</w:t>
            </w:r>
          </w:p>
        </w:tc>
        <w:tc>
          <w:tcPr>
            <w:tcW w:w="3420" w:type="dxa"/>
            <w:tcBorders>
              <w:bottom w:val="single" w:sz="4" w:space="0" w:color="auto"/>
            </w:tcBorders>
          </w:tcPr>
          <w:p w14:paraId="67F123DE" w14:textId="77777777" w:rsidR="00F4414C" w:rsidRPr="00E96FFD" w:rsidRDefault="00F4414C">
            <w:pPr>
              <w:rPr>
                <w:rFonts w:ascii="Times New Roman" w:hAnsi="Times New Roman"/>
                <w:bCs/>
              </w:rPr>
            </w:pPr>
          </w:p>
        </w:tc>
      </w:tr>
      <w:tr w:rsidR="00F4414C" w:rsidRPr="00E96FFD" w14:paraId="7B694278" w14:textId="77777777">
        <w:tc>
          <w:tcPr>
            <w:tcW w:w="10800" w:type="dxa"/>
            <w:gridSpan w:val="2"/>
            <w:shd w:val="pct12" w:color="auto" w:fill="auto"/>
          </w:tcPr>
          <w:p w14:paraId="1440856C" w14:textId="77777777" w:rsidR="00F4414C" w:rsidRPr="00E96FFD" w:rsidRDefault="004D7D10">
            <w:pPr>
              <w:rPr>
                <w:rFonts w:ascii="Times New Roman" w:hAnsi="Times New Roman"/>
                <w:b/>
                <w:bCs/>
              </w:rPr>
            </w:pPr>
            <w:r>
              <w:rPr>
                <w:rFonts w:ascii="Times New Roman" w:hAnsi="Times New Roman"/>
                <w:b/>
                <w:bCs/>
              </w:rPr>
              <w:t>6</w:t>
            </w:r>
            <w:r w:rsidR="00F4414C" w:rsidRPr="00E96FFD">
              <w:rPr>
                <w:rFonts w:ascii="Times New Roman" w:hAnsi="Times New Roman"/>
                <w:b/>
                <w:bCs/>
              </w:rPr>
              <w:t>.  Additional Requirements</w:t>
            </w:r>
          </w:p>
          <w:p w14:paraId="0A4B2BB2" w14:textId="77777777" w:rsidR="00F4414C" w:rsidRPr="00E96FFD" w:rsidRDefault="00F4414C">
            <w:pPr>
              <w:rPr>
                <w:rFonts w:ascii="Times New Roman" w:hAnsi="Times New Roman"/>
                <w:bCs/>
                <w:i/>
              </w:rPr>
            </w:pPr>
            <w:r w:rsidRPr="00E96FFD">
              <w:rPr>
                <w:rFonts w:ascii="Times New Roman" w:hAnsi="Times New Roman"/>
                <w:bCs/>
                <w:i/>
              </w:rPr>
              <w:t>Refer to the Application for a complete description of waiver requirements.</w:t>
            </w:r>
          </w:p>
        </w:tc>
        <w:tc>
          <w:tcPr>
            <w:tcW w:w="3420" w:type="dxa"/>
            <w:shd w:val="pct12" w:color="auto" w:fill="auto"/>
          </w:tcPr>
          <w:p w14:paraId="00D80CA2" w14:textId="77777777" w:rsidR="00F4414C" w:rsidRPr="00E96FFD" w:rsidRDefault="00F4414C">
            <w:pPr>
              <w:rPr>
                <w:rFonts w:ascii="Times New Roman" w:hAnsi="Times New Roman"/>
                <w:bCs/>
              </w:rPr>
              <w:pPrChange w:id="155" w:author="Evan Katz" w:date="2019-06-17T15:11:00Z">
                <w:pPr>
                  <w:jc w:val="center"/>
                </w:pPr>
              </w:pPrChange>
            </w:pPr>
            <w:r w:rsidRPr="00E96FFD">
              <w:rPr>
                <w:rFonts w:ascii="Times New Roman" w:hAnsi="Times New Roman"/>
                <w:b/>
                <w:bCs/>
              </w:rPr>
              <w:t>Analyst Notes</w:t>
            </w:r>
          </w:p>
        </w:tc>
      </w:tr>
      <w:tr w:rsidR="00F4414C" w:rsidRPr="00E96FFD" w14:paraId="7FB2C18B" w14:textId="77777777">
        <w:tc>
          <w:tcPr>
            <w:tcW w:w="3048" w:type="dxa"/>
          </w:tcPr>
          <w:p w14:paraId="1027E877"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A:</w:t>
            </w:r>
            <w:r w:rsidR="00F4414C" w:rsidRPr="00E96FFD">
              <w:rPr>
                <w:rFonts w:ascii="Times New Roman" w:hAnsi="Times New Roman"/>
                <w:b/>
                <w:bCs/>
              </w:rPr>
              <w:t xml:space="preserve">  Service Plan</w:t>
            </w:r>
          </w:p>
        </w:tc>
        <w:tc>
          <w:tcPr>
            <w:tcW w:w="7752" w:type="dxa"/>
          </w:tcPr>
          <w:p w14:paraId="660DC76A"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39A81176" w14:textId="77777777" w:rsidR="00F4414C" w:rsidRPr="00E96FFD" w:rsidRDefault="00F4414C">
            <w:pPr>
              <w:rPr>
                <w:rFonts w:ascii="Times New Roman" w:hAnsi="Times New Roman"/>
                <w:bCs/>
              </w:rPr>
            </w:pPr>
          </w:p>
        </w:tc>
      </w:tr>
      <w:tr w:rsidR="00F4414C" w:rsidRPr="00E96FFD" w14:paraId="68BB66C4" w14:textId="77777777">
        <w:tc>
          <w:tcPr>
            <w:tcW w:w="3048" w:type="dxa"/>
          </w:tcPr>
          <w:p w14:paraId="07B7DDFF"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B:</w:t>
            </w:r>
            <w:r w:rsidR="00F4414C" w:rsidRPr="00E96FFD">
              <w:rPr>
                <w:rFonts w:ascii="Times New Roman" w:hAnsi="Times New Roman"/>
                <w:b/>
                <w:bCs/>
              </w:rPr>
              <w:t xml:space="preserve">  Inpatients</w:t>
            </w:r>
          </w:p>
        </w:tc>
        <w:tc>
          <w:tcPr>
            <w:tcW w:w="7752" w:type="dxa"/>
          </w:tcPr>
          <w:p w14:paraId="33CC33B7"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3BE8B02C" w14:textId="77777777" w:rsidR="00F4414C" w:rsidRPr="00E96FFD" w:rsidRDefault="00F4414C">
            <w:pPr>
              <w:rPr>
                <w:rFonts w:ascii="Times New Roman" w:hAnsi="Times New Roman"/>
                <w:bCs/>
              </w:rPr>
            </w:pPr>
          </w:p>
        </w:tc>
      </w:tr>
      <w:tr w:rsidR="00F4414C" w:rsidRPr="00E96FFD" w14:paraId="27057743" w14:textId="77777777">
        <w:tc>
          <w:tcPr>
            <w:tcW w:w="3048" w:type="dxa"/>
          </w:tcPr>
          <w:p w14:paraId="786264C9"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C:</w:t>
            </w:r>
            <w:r w:rsidR="00F4414C" w:rsidRPr="00E96FFD">
              <w:rPr>
                <w:rFonts w:ascii="Times New Roman" w:hAnsi="Times New Roman"/>
                <w:b/>
                <w:bCs/>
              </w:rPr>
              <w:t xml:space="preserve">  Room and Board</w:t>
            </w:r>
          </w:p>
        </w:tc>
        <w:tc>
          <w:tcPr>
            <w:tcW w:w="7752" w:type="dxa"/>
          </w:tcPr>
          <w:p w14:paraId="71C16F53"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24D8AA2E" w14:textId="77777777" w:rsidR="00F4414C" w:rsidRPr="00E96FFD" w:rsidRDefault="00F4414C">
            <w:pPr>
              <w:rPr>
                <w:rFonts w:ascii="Times New Roman" w:hAnsi="Times New Roman"/>
                <w:bCs/>
              </w:rPr>
            </w:pPr>
          </w:p>
        </w:tc>
      </w:tr>
      <w:tr w:rsidR="00F4414C" w:rsidRPr="00E96FFD" w14:paraId="0CC2AB0F" w14:textId="77777777">
        <w:tc>
          <w:tcPr>
            <w:tcW w:w="3048" w:type="dxa"/>
          </w:tcPr>
          <w:p w14:paraId="17BD02EF"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D:</w:t>
            </w:r>
            <w:r w:rsidR="00F4414C" w:rsidRPr="00E96FFD">
              <w:rPr>
                <w:rFonts w:ascii="Times New Roman" w:hAnsi="Times New Roman"/>
                <w:b/>
                <w:bCs/>
              </w:rPr>
              <w:t xml:space="preserve">  Access to Services</w:t>
            </w:r>
          </w:p>
        </w:tc>
        <w:tc>
          <w:tcPr>
            <w:tcW w:w="7752" w:type="dxa"/>
          </w:tcPr>
          <w:p w14:paraId="49264A23"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5CF70D36" w14:textId="77777777" w:rsidR="00F4414C" w:rsidRPr="00E96FFD" w:rsidRDefault="00F4414C">
            <w:pPr>
              <w:rPr>
                <w:rFonts w:ascii="Times New Roman" w:hAnsi="Times New Roman"/>
                <w:bCs/>
              </w:rPr>
            </w:pPr>
          </w:p>
        </w:tc>
      </w:tr>
      <w:tr w:rsidR="00F4414C" w:rsidRPr="00E96FFD" w14:paraId="13FD462C" w14:textId="77777777">
        <w:tc>
          <w:tcPr>
            <w:tcW w:w="3048" w:type="dxa"/>
          </w:tcPr>
          <w:p w14:paraId="23291B25"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 xml:space="preserve">E: </w:t>
            </w:r>
            <w:r w:rsidR="00F4414C" w:rsidRPr="00E96FFD">
              <w:rPr>
                <w:rFonts w:ascii="Times New Roman" w:hAnsi="Times New Roman"/>
                <w:b/>
                <w:bCs/>
              </w:rPr>
              <w:t xml:space="preserve"> Free Choice of </w:t>
            </w:r>
            <w:r w:rsidR="00704530">
              <w:rPr>
                <w:rFonts w:ascii="Times New Roman" w:hAnsi="Times New Roman"/>
                <w:b/>
                <w:bCs/>
              </w:rPr>
              <w:br/>
            </w:r>
            <w:r w:rsidR="00F4414C" w:rsidRPr="00E96FFD">
              <w:rPr>
                <w:rFonts w:ascii="Times New Roman" w:hAnsi="Times New Roman"/>
                <w:b/>
                <w:bCs/>
              </w:rPr>
              <w:t>Provider</w:t>
            </w:r>
          </w:p>
        </w:tc>
        <w:tc>
          <w:tcPr>
            <w:tcW w:w="7752" w:type="dxa"/>
          </w:tcPr>
          <w:p w14:paraId="7B0312DC"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3FF77982" w14:textId="77777777" w:rsidR="00F4414C" w:rsidRPr="00E96FFD" w:rsidRDefault="00F4414C">
            <w:pPr>
              <w:rPr>
                <w:rFonts w:ascii="Times New Roman" w:hAnsi="Times New Roman"/>
                <w:bCs/>
              </w:rPr>
            </w:pPr>
          </w:p>
        </w:tc>
      </w:tr>
      <w:tr w:rsidR="00F4414C" w:rsidRPr="00E96FFD" w14:paraId="64E1BE42" w14:textId="77777777">
        <w:tc>
          <w:tcPr>
            <w:tcW w:w="3048" w:type="dxa"/>
          </w:tcPr>
          <w:p w14:paraId="7679C692"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 xml:space="preserve">F: </w:t>
            </w:r>
            <w:r w:rsidR="00F4414C" w:rsidRPr="00E96FFD">
              <w:rPr>
                <w:rFonts w:ascii="Times New Roman" w:hAnsi="Times New Roman"/>
                <w:b/>
                <w:bCs/>
              </w:rPr>
              <w:t xml:space="preserve"> FFP Limitation</w:t>
            </w:r>
          </w:p>
        </w:tc>
        <w:tc>
          <w:tcPr>
            <w:tcW w:w="7752" w:type="dxa"/>
          </w:tcPr>
          <w:p w14:paraId="38C3BEE8"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487FAB77" w14:textId="77777777" w:rsidR="00F4414C" w:rsidRPr="00E96FFD" w:rsidRDefault="00F4414C">
            <w:pPr>
              <w:rPr>
                <w:rFonts w:ascii="Times New Roman" w:hAnsi="Times New Roman"/>
                <w:bCs/>
              </w:rPr>
            </w:pPr>
          </w:p>
        </w:tc>
      </w:tr>
      <w:tr w:rsidR="00F4414C" w:rsidRPr="00E96FFD" w14:paraId="5B45469C" w14:textId="77777777">
        <w:tc>
          <w:tcPr>
            <w:tcW w:w="3048" w:type="dxa"/>
          </w:tcPr>
          <w:p w14:paraId="434CD580"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G:</w:t>
            </w:r>
            <w:r w:rsidR="00F4414C" w:rsidRPr="00E96FFD">
              <w:rPr>
                <w:rFonts w:ascii="Times New Roman" w:hAnsi="Times New Roman"/>
                <w:b/>
                <w:bCs/>
              </w:rPr>
              <w:t xml:space="preserve">  Fair Hearing</w:t>
            </w:r>
          </w:p>
        </w:tc>
        <w:tc>
          <w:tcPr>
            <w:tcW w:w="7752" w:type="dxa"/>
          </w:tcPr>
          <w:p w14:paraId="75A75C13"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3084372B" w14:textId="77777777" w:rsidR="00F4414C" w:rsidRPr="00E96FFD" w:rsidRDefault="00F4414C">
            <w:pPr>
              <w:rPr>
                <w:rFonts w:ascii="Times New Roman" w:hAnsi="Times New Roman"/>
                <w:bCs/>
              </w:rPr>
            </w:pPr>
          </w:p>
        </w:tc>
      </w:tr>
      <w:tr w:rsidR="00F4414C" w:rsidRPr="00E96FFD" w14:paraId="2A3DFDC6" w14:textId="77777777">
        <w:tc>
          <w:tcPr>
            <w:tcW w:w="3048" w:type="dxa"/>
          </w:tcPr>
          <w:p w14:paraId="0BB2AE49"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H:</w:t>
            </w:r>
            <w:r w:rsidR="00F4414C" w:rsidRPr="00E96FFD">
              <w:rPr>
                <w:rFonts w:ascii="Times New Roman" w:hAnsi="Times New Roman"/>
                <w:b/>
                <w:bCs/>
              </w:rPr>
              <w:t xml:space="preserve">  Quality Management</w:t>
            </w:r>
          </w:p>
        </w:tc>
        <w:tc>
          <w:tcPr>
            <w:tcW w:w="7752" w:type="dxa"/>
          </w:tcPr>
          <w:p w14:paraId="60D4D14D"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5F6E6C4F" w14:textId="77777777" w:rsidR="00F4414C" w:rsidRPr="00E96FFD" w:rsidRDefault="00F4414C">
            <w:pPr>
              <w:rPr>
                <w:rFonts w:ascii="Times New Roman" w:hAnsi="Times New Roman"/>
                <w:bCs/>
              </w:rPr>
            </w:pPr>
          </w:p>
        </w:tc>
      </w:tr>
      <w:tr w:rsidR="00F4414C" w:rsidRPr="00E96FFD" w14:paraId="41CF7062" w14:textId="77777777">
        <w:tc>
          <w:tcPr>
            <w:tcW w:w="3048" w:type="dxa"/>
          </w:tcPr>
          <w:p w14:paraId="273D5E10"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 xml:space="preserve">I: </w:t>
            </w:r>
            <w:r w:rsidR="00F4414C" w:rsidRPr="00E96FFD">
              <w:rPr>
                <w:rFonts w:ascii="Times New Roman" w:hAnsi="Times New Roman"/>
                <w:b/>
                <w:bCs/>
              </w:rPr>
              <w:t xml:space="preserve">  Public Input</w:t>
            </w:r>
          </w:p>
        </w:tc>
        <w:tc>
          <w:tcPr>
            <w:tcW w:w="7752" w:type="dxa"/>
          </w:tcPr>
          <w:p w14:paraId="784E4A13" w14:textId="77777777" w:rsidR="00FA5803" w:rsidRPr="00E96FFD" w:rsidRDefault="00FA5803">
            <w:pPr>
              <w:spacing w:after="120"/>
              <w:rPr>
                <w:rFonts w:ascii="Times New Roman" w:hAnsi="Times New Roman"/>
                <w:bCs/>
              </w:rPr>
              <w:pPrChange w:id="156" w:author="Evan Katz" w:date="2019-06-17T15:11:00Z">
                <w:pPr>
                  <w:spacing w:after="120"/>
                  <w:jc w:val="both"/>
                </w:pPr>
              </w:pPrChange>
            </w:pPr>
            <w:bookmarkStart w:id="157" w:name="Check80"/>
            <w:r>
              <w:rPr>
                <w:rFonts w:ascii="Times New Roman" w:hAnsi="Times New Roman"/>
                <w:bCs/>
              </w:rPr>
              <w:t>Does t</w:t>
            </w:r>
            <w:bookmarkEnd w:id="157"/>
            <w:r w:rsidR="00A71CA5">
              <w:rPr>
                <w:rFonts w:ascii="Times New Roman" w:hAnsi="Times New Roman"/>
                <w:bCs/>
              </w:rPr>
              <w:t>he s</w:t>
            </w:r>
            <w:r w:rsidR="00F4414C" w:rsidRPr="00E96FFD">
              <w:rPr>
                <w:rFonts w:ascii="Times New Roman" w:hAnsi="Times New Roman"/>
                <w:bCs/>
              </w:rPr>
              <w:t>tate describe how it secur</w:t>
            </w:r>
            <w:r>
              <w:rPr>
                <w:rFonts w:ascii="Times New Roman" w:hAnsi="Times New Roman"/>
                <w:bCs/>
              </w:rPr>
              <w:t>es public input into the waiver development?</w:t>
            </w:r>
            <w:r w:rsidR="00B54909">
              <w:rPr>
                <w:rFonts w:ascii="Times New Roman" w:hAnsi="Times New Roman"/>
                <w:bCs/>
              </w:rPr>
              <w:t xml:space="preserve">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 </w:t>
            </w:r>
          </w:p>
        </w:tc>
        <w:tc>
          <w:tcPr>
            <w:tcW w:w="3420" w:type="dxa"/>
          </w:tcPr>
          <w:p w14:paraId="6E7CB8EE" w14:textId="77777777" w:rsidR="00F4414C" w:rsidRPr="00E96FFD" w:rsidRDefault="00F4414C">
            <w:pPr>
              <w:rPr>
                <w:rFonts w:ascii="Times New Roman" w:hAnsi="Times New Roman"/>
                <w:bCs/>
              </w:rPr>
            </w:pPr>
          </w:p>
        </w:tc>
      </w:tr>
      <w:tr w:rsidR="00F4414C" w:rsidRPr="00E96FFD" w14:paraId="248F6BA8" w14:textId="77777777">
        <w:tc>
          <w:tcPr>
            <w:tcW w:w="3048" w:type="dxa"/>
          </w:tcPr>
          <w:p w14:paraId="4E17250F"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 xml:space="preserve">J:  </w:t>
            </w:r>
            <w:r w:rsidR="00F4414C" w:rsidRPr="00E96FFD">
              <w:rPr>
                <w:rFonts w:ascii="Times New Roman" w:hAnsi="Times New Roman"/>
                <w:b/>
                <w:bCs/>
              </w:rPr>
              <w:t>Notice to Tribal Governments</w:t>
            </w:r>
          </w:p>
        </w:tc>
        <w:tc>
          <w:tcPr>
            <w:tcW w:w="7752" w:type="dxa"/>
          </w:tcPr>
          <w:p w14:paraId="68F598E6"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Pr>
          <w:p w14:paraId="30F79156" w14:textId="77777777" w:rsidR="00F4414C" w:rsidRPr="00E96FFD" w:rsidRDefault="00F4414C">
            <w:pPr>
              <w:rPr>
                <w:rFonts w:ascii="Times New Roman" w:hAnsi="Times New Roman"/>
                <w:bCs/>
              </w:rPr>
            </w:pPr>
          </w:p>
        </w:tc>
      </w:tr>
      <w:tr w:rsidR="00F4414C" w:rsidRPr="00E96FFD" w14:paraId="7D6A0796" w14:textId="77777777">
        <w:tc>
          <w:tcPr>
            <w:tcW w:w="3048" w:type="dxa"/>
            <w:tcBorders>
              <w:bottom w:val="single" w:sz="4" w:space="0" w:color="auto"/>
            </w:tcBorders>
          </w:tcPr>
          <w:p w14:paraId="2D21D696" w14:textId="77777777" w:rsidR="00F4414C" w:rsidRPr="00E96FFD" w:rsidRDefault="00FA5803">
            <w:pPr>
              <w:rPr>
                <w:rFonts w:ascii="Times New Roman" w:hAnsi="Times New Roman"/>
                <w:b/>
                <w:bCs/>
              </w:rPr>
            </w:pPr>
            <w:r>
              <w:rPr>
                <w:rFonts w:ascii="Times New Roman" w:hAnsi="Times New Roman"/>
                <w:b/>
                <w:bCs/>
              </w:rPr>
              <w:t>6-</w:t>
            </w:r>
            <w:r w:rsidR="00C37335">
              <w:rPr>
                <w:rFonts w:ascii="Times New Roman" w:hAnsi="Times New Roman"/>
                <w:b/>
                <w:bCs/>
              </w:rPr>
              <w:t>K:</w:t>
            </w:r>
            <w:r w:rsidR="00F4414C" w:rsidRPr="00E96FFD">
              <w:rPr>
                <w:rFonts w:ascii="Times New Roman" w:hAnsi="Times New Roman"/>
                <w:b/>
                <w:bCs/>
              </w:rPr>
              <w:t xml:space="preserve">  Limited English Proficiency Persons</w:t>
            </w:r>
          </w:p>
        </w:tc>
        <w:tc>
          <w:tcPr>
            <w:tcW w:w="7752" w:type="dxa"/>
            <w:tcBorders>
              <w:bottom w:val="single" w:sz="4" w:space="0" w:color="auto"/>
            </w:tcBorders>
          </w:tcPr>
          <w:p w14:paraId="06320812" w14:textId="77777777" w:rsidR="00F4414C" w:rsidRPr="00E96FFD" w:rsidRDefault="00F4414C">
            <w:pPr>
              <w:rPr>
                <w:rFonts w:ascii="Times New Roman" w:hAnsi="Times New Roman"/>
              </w:rPr>
            </w:pPr>
            <w:r w:rsidRPr="00E96FFD">
              <w:rPr>
                <w:rFonts w:ascii="Times New Roman" w:hAnsi="Times New Roman"/>
                <w:bCs/>
              </w:rPr>
              <w:t>No response required.</w:t>
            </w:r>
          </w:p>
        </w:tc>
        <w:tc>
          <w:tcPr>
            <w:tcW w:w="3420" w:type="dxa"/>
            <w:tcBorders>
              <w:bottom w:val="single" w:sz="4" w:space="0" w:color="auto"/>
            </w:tcBorders>
          </w:tcPr>
          <w:p w14:paraId="486C4A45" w14:textId="77777777" w:rsidR="00F4414C" w:rsidRPr="00E96FFD" w:rsidRDefault="00F4414C">
            <w:pPr>
              <w:rPr>
                <w:rFonts w:ascii="Times New Roman" w:hAnsi="Times New Roman"/>
                <w:bCs/>
              </w:rPr>
            </w:pPr>
          </w:p>
        </w:tc>
      </w:tr>
      <w:tr w:rsidR="00F4414C" w:rsidRPr="00E96FFD" w14:paraId="47F07747" w14:textId="77777777">
        <w:tc>
          <w:tcPr>
            <w:tcW w:w="10800" w:type="dxa"/>
            <w:gridSpan w:val="2"/>
            <w:shd w:val="pct12" w:color="auto" w:fill="auto"/>
          </w:tcPr>
          <w:p w14:paraId="67B2137B" w14:textId="77777777" w:rsidR="00F4414C" w:rsidRPr="00E96FFD" w:rsidRDefault="004D7D10">
            <w:pPr>
              <w:rPr>
                <w:rFonts w:ascii="Times New Roman" w:hAnsi="Times New Roman"/>
                <w:b/>
                <w:bCs/>
              </w:rPr>
            </w:pPr>
            <w:r>
              <w:rPr>
                <w:rFonts w:ascii="Times New Roman" w:hAnsi="Times New Roman"/>
                <w:b/>
                <w:bCs/>
              </w:rPr>
              <w:t>7</w:t>
            </w:r>
            <w:r w:rsidR="00C37335">
              <w:rPr>
                <w:rFonts w:ascii="Times New Roman" w:hAnsi="Times New Roman"/>
                <w:b/>
                <w:bCs/>
              </w:rPr>
              <w:t>.</w:t>
            </w:r>
            <w:r w:rsidR="00F4414C" w:rsidRPr="00E96FFD">
              <w:rPr>
                <w:rFonts w:ascii="Times New Roman" w:hAnsi="Times New Roman"/>
                <w:b/>
                <w:bCs/>
              </w:rPr>
              <w:t xml:space="preserve">  Contact Person(s)</w:t>
            </w:r>
          </w:p>
          <w:p w14:paraId="35A2379E" w14:textId="77777777" w:rsidR="00F4414C" w:rsidRPr="00E96FFD" w:rsidRDefault="00F4414C">
            <w:pPr>
              <w:rPr>
                <w:rFonts w:ascii="Times New Roman" w:hAnsi="Times New Roman"/>
                <w:bCs/>
              </w:rPr>
            </w:pPr>
          </w:p>
        </w:tc>
        <w:tc>
          <w:tcPr>
            <w:tcW w:w="3420" w:type="dxa"/>
            <w:shd w:val="pct12" w:color="auto" w:fill="auto"/>
          </w:tcPr>
          <w:p w14:paraId="2B3C6B63" w14:textId="77777777" w:rsidR="00F4414C" w:rsidRPr="00E96FFD" w:rsidRDefault="00F4414C">
            <w:pPr>
              <w:rPr>
                <w:rFonts w:ascii="Times New Roman" w:hAnsi="Times New Roman"/>
                <w:bCs/>
              </w:rPr>
              <w:pPrChange w:id="158" w:author="Evan Katz" w:date="2019-06-17T15:11:00Z">
                <w:pPr>
                  <w:jc w:val="center"/>
                </w:pPr>
              </w:pPrChange>
            </w:pPr>
            <w:r w:rsidRPr="00E96FFD">
              <w:rPr>
                <w:rFonts w:ascii="Times New Roman" w:hAnsi="Times New Roman"/>
                <w:b/>
                <w:bCs/>
              </w:rPr>
              <w:t>Analyst Notes</w:t>
            </w:r>
          </w:p>
        </w:tc>
      </w:tr>
      <w:tr w:rsidR="00F4414C" w:rsidRPr="00E96FFD" w14:paraId="0B3CB9D0" w14:textId="77777777">
        <w:tc>
          <w:tcPr>
            <w:tcW w:w="3048" w:type="dxa"/>
          </w:tcPr>
          <w:p w14:paraId="6F1CAF1D" w14:textId="77777777" w:rsidR="00F4414C" w:rsidRPr="00E96FFD" w:rsidRDefault="00FA5803">
            <w:pPr>
              <w:rPr>
                <w:rFonts w:ascii="Times New Roman" w:hAnsi="Times New Roman"/>
                <w:b/>
                <w:bCs/>
              </w:rPr>
            </w:pPr>
            <w:r>
              <w:rPr>
                <w:rFonts w:ascii="Times New Roman" w:hAnsi="Times New Roman"/>
                <w:b/>
                <w:bCs/>
              </w:rPr>
              <w:t>7-</w:t>
            </w:r>
            <w:r w:rsidR="00C37335">
              <w:rPr>
                <w:rFonts w:ascii="Times New Roman" w:hAnsi="Times New Roman"/>
                <w:b/>
                <w:bCs/>
              </w:rPr>
              <w:t>A:</w:t>
            </w:r>
            <w:r w:rsidR="00F4414C" w:rsidRPr="00E96FFD">
              <w:rPr>
                <w:rFonts w:ascii="Times New Roman" w:hAnsi="Times New Roman"/>
                <w:b/>
                <w:bCs/>
              </w:rPr>
              <w:t xml:space="preserve">  State Medicaid Agency Representatives</w:t>
            </w:r>
          </w:p>
        </w:tc>
        <w:tc>
          <w:tcPr>
            <w:tcW w:w="7752" w:type="dxa"/>
          </w:tcPr>
          <w:p w14:paraId="3A76E0F3" w14:textId="77777777" w:rsidR="000B5579" w:rsidRDefault="000B5579">
            <w:pPr>
              <w:rPr>
                <w:rFonts w:ascii="Times New Roman" w:hAnsi="Times New Roman"/>
                <w:bCs/>
              </w:rPr>
            </w:pPr>
            <w:r>
              <w:rPr>
                <w:rFonts w:ascii="Times New Roman" w:hAnsi="Times New Roman"/>
                <w:bCs/>
              </w:rPr>
              <w:t>Does t</w:t>
            </w:r>
            <w:r w:rsidR="00F4414C" w:rsidRPr="00E96FFD">
              <w:rPr>
                <w:rFonts w:ascii="Times New Roman" w:hAnsi="Times New Roman"/>
                <w:bCs/>
              </w:rPr>
              <w:t xml:space="preserve">he </w:t>
            </w:r>
            <w:r w:rsidR="00C37335">
              <w:rPr>
                <w:rFonts w:ascii="Times New Roman" w:hAnsi="Times New Roman"/>
                <w:bCs/>
              </w:rPr>
              <w:t>s</w:t>
            </w:r>
            <w:r w:rsidR="00F4414C" w:rsidRPr="00E96FFD">
              <w:rPr>
                <w:rFonts w:ascii="Times New Roman" w:hAnsi="Times New Roman"/>
                <w:bCs/>
              </w:rPr>
              <w:t xml:space="preserve">tate </w:t>
            </w:r>
            <w:r>
              <w:rPr>
                <w:rFonts w:ascii="Times New Roman" w:hAnsi="Times New Roman"/>
                <w:bCs/>
              </w:rPr>
              <w:t xml:space="preserve">indicate </w:t>
            </w:r>
            <w:r w:rsidR="00F4414C" w:rsidRPr="00E96FFD">
              <w:rPr>
                <w:rFonts w:ascii="Times New Roman" w:hAnsi="Times New Roman"/>
                <w:bCs/>
              </w:rPr>
              <w:t>who CMS should communicate regarding the waive</w:t>
            </w:r>
            <w:r>
              <w:rPr>
                <w:rFonts w:ascii="Times New Roman" w:hAnsi="Times New Roman"/>
                <w:bCs/>
              </w:rPr>
              <w:t>r?</w:t>
            </w:r>
          </w:p>
          <w:p w14:paraId="7DA09607" w14:textId="77777777" w:rsidR="00F4414C"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0B5579"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000B5579"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0B5579" w:rsidRPr="00E96FFD">
              <w:rPr>
                <w:rFonts w:ascii="Times New Roman" w:hAnsi="Times New Roman"/>
                <w:bCs/>
              </w:rPr>
              <w:t xml:space="preserve"> No</w:t>
            </w:r>
          </w:p>
          <w:p w14:paraId="14A87CE3" w14:textId="77777777" w:rsidR="000B5579" w:rsidRPr="00E96FFD" w:rsidRDefault="000B5579">
            <w:pPr>
              <w:rPr>
                <w:rFonts w:ascii="Times New Roman" w:hAnsi="Times New Roman"/>
                <w:bCs/>
              </w:rPr>
            </w:pPr>
          </w:p>
        </w:tc>
        <w:tc>
          <w:tcPr>
            <w:tcW w:w="3420" w:type="dxa"/>
          </w:tcPr>
          <w:p w14:paraId="1ECBCB23" w14:textId="77777777" w:rsidR="00F4414C" w:rsidRPr="00E96FFD" w:rsidRDefault="00F4414C">
            <w:pPr>
              <w:rPr>
                <w:rFonts w:ascii="Times New Roman" w:hAnsi="Times New Roman"/>
                <w:bCs/>
              </w:rPr>
            </w:pPr>
          </w:p>
        </w:tc>
      </w:tr>
      <w:tr w:rsidR="00F4414C" w:rsidRPr="00E96FFD" w14:paraId="4A3A9A1F" w14:textId="77777777">
        <w:tc>
          <w:tcPr>
            <w:tcW w:w="3048" w:type="dxa"/>
            <w:tcBorders>
              <w:bottom w:val="single" w:sz="4" w:space="0" w:color="auto"/>
            </w:tcBorders>
          </w:tcPr>
          <w:p w14:paraId="33B1079A" w14:textId="77777777" w:rsidR="00F4414C" w:rsidRPr="00E96FFD" w:rsidRDefault="00FA5803">
            <w:pPr>
              <w:rPr>
                <w:rFonts w:ascii="Times New Roman" w:hAnsi="Times New Roman"/>
                <w:b/>
                <w:bCs/>
              </w:rPr>
            </w:pPr>
            <w:r>
              <w:rPr>
                <w:rFonts w:ascii="Times New Roman" w:hAnsi="Times New Roman"/>
                <w:b/>
                <w:bCs/>
              </w:rPr>
              <w:t>7-</w:t>
            </w:r>
            <w:r w:rsidR="00C37335">
              <w:rPr>
                <w:rFonts w:ascii="Times New Roman" w:hAnsi="Times New Roman"/>
                <w:b/>
                <w:bCs/>
              </w:rPr>
              <w:t xml:space="preserve">B: </w:t>
            </w:r>
            <w:r w:rsidR="00F4414C" w:rsidRPr="00E96FFD">
              <w:rPr>
                <w:rFonts w:ascii="Times New Roman" w:hAnsi="Times New Roman"/>
                <w:b/>
                <w:bCs/>
              </w:rPr>
              <w:t xml:space="preserve"> Operating Agency Representative</w:t>
            </w:r>
          </w:p>
          <w:p w14:paraId="297D6AC6" w14:textId="77777777" w:rsidR="00476FEA" w:rsidRDefault="00476FEA">
            <w:pPr>
              <w:rPr>
                <w:rFonts w:ascii="Times New Roman" w:hAnsi="Times New Roman"/>
                <w:bCs/>
                <w:i/>
              </w:rPr>
            </w:pPr>
          </w:p>
          <w:p w14:paraId="4B7600E0" w14:textId="2CB13607" w:rsidR="00307308" w:rsidRPr="00E96FFD" w:rsidRDefault="00F4414C">
            <w:pPr>
              <w:rPr>
                <w:rFonts w:ascii="Times New Roman" w:hAnsi="Times New Roman"/>
                <w:bCs/>
                <w:i/>
              </w:rPr>
            </w:pPr>
            <w:r w:rsidRPr="00E96FFD">
              <w:rPr>
                <w:rFonts w:ascii="Times New Roman" w:hAnsi="Times New Roman"/>
                <w:bCs/>
                <w:i/>
              </w:rPr>
              <w:t xml:space="preserve">(Only complete if the </w:t>
            </w:r>
            <w:r w:rsidR="00C37335">
              <w:rPr>
                <w:rFonts w:ascii="Times New Roman" w:hAnsi="Times New Roman"/>
                <w:bCs/>
                <w:i/>
              </w:rPr>
              <w:t>s</w:t>
            </w:r>
            <w:r w:rsidRPr="00E96FFD">
              <w:rPr>
                <w:rFonts w:ascii="Times New Roman" w:hAnsi="Times New Roman"/>
                <w:bCs/>
                <w:i/>
              </w:rPr>
              <w:t xml:space="preserve">tate has indicated that the waiver will be administered by a </w:t>
            </w:r>
            <w:r w:rsidR="00605C78">
              <w:rPr>
                <w:rFonts w:ascii="Times New Roman" w:hAnsi="Times New Roman"/>
                <w:bCs/>
                <w:i/>
              </w:rPr>
              <w:t>s</w:t>
            </w:r>
            <w:r w:rsidRPr="00E96FFD">
              <w:rPr>
                <w:rFonts w:ascii="Times New Roman" w:hAnsi="Times New Roman"/>
                <w:bCs/>
                <w:i/>
              </w:rPr>
              <w:t xml:space="preserve">tate agency (as provided in </w:t>
            </w:r>
            <w:r w:rsidR="00420D64">
              <w:rPr>
                <w:rFonts w:ascii="Times New Roman" w:hAnsi="Times New Roman"/>
                <w:bCs/>
                <w:i/>
              </w:rPr>
              <w:t>Worksheet</w:t>
            </w:r>
            <w:r w:rsidRPr="00E96FFD">
              <w:rPr>
                <w:rFonts w:ascii="Times New Roman" w:hAnsi="Times New Roman"/>
                <w:bCs/>
                <w:i/>
              </w:rPr>
              <w:t xml:space="preserve"> A) that is not part of the Medicaid agency.)</w:t>
            </w:r>
          </w:p>
        </w:tc>
        <w:tc>
          <w:tcPr>
            <w:tcW w:w="7752" w:type="dxa"/>
            <w:tcBorders>
              <w:bottom w:val="single" w:sz="4" w:space="0" w:color="auto"/>
            </w:tcBorders>
          </w:tcPr>
          <w:p w14:paraId="090C6E24" w14:textId="77777777" w:rsidR="00F4414C" w:rsidRDefault="000B5579">
            <w:pPr>
              <w:rPr>
                <w:rFonts w:ascii="Times New Roman" w:hAnsi="Times New Roman"/>
                <w:bCs/>
              </w:rPr>
            </w:pPr>
            <w:bookmarkStart w:id="159" w:name="Check82"/>
            <w:r>
              <w:rPr>
                <w:rFonts w:ascii="Times New Roman" w:hAnsi="Times New Roman"/>
                <w:bCs/>
              </w:rPr>
              <w:t>Does t</w:t>
            </w:r>
            <w:bookmarkEnd w:id="159"/>
            <w:r w:rsidR="00C37335">
              <w:rPr>
                <w:rFonts w:ascii="Times New Roman" w:hAnsi="Times New Roman"/>
                <w:bCs/>
              </w:rPr>
              <w:t>he s</w:t>
            </w:r>
            <w:r w:rsidR="00F4414C" w:rsidRPr="00E96FFD">
              <w:rPr>
                <w:rFonts w:ascii="Times New Roman" w:hAnsi="Times New Roman"/>
                <w:bCs/>
              </w:rPr>
              <w:t xml:space="preserve">tate </w:t>
            </w:r>
            <w:r>
              <w:rPr>
                <w:rFonts w:ascii="Times New Roman" w:hAnsi="Times New Roman"/>
                <w:bCs/>
              </w:rPr>
              <w:t xml:space="preserve">indicate </w:t>
            </w:r>
            <w:r w:rsidR="00F4414C" w:rsidRPr="00E96FFD">
              <w:rPr>
                <w:rFonts w:ascii="Times New Roman" w:hAnsi="Times New Roman"/>
                <w:bCs/>
              </w:rPr>
              <w:t>who CMS should c</w:t>
            </w:r>
            <w:r>
              <w:rPr>
                <w:rFonts w:ascii="Times New Roman" w:hAnsi="Times New Roman"/>
                <w:bCs/>
              </w:rPr>
              <w:t>ommunicate regarding the waiver?</w:t>
            </w:r>
          </w:p>
          <w:p w14:paraId="3CEA099C" w14:textId="77777777" w:rsidR="000B5579" w:rsidRPr="00E96FFD"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0B5579"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000B5579"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0B5579" w:rsidRPr="00E96FFD">
              <w:rPr>
                <w:rFonts w:ascii="Times New Roman" w:hAnsi="Times New Roman"/>
                <w:bCs/>
              </w:rPr>
              <w:t xml:space="preserve"> No</w:t>
            </w:r>
            <w:r w:rsidR="00F717EC">
              <w:rPr>
                <w:rFonts w:ascii="Times New Roman" w:hAnsi="Times New Roman"/>
                <w:bCs/>
              </w:rPr>
              <w:t xml:space="preserve"> </w:t>
            </w:r>
            <w:r w:rsidRPr="00E96FFD">
              <w:rPr>
                <w:rFonts w:ascii="Times New Roman" w:hAnsi="Times New Roman"/>
                <w:bCs/>
              </w:rPr>
              <w:fldChar w:fldCharType="begin">
                <w:ffData>
                  <w:name w:val="Check75"/>
                  <w:enabled/>
                  <w:calcOnExit w:val="0"/>
                  <w:checkBox>
                    <w:sizeAuto/>
                    <w:default w:val="0"/>
                  </w:checkBox>
                </w:ffData>
              </w:fldChar>
            </w:r>
            <w:r w:rsidR="00F717EC"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F717EC">
              <w:rPr>
                <w:rFonts w:ascii="Times New Roman" w:hAnsi="Times New Roman"/>
                <w:bCs/>
              </w:rPr>
              <w:t xml:space="preserve"> N/A</w:t>
            </w:r>
          </w:p>
          <w:p w14:paraId="797F77CA" w14:textId="77777777" w:rsidR="00F4414C" w:rsidRPr="00E96FFD" w:rsidRDefault="00F4414C">
            <w:pPr>
              <w:rPr>
                <w:rFonts w:ascii="Times New Roman" w:hAnsi="Times New Roman"/>
                <w:bCs/>
              </w:rPr>
            </w:pPr>
          </w:p>
          <w:p w14:paraId="2A238395" w14:textId="5733CD1A" w:rsidR="00F4414C" w:rsidRDefault="00F4414C">
            <w:pPr>
              <w:rPr>
                <w:rFonts w:ascii="Times New Roman" w:hAnsi="Times New Roman"/>
                <w:bCs/>
                <w:i/>
              </w:rPr>
            </w:pPr>
            <w:r w:rsidRPr="00E96FFD">
              <w:rPr>
                <w:rFonts w:ascii="Times New Roman" w:hAnsi="Times New Roman"/>
                <w:b/>
                <w:bCs/>
                <w:i/>
              </w:rPr>
              <w:t>Note:</w:t>
            </w:r>
            <w:r w:rsidRPr="00E96FFD">
              <w:rPr>
                <w:rFonts w:ascii="Times New Roman" w:hAnsi="Times New Roman"/>
                <w:bCs/>
                <w:i/>
              </w:rPr>
              <w:t xml:space="preserve">  The first line of communication between CMS and a state regarding a waiver application is through </w:t>
            </w:r>
            <w:r w:rsidR="00EE04BD">
              <w:rPr>
                <w:rFonts w:ascii="Times New Roman" w:hAnsi="Times New Roman"/>
                <w:bCs/>
                <w:i/>
              </w:rPr>
              <w:t>s</w:t>
            </w:r>
            <w:r w:rsidRPr="00E96FFD">
              <w:rPr>
                <w:rFonts w:ascii="Times New Roman" w:hAnsi="Times New Roman"/>
                <w:bCs/>
                <w:i/>
              </w:rPr>
              <w:t>tate Medicaid agency.</w:t>
            </w:r>
          </w:p>
          <w:p w14:paraId="2F7BC711" w14:textId="77777777" w:rsidR="00FD18AA" w:rsidRDefault="00FD18AA">
            <w:pPr>
              <w:rPr>
                <w:rFonts w:ascii="Times New Roman" w:hAnsi="Times New Roman"/>
                <w:bCs/>
                <w:i/>
              </w:rPr>
            </w:pPr>
          </w:p>
          <w:p w14:paraId="3A90AC25" w14:textId="77777777" w:rsidR="00307308" w:rsidRPr="00E96FFD" w:rsidRDefault="00307308">
            <w:pPr>
              <w:rPr>
                <w:rFonts w:ascii="Times New Roman" w:hAnsi="Times New Roman"/>
                <w:bCs/>
                <w:i/>
              </w:rPr>
            </w:pPr>
          </w:p>
        </w:tc>
        <w:tc>
          <w:tcPr>
            <w:tcW w:w="3420" w:type="dxa"/>
            <w:tcBorders>
              <w:bottom w:val="single" w:sz="4" w:space="0" w:color="auto"/>
            </w:tcBorders>
          </w:tcPr>
          <w:p w14:paraId="5B28E088" w14:textId="77777777" w:rsidR="00F4414C" w:rsidRPr="00E96FFD" w:rsidRDefault="00F4414C">
            <w:pPr>
              <w:rPr>
                <w:rFonts w:ascii="Times New Roman" w:hAnsi="Times New Roman"/>
                <w:bCs/>
              </w:rPr>
            </w:pPr>
          </w:p>
        </w:tc>
      </w:tr>
      <w:tr w:rsidR="00F4414C" w:rsidRPr="00E96FFD" w14:paraId="5A96C7AC" w14:textId="77777777">
        <w:tc>
          <w:tcPr>
            <w:tcW w:w="10800" w:type="dxa"/>
            <w:gridSpan w:val="2"/>
            <w:shd w:val="pct12" w:color="auto" w:fill="auto"/>
          </w:tcPr>
          <w:p w14:paraId="45377380" w14:textId="77777777" w:rsidR="00F4414C" w:rsidRPr="00E96FFD" w:rsidRDefault="004D7D10">
            <w:pPr>
              <w:rPr>
                <w:rFonts w:ascii="Times New Roman" w:hAnsi="Times New Roman"/>
                <w:b/>
                <w:bCs/>
              </w:rPr>
            </w:pPr>
            <w:r>
              <w:rPr>
                <w:rFonts w:ascii="Times New Roman" w:hAnsi="Times New Roman"/>
                <w:b/>
                <w:bCs/>
              </w:rPr>
              <w:t>8</w:t>
            </w:r>
            <w:r w:rsidR="00F4414C" w:rsidRPr="00E96FFD">
              <w:rPr>
                <w:rFonts w:ascii="Times New Roman" w:hAnsi="Times New Roman"/>
                <w:b/>
                <w:bCs/>
              </w:rPr>
              <w:t>.  Authorizing Signature</w:t>
            </w:r>
          </w:p>
          <w:p w14:paraId="7B56BFFA" w14:textId="77777777" w:rsidR="00F4414C" w:rsidRPr="00E96FFD" w:rsidRDefault="00F4414C">
            <w:pPr>
              <w:rPr>
                <w:rFonts w:ascii="Times New Roman" w:hAnsi="Times New Roman"/>
                <w:bCs/>
              </w:rPr>
            </w:pPr>
          </w:p>
        </w:tc>
        <w:tc>
          <w:tcPr>
            <w:tcW w:w="3420" w:type="dxa"/>
            <w:shd w:val="pct12" w:color="auto" w:fill="auto"/>
          </w:tcPr>
          <w:p w14:paraId="4A0FC8CA" w14:textId="77777777" w:rsidR="00F4414C" w:rsidRPr="00E96FFD" w:rsidRDefault="00F4414C">
            <w:pPr>
              <w:rPr>
                <w:rFonts w:ascii="Times New Roman" w:hAnsi="Times New Roman"/>
                <w:bCs/>
              </w:rPr>
              <w:pPrChange w:id="160" w:author="Evan Katz" w:date="2019-06-17T15:11:00Z">
                <w:pPr>
                  <w:jc w:val="center"/>
                </w:pPr>
              </w:pPrChange>
            </w:pPr>
            <w:r w:rsidRPr="00E96FFD">
              <w:rPr>
                <w:rFonts w:ascii="Times New Roman" w:hAnsi="Times New Roman"/>
                <w:b/>
                <w:bCs/>
              </w:rPr>
              <w:t>Analyst Notes</w:t>
            </w:r>
          </w:p>
        </w:tc>
      </w:tr>
      <w:tr w:rsidR="00F4414C" w:rsidRPr="00E96FFD" w14:paraId="55844DBD" w14:textId="77777777">
        <w:tc>
          <w:tcPr>
            <w:tcW w:w="3048" w:type="dxa"/>
          </w:tcPr>
          <w:p w14:paraId="6576E69A" w14:textId="77777777" w:rsidR="00704530" w:rsidRPr="00E96FFD" w:rsidRDefault="00704530">
            <w:pPr>
              <w:rPr>
                <w:rFonts w:ascii="Times New Roman" w:hAnsi="Times New Roman"/>
                <w:bCs/>
              </w:rPr>
            </w:pPr>
          </w:p>
        </w:tc>
        <w:tc>
          <w:tcPr>
            <w:tcW w:w="7752" w:type="dxa"/>
          </w:tcPr>
          <w:p w14:paraId="1D7988F9" w14:textId="190A11F9" w:rsidR="00F4414C" w:rsidRDefault="00CE3AD1">
            <w:pPr>
              <w:rPr>
                <w:rFonts w:ascii="Times New Roman" w:hAnsi="Times New Roman"/>
                <w:bCs/>
              </w:rPr>
            </w:pPr>
            <w:r>
              <w:rPr>
                <w:rFonts w:ascii="Times New Roman" w:hAnsi="Times New Roman"/>
                <w:bCs/>
              </w:rPr>
              <w:t>Is t</w:t>
            </w:r>
            <w:r w:rsidR="00C37335">
              <w:rPr>
                <w:rFonts w:ascii="Times New Roman" w:hAnsi="Times New Roman"/>
                <w:bCs/>
              </w:rPr>
              <w:t>he s</w:t>
            </w:r>
            <w:r w:rsidR="00F4414C" w:rsidRPr="00E96FFD">
              <w:rPr>
                <w:rFonts w:ascii="Times New Roman" w:hAnsi="Times New Roman"/>
                <w:bCs/>
              </w:rPr>
              <w:t xml:space="preserve">tate’s waiver request signed by the </w:t>
            </w:r>
            <w:r w:rsidR="00EE04BD">
              <w:rPr>
                <w:rFonts w:ascii="Times New Roman" w:hAnsi="Times New Roman"/>
                <w:bCs/>
              </w:rPr>
              <w:t>s</w:t>
            </w:r>
            <w:r w:rsidR="00F4414C" w:rsidRPr="00E96FFD">
              <w:rPr>
                <w:rFonts w:ascii="Times New Roman" w:hAnsi="Times New Roman"/>
                <w:bCs/>
              </w:rPr>
              <w:t xml:space="preserve">tate Medicaid Director or </w:t>
            </w:r>
            <w:r>
              <w:rPr>
                <w:rFonts w:ascii="Times New Roman" w:hAnsi="Times New Roman"/>
                <w:bCs/>
              </w:rPr>
              <w:t xml:space="preserve">designee in the Medicaid </w:t>
            </w:r>
            <w:r w:rsidR="00EE04BD">
              <w:rPr>
                <w:rFonts w:ascii="Times New Roman" w:hAnsi="Times New Roman"/>
                <w:bCs/>
              </w:rPr>
              <w:t>a</w:t>
            </w:r>
            <w:r>
              <w:rPr>
                <w:rFonts w:ascii="Times New Roman" w:hAnsi="Times New Roman"/>
                <w:bCs/>
              </w:rPr>
              <w:t>gency?</w:t>
            </w:r>
          </w:p>
          <w:p w14:paraId="5A8888EE" w14:textId="77777777" w:rsidR="00CE3AD1"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CE3AD1"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00CE3AD1"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CE3AD1" w:rsidRPr="00E96FFD">
              <w:rPr>
                <w:rFonts w:ascii="Times New Roman" w:hAnsi="Times New Roman"/>
                <w:bCs/>
              </w:rPr>
              <w:t xml:space="preserve"> No</w:t>
            </w:r>
          </w:p>
          <w:p w14:paraId="42F9EF72" w14:textId="77777777" w:rsidR="00CE3AD1" w:rsidRPr="00E96FFD" w:rsidRDefault="00CE3AD1">
            <w:pPr>
              <w:rPr>
                <w:rFonts w:ascii="Times New Roman" w:hAnsi="Times New Roman"/>
                <w:bCs/>
              </w:rPr>
            </w:pPr>
          </w:p>
        </w:tc>
        <w:tc>
          <w:tcPr>
            <w:tcW w:w="3420" w:type="dxa"/>
          </w:tcPr>
          <w:p w14:paraId="0963D237" w14:textId="77777777" w:rsidR="00F4414C" w:rsidRPr="00E96FFD" w:rsidRDefault="00F4414C">
            <w:pPr>
              <w:rPr>
                <w:rFonts w:ascii="Times New Roman" w:hAnsi="Times New Roman"/>
                <w:bCs/>
              </w:rPr>
            </w:pPr>
          </w:p>
        </w:tc>
      </w:tr>
      <w:tr w:rsidR="00395ACF" w:rsidRPr="00E96FFD" w14:paraId="17A23241" w14:textId="77777777" w:rsidTr="00395ACF">
        <w:tc>
          <w:tcPr>
            <w:tcW w:w="10800" w:type="dxa"/>
            <w:gridSpan w:val="2"/>
            <w:shd w:val="pct12" w:color="auto" w:fill="auto"/>
          </w:tcPr>
          <w:p w14:paraId="4FA7299F" w14:textId="77777777" w:rsidR="00395ACF" w:rsidRPr="00395ACF" w:rsidRDefault="00395ACF">
            <w:pPr>
              <w:rPr>
                <w:rFonts w:ascii="Times New Roman" w:hAnsi="Times New Roman"/>
                <w:b/>
                <w:bCs/>
              </w:rPr>
            </w:pPr>
            <w:r w:rsidRPr="00395ACF">
              <w:rPr>
                <w:rFonts w:ascii="Times New Roman" w:hAnsi="Times New Roman"/>
                <w:b/>
                <w:bCs/>
              </w:rPr>
              <w:t>A.</w:t>
            </w:r>
            <w:r>
              <w:rPr>
                <w:rFonts w:ascii="Times New Roman" w:hAnsi="Times New Roman"/>
                <w:b/>
                <w:bCs/>
              </w:rPr>
              <w:t xml:space="preserve"> </w:t>
            </w:r>
            <w:r w:rsidRPr="00395ACF">
              <w:rPr>
                <w:rFonts w:ascii="Times New Roman" w:hAnsi="Times New Roman"/>
                <w:b/>
                <w:bCs/>
              </w:rPr>
              <w:t>Attachments</w:t>
            </w:r>
          </w:p>
          <w:p w14:paraId="5AF48A0F" w14:textId="77777777" w:rsidR="00395ACF" w:rsidRPr="00E96FFD" w:rsidRDefault="00395ACF">
            <w:pPr>
              <w:rPr>
                <w:rFonts w:ascii="Times New Roman" w:hAnsi="Times New Roman"/>
                <w:bCs/>
              </w:rPr>
            </w:pPr>
          </w:p>
        </w:tc>
        <w:tc>
          <w:tcPr>
            <w:tcW w:w="3420" w:type="dxa"/>
            <w:shd w:val="pct12" w:color="auto" w:fill="auto"/>
          </w:tcPr>
          <w:p w14:paraId="72613E5C" w14:textId="77777777" w:rsidR="00395ACF" w:rsidRPr="00E96FFD" w:rsidRDefault="00395ACF">
            <w:pPr>
              <w:rPr>
                <w:rFonts w:ascii="Times New Roman" w:hAnsi="Times New Roman"/>
                <w:bCs/>
              </w:rPr>
              <w:pPrChange w:id="161" w:author="Evan Katz" w:date="2019-06-17T15:11:00Z">
                <w:pPr>
                  <w:jc w:val="center"/>
                </w:pPr>
              </w:pPrChange>
            </w:pPr>
            <w:r w:rsidRPr="00E96FFD">
              <w:rPr>
                <w:rFonts w:ascii="Times New Roman" w:hAnsi="Times New Roman"/>
                <w:b/>
                <w:bCs/>
              </w:rPr>
              <w:t>Analyst Notes</w:t>
            </w:r>
          </w:p>
        </w:tc>
      </w:tr>
      <w:tr w:rsidR="00395ACF" w:rsidRPr="00E96FFD" w14:paraId="118CF181" w14:textId="77777777" w:rsidTr="00395ACF">
        <w:tc>
          <w:tcPr>
            <w:tcW w:w="3048" w:type="dxa"/>
          </w:tcPr>
          <w:p w14:paraId="446EB191" w14:textId="77A0F596" w:rsidR="00395ACF" w:rsidRPr="00E96FFD" w:rsidRDefault="00395ACF">
            <w:pPr>
              <w:rPr>
                <w:rFonts w:ascii="Times New Roman" w:hAnsi="Times New Roman"/>
                <w:bCs/>
              </w:rPr>
            </w:pPr>
          </w:p>
        </w:tc>
        <w:tc>
          <w:tcPr>
            <w:tcW w:w="7752" w:type="dxa"/>
          </w:tcPr>
          <w:p w14:paraId="659EEC3A" w14:textId="77777777" w:rsidR="00395ACF" w:rsidRDefault="00395ACF">
            <w:pPr>
              <w:rPr>
                <w:rFonts w:ascii="Times New Roman" w:hAnsi="Times New Roman"/>
                <w:bCs/>
              </w:rPr>
            </w:pPr>
            <w:r>
              <w:rPr>
                <w:rFonts w:ascii="Times New Roman" w:hAnsi="Times New Roman"/>
                <w:bCs/>
              </w:rPr>
              <w:t>Is the state requesting any changes that require a transition plan?</w:t>
            </w:r>
          </w:p>
          <w:p w14:paraId="1CD96422" w14:textId="77777777" w:rsidR="005734F0" w:rsidRDefault="005734F0">
            <w:pPr>
              <w:rPr>
                <w:rFonts w:ascii="Times New Roman" w:hAnsi="Times New Roman"/>
                <w:bCs/>
              </w:rPr>
            </w:pPr>
          </w:p>
          <w:p w14:paraId="5AE337E1" w14:textId="77777777"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Replacing an approved waiver with this waiver. </w:t>
            </w:r>
          </w:p>
          <w:p w14:paraId="59E3902C" w14:textId="77777777"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Combining waivers. </w:t>
            </w:r>
          </w:p>
          <w:p w14:paraId="0A1ED53C" w14:textId="77777777"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Splitting one waiver into two waivers. </w:t>
            </w:r>
          </w:p>
          <w:p w14:paraId="5BE70BD4" w14:textId="77777777"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Eliminating a service. </w:t>
            </w:r>
          </w:p>
          <w:p w14:paraId="49BDA439" w14:textId="77777777"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Adding or decreasing an individual cost limit pertaining to eligibility. </w:t>
            </w:r>
          </w:p>
          <w:p w14:paraId="0B52013E" w14:textId="26C7DF82"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Adding or decreasing limits to a service or a set of services, as specified in </w:t>
            </w:r>
            <w:r w:rsidR="002A4119">
              <w:rPr>
                <w:rFonts w:ascii="Times New Roman" w:hAnsi="Times New Roman"/>
                <w:bCs/>
              </w:rPr>
              <w:t xml:space="preserve">   </w:t>
            </w:r>
            <w:r w:rsidR="002A4119">
              <w:rPr>
                <w:rFonts w:ascii="Times New Roman" w:hAnsi="Times New Roman"/>
                <w:bCs/>
              </w:rPr>
              <w:br/>
              <w:t xml:space="preserve">      </w:t>
            </w:r>
            <w:r w:rsidR="005734F0" w:rsidRPr="005734F0">
              <w:rPr>
                <w:rFonts w:ascii="Times New Roman" w:hAnsi="Times New Roman"/>
                <w:bCs/>
              </w:rPr>
              <w:t xml:space="preserve">Appendix C. </w:t>
            </w:r>
          </w:p>
          <w:p w14:paraId="64065587" w14:textId="77777777"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Reducing the unduplicated count of participants (Factor C). </w:t>
            </w:r>
          </w:p>
          <w:p w14:paraId="620C0A1C" w14:textId="4511104D"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Adding new, or decreasing, a limitation on the number of participants </w:t>
            </w:r>
            <w:r w:rsidR="002A4119">
              <w:rPr>
                <w:rFonts w:ascii="Times New Roman" w:hAnsi="Times New Roman"/>
                <w:bCs/>
              </w:rPr>
              <w:br/>
              <w:t xml:space="preserve">     </w:t>
            </w:r>
            <w:r w:rsidR="005734F0" w:rsidRPr="005734F0">
              <w:rPr>
                <w:rFonts w:ascii="Times New Roman" w:hAnsi="Times New Roman"/>
                <w:bCs/>
              </w:rPr>
              <w:t xml:space="preserve">served at any point in time. </w:t>
            </w:r>
          </w:p>
          <w:p w14:paraId="02ECCDDC" w14:textId="6B48BC34" w:rsidR="005734F0" w:rsidRPr="005734F0"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 xml:space="preserve">Making any changes that could result in some participants losing </w:t>
            </w:r>
            <w:r w:rsidR="002A4119">
              <w:rPr>
                <w:rFonts w:ascii="Times New Roman" w:hAnsi="Times New Roman"/>
                <w:bCs/>
              </w:rPr>
              <w:br/>
              <w:t xml:space="preserve">     </w:t>
            </w:r>
            <w:r w:rsidR="005734F0" w:rsidRPr="005734F0">
              <w:rPr>
                <w:rFonts w:ascii="Times New Roman" w:hAnsi="Times New Roman"/>
                <w:bCs/>
              </w:rPr>
              <w:t xml:space="preserve">eligibility or being transferred to another waiver under 1915(c) or another </w:t>
            </w:r>
            <w:r w:rsidR="002A4119">
              <w:rPr>
                <w:rFonts w:ascii="Times New Roman" w:hAnsi="Times New Roman"/>
                <w:bCs/>
              </w:rPr>
              <w:br/>
              <w:t xml:space="preserve">     </w:t>
            </w:r>
            <w:r w:rsidR="005734F0" w:rsidRPr="005734F0">
              <w:rPr>
                <w:rFonts w:ascii="Times New Roman" w:hAnsi="Times New Roman"/>
                <w:bCs/>
              </w:rPr>
              <w:t xml:space="preserve">Medicaid authority. </w:t>
            </w:r>
          </w:p>
          <w:p w14:paraId="51A223CC" w14:textId="77777777" w:rsidR="001346ED" w:rsidRDefault="00654AE7">
            <w:pPr>
              <w:rPr>
                <w:rFonts w:ascii="Times New Roman" w:hAnsi="Times New Roman"/>
                <w:bCs/>
              </w:rPr>
            </w:pPr>
            <w:r>
              <w:rPr>
                <w:rFonts w:ascii="Times New Roman" w:hAnsi="Times New Roman"/>
                <w:bCs/>
              </w:rPr>
              <w:fldChar w:fldCharType="begin">
                <w:ffData>
                  <w:name w:val=""/>
                  <w:enabled/>
                  <w:calcOnExit w:val="0"/>
                  <w:checkBox>
                    <w:sizeAuto/>
                    <w:default w:val="0"/>
                  </w:checkBox>
                </w:ffData>
              </w:fldChar>
            </w:r>
            <w:r w:rsidR="005734F0">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5734F0">
              <w:rPr>
                <w:rFonts w:ascii="Times New Roman" w:hAnsi="Times New Roman"/>
                <w:bCs/>
              </w:rPr>
              <w:t xml:space="preserve"> </w:t>
            </w:r>
            <w:r w:rsidR="005734F0" w:rsidRPr="005734F0">
              <w:rPr>
                <w:rFonts w:ascii="Times New Roman" w:hAnsi="Times New Roman"/>
                <w:bCs/>
              </w:rPr>
              <w:t>Making any changes that could result in reduced services to participants.</w:t>
            </w:r>
          </w:p>
          <w:p w14:paraId="54442FC3" w14:textId="77777777" w:rsidR="005734F0" w:rsidRDefault="005734F0">
            <w:pPr>
              <w:rPr>
                <w:rFonts w:ascii="Times New Roman" w:hAnsi="Times New Roman"/>
                <w:bCs/>
              </w:rPr>
            </w:pPr>
          </w:p>
          <w:p w14:paraId="56E936D6" w14:textId="77777777" w:rsidR="001346ED" w:rsidRPr="001346ED" w:rsidRDefault="001346ED">
            <w:pPr>
              <w:spacing w:line="260" w:lineRule="exact"/>
              <w:ind w:left="259" w:hanging="259"/>
              <w:rPr>
                <w:rStyle w:val="outputtextnb"/>
                <w:rFonts w:ascii="Times New Roman" w:hAnsi="Times New Roman"/>
                <w:bCs/>
              </w:rPr>
            </w:pPr>
            <w:r w:rsidRPr="001346ED">
              <w:rPr>
                <w:rStyle w:val="outputtextnb"/>
                <w:rFonts w:ascii="Times New Roman" w:hAnsi="Times New Roman"/>
                <w:bCs/>
              </w:rPr>
              <w:t>If Yes, answer the following questions:</w:t>
            </w:r>
          </w:p>
          <w:p w14:paraId="4BE99844" w14:textId="77777777" w:rsidR="001346ED" w:rsidRPr="001346ED" w:rsidRDefault="001346ED">
            <w:pPr>
              <w:spacing w:line="260" w:lineRule="exact"/>
              <w:ind w:left="259" w:hanging="259"/>
              <w:rPr>
                <w:rStyle w:val="outputtextnb"/>
                <w:rFonts w:ascii="Times New Roman" w:hAnsi="Times New Roman"/>
                <w:bCs/>
              </w:rPr>
            </w:pPr>
          </w:p>
          <w:p w14:paraId="5B835174" w14:textId="0BB1F30E" w:rsidR="001346ED" w:rsidRPr="001346ED" w:rsidRDefault="001346ED">
            <w:pPr>
              <w:pStyle w:val="ListParagraph"/>
              <w:numPr>
                <w:ilvl w:val="0"/>
                <w:numId w:val="75"/>
              </w:numPr>
              <w:spacing w:line="260" w:lineRule="exact"/>
              <w:ind w:left="259" w:hanging="259"/>
              <w:rPr>
                <w:rFonts w:ascii="Times New Roman" w:hAnsi="Times New Roman"/>
                <w:bCs/>
              </w:rPr>
            </w:pPr>
            <w:r w:rsidRPr="001346ED">
              <w:rPr>
                <w:rFonts w:ascii="Times New Roman" w:hAnsi="Times New Roman"/>
                <w:bCs/>
              </w:rPr>
              <w:t xml:space="preserve">The transition plan describes the similarities and differences between the services covered in the approved waiver and those covered in the new or renewed/amended waiver.  </w:t>
            </w:r>
            <w:ins w:id="162" w:author="Evan Katz" w:date="2019-06-17T15:00:00Z">
              <w:r w:rsidR="00546512">
                <w:rPr>
                  <w:rFonts w:ascii="Times New Roman" w:hAnsi="Times New Roman"/>
                  <w:bCs/>
                </w:rPr>
                <w:br/>
              </w:r>
            </w:ins>
            <w:r w:rsidR="00654AE7" w:rsidRPr="001346ED">
              <w:rPr>
                <w:rFonts w:ascii="Times New Roman" w:hAnsi="Times New Roman"/>
                <w:bCs/>
              </w:rPr>
              <w:fldChar w:fldCharType="begin">
                <w:ffData>
                  <w:name w:val=""/>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N/A</w:t>
            </w:r>
          </w:p>
          <w:p w14:paraId="57D8A66E" w14:textId="44C614D6" w:rsidR="001346ED" w:rsidRPr="001346ED" w:rsidRDefault="001346ED">
            <w:pPr>
              <w:pStyle w:val="ListParagraph"/>
              <w:numPr>
                <w:ilvl w:val="0"/>
                <w:numId w:val="75"/>
              </w:numPr>
              <w:spacing w:line="260" w:lineRule="exact"/>
              <w:ind w:left="259" w:hanging="259"/>
              <w:rPr>
                <w:rFonts w:ascii="Times New Roman" w:hAnsi="Times New Roman"/>
                <w:bCs/>
              </w:rPr>
            </w:pPr>
            <w:r w:rsidRPr="001346ED">
              <w:rPr>
                <w:rFonts w:ascii="Times New Roman" w:hAnsi="Times New Roman"/>
                <w:bCs/>
              </w:rPr>
              <w:t xml:space="preserve">When services in the approved waiver will not be offered in the new or renewed/amended waiver or will be offered in lesser amount, the transition plan describes how the health and welfare of persons who receive services through the approved waiver will be assured. </w:t>
            </w:r>
            <w:ins w:id="163" w:author="Evan Katz" w:date="2019-06-17T15:00:00Z">
              <w:r w:rsidR="00546512">
                <w:rPr>
                  <w:rFonts w:ascii="Times New Roman" w:hAnsi="Times New Roman"/>
                  <w:bCs/>
                </w:rPr>
                <w:br/>
              </w:r>
            </w:ins>
            <w:r w:rsidRPr="001346ED">
              <w:rPr>
                <w:rFonts w:ascii="Times New Roman" w:hAnsi="Times New Roman"/>
                <w:bCs/>
              </w:rPr>
              <w:t xml:space="preserve"> </w:t>
            </w:r>
            <w:r w:rsidR="00654AE7" w:rsidRPr="001346ED">
              <w:rPr>
                <w:rFonts w:ascii="Times New Roman" w:hAnsi="Times New Roman"/>
                <w:bCs/>
              </w:rPr>
              <w:fldChar w:fldCharType="begin">
                <w:ffData>
                  <w:name w:val=""/>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N/A</w:t>
            </w:r>
          </w:p>
          <w:p w14:paraId="2D75BB41" w14:textId="7E1A2AC8" w:rsidR="001346ED" w:rsidRPr="001346ED" w:rsidRDefault="001346ED">
            <w:pPr>
              <w:pStyle w:val="ListParagraph"/>
              <w:numPr>
                <w:ilvl w:val="0"/>
                <w:numId w:val="75"/>
              </w:numPr>
              <w:spacing w:line="260" w:lineRule="exact"/>
              <w:ind w:left="259" w:hanging="259"/>
              <w:rPr>
                <w:rFonts w:ascii="Times New Roman" w:hAnsi="Times New Roman"/>
                <w:bCs/>
              </w:rPr>
            </w:pPr>
            <w:r w:rsidRPr="001346ED">
              <w:rPr>
                <w:rFonts w:ascii="Times New Roman" w:hAnsi="Times New Roman"/>
                <w:bCs/>
              </w:rPr>
              <w:t xml:space="preserve">The transition plan states whether persons served in the existing waiver also are eligible to participate in the new waiver.  </w:t>
            </w:r>
            <w:ins w:id="164" w:author="Evan Katz" w:date="2019-06-17T15:00:00Z">
              <w:r w:rsidR="00546512">
                <w:rPr>
                  <w:rFonts w:ascii="Times New Roman" w:hAnsi="Times New Roman"/>
                  <w:bCs/>
                </w:rPr>
                <w:br/>
              </w:r>
            </w:ins>
            <w:r w:rsidR="00654AE7" w:rsidRPr="001346ED">
              <w:rPr>
                <w:rFonts w:ascii="Times New Roman" w:hAnsi="Times New Roman"/>
                <w:bCs/>
              </w:rPr>
              <w:fldChar w:fldCharType="begin">
                <w:ffData>
                  <w:name w:val=""/>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N/A</w:t>
            </w:r>
          </w:p>
          <w:p w14:paraId="189D78AB" w14:textId="77777777" w:rsidR="001346ED" w:rsidRPr="001346ED" w:rsidRDefault="001346ED">
            <w:pPr>
              <w:pStyle w:val="ListParagraph"/>
              <w:numPr>
                <w:ilvl w:val="0"/>
                <w:numId w:val="75"/>
              </w:numPr>
              <w:spacing w:line="260" w:lineRule="exact"/>
              <w:ind w:left="259" w:hanging="259"/>
              <w:rPr>
                <w:rFonts w:ascii="Times New Roman" w:hAnsi="Times New Roman"/>
                <w:bCs/>
              </w:rPr>
            </w:pPr>
            <w:r w:rsidRPr="001346ED">
              <w:rPr>
                <w:rFonts w:ascii="Times New Roman" w:hAnsi="Times New Roman"/>
                <w:bCs/>
              </w:rPr>
              <w:t xml:space="preserve">When the new or renewed/amended waiver includes limitations on the amount of waiver services that were not included in the approved waiver, the transition plan describes how the limitations will be implemented.  </w:t>
            </w:r>
            <w:r>
              <w:rPr>
                <w:rFonts w:ascii="Times New Roman" w:hAnsi="Times New Roman"/>
                <w:bCs/>
              </w:rPr>
              <w:t xml:space="preserve"> </w:t>
            </w:r>
            <w:r w:rsidR="00FC13B8">
              <w:rPr>
                <w:rFonts w:ascii="Times New Roman" w:hAnsi="Times New Roman"/>
                <w:bCs/>
              </w:rPr>
              <w:t xml:space="preserve">   </w:t>
            </w:r>
            <w:r w:rsidR="00654AE7" w:rsidRPr="001346ED">
              <w:rPr>
                <w:rFonts w:ascii="Times New Roman" w:hAnsi="Times New Roman"/>
                <w:bCs/>
              </w:rPr>
              <w:fldChar w:fldCharType="begin">
                <w:ffData>
                  <w:name w:val=""/>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N/A</w:t>
            </w:r>
          </w:p>
          <w:p w14:paraId="6C2AF99B" w14:textId="4CE84114" w:rsidR="001346ED" w:rsidRPr="001346ED" w:rsidRDefault="001346ED">
            <w:pPr>
              <w:pStyle w:val="ListParagraph"/>
              <w:numPr>
                <w:ilvl w:val="0"/>
                <w:numId w:val="75"/>
              </w:numPr>
              <w:spacing w:line="260" w:lineRule="exact"/>
              <w:ind w:left="259" w:hanging="259"/>
              <w:rPr>
                <w:rFonts w:ascii="Times New Roman" w:hAnsi="Times New Roman"/>
                <w:bCs/>
              </w:rPr>
            </w:pPr>
            <w:r w:rsidRPr="001346ED">
              <w:rPr>
                <w:rFonts w:ascii="Times New Roman" w:hAnsi="Times New Roman"/>
                <w:bCs/>
              </w:rPr>
              <w:t xml:space="preserve">When persons served in the approved waiver will not be eligible to participate in the new or renewed/amended waiver, the transition plan describes the steps that the state will take to facilitate the transition of affected individuals to alternate services and supports that will enable the individual to remain in the community. </w:t>
            </w:r>
            <w:ins w:id="165" w:author="Evan Katz" w:date="2019-06-17T15:00:00Z">
              <w:r w:rsidR="00546512">
                <w:rPr>
                  <w:rFonts w:ascii="Times New Roman" w:hAnsi="Times New Roman"/>
                  <w:bCs/>
                </w:rPr>
                <w:br/>
              </w:r>
            </w:ins>
            <w:r w:rsidRPr="001346ED">
              <w:rPr>
                <w:rFonts w:ascii="Times New Roman" w:hAnsi="Times New Roman"/>
                <w:bCs/>
              </w:rPr>
              <w:t xml:space="preserve"> </w:t>
            </w:r>
            <w:r w:rsidR="00654AE7" w:rsidRPr="001346ED">
              <w:rPr>
                <w:rFonts w:ascii="Times New Roman" w:hAnsi="Times New Roman"/>
                <w:bCs/>
              </w:rPr>
              <w:fldChar w:fldCharType="begin">
                <w:ffData>
                  <w:name w:val=""/>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N/A</w:t>
            </w:r>
          </w:p>
          <w:p w14:paraId="47B6A612" w14:textId="77777777" w:rsidR="001346ED" w:rsidRPr="001346ED" w:rsidRDefault="001346ED">
            <w:pPr>
              <w:pStyle w:val="ListParagraph"/>
              <w:numPr>
                <w:ilvl w:val="0"/>
                <w:numId w:val="75"/>
              </w:numPr>
              <w:spacing w:line="260" w:lineRule="exact"/>
              <w:ind w:left="259" w:hanging="259"/>
              <w:rPr>
                <w:rFonts w:ascii="Times New Roman" w:hAnsi="Times New Roman"/>
                <w:bCs/>
              </w:rPr>
            </w:pPr>
            <w:r w:rsidRPr="001346ED">
              <w:rPr>
                <w:rFonts w:ascii="Times New Roman" w:hAnsi="Times New Roman"/>
                <w:bCs/>
              </w:rPr>
              <w:t xml:space="preserve">The transition plan includes the time table for transitioning individuals to the new waiver (i.e., will participants in the existing waiver transition to the new waiver all at the same time or will the transition be phased in?).  </w:t>
            </w:r>
            <w:r w:rsidR="00FC13B8">
              <w:rPr>
                <w:rFonts w:ascii="Times New Roman" w:hAnsi="Times New Roman"/>
                <w:bCs/>
              </w:rPr>
              <w:t xml:space="preserve">      </w:t>
            </w:r>
            <w:r w:rsidR="00654AE7" w:rsidRPr="001346ED">
              <w:rPr>
                <w:rFonts w:ascii="Times New Roman" w:hAnsi="Times New Roman"/>
                <w:bCs/>
              </w:rPr>
              <w:fldChar w:fldCharType="begin">
                <w:ffData>
                  <w:name w:val=""/>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N/A</w:t>
            </w:r>
          </w:p>
          <w:p w14:paraId="450DD6A2" w14:textId="1B394F5A" w:rsidR="00395ACF" w:rsidRPr="00F50CD7" w:rsidRDefault="001346ED">
            <w:pPr>
              <w:pStyle w:val="ListParagraph"/>
              <w:numPr>
                <w:ilvl w:val="0"/>
                <w:numId w:val="75"/>
              </w:numPr>
              <w:spacing w:line="260" w:lineRule="exact"/>
              <w:ind w:left="259" w:hanging="259"/>
              <w:rPr>
                <w:rFonts w:ascii="Times New Roman" w:hAnsi="Times New Roman"/>
                <w:bCs/>
              </w:rPr>
            </w:pPr>
            <w:r w:rsidRPr="001346ED">
              <w:rPr>
                <w:rFonts w:ascii="Times New Roman" w:hAnsi="Times New Roman"/>
                <w:bCs/>
              </w:rPr>
              <w:t xml:space="preserve">The transition plan describes how the participant is notified of the changes and informed of the opportunity to request a Fair Hearing.    </w:t>
            </w:r>
            <w:r w:rsidR="00FC13B8">
              <w:rPr>
                <w:rFonts w:ascii="Times New Roman" w:hAnsi="Times New Roman"/>
                <w:bCs/>
              </w:rPr>
              <w:t xml:space="preserve">                   </w:t>
            </w:r>
            <w:r w:rsidRPr="001346ED">
              <w:rPr>
                <w:rFonts w:ascii="Times New Roman" w:hAnsi="Times New Roman"/>
                <w:bCs/>
              </w:rPr>
              <w:t xml:space="preserve"> </w:t>
            </w:r>
            <w:r w:rsidR="00654AE7" w:rsidRPr="001346ED">
              <w:rPr>
                <w:rFonts w:ascii="Times New Roman" w:hAnsi="Times New Roman"/>
                <w:bCs/>
              </w:rPr>
              <w:fldChar w:fldCharType="begin">
                <w:ffData>
                  <w:name w:val=""/>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Pr="001346ED">
              <w:rPr>
                <w:rFonts w:ascii="Times New Roman" w:hAnsi="Times New Roman"/>
                <w:bCs/>
              </w:rPr>
              <w:t xml:space="preserve"> N/A</w:t>
            </w:r>
            <w:ins w:id="166" w:author="Evan Katz" w:date="2019-06-17T14:50:00Z">
              <w:r w:rsidR="002A4119">
                <w:rPr>
                  <w:rFonts w:ascii="Times New Roman" w:hAnsi="Times New Roman"/>
                  <w:bCs/>
                </w:rPr>
                <w:br/>
              </w:r>
            </w:ins>
          </w:p>
        </w:tc>
        <w:tc>
          <w:tcPr>
            <w:tcW w:w="3420" w:type="dxa"/>
          </w:tcPr>
          <w:p w14:paraId="3EEFD360" w14:textId="77777777" w:rsidR="00395ACF" w:rsidRPr="00E96FFD" w:rsidRDefault="00395ACF">
            <w:pPr>
              <w:rPr>
                <w:rFonts w:ascii="Times New Roman" w:hAnsi="Times New Roman"/>
                <w:bCs/>
              </w:rPr>
            </w:pPr>
          </w:p>
        </w:tc>
      </w:tr>
    </w:tbl>
    <w:p w14:paraId="67199D5B" w14:textId="77777777" w:rsidR="00C5227D" w:rsidRPr="00E96FFD" w:rsidRDefault="00C5227D">
      <w:pPr>
        <w:pStyle w:val="Heading1"/>
        <w:jc w:val="left"/>
        <w:pPrChange w:id="167" w:author="Evan Katz" w:date="2019-06-17T15:11:00Z">
          <w:pPr>
            <w:pStyle w:val="Heading1"/>
          </w:pPr>
        </w:pPrChange>
      </w:pPr>
      <w:r w:rsidRPr="00E96FFD">
        <w:rPr>
          <w:bCs/>
        </w:rPr>
        <w:br w:type="page"/>
      </w:r>
      <w:bookmarkStart w:id="168" w:name="_Toc109104961"/>
      <w:bookmarkStart w:id="169" w:name="_Toc109201794"/>
      <w:bookmarkStart w:id="170" w:name="_Toc111346303"/>
      <w:r w:rsidR="00420D64">
        <w:t>Instrument</w:t>
      </w:r>
      <w:r w:rsidR="00B07E3C" w:rsidRPr="00E96FFD">
        <w:t xml:space="preserve"> for </w:t>
      </w:r>
      <w:r w:rsidR="00DD5EC5" w:rsidRPr="00E96FFD">
        <w:t xml:space="preserve">Reviewing </w:t>
      </w:r>
      <w:r w:rsidR="00B07E3C" w:rsidRPr="00E96FFD">
        <w:t>1915 (c) Waiver</w:t>
      </w:r>
      <w:r w:rsidR="00D43990" w:rsidRPr="00E96FFD">
        <w:t xml:space="preserve"> Application</w:t>
      </w:r>
      <w:r w:rsidR="0048071A" w:rsidRPr="00E96FFD">
        <w:t>s</w:t>
      </w:r>
      <w:bookmarkEnd w:id="168"/>
      <w:bookmarkEnd w:id="169"/>
      <w:bookmarkEnd w:id="170"/>
    </w:p>
    <w:p w14:paraId="5CB68E70" w14:textId="77777777" w:rsidR="003532F0" w:rsidRPr="00E96FFD" w:rsidRDefault="00420D64">
      <w:pPr>
        <w:pStyle w:val="Heading1"/>
        <w:jc w:val="left"/>
        <w:pPrChange w:id="171" w:author="Evan Katz" w:date="2019-06-17T15:11:00Z">
          <w:pPr>
            <w:pStyle w:val="Heading1"/>
          </w:pPr>
        </w:pPrChange>
      </w:pPr>
      <w:bookmarkStart w:id="172" w:name="_Toc109201795"/>
      <w:bookmarkStart w:id="173" w:name="_Toc111346304"/>
      <w:r>
        <w:t>Worksheet</w:t>
      </w:r>
      <w:r w:rsidR="00CB0B91" w:rsidRPr="00E96FFD">
        <w:t xml:space="preserve"> A</w:t>
      </w:r>
      <w:r w:rsidR="008F5927" w:rsidRPr="00E96FFD">
        <w:t xml:space="preserve">: </w:t>
      </w:r>
      <w:r w:rsidR="00B07E3C" w:rsidRPr="00E96FFD">
        <w:t xml:space="preserve"> </w:t>
      </w:r>
      <w:r w:rsidR="00181304">
        <w:t xml:space="preserve">Waiver </w:t>
      </w:r>
      <w:r w:rsidR="00CB0B91" w:rsidRPr="00E96FFD">
        <w:t>Administration</w:t>
      </w:r>
      <w:bookmarkEnd w:id="172"/>
      <w:bookmarkEnd w:id="173"/>
      <w:r w:rsidR="00181304">
        <w:t xml:space="preserve"> and Operation</w:t>
      </w:r>
    </w:p>
    <w:p w14:paraId="62834B7B" w14:textId="77777777" w:rsidR="003532F0" w:rsidRPr="00E96FFD" w:rsidRDefault="003532F0">
      <w:pPr>
        <w:rPr>
          <w:rFonts w:ascii="Times New Roman" w:hAnsi="Times New Roman"/>
          <w:b/>
          <w:bCs/>
          <w:sz w:val="32"/>
          <w:szCs w:val="32"/>
        </w:rPr>
      </w:pP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74" w:author="Evan Katz" w:date="2019-06-17T14:51:00Z">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3077"/>
        <w:gridCol w:w="7903"/>
        <w:gridCol w:w="3240"/>
        <w:tblGridChange w:id="175">
          <w:tblGrid>
            <w:gridCol w:w="3077"/>
            <w:gridCol w:w="7903"/>
            <w:gridCol w:w="3240"/>
          </w:tblGrid>
        </w:tblGridChange>
      </w:tblGrid>
      <w:tr w:rsidR="00202C1F" w:rsidRPr="00E96FFD" w14:paraId="62889E44" w14:textId="77777777" w:rsidTr="002A4119">
        <w:trPr>
          <w:cantSplit/>
          <w:trHeight w:val="311"/>
          <w:tblHeader/>
          <w:trPrChange w:id="176" w:author="Evan Katz" w:date="2019-06-17T14:51:00Z">
            <w:trPr>
              <w:trHeight w:val="311"/>
            </w:trPr>
          </w:trPrChange>
        </w:trPr>
        <w:tc>
          <w:tcPr>
            <w:tcW w:w="10980" w:type="dxa"/>
            <w:gridSpan w:val="2"/>
            <w:shd w:val="pct12" w:color="auto" w:fill="auto"/>
            <w:tcPrChange w:id="177" w:author="Evan Katz" w:date="2019-06-17T14:51:00Z">
              <w:tcPr>
                <w:tcW w:w="10980" w:type="dxa"/>
                <w:gridSpan w:val="2"/>
                <w:shd w:val="pct12" w:color="auto" w:fill="auto"/>
              </w:tcPr>
            </w:tcPrChange>
          </w:tcPr>
          <w:p w14:paraId="61F3A3FE" w14:textId="77777777" w:rsidR="00202C1F" w:rsidRPr="00E96FFD" w:rsidRDefault="00882AED">
            <w:pPr>
              <w:rPr>
                <w:rFonts w:ascii="Times New Roman" w:hAnsi="Times New Roman"/>
                <w:b/>
                <w:bCs/>
              </w:rPr>
            </w:pPr>
            <w:r w:rsidRPr="00E96FFD">
              <w:rPr>
                <w:rFonts w:ascii="Times New Roman" w:hAnsi="Times New Roman"/>
                <w:b/>
                <w:bCs/>
              </w:rPr>
              <w:t>A-</w:t>
            </w:r>
            <w:r w:rsidR="00C37335">
              <w:rPr>
                <w:rFonts w:ascii="Times New Roman" w:hAnsi="Times New Roman"/>
                <w:b/>
                <w:bCs/>
              </w:rPr>
              <w:t>1:</w:t>
            </w:r>
            <w:r w:rsidR="00202C1F" w:rsidRPr="00E96FFD">
              <w:rPr>
                <w:rFonts w:ascii="Times New Roman" w:hAnsi="Times New Roman"/>
                <w:b/>
                <w:bCs/>
              </w:rPr>
              <w:t xml:space="preserve">  State Line of Authority for Waiver Operations</w:t>
            </w:r>
          </w:p>
        </w:tc>
        <w:tc>
          <w:tcPr>
            <w:tcW w:w="3240" w:type="dxa"/>
            <w:shd w:val="pct12" w:color="auto" w:fill="auto"/>
            <w:tcPrChange w:id="178" w:author="Evan Katz" w:date="2019-06-17T14:51:00Z">
              <w:tcPr>
                <w:tcW w:w="3240" w:type="dxa"/>
                <w:shd w:val="pct12" w:color="auto" w:fill="auto"/>
              </w:tcPr>
            </w:tcPrChange>
          </w:tcPr>
          <w:p w14:paraId="5AE74035" w14:textId="77777777" w:rsidR="00202C1F" w:rsidRPr="00E96FFD" w:rsidRDefault="00202C1F">
            <w:pPr>
              <w:rPr>
                <w:rFonts w:ascii="Times New Roman" w:hAnsi="Times New Roman"/>
                <w:b/>
                <w:bCs/>
              </w:rPr>
              <w:pPrChange w:id="179" w:author="Evan Katz" w:date="2019-06-17T15:11:00Z">
                <w:pPr>
                  <w:jc w:val="center"/>
                </w:pPr>
              </w:pPrChange>
            </w:pPr>
            <w:r w:rsidRPr="00E96FFD">
              <w:rPr>
                <w:rFonts w:ascii="Times New Roman" w:hAnsi="Times New Roman"/>
                <w:b/>
                <w:bCs/>
              </w:rPr>
              <w:t>Analyst Notes</w:t>
            </w:r>
          </w:p>
          <w:p w14:paraId="74971189" w14:textId="77777777" w:rsidR="00202C1F" w:rsidRPr="00E96FFD" w:rsidRDefault="00202C1F">
            <w:pPr>
              <w:rPr>
                <w:rFonts w:ascii="Times New Roman" w:hAnsi="Times New Roman"/>
                <w:b/>
                <w:bCs/>
              </w:rPr>
              <w:pPrChange w:id="180" w:author="Evan Katz" w:date="2019-06-17T15:11:00Z">
                <w:pPr>
                  <w:jc w:val="center"/>
                </w:pPr>
              </w:pPrChange>
            </w:pPr>
          </w:p>
        </w:tc>
      </w:tr>
      <w:tr w:rsidR="00721ADF" w:rsidRPr="00E96FFD" w14:paraId="0440D7DB" w14:textId="77777777" w:rsidTr="002A4119">
        <w:trPr>
          <w:cantSplit/>
          <w:trHeight w:val="1165"/>
          <w:tblHeader/>
          <w:trPrChange w:id="181" w:author="Evan Katz" w:date="2019-06-17T14:51:00Z">
            <w:trPr>
              <w:trHeight w:val="1165"/>
            </w:trPr>
          </w:trPrChange>
        </w:trPr>
        <w:tc>
          <w:tcPr>
            <w:tcW w:w="3077" w:type="dxa"/>
            <w:tcBorders>
              <w:bottom w:val="single" w:sz="4" w:space="0" w:color="auto"/>
            </w:tcBorders>
            <w:tcPrChange w:id="182" w:author="Evan Katz" w:date="2019-06-17T14:51:00Z">
              <w:tcPr>
                <w:tcW w:w="3077" w:type="dxa"/>
                <w:tcBorders>
                  <w:bottom w:val="single" w:sz="4" w:space="0" w:color="auto"/>
                </w:tcBorders>
              </w:tcPr>
            </w:tcPrChange>
          </w:tcPr>
          <w:p w14:paraId="2E2C8D51" w14:textId="77777777" w:rsidR="00721ADF" w:rsidRPr="00E96FFD" w:rsidRDefault="00721ADF">
            <w:pPr>
              <w:rPr>
                <w:rFonts w:ascii="Times New Roman" w:hAnsi="Times New Roman"/>
              </w:rPr>
            </w:pPr>
          </w:p>
        </w:tc>
        <w:tc>
          <w:tcPr>
            <w:tcW w:w="7903" w:type="dxa"/>
            <w:tcBorders>
              <w:bottom w:val="single" w:sz="4" w:space="0" w:color="auto"/>
            </w:tcBorders>
            <w:tcPrChange w:id="183" w:author="Evan Katz" w:date="2019-06-17T14:51:00Z">
              <w:tcPr>
                <w:tcW w:w="7903" w:type="dxa"/>
                <w:tcBorders>
                  <w:bottom w:val="single" w:sz="4" w:space="0" w:color="auto"/>
                </w:tcBorders>
              </w:tcPr>
            </w:tcPrChange>
          </w:tcPr>
          <w:p w14:paraId="7E362481" w14:textId="77777777" w:rsidR="006103CF" w:rsidRPr="00CE3AD1" w:rsidRDefault="00CE3AD1">
            <w:pPr>
              <w:rPr>
                <w:rFonts w:ascii="Times New Roman" w:hAnsi="Times New Roman"/>
              </w:rPr>
            </w:pPr>
            <w:r w:rsidRPr="00CE3AD1">
              <w:rPr>
                <w:rFonts w:ascii="Times New Roman" w:hAnsi="Times New Roman"/>
              </w:rPr>
              <w:t>Is the waiver operated by</w:t>
            </w:r>
            <w:r w:rsidR="006103CF" w:rsidRPr="00CE3AD1">
              <w:rPr>
                <w:rFonts w:ascii="Times New Roman" w:hAnsi="Times New Roman"/>
              </w:rPr>
              <w:t>:</w:t>
            </w:r>
          </w:p>
          <w:bookmarkStart w:id="184" w:name="Check84"/>
          <w:p w14:paraId="7E235F06" w14:textId="32604743" w:rsidR="00721ADF" w:rsidRPr="00E96FFD" w:rsidRDefault="00654AE7">
            <w:pPr>
              <w:rPr>
                <w:rFonts w:ascii="Times New Roman" w:hAnsi="Times New Roman"/>
                <w:kern w:val="22"/>
              </w:rPr>
            </w:pPr>
            <w:r w:rsidRPr="00E96FFD">
              <w:rPr>
                <w:rFonts w:ascii="Times New Roman" w:hAnsi="Times New Roman"/>
              </w:rPr>
              <w:fldChar w:fldCharType="begin">
                <w:ffData>
                  <w:name w:val="Check84"/>
                  <w:enabled/>
                  <w:calcOnExit w:val="0"/>
                  <w:checkBox>
                    <w:sizeAuto/>
                    <w:default w:val="0"/>
                  </w:checkBox>
                </w:ffData>
              </w:fldChar>
            </w:r>
            <w:r w:rsidR="00DD6AEB"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bookmarkEnd w:id="184"/>
            <w:r w:rsidR="00721ADF" w:rsidRPr="00E96FFD">
              <w:rPr>
                <w:rFonts w:ascii="Times New Roman" w:hAnsi="Times New Roman"/>
              </w:rPr>
              <w:t xml:space="preserve"> </w:t>
            </w:r>
            <w:r w:rsidR="00721ADF" w:rsidRPr="00E96FFD">
              <w:rPr>
                <w:rFonts w:ascii="Times New Roman" w:hAnsi="Times New Roman"/>
                <w:kern w:val="22"/>
              </w:rPr>
              <w:t xml:space="preserve">The </w:t>
            </w:r>
            <w:r w:rsidR="00EE04BD">
              <w:rPr>
                <w:rFonts w:ascii="Times New Roman" w:hAnsi="Times New Roman"/>
                <w:kern w:val="22"/>
              </w:rPr>
              <w:t>s</w:t>
            </w:r>
            <w:r w:rsidR="00CE3AD1">
              <w:rPr>
                <w:rFonts w:ascii="Times New Roman" w:hAnsi="Times New Roman"/>
                <w:kern w:val="22"/>
              </w:rPr>
              <w:t>tate Medicaid agency?</w:t>
            </w:r>
          </w:p>
          <w:p w14:paraId="2E015441" w14:textId="581B44B1" w:rsidR="00721ADF" w:rsidRPr="00E96FFD" w:rsidRDefault="00654AE7">
            <w:pPr>
              <w:rPr>
                <w:rFonts w:ascii="Times New Roman" w:hAnsi="Times New Roman"/>
                <w:kern w:val="22"/>
              </w:rPr>
            </w:pPr>
            <w:r w:rsidRPr="00E96FFD">
              <w:rPr>
                <w:rFonts w:ascii="Times New Roman" w:hAnsi="Times New Roman"/>
              </w:rPr>
              <w:fldChar w:fldCharType="begin">
                <w:ffData>
                  <w:name w:val="Check85"/>
                  <w:enabled/>
                  <w:calcOnExit w:val="0"/>
                  <w:checkBox>
                    <w:sizeAuto/>
                    <w:default w:val="0"/>
                  </w:checkBox>
                </w:ffData>
              </w:fldChar>
            </w:r>
            <w:bookmarkStart w:id="185" w:name="Check85"/>
            <w:r w:rsidR="00DD6AEB"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bookmarkEnd w:id="185"/>
            <w:r w:rsidR="00DD6AEB" w:rsidRPr="00E96FFD">
              <w:rPr>
                <w:rFonts w:ascii="Times New Roman" w:hAnsi="Times New Roman"/>
              </w:rPr>
              <w:t xml:space="preserve"> </w:t>
            </w:r>
            <w:r w:rsidR="00CE3AD1">
              <w:rPr>
                <w:rFonts w:ascii="Times New Roman" w:hAnsi="Times New Roman"/>
                <w:kern w:val="22"/>
              </w:rPr>
              <w:t xml:space="preserve">The </w:t>
            </w:r>
            <w:r w:rsidR="00EE04BD">
              <w:rPr>
                <w:rFonts w:ascii="Times New Roman" w:hAnsi="Times New Roman"/>
                <w:kern w:val="22"/>
              </w:rPr>
              <w:t>m</w:t>
            </w:r>
            <w:r w:rsidR="00CE3AD1">
              <w:rPr>
                <w:rFonts w:ascii="Times New Roman" w:hAnsi="Times New Roman"/>
                <w:kern w:val="22"/>
              </w:rPr>
              <w:t xml:space="preserve">edical </w:t>
            </w:r>
            <w:r w:rsidR="00EE04BD">
              <w:rPr>
                <w:rFonts w:ascii="Times New Roman" w:hAnsi="Times New Roman"/>
                <w:kern w:val="22"/>
              </w:rPr>
              <w:t>a</w:t>
            </w:r>
            <w:r w:rsidR="00CE3AD1">
              <w:rPr>
                <w:rFonts w:ascii="Times New Roman" w:hAnsi="Times New Roman"/>
                <w:kern w:val="22"/>
              </w:rPr>
              <w:t xml:space="preserve">ssistance </w:t>
            </w:r>
            <w:r w:rsidR="00EE04BD">
              <w:rPr>
                <w:rFonts w:ascii="Times New Roman" w:hAnsi="Times New Roman"/>
                <w:kern w:val="22"/>
              </w:rPr>
              <w:t>u</w:t>
            </w:r>
            <w:r w:rsidR="00CE3AD1">
              <w:rPr>
                <w:rFonts w:ascii="Times New Roman" w:hAnsi="Times New Roman"/>
                <w:kern w:val="22"/>
              </w:rPr>
              <w:t>nit?</w:t>
            </w:r>
          </w:p>
          <w:p w14:paraId="040A0AD2" w14:textId="42C48D9C" w:rsidR="000A5E57" w:rsidRPr="00E96FFD" w:rsidRDefault="00654AE7">
            <w:pPr>
              <w:rPr>
                <w:rFonts w:ascii="Times New Roman" w:hAnsi="Times New Roman"/>
                <w:kern w:val="22"/>
              </w:rPr>
            </w:pPr>
            <w:r w:rsidRPr="00E96FFD">
              <w:rPr>
                <w:rFonts w:ascii="Times New Roman" w:hAnsi="Times New Roman"/>
              </w:rPr>
              <w:fldChar w:fldCharType="begin">
                <w:ffData>
                  <w:name w:val="Check86"/>
                  <w:enabled/>
                  <w:calcOnExit w:val="0"/>
                  <w:checkBox>
                    <w:sizeAuto/>
                    <w:default w:val="0"/>
                  </w:checkBox>
                </w:ffData>
              </w:fldChar>
            </w:r>
            <w:bookmarkStart w:id="186" w:name="Check86"/>
            <w:r w:rsidR="00DD6AEB"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bookmarkEnd w:id="186"/>
            <w:r w:rsidR="00DD6AEB" w:rsidRPr="00E96FFD">
              <w:rPr>
                <w:rFonts w:ascii="Times New Roman" w:hAnsi="Times New Roman"/>
              </w:rPr>
              <w:t xml:space="preserve"> </w:t>
            </w:r>
            <w:r w:rsidR="00721ADF" w:rsidRPr="00E96FFD">
              <w:rPr>
                <w:rFonts w:ascii="Times New Roman" w:hAnsi="Times New Roman"/>
                <w:kern w:val="22"/>
              </w:rPr>
              <w:t xml:space="preserve">Another division/unit within the </w:t>
            </w:r>
            <w:r w:rsidR="00EE04BD">
              <w:rPr>
                <w:rFonts w:ascii="Times New Roman" w:hAnsi="Times New Roman"/>
                <w:kern w:val="22"/>
              </w:rPr>
              <w:t>s</w:t>
            </w:r>
            <w:r w:rsidR="00721ADF" w:rsidRPr="00E96FFD">
              <w:rPr>
                <w:rFonts w:ascii="Times New Roman" w:hAnsi="Times New Roman"/>
                <w:kern w:val="22"/>
              </w:rPr>
              <w:t>tate M</w:t>
            </w:r>
            <w:r w:rsidR="00C35317" w:rsidRPr="00E96FFD">
              <w:rPr>
                <w:rFonts w:ascii="Times New Roman" w:hAnsi="Times New Roman"/>
                <w:kern w:val="22"/>
              </w:rPr>
              <w:t xml:space="preserve">edicaid agency that is separate </w:t>
            </w:r>
            <w:r w:rsidR="00721ADF" w:rsidRPr="00E96FFD">
              <w:rPr>
                <w:rFonts w:ascii="Times New Roman" w:hAnsi="Times New Roman"/>
                <w:kern w:val="22"/>
              </w:rPr>
              <w:t>fro</w:t>
            </w:r>
            <w:r w:rsidR="00CE3AD1">
              <w:rPr>
                <w:rFonts w:ascii="Times New Roman" w:hAnsi="Times New Roman"/>
                <w:kern w:val="22"/>
              </w:rPr>
              <w:t xml:space="preserve">m </w:t>
            </w:r>
            <w:r w:rsidR="00546512">
              <w:rPr>
                <w:rFonts w:ascii="Times New Roman" w:hAnsi="Times New Roman"/>
                <w:kern w:val="22"/>
              </w:rPr>
              <w:t xml:space="preserve">  </w:t>
            </w:r>
            <w:r w:rsidR="00546512">
              <w:rPr>
                <w:rFonts w:ascii="Times New Roman" w:hAnsi="Times New Roman"/>
                <w:kern w:val="22"/>
              </w:rPr>
              <w:br/>
              <w:t xml:space="preserve">     </w:t>
            </w:r>
            <w:r w:rsidR="00CE3AD1">
              <w:rPr>
                <w:rFonts w:ascii="Times New Roman" w:hAnsi="Times New Roman"/>
                <w:kern w:val="22"/>
              </w:rPr>
              <w:t xml:space="preserve">the </w:t>
            </w:r>
            <w:r w:rsidR="00EE04BD">
              <w:rPr>
                <w:rFonts w:ascii="Times New Roman" w:hAnsi="Times New Roman"/>
                <w:kern w:val="22"/>
              </w:rPr>
              <w:t>m</w:t>
            </w:r>
            <w:r w:rsidR="00CE3AD1">
              <w:rPr>
                <w:rFonts w:ascii="Times New Roman" w:hAnsi="Times New Roman"/>
                <w:kern w:val="22"/>
              </w:rPr>
              <w:t xml:space="preserve">edical </w:t>
            </w:r>
            <w:r w:rsidR="00EE04BD">
              <w:rPr>
                <w:rFonts w:ascii="Times New Roman" w:hAnsi="Times New Roman"/>
                <w:kern w:val="22"/>
              </w:rPr>
              <w:t>a</w:t>
            </w:r>
            <w:r w:rsidR="00CE3AD1">
              <w:rPr>
                <w:rFonts w:ascii="Times New Roman" w:hAnsi="Times New Roman"/>
                <w:kern w:val="22"/>
              </w:rPr>
              <w:t xml:space="preserve">ssistance </w:t>
            </w:r>
            <w:r w:rsidR="00EE04BD">
              <w:rPr>
                <w:rFonts w:ascii="Times New Roman" w:hAnsi="Times New Roman"/>
                <w:kern w:val="22"/>
              </w:rPr>
              <w:t>u</w:t>
            </w:r>
            <w:r w:rsidR="00CE3AD1">
              <w:rPr>
                <w:rFonts w:ascii="Times New Roman" w:hAnsi="Times New Roman"/>
                <w:kern w:val="22"/>
              </w:rPr>
              <w:t>nit?</w:t>
            </w:r>
          </w:p>
          <w:bookmarkStart w:id="187" w:name="Check87"/>
          <w:p w14:paraId="104DDF87" w14:textId="7D8CFBB5" w:rsidR="00721ADF" w:rsidRPr="00E96FFD" w:rsidRDefault="00654AE7">
            <w:pPr>
              <w:rPr>
                <w:rFonts w:ascii="Times New Roman" w:hAnsi="Times New Roman"/>
              </w:rPr>
            </w:pPr>
            <w:r>
              <w:rPr>
                <w:rFonts w:ascii="Times New Roman" w:hAnsi="Times New Roman"/>
              </w:rPr>
              <w:fldChar w:fldCharType="begin">
                <w:ffData>
                  <w:name w:val="Check87"/>
                  <w:enabled/>
                  <w:calcOnExit w:val="0"/>
                  <w:checkBox>
                    <w:sizeAuto/>
                    <w:default w:val="0"/>
                  </w:checkBox>
                </w:ffData>
              </w:fldChar>
            </w:r>
            <w:r w:rsidR="00BE5F1B">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bookmarkEnd w:id="187"/>
            <w:r w:rsidR="00721ADF" w:rsidRPr="00E96FFD">
              <w:rPr>
                <w:rFonts w:ascii="Times New Roman" w:hAnsi="Times New Roman"/>
              </w:rPr>
              <w:t xml:space="preserve"> </w:t>
            </w:r>
            <w:r w:rsidR="00CE3AD1">
              <w:rPr>
                <w:rFonts w:ascii="Times New Roman" w:hAnsi="Times New Roman"/>
              </w:rPr>
              <w:t>A</w:t>
            </w:r>
            <w:r w:rsidR="00721ADF" w:rsidRPr="00E96FFD">
              <w:rPr>
                <w:rFonts w:ascii="Times New Roman" w:hAnsi="Times New Roman"/>
                <w:kern w:val="22"/>
              </w:rPr>
              <w:t xml:space="preserve"> separate agency of the </w:t>
            </w:r>
            <w:r w:rsidR="00605C78">
              <w:rPr>
                <w:rFonts w:ascii="Times New Roman" w:hAnsi="Times New Roman"/>
                <w:kern w:val="22"/>
              </w:rPr>
              <w:t>s</w:t>
            </w:r>
            <w:r w:rsidR="00721ADF" w:rsidRPr="00E96FFD">
              <w:rPr>
                <w:rFonts w:ascii="Times New Roman" w:hAnsi="Times New Roman"/>
                <w:kern w:val="22"/>
              </w:rPr>
              <w:t>tate</w:t>
            </w:r>
            <w:r w:rsidR="00721ADF" w:rsidRPr="00E96FFD">
              <w:rPr>
                <w:rFonts w:ascii="Times New Roman" w:hAnsi="Times New Roman"/>
                <w:i/>
                <w:kern w:val="22"/>
              </w:rPr>
              <w:t xml:space="preserve"> </w:t>
            </w:r>
            <w:r w:rsidR="00721ADF" w:rsidRPr="00E96FFD">
              <w:rPr>
                <w:rFonts w:ascii="Times New Roman" w:hAnsi="Times New Roman"/>
                <w:kern w:val="22"/>
              </w:rPr>
              <w:t>that is not a</w:t>
            </w:r>
            <w:r w:rsidR="00CE3AD1">
              <w:rPr>
                <w:rFonts w:ascii="Times New Roman" w:hAnsi="Times New Roman"/>
                <w:kern w:val="22"/>
              </w:rPr>
              <w:t xml:space="preserve"> </w:t>
            </w:r>
            <w:r w:rsidR="00721ADF" w:rsidRPr="00E96FFD">
              <w:rPr>
                <w:rFonts w:ascii="Times New Roman" w:hAnsi="Times New Roman"/>
                <w:kern w:val="22"/>
              </w:rPr>
              <w:t xml:space="preserve">division/unit of the Medicaid </w:t>
            </w:r>
            <w:r w:rsidR="00546512">
              <w:rPr>
                <w:rFonts w:ascii="Times New Roman" w:hAnsi="Times New Roman"/>
                <w:kern w:val="22"/>
              </w:rPr>
              <w:br/>
              <w:t xml:space="preserve">     </w:t>
            </w:r>
            <w:r w:rsidR="00721ADF" w:rsidRPr="00E96FFD">
              <w:rPr>
                <w:rFonts w:ascii="Times New Roman" w:hAnsi="Times New Roman"/>
                <w:kern w:val="22"/>
              </w:rPr>
              <w:t>agency</w:t>
            </w:r>
            <w:r w:rsidR="00CE3AD1">
              <w:rPr>
                <w:rFonts w:ascii="Times New Roman" w:hAnsi="Times New Roman"/>
                <w:kern w:val="22"/>
              </w:rPr>
              <w:t>?</w:t>
            </w:r>
            <w:ins w:id="188" w:author="Evan Katz" w:date="2019-06-17T14:51:00Z">
              <w:r w:rsidR="002A4119">
                <w:rPr>
                  <w:rFonts w:ascii="Times New Roman" w:hAnsi="Times New Roman"/>
                  <w:kern w:val="22"/>
                </w:rPr>
                <w:br/>
              </w:r>
            </w:ins>
          </w:p>
        </w:tc>
        <w:tc>
          <w:tcPr>
            <w:tcW w:w="3240" w:type="dxa"/>
            <w:tcBorders>
              <w:bottom w:val="single" w:sz="4" w:space="0" w:color="auto"/>
            </w:tcBorders>
            <w:tcPrChange w:id="189" w:author="Evan Katz" w:date="2019-06-17T14:51:00Z">
              <w:tcPr>
                <w:tcW w:w="3240" w:type="dxa"/>
                <w:tcBorders>
                  <w:bottom w:val="single" w:sz="4" w:space="0" w:color="auto"/>
                </w:tcBorders>
              </w:tcPr>
            </w:tcPrChange>
          </w:tcPr>
          <w:p w14:paraId="1684EB3A" w14:textId="77777777" w:rsidR="00721ADF" w:rsidRPr="00E96FFD" w:rsidRDefault="00721ADF">
            <w:pPr>
              <w:rPr>
                <w:rFonts w:ascii="Times New Roman" w:hAnsi="Times New Roman"/>
                <w:bCs/>
              </w:rPr>
            </w:pPr>
          </w:p>
        </w:tc>
      </w:tr>
      <w:tr w:rsidR="00202C1F" w:rsidRPr="00E96FFD" w14:paraId="03A544FF" w14:textId="77777777" w:rsidTr="002A4119">
        <w:trPr>
          <w:cantSplit/>
          <w:trHeight w:val="498"/>
          <w:tblHeader/>
          <w:trPrChange w:id="190" w:author="Evan Katz" w:date="2019-06-17T14:51:00Z">
            <w:trPr>
              <w:trHeight w:val="498"/>
            </w:trPr>
          </w:trPrChange>
        </w:trPr>
        <w:tc>
          <w:tcPr>
            <w:tcW w:w="10980" w:type="dxa"/>
            <w:gridSpan w:val="2"/>
            <w:shd w:val="pct12" w:color="auto" w:fill="auto"/>
            <w:tcPrChange w:id="191" w:author="Evan Katz" w:date="2019-06-17T14:51:00Z">
              <w:tcPr>
                <w:tcW w:w="10980" w:type="dxa"/>
                <w:gridSpan w:val="2"/>
                <w:shd w:val="pct12" w:color="auto" w:fill="auto"/>
              </w:tcPr>
            </w:tcPrChange>
          </w:tcPr>
          <w:p w14:paraId="46A5A07C" w14:textId="77777777" w:rsidR="00202C1F" w:rsidRPr="00E96FFD" w:rsidRDefault="00882AED">
            <w:pPr>
              <w:rPr>
                <w:rFonts w:ascii="Times New Roman" w:hAnsi="Times New Roman"/>
                <w:b/>
              </w:rPr>
            </w:pPr>
            <w:r w:rsidRPr="00E96FFD">
              <w:rPr>
                <w:rFonts w:ascii="Times New Roman" w:hAnsi="Times New Roman"/>
                <w:b/>
              </w:rPr>
              <w:t>A-</w:t>
            </w:r>
            <w:r w:rsidR="00C37335">
              <w:rPr>
                <w:rFonts w:ascii="Times New Roman" w:hAnsi="Times New Roman"/>
                <w:b/>
              </w:rPr>
              <w:t>2</w:t>
            </w:r>
            <w:r w:rsidR="00B47189">
              <w:rPr>
                <w:rFonts w:ascii="Times New Roman" w:hAnsi="Times New Roman"/>
                <w:b/>
              </w:rPr>
              <w:t>-a and A-2-b</w:t>
            </w:r>
            <w:r w:rsidR="00C37335">
              <w:rPr>
                <w:rFonts w:ascii="Times New Roman" w:hAnsi="Times New Roman"/>
                <w:b/>
              </w:rPr>
              <w:t>:</w:t>
            </w:r>
            <w:r w:rsidR="00202C1F" w:rsidRPr="00E96FFD">
              <w:rPr>
                <w:rFonts w:ascii="Times New Roman" w:hAnsi="Times New Roman"/>
                <w:b/>
              </w:rPr>
              <w:t xml:space="preserve">  Medicaid Agency Oversight</w:t>
            </w:r>
            <w:r w:rsidR="00181304">
              <w:rPr>
                <w:rFonts w:ascii="Times New Roman" w:hAnsi="Times New Roman"/>
                <w:b/>
              </w:rPr>
              <w:t xml:space="preserve"> of Operating Agency Performance</w:t>
            </w:r>
          </w:p>
          <w:p w14:paraId="5B0A8A2A" w14:textId="77777777" w:rsidR="00202C1F" w:rsidRPr="00E96FFD" w:rsidRDefault="00202C1F">
            <w:pPr>
              <w:rPr>
                <w:rFonts w:ascii="Times New Roman" w:hAnsi="Times New Roman"/>
              </w:rPr>
            </w:pPr>
          </w:p>
        </w:tc>
        <w:tc>
          <w:tcPr>
            <w:tcW w:w="3240" w:type="dxa"/>
            <w:shd w:val="pct12" w:color="auto" w:fill="auto"/>
            <w:tcPrChange w:id="192" w:author="Evan Katz" w:date="2019-06-17T14:51:00Z">
              <w:tcPr>
                <w:tcW w:w="3240" w:type="dxa"/>
                <w:shd w:val="pct12" w:color="auto" w:fill="auto"/>
              </w:tcPr>
            </w:tcPrChange>
          </w:tcPr>
          <w:p w14:paraId="3E635449" w14:textId="77777777" w:rsidR="00202C1F" w:rsidRPr="00E96FFD" w:rsidRDefault="00202C1F">
            <w:pPr>
              <w:rPr>
                <w:rFonts w:ascii="Times New Roman" w:hAnsi="Times New Roman"/>
                <w:bCs/>
              </w:rPr>
              <w:pPrChange w:id="193" w:author="Evan Katz" w:date="2019-06-17T15:11:00Z">
                <w:pPr>
                  <w:jc w:val="center"/>
                </w:pPr>
              </w:pPrChange>
            </w:pPr>
            <w:r w:rsidRPr="00E96FFD">
              <w:rPr>
                <w:rFonts w:ascii="Times New Roman" w:hAnsi="Times New Roman"/>
                <w:b/>
                <w:bCs/>
              </w:rPr>
              <w:t>Analyst Notes</w:t>
            </w:r>
          </w:p>
        </w:tc>
      </w:tr>
      <w:tr w:rsidR="00721ADF" w:rsidRPr="00E96FFD" w14:paraId="6D096F6F" w14:textId="77777777" w:rsidTr="002A4119">
        <w:trPr>
          <w:cantSplit/>
          <w:trHeight w:val="668"/>
          <w:tblHeader/>
          <w:trPrChange w:id="194" w:author="Evan Katz" w:date="2019-06-17T14:51:00Z">
            <w:trPr>
              <w:trHeight w:val="668"/>
            </w:trPr>
          </w:trPrChange>
        </w:trPr>
        <w:tc>
          <w:tcPr>
            <w:tcW w:w="3077" w:type="dxa"/>
            <w:tcBorders>
              <w:bottom w:val="single" w:sz="4" w:space="0" w:color="auto"/>
            </w:tcBorders>
            <w:tcPrChange w:id="195" w:author="Evan Katz" w:date="2019-06-17T14:51:00Z">
              <w:tcPr>
                <w:tcW w:w="3077" w:type="dxa"/>
                <w:tcBorders>
                  <w:bottom w:val="single" w:sz="4" w:space="0" w:color="auto"/>
                </w:tcBorders>
              </w:tcPr>
            </w:tcPrChange>
          </w:tcPr>
          <w:p w14:paraId="7654A142" w14:textId="77777777" w:rsidR="00181304" w:rsidRPr="00181304" w:rsidRDefault="00181304">
            <w:pPr>
              <w:rPr>
                <w:rFonts w:ascii="Times New Roman" w:hAnsi="Times New Roman"/>
                <w:i/>
              </w:rPr>
            </w:pPr>
            <w:r w:rsidRPr="00181304">
              <w:rPr>
                <w:rFonts w:ascii="Times New Roman" w:hAnsi="Times New Roman"/>
                <w:i/>
              </w:rPr>
              <w:t>(</w:t>
            </w:r>
            <w:r w:rsidR="00433908">
              <w:rPr>
                <w:rFonts w:ascii="Times New Roman" w:hAnsi="Times New Roman"/>
                <w:i/>
              </w:rPr>
              <w:t xml:space="preserve">Complete only </w:t>
            </w:r>
            <w:r w:rsidRPr="00181304">
              <w:rPr>
                <w:rFonts w:ascii="Times New Roman" w:hAnsi="Times New Roman"/>
                <w:i/>
              </w:rPr>
              <w:t>if Medicaid Agency is not the operating agency</w:t>
            </w:r>
            <w:r w:rsidR="00433908">
              <w:rPr>
                <w:rFonts w:ascii="Times New Roman" w:hAnsi="Times New Roman"/>
                <w:i/>
              </w:rPr>
              <w:t>.</w:t>
            </w:r>
            <w:r w:rsidRPr="00181304">
              <w:rPr>
                <w:rFonts w:ascii="Times New Roman" w:hAnsi="Times New Roman"/>
                <w:i/>
              </w:rPr>
              <w:t>)</w:t>
            </w:r>
          </w:p>
          <w:p w14:paraId="27BB4AC7" w14:textId="77777777" w:rsidR="00721ADF" w:rsidRPr="00E96FFD" w:rsidRDefault="00721ADF">
            <w:pPr>
              <w:rPr>
                <w:rFonts w:ascii="Times New Roman" w:hAnsi="Times New Roman"/>
              </w:rPr>
            </w:pPr>
          </w:p>
        </w:tc>
        <w:tc>
          <w:tcPr>
            <w:tcW w:w="7903" w:type="dxa"/>
            <w:tcBorders>
              <w:bottom w:val="single" w:sz="4" w:space="0" w:color="auto"/>
            </w:tcBorders>
            <w:tcPrChange w:id="196" w:author="Evan Katz" w:date="2019-06-17T14:51:00Z">
              <w:tcPr>
                <w:tcW w:w="7903" w:type="dxa"/>
                <w:tcBorders>
                  <w:bottom w:val="single" w:sz="4" w:space="0" w:color="auto"/>
                </w:tcBorders>
              </w:tcPr>
            </w:tcPrChange>
          </w:tcPr>
          <w:p w14:paraId="57307A0D" w14:textId="77777777" w:rsidR="00B47189" w:rsidRDefault="00E933A7">
            <w:pPr>
              <w:numPr>
                <w:ilvl w:val="0"/>
                <w:numId w:val="1"/>
              </w:numPr>
              <w:tabs>
                <w:tab w:val="clear" w:pos="720"/>
                <w:tab w:val="num" w:pos="235"/>
              </w:tabs>
              <w:ind w:left="245" w:hanging="187"/>
              <w:rPr>
                <w:rFonts w:ascii="Times New Roman" w:hAnsi="Times New Roman"/>
              </w:rPr>
              <w:pPrChange w:id="197" w:author="Evan Katz" w:date="2019-06-17T15:11:00Z">
                <w:pPr>
                  <w:numPr>
                    <w:numId w:val="1"/>
                  </w:numPr>
                  <w:tabs>
                    <w:tab w:val="num" w:pos="235"/>
                    <w:tab w:val="num" w:pos="720"/>
                  </w:tabs>
                  <w:ind w:left="245" w:hanging="187"/>
                </w:pPr>
              </w:pPrChange>
            </w:pPr>
            <w:r>
              <w:rPr>
                <w:rFonts w:ascii="Times New Roman" w:hAnsi="Times New Roman"/>
                <w:kern w:val="22"/>
              </w:rPr>
              <w:t>Do t</w:t>
            </w:r>
            <w:r w:rsidR="00820870" w:rsidRPr="00E96FFD">
              <w:rPr>
                <w:rFonts w:ascii="Times New Roman" w:hAnsi="Times New Roman"/>
                <w:kern w:val="22"/>
              </w:rPr>
              <w:t xml:space="preserve">he </w:t>
            </w:r>
            <w:r w:rsidR="00181304">
              <w:rPr>
                <w:rFonts w:ascii="Times New Roman" w:hAnsi="Times New Roman"/>
                <w:kern w:val="22"/>
              </w:rPr>
              <w:t>Medicaid agency’s</w:t>
            </w:r>
            <w:r w:rsidR="00820870" w:rsidRPr="00E96FFD">
              <w:rPr>
                <w:rFonts w:ascii="Times New Roman" w:hAnsi="Times New Roman"/>
                <w:kern w:val="22"/>
              </w:rPr>
              <w:t xml:space="preserve"> o</w:t>
            </w:r>
            <w:r w:rsidR="00721ADF" w:rsidRPr="00E96FFD">
              <w:rPr>
                <w:rFonts w:ascii="Times New Roman" w:hAnsi="Times New Roman"/>
              </w:rPr>
              <w:t xml:space="preserve">versight methods span the full range of </w:t>
            </w:r>
            <w:r w:rsidR="00181304">
              <w:rPr>
                <w:rFonts w:ascii="Times New Roman" w:hAnsi="Times New Roman"/>
              </w:rPr>
              <w:t xml:space="preserve">operational and administrative </w:t>
            </w:r>
            <w:r w:rsidR="00721ADF" w:rsidRPr="00E96FFD">
              <w:rPr>
                <w:rFonts w:ascii="Times New Roman" w:hAnsi="Times New Roman"/>
              </w:rPr>
              <w:t>responsibilities of</w:t>
            </w:r>
            <w:r w:rsidR="00721ADF" w:rsidRPr="00E96FFD">
              <w:rPr>
                <w:rFonts w:ascii="Times New Roman" w:hAnsi="Times New Roman"/>
                <w:i/>
              </w:rPr>
              <w:t xml:space="preserve"> </w:t>
            </w:r>
            <w:r w:rsidR="00721ADF" w:rsidRPr="00E96FFD">
              <w:rPr>
                <w:rFonts w:ascii="Times New Roman" w:hAnsi="Times New Roman"/>
              </w:rPr>
              <w:t>the</w:t>
            </w:r>
            <w:r w:rsidR="00DD6AEB" w:rsidRPr="00E96FFD">
              <w:rPr>
                <w:rFonts w:ascii="Times New Roman" w:hAnsi="Times New Roman"/>
              </w:rPr>
              <w:t xml:space="preserve"> </w:t>
            </w:r>
            <w:r w:rsidR="00B47189">
              <w:rPr>
                <w:rFonts w:ascii="Times New Roman" w:hAnsi="Times New Roman"/>
              </w:rPr>
              <w:t xml:space="preserve">division/unit/administration within the Medicaid agency and/or </w:t>
            </w:r>
            <w:r w:rsidR="00721ADF" w:rsidRPr="00E96FFD">
              <w:rPr>
                <w:rFonts w:ascii="Times New Roman" w:hAnsi="Times New Roman"/>
              </w:rPr>
              <w:t xml:space="preserve">operating agency including its oversight of contracted </w:t>
            </w:r>
            <w:r w:rsidR="00181304">
              <w:rPr>
                <w:rFonts w:ascii="Times New Roman" w:hAnsi="Times New Roman"/>
              </w:rPr>
              <w:t xml:space="preserve">and local/regional </w:t>
            </w:r>
            <w:r w:rsidR="00721ADF" w:rsidRPr="00E96FFD">
              <w:rPr>
                <w:rFonts w:ascii="Times New Roman" w:hAnsi="Times New Roman"/>
              </w:rPr>
              <w:t>entities</w:t>
            </w:r>
            <w:r w:rsidR="00181304">
              <w:rPr>
                <w:rFonts w:ascii="Times New Roman" w:hAnsi="Times New Roman"/>
              </w:rPr>
              <w:t xml:space="preserve">’ </w:t>
            </w:r>
            <w:r w:rsidR="00721ADF" w:rsidRPr="00E96FFD">
              <w:rPr>
                <w:rFonts w:ascii="Times New Roman" w:hAnsi="Times New Roman"/>
              </w:rPr>
              <w:t>functions</w:t>
            </w:r>
            <w:r w:rsidR="00721ADF" w:rsidRPr="00E96FFD">
              <w:rPr>
                <w:rFonts w:ascii="Times New Roman" w:hAnsi="Times New Roman"/>
                <w:i/>
              </w:rPr>
              <w:t xml:space="preserve"> </w:t>
            </w:r>
            <w:r w:rsidR="00721ADF" w:rsidRPr="00E96FFD">
              <w:rPr>
                <w:rFonts w:ascii="Times New Roman" w:hAnsi="Times New Roman"/>
              </w:rPr>
              <w:t>as specified in Item A</w:t>
            </w:r>
            <w:r w:rsidR="00181304">
              <w:rPr>
                <w:rFonts w:ascii="Times New Roman" w:hAnsi="Times New Roman"/>
              </w:rPr>
              <w:t>-7</w:t>
            </w:r>
            <w:r>
              <w:rPr>
                <w:rFonts w:ascii="Times New Roman" w:hAnsi="Times New Roman"/>
              </w:rPr>
              <w:t xml:space="preserve"> </w:t>
            </w:r>
            <w:r w:rsidR="00721ADF" w:rsidRPr="00E96FFD">
              <w:rPr>
                <w:rFonts w:ascii="Times New Roman" w:hAnsi="Times New Roman"/>
              </w:rPr>
              <w:t>a</w:t>
            </w:r>
            <w:r>
              <w:rPr>
                <w:rFonts w:ascii="Times New Roman" w:hAnsi="Times New Roman"/>
              </w:rPr>
              <w:t>nd elsewhere in the application?</w:t>
            </w:r>
          </w:p>
          <w:p w14:paraId="79C722AE" w14:textId="24A14059" w:rsidR="00E933A7" w:rsidRPr="006A3487" w:rsidRDefault="00B54909">
            <w:pPr>
              <w:ind w:left="55"/>
              <w:rPr>
                <w:rFonts w:ascii="Times New Roman" w:hAnsi="Times New Roman"/>
              </w:rPr>
            </w:pPr>
            <w:r>
              <w:rPr>
                <w:rFonts w:ascii="Times New Roman" w:hAnsi="Times New Roman"/>
              </w:rPr>
              <w:t xml:space="preserve">  </w:t>
            </w:r>
            <w:r w:rsidR="00546512">
              <w:rPr>
                <w:rFonts w:ascii="Times New Roman" w:hAnsi="Times New Roman"/>
              </w:rPr>
              <w:t xml:space="preserve">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00E933A7"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E933A7"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933A7" w:rsidRPr="00E96FFD">
              <w:rPr>
                <w:rFonts w:ascii="Times New Roman" w:hAnsi="Times New Roman"/>
                <w:bCs/>
              </w:rPr>
              <w:t xml:space="preserve"> No</w:t>
            </w:r>
          </w:p>
          <w:p w14:paraId="678A64DF" w14:textId="39DBAE93" w:rsidR="00E933A7" w:rsidRPr="00E96FFD" w:rsidRDefault="00E933A7">
            <w:pPr>
              <w:numPr>
                <w:ilvl w:val="0"/>
                <w:numId w:val="1"/>
              </w:numPr>
              <w:tabs>
                <w:tab w:val="clear" w:pos="720"/>
                <w:tab w:val="num" w:pos="235"/>
              </w:tabs>
              <w:ind w:left="235" w:hanging="180"/>
              <w:rPr>
                <w:rFonts w:ascii="Times New Roman" w:hAnsi="Times New Roman"/>
              </w:rPr>
              <w:pPrChange w:id="198" w:author="Evan Katz" w:date="2019-06-17T15:11:00Z">
                <w:pPr>
                  <w:numPr>
                    <w:numId w:val="1"/>
                  </w:numPr>
                  <w:tabs>
                    <w:tab w:val="num" w:pos="235"/>
                    <w:tab w:val="num" w:pos="720"/>
                  </w:tabs>
                  <w:ind w:left="235" w:hanging="180"/>
                </w:pPr>
              </w:pPrChange>
            </w:pPr>
            <w:r>
              <w:rPr>
                <w:rFonts w:ascii="Times New Roman" w:hAnsi="Times New Roman"/>
              </w:rPr>
              <w:t>Is t</w:t>
            </w:r>
            <w:r w:rsidR="00721ADF" w:rsidRPr="00E96FFD">
              <w:rPr>
                <w:rFonts w:ascii="Times New Roman" w:hAnsi="Times New Roman"/>
              </w:rPr>
              <w:t xml:space="preserve">he frequency of </w:t>
            </w:r>
            <w:r>
              <w:rPr>
                <w:rFonts w:ascii="Times New Roman" w:hAnsi="Times New Roman"/>
              </w:rPr>
              <w:t>oversight specified?</w:t>
            </w:r>
            <w:r w:rsidR="00B54909">
              <w:rPr>
                <w:rFonts w:ascii="Times New Roman" w:hAnsi="Times New Roman"/>
              </w:rPr>
              <w:t xml:space="preserve">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199" w:author="Evan Katz" w:date="2019-06-17T14:51:00Z">
              <w:r w:rsidR="002A4119">
                <w:rPr>
                  <w:rFonts w:ascii="Times New Roman" w:hAnsi="Times New Roman"/>
                  <w:bCs/>
                </w:rPr>
                <w:br/>
              </w:r>
            </w:ins>
          </w:p>
        </w:tc>
        <w:tc>
          <w:tcPr>
            <w:tcW w:w="3240" w:type="dxa"/>
            <w:tcBorders>
              <w:bottom w:val="single" w:sz="4" w:space="0" w:color="auto"/>
            </w:tcBorders>
            <w:tcPrChange w:id="200" w:author="Evan Katz" w:date="2019-06-17T14:51:00Z">
              <w:tcPr>
                <w:tcW w:w="3240" w:type="dxa"/>
                <w:tcBorders>
                  <w:bottom w:val="single" w:sz="4" w:space="0" w:color="auto"/>
                </w:tcBorders>
              </w:tcPr>
            </w:tcPrChange>
          </w:tcPr>
          <w:p w14:paraId="434C9BFF" w14:textId="77777777" w:rsidR="00721ADF" w:rsidRPr="005E4F4B" w:rsidRDefault="00721ADF">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
          </w:p>
        </w:tc>
      </w:tr>
      <w:tr w:rsidR="00202C1F" w:rsidRPr="00E96FFD" w14:paraId="78BEF2C8" w14:textId="77777777" w:rsidTr="002A4119">
        <w:trPr>
          <w:cantSplit/>
          <w:trHeight w:val="55"/>
          <w:tblHeader/>
          <w:trPrChange w:id="201" w:author="Evan Katz" w:date="2019-06-17T14:51:00Z">
            <w:trPr>
              <w:trHeight w:val="55"/>
            </w:trPr>
          </w:trPrChange>
        </w:trPr>
        <w:tc>
          <w:tcPr>
            <w:tcW w:w="10980" w:type="dxa"/>
            <w:gridSpan w:val="2"/>
            <w:shd w:val="pct12" w:color="auto" w:fill="auto"/>
            <w:tcPrChange w:id="202" w:author="Evan Katz" w:date="2019-06-17T14:51:00Z">
              <w:tcPr>
                <w:tcW w:w="10980" w:type="dxa"/>
                <w:gridSpan w:val="2"/>
                <w:shd w:val="pct12" w:color="auto" w:fill="auto"/>
              </w:tcPr>
            </w:tcPrChange>
          </w:tcPr>
          <w:p w14:paraId="1E04E173" w14:textId="77777777" w:rsidR="00202C1F" w:rsidRPr="00E96FFD" w:rsidRDefault="00461549">
            <w:pPr>
              <w:rPr>
                <w:rFonts w:ascii="Times New Roman" w:hAnsi="Times New Roman"/>
                <w:b/>
              </w:rPr>
            </w:pPr>
            <w:r w:rsidRPr="00E96FFD">
              <w:rPr>
                <w:rFonts w:ascii="Times New Roman" w:hAnsi="Times New Roman"/>
                <w:b/>
              </w:rPr>
              <w:t>A-</w:t>
            </w:r>
            <w:r w:rsidR="00C37335">
              <w:rPr>
                <w:rFonts w:ascii="Times New Roman" w:hAnsi="Times New Roman"/>
                <w:b/>
              </w:rPr>
              <w:t>3:</w:t>
            </w:r>
            <w:r w:rsidR="00202C1F" w:rsidRPr="00E96FFD">
              <w:rPr>
                <w:rFonts w:ascii="Times New Roman" w:hAnsi="Times New Roman"/>
                <w:b/>
              </w:rPr>
              <w:t xml:space="preserve">  Use of Contracted Entities</w:t>
            </w:r>
          </w:p>
        </w:tc>
        <w:tc>
          <w:tcPr>
            <w:tcW w:w="3240" w:type="dxa"/>
            <w:shd w:val="pct12" w:color="auto" w:fill="auto"/>
            <w:tcPrChange w:id="203" w:author="Evan Katz" w:date="2019-06-17T14:51:00Z">
              <w:tcPr>
                <w:tcW w:w="3240" w:type="dxa"/>
                <w:shd w:val="pct12" w:color="auto" w:fill="auto"/>
              </w:tcPr>
            </w:tcPrChange>
          </w:tcPr>
          <w:p w14:paraId="3C49B073" w14:textId="77777777" w:rsidR="00202C1F" w:rsidRPr="00E96FFD" w:rsidRDefault="00202C1F">
            <w:pPr>
              <w:tabs>
                <w:tab w:val="left" w:pos="2052"/>
              </w:tabs>
              <w:rPr>
                <w:rFonts w:ascii="Times New Roman" w:hAnsi="Times New Roman"/>
                <w:bCs/>
              </w:rPr>
              <w:pPrChange w:id="204" w:author="Evan Katz" w:date="2019-06-17T15:11:00Z">
                <w:pPr>
                  <w:tabs>
                    <w:tab w:val="left" w:pos="2052"/>
                  </w:tabs>
                  <w:jc w:val="center"/>
                </w:pPr>
              </w:pPrChange>
            </w:pPr>
            <w:r w:rsidRPr="00E96FFD">
              <w:rPr>
                <w:rFonts w:ascii="Times New Roman" w:hAnsi="Times New Roman"/>
                <w:b/>
                <w:bCs/>
              </w:rPr>
              <w:t>Analyst Notes</w:t>
            </w:r>
          </w:p>
          <w:p w14:paraId="7203040A" w14:textId="77777777" w:rsidR="00202C1F" w:rsidRPr="00E96FFD" w:rsidRDefault="00202C1F">
            <w:pPr>
              <w:rPr>
                <w:rFonts w:ascii="Times New Roman" w:hAnsi="Times New Roman"/>
                <w:bCs/>
              </w:rPr>
            </w:pPr>
          </w:p>
        </w:tc>
      </w:tr>
      <w:tr w:rsidR="00721ADF" w:rsidRPr="00E96FFD" w14:paraId="06FE5902" w14:textId="77777777" w:rsidTr="002A4119">
        <w:trPr>
          <w:cantSplit/>
          <w:trHeight w:val="1165"/>
          <w:tblHeader/>
          <w:trPrChange w:id="205" w:author="Evan Katz" w:date="2019-06-17T14:51:00Z">
            <w:trPr>
              <w:trHeight w:val="1165"/>
            </w:trPr>
          </w:trPrChange>
        </w:trPr>
        <w:tc>
          <w:tcPr>
            <w:tcW w:w="3077" w:type="dxa"/>
            <w:tcBorders>
              <w:bottom w:val="single" w:sz="4" w:space="0" w:color="auto"/>
            </w:tcBorders>
            <w:tcPrChange w:id="206" w:author="Evan Katz" w:date="2019-06-17T14:51:00Z">
              <w:tcPr>
                <w:tcW w:w="3077" w:type="dxa"/>
                <w:tcBorders>
                  <w:bottom w:val="single" w:sz="4" w:space="0" w:color="auto"/>
                </w:tcBorders>
              </w:tcPr>
            </w:tcPrChange>
          </w:tcPr>
          <w:p w14:paraId="5074EC4D" w14:textId="77777777" w:rsidR="00721ADF" w:rsidRPr="00E96FFD" w:rsidRDefault="00721ADF">
            <w:pPr>
              <w:rPr>
                <w:rFonts w:ascii="Times New Roman" w:hAnsi="Times New Roman"/>
              </w:rPr>
            </w:pPr>
          </w:p>
        </w:tc>
        <w:tc>
          <w:tcPr>
            <w:tcW w:w="7903" w:type="dxa"/>
            <w:tcBorders>
              <w:bottom w:val="single" w:sz="4" w:space="0" w:color="auto"/>
            </w:tcBorders>
            <w:tcPrChange w:id="207" w:author="Evan Katz" w:date="2019-06-17T14:51:00Z">
              <w:tcPr>
                <w:tcW w:w="7903" w:type="dxa"/>
                <w:tcBorders>
                  <w:bottom w:val="single" w:sz="4" w:space="0" w:color="auto"/>
                </w:tcBorders>
              </w:tcPr>
            </w:tcPrChange>
          </w:tcPr>
          <w:p w14:paraId="309A1360" w14:textId="61EEC38E" w:rsidR="00CE3AD1" w:rsidRPr="00E96FFD" w:rsidRDefault="00CE3AD1">
            <w:pPr>
              <w:rPr>
                <w:rFonts w:ascii="Times New Roman" w:hAnsi="Times New Roman"/>
                <w:kern w:val="22"/>
              </w:rPr>
            </w:pPr>
            <w:r w:rsidRPr="00EE4BA9">
              <w:rPr>
                <w:rFonts w:ascii="Times New Roman" w:hAnsi="Times New Roman"/>
                <w:kern w:val="22"/>
              </w:rPr>
              <w:t xml:space="preserve">When waiver operational and administrative activities are performed by contracted entities, </w:t>
            </w:r>
            <w:r>
              <w:rPr>
                <w:rFonts w:ascii="Times New Roman" w:hAnsi="Times New Roman"/>
                <w:kern w:val="22"/>
              </w:rPr>
              <w:t>does the waiver specify</w:t>
            </w:r>
            <w:r w:rsidRPr="00EE4BA9">
              <w:rPr>
                <w:rFonts w:ascii="Times New Roman" w:hAnsi="Times New Roman"/>
                <w:kern w:val="22"/>
              </w:rPr>
              <w:t xml:space="preserve"> the types of entities that perform</w:t>
            </w:r>
            <w:r>
              <w:rPr>
                <w:rFonts w:ascii="Times New Roman" w:hAnsi="Times New Roman"/>
                <w:kern w:val="22"/>
              </w:rPr>
              <w:t xml:space="preserve"> such activities and describe</w:t>
            </w:r>
            <w:r w:rsidRPr="00EE4BA9">
              <w:rPr>
                <w:rFonts w:ascii="Times New Roman" w:hAnsi="Times New Roman"/>
                <w:kern w:val="22"/>
              </w:rPr>
              <w:t xml:space="preserve"> the types of activities that are performe</w:t>
            </w:r>
            <w:r>
              <w:rPr>
                <w:rFonts w:ascii="Times New Roman" w:hAnsi="Times New Roman"/>
                <w:kern w:val="22"/>
              </w:rPr>
              <w:t>d by each type of entity?</w:t>
            </w:r>
            <w:r w:rsidR="00034F34">
              <w:rPr>
                <w:rFonts w:ascii="Times New Roman" w:hAnsi="Times New Roman"/>
                <w:kern w:val="22"/>
              </w:rPr>
              <w:t xml:space="preserve">  </w:t>
            </w:r>
            <w:ins w:id="208" w:author="Evan Katz" w:date="2019-06-17T15:00:00Z">
              <w:r w:rsidR="00546512">
                <w:rPr>
                  <w:rFonts w:ascii="Times New Roman" w:hAnsi="Times New Roman"/>
                  <w:kern w:val="22"/>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r w:rsidR="006131AB">
              <w:rPr>
                <w:rFonts w:ascii="Times New Roman" w:hAnsi="Times New Roman"/>
                <w:bCs/>
              </w:rPr>
              <w:t xml:space="preserve">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ins w:id="209" w:author="Evan Katz" w:date="2019-06-17T15:01:00Z">
              <w:r w:rsidR="00546512">
                <w:rPr>
                  <w:rFonts w:ascii="Times New Roman" w:hAnsi="Times New Roman"/>
                  <w:bCs/>
                </w:rPr>
                <w:t xml:space="preserve"> </w:t>
              </w:r>
            </w:ins>
            <w:r w:rsidR="006131AB">
              <w:rPr>
                <w:rFonts w:ascii="Times New Roman" w:hAnsi="Times New Roman"/>
                <w:bCs/>
              </w:rPr>
              <w:t>N/A</w:t>
            </w:r>
            <w:ins w:id="210" w:author="Evan Katz" w:date="2019-06-17T14:51:00Z">
              <w:r w:rsidR="002A4119">
                <w:rPr>
                  <w:rFonts w:ascii="Times New Roman" w:hAnsi="Times New Roman"/>
                  <w:bCs/>
                </w:rPr>
                <w:br/>
              </w:r>
            </w:ins>
          </w:p>
        </w:tc>
        <w:tc>
          <w:tcPr>
            <w:tcW w:w="3240" w:type="dxa"/>
            <w:tcBorders>
              <w:bottom w:val="single" w:sz="4" w:space="0" w:color="auto"/>
            </w:tcBorders>
            <w:tcPrChange w:id="211" w:author="Evan Katz" w:date="2019-06-17T14:51:00Z">
              <w:tcPr>
                <w:tcW w:w="3240" w:type="dxa"/>
                <w:tcBorders>
                  <w:bottom w:val="single" w:sz="4" w:space="0" w:color="auto"/>
                </w:tcBorders>
              </w:tcPr>
            </w:tcPrChange>
          </w:tcPr>
          <w:p w14:paraId="21E615B4" w14:textId="77777777" w:rsidR="00721ADF" w:rsidRPr="00E96FFD" w:rsidRDefault="00721ADF">
            <w:pPr>
              <w:rPr>
                <w:rFonts w:ascii="Times New Roman" w:hAnsi="Times New Roman"/>
                <w:bCs/>
              </w:rPr>
            </w:pPr>
          </w:p>
          <w:p w14:paraId="12DB6D57" w14:textId="77777777" w:rsidR="00721ADF" w:rsidRPr="00E96FFD" w:rsidRDefault="00721ADF">
            <w:pPr>
              <w:rPr>
                <w:rFonts w:ascii="Times New Roman" w:hAnsi="Times New Roman"/>
                <w:bCs/>
              </w:rPr>
            </w:pPr>
          </w:p>
        </w:tc>
      </w:tr>
      <w:tr w:rsidR="00202C1F" w:rsidRPr="00E96FFD" w14:paraId="723BD83B" w14:textId="77777777" w:rsidTr="002A4119">
        <w:trPr>
          <w:cantSplit/>
          <w:trHeight w:val="498"/>
          <w:tblHeader/>
          <w:trPrChange w:id="212" w:author="Evan Katz" w:date="2019-06-17T14:51:00Z">
            <w:trPr>
              <w:trHeight w:val="498"/>
            </w:trPr>
          </w:trPrChange>
        </w:trPr>
        <w:tc>
          <w:tcPr>
            <w:tcW w:w="10980" w:type="dxa"/>
            <w:gridSpan w:val="2"/>
            <w:shd w:val="pct12" w:color="auto" w:fill="auto"/>
            <w:tcPrChange w:id="213" w:author="Evan Katz" w:date="2019-06-17T14:51:00Z">
              <w:tcPr>
                <w:tcW w:w="10980" w:type="dxa"/>
                <w:gridSpan w:val="2"/>
                <w:shd w:val="pct12" w:color="auto" w:fill="auto"/>
              </w:tcPr>
            </w:tcPrChange>
          </w:tcPr>
          <w:p w14:paraId="66A95041" w14:textId="77777777" w:rsidR="00202C1F" w:rsidRPr="00E96FFD" w:rsidRDefault="00461549">
            <w:pPr>
              <w:rPr>
                <w:rFonts w:ascii="Times New Roman" w:hAnsi="Times New Roman"/>
                <w:b/>
                <w:bCs/>
              </w:rPr>
            </w:pPr>
            <w:r w:rsidRPr="00E96FFD">
              <w:rPr>
                <w:rFonts w:ascii="Times New Roman" w:hAnsi="Times New Roman"/>
                <w:b/>
                <w:bCs/>
              </w:rPr>
              <w:t>A-</w:t>
            </w:r>
            <w:r w:rsidR="00C37335">
              <w:rPr>
                <w:rFonts w:ascii="Times New Roman" w:hAnsi="Times New Roman"/>
                <w:b/>
                <w:bCs/>
              </w:rPr>
              <w:t>4:</w:t>
            </w:r>
            <w:r w:rsidR="00202C1F" w:rsidRPr="00E96FFD">
              <w:rPr>
                <w:rFonts w:ascii="Times New Roman" w:hAnsi="Times New Roman"/>
                <w:b/>
                <w:bCs/>
              </w:rPr>
              <w:t xml:space="preserve">  Role of Local/Regional Non-State Entities</w:t>
            </w:r>
          </w:p>
          <w:p w14:paraId="0878C61A" w14:textId="77777777" w:rsidR="00C27FBB" w:rsidRPr="00E96FFD" w:rsidRDefault="00C27FBB">
            <w:pPr>
              <w:rPr>
                <w:rFonts w:ascii="Times New Roman" w:hAnsi="Times New Roman"/>
                <w:b/>
                <w:bCs/>
              </w:rPr>
            </w:pPr>
          </w:p>
        </w:tc>
        <w:tc>
          <w:tcPr>
            <w:tcW w:w="3240" w:type="dxa"/>
            <w:shd w:val="pct12" w:color="auto" w:fill="auto"/>
            <w:tcPrChange w:id="214" w:author="Evan Katz" w:date="2019-06-17T14:51:00Z">
              <w:tcPr>
                <w:tcW w:w="3240" w:type="dxa"/>
                <w:shd w:val="pct12" w:color="auto" w:fill="auto"/>
              </w:tcPr>
            </w:tcPrChange>
          </w:tcPr>
          <w:p w14:paraId="1C5489EC" w14:textId="77777777" w:rsidR="00202C1F" w:rsidRPr="00E96FFD" w:rsidRDefault="00202C1F">
            <w:pPr>
              <w:rPr>
                <w:rFonts w:ascii="Times New Roman" w:hAnsi="Times New Roman"/>
                <w:b/>
                <w:bCs/>
              </w:rPr>
              <w:pPrChange w:id="215" w:author="Evan Katz" w:date="2019-06-17T15:11:00Z">
                <w:pPr>
                  <w:jc w:val="center"/>
                </w:pPr>
              </w:pPrChange>
            </w:pPr>
            <w:r w:rsidRPr="00E96FFD">
              <w:rPr>
                <w:rFonts w:ascii="Times New Roman" w:hAnsi="Times New Roman"/>
                <w:b/>
                <w:bCs/>
              </w:rPr>
              <w:t>Analyst Notes</w:t>
            </w:r>
          </w:p>
        </w:tc>
      </w:tr>
      <w:tr w:rsidR="00721ADF" w:rsidRPr="00E96FFD" w14:paraId="2AA1C130" w14:textId="77777777" w:rsidTr="002A4119">
        <w:trPr>
          <w:cantSplit/>
          <w:trHeight w:val="498"/>
          <w:tblHeader/>
          <w:trPrChange w:id="216" w:author="Evan Katz" w:date="2019-06-17T14:51:00Z">
            <w:trPr>
              <w:trHeight w:val="498"/>
            </w:trPr>
          </w:trPrChange>
        </w:trPr>
        <w:tc>
          <w:tcPr>
            <w:tcW w:w="3077" w:type="dxa"/>
            <w:tcBorders>
              <w:bottom w:val="single" w:sz="4" w:space="0" w:color="auto"/>
            </w:tcBorders>
            <w:tcPrChange w:id="217" w:author="Evan Katz" w:date="2019-06-17T14:51:00Z">
              <w:tcPr>
                <w:tcW w:w="3077" w:type="dxa"/>
                <w:tcBorders>
                  <w:bottom w:val="single" w:sz="4" w:space="0" w:color="auto"/>
                </w:tcBorders>
              </w:tcPr>
            </w:tcPrChange>
          </w:tcPr>
          <w:p w14:paraId="7CE343CB" w14:textId="77777777" w:rsidR="00E933A7" w:rsidRPr="00E96FFD" w:rsidRDefault="00E933A7">
            <w:pPr>
              <w:rPr>
                <w:rFonts w:ascii="Times New Roman" w:hAnsi="Times New Roman"/>
                <w:bCs/>
                <w:i/>
              </w:rPr>
            </w:pPr>
            <w:r w:rsidRPr="00E96FFD">
              <w:rPr>
                <w:rFonts w:ascii="Times New Roman" w:hAnsi="Times New Roman"/>
                <w:bCs/>
                <w:i/>
              </w:rPr>
              <w:t>(</w:t>
            </w:r>
            <w:r w:rsidR="00433908">
              <w:rPr>
                <w:rFonts w:ascii="Times New Roman" w:hAnsi="Times New Roman"/>
                <w:bCs/>
                <w:i/>
              </w:rPr>
              <w:t xml:space="preserve">Complete </w:t>
            </w:r>
            <w:r w:rsidRPr="00E96FFD">
              <w:rPr>
                <w:rFonts w:ascii="Times New Roman" w:hAnsi="Times New Roman"/>
                <w:bCs/>
                <w:i/>
              </w:rPr>
              <w:t>only when states use Local/Regional Non-State Entities to provide waiver services.)</w:t>
            </w:r>
          </w:p>
          <w:p w14:paraId="35ACC665" w14:textId="77777777" w:rsidR="00721ADF" w:rsidRPr="00E96FFD" w:rsidRDefault="00721ADF">
            <w:pPr>
              <w:rPr>
                <w:rFonts w:ascii="Times New Roman" w:hAnsi="Times New Roman"/>
              </w:rPr>
            </w:pPr>
          </w:p>
        </w:tc>
        <w:tc>
          <w:tcPr>
            <w:tcW w:w="7903" w:type="dxa"/>
            <w:tcBorders>
              <w:bottom w:val="single" w:sz="4" w:space="0" w:color="auto"/>
            </w:tcBorders>
            <w:tcPrChange w:id="218" w:author="Evan Katz" w:date="2019-06-17T14:51:00Z">
              <w:tcPr>
                <w:tcW w:w="7903" w:type="dxa"/>
                <w:tcBorders>
                  <w:bottom w:val="single" w:sz="4" w:space="0" w:color="auto"/>
                </w:tcBorders>
              </w:tcPr>
            </w:tcPrChange>
          </w:tcPr>
          <w:p w14:paraId="4043F013" w14:textId="130A55E0" w:rsidR="00E933A7" w:rsidRPr="006A3487" w:rsidRDefault="00E933A7">
            <w:pPr>
              <w:numPr>
                <w:ilvl w:val="0"/>
                <w:numId w:val="1"/>
              </w:numPr>
              <w:tabs>
                <w:tab w:val="clear" w:pos="720"/>
                <w:tab w:val="num" w:pos="235"/>
                <w:tab w:val="left" w:pos="432"/>
              </w:tabs>
              <w:ind w:left="235" w:hanging="235"/>
              <w:rPr>
                <w:rFonts w:ascii="Times New Roman" w:hAnsi="Times New Roman"/>
                <w:kern w:val="22"/>
              </w:rPr>
              <w:pPrChange w:id="219" w:author="Evan Katz" w:date="2019-06-17T15:11:00Z">
                <w:pPr>
                  <w:numPr>
                    <w:numId w:val="1"/>
                  </w:numPr>
                  <w:tabs>
                    <w:tab w:val="num" w:pos="235"/>
                    <w:tab w:val="left" w:pos="432"/>
                    <w:tab w:val="num" w:pos="720"/>
                  </w:tabs>
                  <w:ind w:left="235" w:hanging="235"/>
                  <w:jc w:val="both"/>
                </w:pPr>
              </w:pPrChange>
            </w:pPr>
            <w:r>
              <w:rPr>
                <w:rFonts w:ascii="Times New Roman" w:hAnsi="Times New Roman"/>
                <w:kern w:val="22"/>
              </w:rPr>
              <w:t>Do l</w:t>
            </w:r>
            <w:r w:rsidR="00820870" w:rsidRPr="00E96FFD">
              <w:rPr>
                <w:rFonts w:ascii="Times New Roman" w:hAnsi="Times New Roman"/>
                <w:kern w:val="22"/>
              </w:rPr>
              <w:t>ocal/r</w:t>
            </w:r>
            <w:r w:rsidR="005D7F6A" w:rsidRPr="00E96FFD">
              <w:rPr>
                <w:rFonts w:ascii="Times New Roman" w:hAnsi="Times New Roman"/>
                <w:kern w:val="22"/>
              </w:rPr>
              <w:t xml:space="preserve">egional non-state </w:t>
            </w:r>
            <w:r w:rsidR="006E6965" w:rsidRPr="00E96FFD">
              <w:rPr>
                <w:rFonts w:ascii="Times New Roman" w:hAnsi="Times New Roman"/>
                <w:kern w:val="22"/>
              </w:rPr>
              <w:t>entities</w:t>
            </w:r>
            <w:r w:rsidR="005D7F6A" w:rsidRPr="00E96FFD">
              <w:rPr>
                <w:rFonts w:ascii="Times New Roman" w:hAnsi="Times New Roman"/>
                <w:kern w:val="22"/>
              </w:rPr>
              <w:t xml:space="preserve"> perform waiver operational</w:t>
            </w:r>
            <w:r w:rsidR="00820870" w:rsidRPr="00E96FFD">
              <w:rPr>
                <w:rFonts w:ascii="Times New Roman" w:hAnsi="Times New Roman"/>
                <w:kern w:val="22"/>
              </w:rPr>
              <w:t xml:space="preserve"> </w:t>
            </w:r>
            <w:r w:rsidR="005D7F6A" w:rsidRPr="00E96FFD">
              <w:rPr>
                <w:rFonts w:ascii="Times New Roman" w:hAnsi="Times New Roman"/>
                <w:kern w:val="22"/>
              </w:rPr>
              <w:t>and administrative functions</w:t>
            </w:r>
            <w:r>
              <w:rPr>
                <w:rFonts w:ascii="Times New Roman" w:hAnsi="Times New Roman"/>
                <w:kern w:val="22"/>
              </w:rPr>
              <w:t xml:space="preserve"> at the local or regional level?</w:t>
            </w:r>
            <w:r w:rsidR="005D7F6A" w:rsidRPr="00E96FFD">
              <w:rPr>
                <w:rFonts w:ascii="Times New Roman" w:hAnsi="Times New Roman"/>
                <w:kern w:val="22"/>
              </w:rPr>
              <w:t xml:space="preserve"> </w:t>
            </w:r>
            <w:r w:rsidR="006E6965" w:rsidRPr="00E96FFD">
              <w:rPr>
                <w:rFonts w:ascii="Times New Roman" w:hAnsi="Times New Roman"/>
                <w:kern w:val="22"/>
              </w:rPr>
              <w:t xml:space="preserve"> This includes </w:t>
            </w:r>
            <w:r w:rsidR="006E6965" w:rsidRPr="00E96FFD">
              <w:rPr>
                <w:rFonts w:ascii="Times New Roman" w:hAnsi="Times New Roman"/>
                <w:b/>
                <w:kern w:val="22"/>
              </w:rPr>
              <w:t>Public Agencies</w:t>
            </w:r>
            <w:r w:rsidR="006E6965" w:rsidRPr="00E96FFD">
              <w:rPr>
                <w:rFonts w:ascii="Times New Roman" w:hAnsi="Times New Roman"/>
                <w:kern w:val="22"/>
              </w:rPr>
              <w:t xml:space="preserve"> (e.g., counties or other entities under control of elected officials) or </w:t>
            </w:r>
            <w:r w:rsidR="006E6965" w:rsidRPr="00E96FFD">
              <w:rPr>
                <w:rFonts w:ascii="Times New Roman" w:hAnsi="Times New Roman"/>
                <w:b/>
                <w:kern w:val="22"/>
              </w:rPr>
              <w:t>Non-Governmental Entities</w:t>
            </w:r>
            <w:r w:rsidR="006E6965" w:rsidRPr="00E96FFD">
              <w:rPr>
                <w:rFonts w:ascii="Times New Roman" w:hAnsi="Times New Roman"/>
                <w:kern w:val="22"/>
              </w:rPr>
              <w:t xml:space="preserve"> (e.g., AAA, county developmental disabilities authorities)</w:t>
            </w:r>
            <w:r w:rsidR="00C27FBB" w:rsidRPr="00E96FFD">
              <w:rPr>
                <w:rFonts w:ascii="Times New Roman" w:hAnsi="Times New Roman"/>
                <w:kern w:val="22"/>
              </w:rPr>
              <w:t>.</w:t>
            </w:r>
            <w:r>
              <w:rPr>
                <w:rFonts w:ascii="Times New Roman" w:hAnsi="Times New Roman"/>
                <w:kern w:val="22"/>
              </w:rPr>
              <w:t xml:space="preserve"> </w:t>
            </w:r>
            <w:ins w:id="220" w:author="Evan Katz" w:date="2019-06-17T15:01:00Z">
              <w:r w:rsidR="00F21BD6">
                <w:rPr>
                  <w:rFonts w:ascii="Times New Roman" w:hAnsi="Times New Roman"/>
                  <w:kern w:val="22"/>
                </w:rPr>
                <w:br/>
              </w:r>
            </w:ins>
            <w:r>
              <w:rPr>
                <w:rFonts w:ascii="Times New Roman" w:hAnsi="Times New Roman"/>
                <w:kern w:val="22"/>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095DEB83" w14:textId="0E8D39C9" w:rsidR="00E933A7" w:rsidRDefault="00BF0E8F">
            <w:pPr>
              <w:numPr>
                <w:ilvl w:val="0"/>
                <w:numId w:val="1"/>
              </w:numPr>
              <w:tabs>
                <w:tab w:val="clear" w:pos="720"/>
                <w:tab w:val="num" w:pos="235"/>
              </w:tabs>
              <w:ind w:left="235" w:hanging="235"/>
              <w:rPr>
                <w:rFonts w:ascii="Times New Roman" w:hAnsi="Times New Roman"/>
                <w:bCs/>
              </w:rPr>
              <w:pPrChange w:id="221" w:author="Evan Katz" w:date="2019-06-17T15:11:00Z">
                <w:pPr>
                  <w:numPr>
                    <w:numId w:val="1"/>
                  </w:numPr>
                  <w:tabs>
                    <w:tab w:val="num" w:pos="235"/>
                    <w:tab w:val="num" w:pos="720"/>
                  </w:tabs>
                  <w:ind w:left="235" w:hanging="235"/>
                </w:pPr>
              </w:pPrChange>
            </w:pPr>
            <w:r>
              <w:rPr>
                <w:rFonts w:ascii="Times New Roman" w:hAnsi="Times New Roman"/>
                <w:kern w:val="22"/>
              </w:rPr>
              <w:t xml:space="preserve">Does </w:t>
            </w:r>
            <w:r w:rsidR="00E933A7">
              <w:rPr>
                <w:rFonts w:ascii="Times New Roman" w:hAnsi="Times New Roman"/>
                <w:kern w:val="22"/>
              </w:rPr>
              <w:t>t</w:t>
            </w:r>
            <w:r w:rsidR="00A71CA5">
              <w:rPr>
                <w:rFonts w:ascii="Times New Roman" w:hAnsi="Times New Roman"/>
                <w:kern w:val="22"/>
              </w:rPr>
              <w:t>he s</w:t>
            </w:r>
            <w:r w:rsidR="006E6965" w:rsidRPr="00E96FFD">
              <w:rPr>
                <w:rFonts w:ascii="Times New Roman" w:hAnsi="Times New Roman"/>
                <w:kern w:val="22"/>
              </w:rPr>
              <w:t xml:space="preserve">tate </w:t>
            </w:r>
            <w:r>
              <w:rPr>
                <w:rFonts w:ascii="Times New Roman" w:hAnsi="Times New Roman"/>
                <w:kern w:val="22"/>
              </w:rPr>
              <w:t>specify</w:t>
            </w:r>
            <w:r w:rsidR="006E6965" w:rsidRPr="00E96FFD">
              <w:rPr>
                <w:rFonts w:ascii="Times New Roman" w:hAnsi="Times New Roman"/>
                <w:kern w:val="22"/>
              </w:rPr>
              <w:t xml:space="preserve"> the waiver operational activities/</w:t>
            </w:r>
            <w:r w:rsidR="00DD6AEB" w:rsidRPr="00E96FFD">
              <w:rPr>
                <w:rFonts w:ascii="Times New Roman" w:hAnsi="Times New Roman"/>
                <w:kern w:val="22"/>
              </w:rPr>
              <w:t xml:space="preserve">functions that </w:t>
            </w:r>
            <w:r w:rsidR="006E6965" w:rsidRPr="00E96FFD">
              <w:rPr>
                <w:rFonts w:ascii="Times New Roman" w:hAnsi="Times New Roman"/>
                <w:kern w:val="22"/>
              </w:rPr>
              <w:t>local/regi</w:t>
            </w:r>
            <w:r w:rsidR="00E933A7">
              <w:rPr>
                <w:rFonts w:ascii="Times New Roman" w:hAnsi="Times New Roman"/>
                <w:kern w:val="22"/>
              </w:rPr>
              <w:t xml:space="preserve">onal non-state entities perform?  </w:t>
            </w:r>
            <w:ins w:id="222" w:author="Evan Katz" w:date="2019-06-17T15:01:00Z">
              <w:r w:rsidR="00F21BD6">
                <w:rPr>
                  <w:rFonts w:ascii="Times New Roman" w:hAnsi="Times New Roman"/>
                  <w:kern w:val="22"/>
                </w:rPr>
                <w:br/>
              </w:r>
            </w:ins>
            <w:r w:rsidR="00654AE7" w:rsidRPr="00E96FFD">
              <w:rPr>
                <w:rFonts w:ascii="Times New Roman" w:hAnsi="Times New Roman"/>
                <w:bCs/>
              </w:rPr>
              <w:fldChar w:fldCharType="begin">
                <w:ffData>
                  <w:name w:val="Check74"/>
                  <w:enabled/>
                  <w:calcOnExit w:val="0"/>
                  <w:checkBox>
                    <w:sizeAuto/>
                    <w:default w:val="0"/>
                  </w:checkBox>
                </w:ffData>
              </w:fldChar>
            </w:r>
            <w:r w:rsidR="00E933A7"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933A7"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E933A7"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933A7" w:rsidRPr="00E96FFD">
              <w:rPr>
                <w:rFonts w:ascii="Times New Roman" w:hAnsi="Times New Roman"/>
                <w:bCs/>
              </w:rPr>
              <w:t xml:space="preserve"> No</w:t>
            </w:r>
          </w:p>
          <w:p w14:paraId="7320B590" w14:textId="5AEE8B77" w:rsidR="00721ADF" w:rsidRPr="00E96FFD" w:rsidRDefault="00E933A7">
            <w:pPr>
              <w:numPr>
                <w:ilvl w:val="0"/>
                <w:numId w:val="1"/>
              </w:numPr>
              <w:tabs>
                <w:tab w:val="clear" w:pos="720"/>
                <w:tab w:val="num" w:pos="235"/>
              </w:tabs>
              <w:ind w:left="235" w:hanging="235"/>
              <w:rPr>
                <w:rFonts w:ascii="Times New Roman" w:hAnsi="Times New Roman"/>
              </w:rPr>
              <w:pPrChange w:id="223" w:author="Evan Katz" w:date="2019-06-17T15:11:00Z">
                <w:pPr>
                  <w:numPr>
                    <w:numId w:val="1"/>
                  </w:numPr>
                  <w:tabs>
                    <w:tab w:val="num" w:pos="235"/>
                    <w:tab w:val="num" w:pos="720"/>
                  </w:tabs>
                  <w:ind w:left="235" w:hanging="235"/>
                </w:pPr>
              </w:pPrChange>
            </w:pPr>
            <w:r>
              <w:rPr>
                <w:rFonts w:ascii="Times New Roman" w:hAnsi="Times New Roman"/>
              </w:rPr>
              <w:t>Does t</w:t>
            </w:r>
            <w:r w:rsidR="00A71CA5">
              <w:rPr>
                <w:rFonts w:ascii="Times New Roman" w:hAnsi="Times New Roman"/>
                <w:kern w:val="22"/>
              </w:rPr>
              <w:t>he s</w:t>
            </w:r>
            <w:r w:rsidR="006E6965" w:rsidRPr="00E96FFD">
              <w:rPr>
                <w:rFonts w:ascii="Times New Roman" w:hAnsi="Times New Roman"/>
                <w:kern w:val="22"/>
              </w:rPr>
              <w:t xml:space="preserve">tate </w:t>
            </w:r>
            <w:r>
              <w:rPr>
                <w:rFonts w:ascii="Times New Roman" w:hAnsi="Times New Roman"/>
                <w:kern w:val="22"/>
              </w:rPr>
              <w:t xml:space="preserve">describe </w:t>
            </w:r>
            <w:r w:rsidR="006E6965" w:rsidRPr="00E96FFD">
              <w:rPr>
                <w:rFonts w:ascii="Times New Roman" w:hAnsi="Times New Roman"/>
                <w:kern w:val="22"/>
              </w:rPr>
              <w:t>the nature of the non-state entities</w:t>
            </w:r>
            <w:r>
              <w:rPr>
                <w:rFonts w:ascii="Times New Roman" w:hAnsi="Times New Roman"/>
                <w:kern w:val="22"/>
              </w:rPr>
              <w:t xml:space="preserve">?  </w:t>
            </w:r>
            <w:ins w:id="224" w:author="Evan Katz" w:date="2019-06-17T15:01:00Z">
              <w:r w:rsidR="00F21BD6">
                <w:rPr>
                  <w:rFonts w:ascii="Times New Roman" w:hAnsi="Times New Roman"/>
                  <w:kern w:val="22"/>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225" w:author="Evan Katz" w:date="2019-06-17T14:51:00Z">
              <w:r w:rsidR="002A4119">
                <w:rPr>
                  <w:rFonts w:ascii="Times New Roman" w:hAnsi="Times New Roman"/>
                  <w:bCs/>
                </w:rPr>
                <w:br/>
              </w:r>
            </w:ins>
          </w:p>
        </w:tc>
        <w:tc>
          <w:tcPr>
            <w:tcW w:w="3240" w:type="dxa"/>
            <w:tcBorders>
              <w:bottom w:val="single" w:sz="4" w:space="0" w:color="auto"/>
            </w:tcBorders>
            <w:tcPrChange w:id="226" w:author="Evan Katz" w:date="2019-06-17T14:51:00Z">
              <w:tcPr>
                <w:tcW w:w="3240" w:type="dxa"/>
                <w:tcBorders>
                  <w:bottom w:val="single" w:sz="4" w:space="0" w:color="auto"/>
                </w:tcBorders>
              </w:tcPr>
            </w:tcPrChange>
          </w:tcPr>
          <w:p w14:paraId="48E23F43" w14:textId="77777777" w:rsidR="00721ADF" w:rsidRPr="00E96FFD" w:rsidRDefault="00721ADF">
            <w:pPr>
              <w:rPr>
                <w:rFonts w:ascii="Times New Roman" w:hAnsi="Times New Roman"/>
                <w:bCs/>
              </w:rPr>
            </w:pPr>
          </w:p>
        </w:tc>
      </w:tr>
      <w:tr w:rsidR="00202C1F" w:rsidRPr="00E96FFD" w14:paraId="40081FBC" w14:textId="77777777" w:rsidTr="002A4119">
        <w:trPr>
          <w:cantSplit/>
          <w:trHeight w:val="498"/>
          <w:tblHeader/>
          <w:trPrChange w:id="227" w:author="Evan Katz" w:date="2019-06-17T14:51:00Z">
            <w:trPr>
              <w:trHeight w:val="498"/>
            </w:trPr>
          </w:trPrChange>
        </w:trPr>
        <w:tc>
          <w:tcPr>
            <w:tcW w:w="10980" w:type="dxa"/>
            <w:gridSpan w:val="2"/>
            <w:shd w:val="pct12" w:color="auto" w:fill="auto"/>
            <w:tcPrChange w:id="228" w:author="Evan Katz" w:date="2019-06-17T14:51:00Z">
              <w:tcPr>
                <w:tcW w:w="10980" w:type="dxa"/>
                <w:gridSpan w:val="2"/>
                <w:shd w:val="pct12" w:color="auto" w:fill="auto"/>
              </w:tcPr>
            </w:tcPrChange>
          </w:tcPr>
          <w:p w14:paraId="1A7D0BBB" w14:textId="77777777" w:rsidR="00202C1F" w:rsidRPr="00E96FFD" w:rsidRDefault="00461549">
            <w:pPr>
              <w:rPr>
                <w:rFonts w:ascii="Times New Roman" w:hAnsi="Times New Roman"/>
                <w:b/>
              </w:rPr>
            </w:pPr>
            <w:r w:rsidRPr="00E96FFD">
              <w:rPr>
                <w:rFonts w:ascii="Times New Roman" w:hAnsi="Times New Roman"/>
                <w:b/>
              </w:rPr>
              <w:t>A-</w:t>
            </w:r>
            <w:r w:rsidR="00C37335">
              <w:rPr>
                <w:rFonts w:ascii="Times New Roman" w:hAnsi="Times New Roman"/>
                <w:b/>
              </w:rPr>
              <w:t>5:</w:t>
            </w:r>
            <w:r w:rsidR="00202C1F" w:rsidRPr="00E96FFD">
              <w:rPr>
                <w:rFonts w:ascii="Times New Roman" w:hAnsi="Times New Roman"/>
                <w:b/>
              </w:rPr>
              <w:t xml:space="preserve">  Responsibility for Assessment of Performance of </w:t>
            </w:r>
            <w:r w:rsidR="00BF0E8F">
              <w:rPr>
                <w:rFonts w:ascii="Times New Roman" w:hAnsi="Times New Roman"/>
                <w:b/>
              </w:rPr>
              <w:t xml:space="preserve">Contracted and/or </w:t>
            </w:r>
            <w:r w:rsidR="00202C1F" w:rsidRPr="00E96FFD">
              <w:rPr>
                <w:rFonts w:ascii="Times New Roman" w:hAnsi="Times New Roman"/>
                <w:b/>
              </w:rPr>
              <w:t>Local/Regional Non-State Entities</w:t>
            </w:r>
          </w:p>
          <w:p w14:paraId="4A37CEBD" w14:textId="77777777" w:rsidR="00202C1F" w:rsidRPr="00E96FFD" w:rsidRDefault="00202C1F">
            <w:pPr>
              <w:rPr>
                <w:rFonts w:ascii="Times New Roman" w:hAnsi="Times New Roman"/>
              </w:rPr>
            </w:pPr>
          </w:p>
        </w:tc>
        <w:tc>
          <w:tcPr>
            <w:tcW w:w="3240" w:type="dxa"/>
            <w:shd w:val="pct12" w:color="auto" w:fill="auto"/>
            <w:tcPrChange w:id="229" w:author="Evan Katz" w:date="2019-06-17T14:51:00Z">
              <w:tcPr>
                <w:tcW w:w="3240" w:type="dxa"/>
                <w:shd w:val="pct12" w:color="auto" w:fill="auto"/>
              </w:tcPr>
            </w:tcPrChange>
          </w:tcPr>
          <w:p w14:paraId="5A02FF47" w14:textId="77777777" w:rsidR="00202C1F" w:rsidRPr="00E96FFD" w:rsidRDefault="00202C1F">
            <w:pPr>
              <w:rPr>
                <w:rFonts w:ascii="Times New Roman" w:hAnsi="Times New Roman"/>
                <w:bCs/>
              </w:rPr>
              <w:pPrChange w:id="230" w:author="Evan Katz" w:date="2019-06-17T15:11:00Z">
                <w:pPr>
                  <w:jc w:val="center"/>
                </w:pPr>
              </w:pPrChange>
            </w:pPr>
            <w:r w:rsidRPr="00E96FFD">
              <w:rPr>
                <w:rFonts w:ascii="Times New Roman" w:hAnsi="Times New Roman"/>
                <w:b/>
                <w:bCs/>
              </w:rPr>
              <w:t>Analyst Notes</w:t>
            </w:r>
          </w:p>
        </w:tc>
      </w:tr>
      <w:tr w:rsidR="005D7F6A" w:rsidRPr="00E96FFD" w14:paraId="71CE0886" w14:textId="77777777" w:rsidTr="002A4119">
        <w:trPr>
          <w:cantSplit/>
          <w:trHeight w:val="498"/>
          <w:tblHeader/>
          <w:trPrChange w:id="231" w:author="Evan Katz" w:date="2019-06-17T14:51:00Z">
            <w:trPr>
              <w:trHeight w:val="498"/>
            </w:trPr>
          </w:trPrChange>
        </w:trPr>
        <w:tc>
          <w:tcPr>
            <w:tcW w:w="3077" w:type="dxa"/>
            <w:tcBorders>
              <w:bottom w:val="single" w:sz="4" w:space="0" w:color="auto"/>
            </w:tcBorders>
            <w:tcPrChange w:id="232" w:author="Evan Katz" w:date="2019-06-17T14:51:00Z">
              <w:tcPr>
                <w:tcW w:w="3077" w:type="dxa"/>
                <w:tcBorders>
                  <w:bottom w:val="single" w:sz="4" w:space="0" w:color="auto"/>
                </w:tcBorders>
              </w:tcPr>
            </w:tcPrChange>
          </w:tcPr>
          <w:p w14:paraId="12B63A14" w14:textId="77777777" w:rsidR="005D7F6A" w:rsidRPr="00E96FFD" w:rsidRDefault="00433908">
            <w:pPr>
              <w:rPr>
                <w:rFonts w:ascii="Times New Roman" w:hAnsi="Times New Roman"/>
              </w:rPr>
            </w:pPr>
            <w:r>
              <w:rPr>
                <w:rFonts w:ascii="Times New Roman" w:hAnsi="Times New Roman"/>
                <w:i/>
              </w:rPr>
              <w:t xml:space="preserve">(Complete </w:t>
            </w:r>
            <w:r w:rsidR="00BF0E8F" w:rsidRPr="00E96FFD">
              <w:rPr>
                <w:rFonts w:ascii="Times New Roman" w:hAnsi="Times New Roman"/>
                <w:i/>
              </w:rPr>
              <w:t xml:space="preserve">only when the state uses </w:t>
            </w:r>
            <w:r w:rsidR="00BF0E8F">
              <w:rPr>
                <w:rFonts w:ascii="Times New Roman" w:hAnsi="Times New Roman"/>
                <w:i/>
              </w:rPr>
              <w:t>contracted (Item A-3 is checked) and/or l</w:t>
            </w:r>
            <w:r w:rsidR="00BF0E8F" w:rsidRPr="00E96FFD">
              <w:rPr>
                <w:rFonts w:ascii="Times New Roman" w:hAnsi="Times New Roman"/>
                <w:i/>
              </w:rPr>
              <w:t>ocal/</w:t>
            </w:r>
            <w:r w:rsidR="00BF0E8F">
              <w:rPr>
                <w:rFonts w:ascii="Times New Roman" w:hAnsi="Times New Roman"/>
                <w:i/>
              </w:rPr>
              <w:t>regional n</w:t>
            </w:r>
            <w:r w:rsidR="00BF0E8F" w:rsidRPr="00E96FFD">
              <w:rPr>
                <w:rFonts w:ascii="Times New Roman" w:hAnsi="Times New Roman"/>
                <w:i/>
              </w:rPr>
              <w:t>on-</w:t>
            </w:r>
            <w:r w:rsidR="00BF0E8F">
              <w:rPr>
                <w:rFonts w:ascii="Times New Roman" w:hAnsi="Times New Roman"/>
                <w:i/>
              </w:rPr>
              <w:t>s</w:t>
            </w:r>
            <w:r w:rsidR="00BF0E8F" w:rsidRPr="00E96FFD">
              <w:rPr>
                <w:rFonts w:ascii="Times New Roman" w:hAnsi="Times New Roman"/>
                <w:i/>
              </w:rPr>
              <w:t xml:space="preserve">tate </w:t>
            </w:r>
            <w:r w:rsidR="00BF0E8F">
              <w:rPr>
                <w:rFonts w:ascii="Times New Roman" w:hAnsi="Times New Roman"/>
                <w:i/>
              </w:rPr>
              <w:t>e</w:t>
            </w:r>
            <w:r w:rsidR="00BF0E8F" w:rsidRPr="00E96FFD">
              <w:rPr>
                <w:rFonts w:ascii="Times New Roman" w:hAnsi="Times New Roman"/>
                <w:i/>
              </w:rPr>
              <w:t>ntities (Item A-4 is checked))</w:t>
            </w:r>
          </w:p>
        </w:tc>
        <w:tc>
          <w:tcPr>
            <w:tcW w:w="7903" w:type="dxa"/>
            <w:tcBorders>
              <w:bottom w:val="single" w:sz="4" w:space="0" w:color="auto"/>
            </w:tcBorders>
            <w:tcPrChange w:id="233" w:author="Evan Katz" w:date="2019-06-17T14:51:00Z">
              <w:tcPr>
                <w:tcW w:w="7903" w:type="dxa"/>
                <w:tcBorders>
                  <w:bottom w:val="single" w:sz="4" w:space="0" w:color="auto"/>
                </w:tcBorders>
              </w:tcPr>
            </w:tcPrChange>
          </w:tcPr>
          <w:p w14:paraId="73DECF61" w14:textId="0C693DF5" w:rsidR="003B6E06" w:rsidRPr="00E96FFD" w:rsidRDefault="00BF0E8F">
            <w:pPr>
              <w:rPr>
                <w:rFonts w:ascii="Times New Roman" w:hAnsi="Times New Roman"/>
                <w:kern w:val="22"/>
              </w:rPr>
            </w:pPr>
            <w:r>
              <w:rPr>
                <w:rFonts w:ascii="Times New Roman" w:hAnsi="Times New Roman"/>
                <w:kern w:val="22"/>
              </w:rPr>
              <w:t>Does t</w:t>
            </w:r>
            <w:r w:rsidR="00C37335">
              <w:rPr>
                <w:rFonts w:ascii="Times New Roman" w:hAnsi="Times New Roman"/>
                <w:kern w:val="22"/>
              </w:rPr>
              <w:t>he s</w:t>
            </w:r>
            <w:r w:rsidR="005D7F6A" w:rsidRPr="00E96FFD">
              <w:rPr>
                <w:rFonts w:ascii="Times New Roman" w:hAnsi="Times New Roman"/>
                <w:kern w:val="22"/>
              </w:rPr>
              <w:t xml:space="preserve">tate agency </w:t>
            </w:r>
            <w:r>
              <w:rPr>
                <w:rFonts w:ascii="Times New Roman" w:hAnsi="Times New Roman"/>
                <w:kern w:val="22"/>
              </w:rPr>
              <w:t xml:space="preserve">specify the state agency or agencies </w:t>
            </w:r>
            <w:r w:rsidR="005D7F6A" w:rsidRPr="00E96FFD">
              <w:rPr>
                <w:rFonts w:ascii="Times New Roman" w:hAnsi="Times New Roman"/>
                <w:kern w:val="22"/>
              </w:rPr>
              <w:t>responsible for assessing the performance of</w:t>
            </w:r>
            <w:r w:rsidR="00C91C39" w:rsidRPr="00E96FFD">
              <w:rPr>
                <w:rFonts w:ascii="Times New Roman" w:hAnsi="Times New Roman"/>
                <w:kern w:val="22"/>
              </w:rPr>
              <w:t xml:space="preserve"> </w:t>
            </w:r>
            <w:r>
              <w:rPr>
                <w:rFonts w:ascii="Times New Roman" w:hAnsi="Times New Roman"/>
                <w:kern w:val="22"/>
              </w:rPr>
              <w:t xml:space="preserve">contracted and/or local/regional non-state entities </w:t>
            </w:r>
            <w:r w:rsidR="005D7F6A" w:rsidRPr="00E96FFD">
              <w:rPr>
                <w:rFonts w:ascii="Times New Roman" w:hAnsi="Times New Roman"/>
                <w:kern w:val="22"/>
              </w:rPr>
              <w:t>conduct</w:t>
            </w:r>
            <w:r>
              <w:rPr>
                <w:rFonts w:ascii="Times New Roman" w:hAnsi="Times New Roman"/>
                <w:kern w:val="22"/>
              </w:rPr>
              <w:t>ing</w:t>
            </w:r>
            <w:r w:rsidR="005D7F6A" w:rsidRPr="00E96FFD">
              <w:rPr>
                <w:rFonts w:ascii="Times New Roman" w:hAnsi="Times New Roman"/>
                <w:kern w:val="22"/>
              </w:rPr>
              <w:t xml:space="preserve"> waiver operational and admini</w:t>
            </w:r>
            <w:r>
              <w:rPr>
                <w:rFonts w:ascii="Times New Roman" w:hAnsi="Times New Roman"/>
                <w:kern w:val="22"/>
              </w:rPr>
              <w:t>strative functions?</w:t>
            </w:r>
            <w:r w:rsidR="00034F34">
              <w:rPr>
                <w:rFonts w:ascii="Times New Roman" w:hAnsi="Times New Roman"/>
                <w:kern w:val="22"/>
              </w:rPr>
              <w:t xml:space="preserve">  </w:t>
            </w:r>
            <w:ins w:id="234" w:author="Evan Katz" w:date="2019-06-17T15:01:00Z">
              <w:r w:rsidR="00F21BD6">
                <w:rPr>
                  <w:rFonts w:ascii="Times New Roman" w:hAnsi="Times New Roman"/>
                  <w:kern w:val="22"/>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tc>
        <w:tc>
          <w:tcPr>
            <w:tcW w:w="3240" w:type="dxa"/>
            <w:tcBorders>
              <w:bottom w:val="single" w:sz="4" w:space="0" w:color="auto"/>
            </w:tcBorders>
            <w:tcPrChange w:id="235" w:author="Evan Katz" w:date="2019-06-17T14:51:00Z">
              <w:tcPr>
                <w:tcW w:w="3240" w:type="dxa"/>
                <w:tcBorders>
                  <w:bottom w:val="single" w:sz="4" w:space="0" w:color="auto"/>
                </w:tcBorders>
              </w:tcPr>
            </w:tcPrChange>
          </w:tcPr>
          <w:p w14:paraId="45C6AC55" w14:textId="77777777" w:rsidR="005D7F6A" w:rsidRPr="00E96FFD" w:rsidRDefault="005D7F6A">
            <w:pPr>
              <w:rPr>
                <w:rFonts w:ascii="Times New Roman" w:hAnsi="Times New Roman"/>
                <w:bCs/>
              </w:rPr>
            </w:pPr>
          </w:p>
        </w:tc>
      </w:tr>
      <w:tr w:rsidR="00202C1F" w:rsidRPr="00E96FFD" w14:paraId="10377E7B" w14:textId="77777777" w:rsidTr="002A4119">
        <w:trPr>
          <w:cantSplit/>
          <w:trHeight w:val="498"/>
          <w:tblHeader/>
          <w:trPrChange w:id="236" w:author="Evan Katz" w:date="2019-06-17T14:51:00Z">
            <w:trPr>
              <w:trHeight w:val="498"/>
            </w:trPr>
          </w:trPrChange>
        </w:trPr>
        <w:tc>
          <w:tcPr>
            <w:tcW w:w="10980" w:type="dxa"/>
            <w:gridSpan w:val="2"/>
            <w:shd w:val="pct12" w:color="auto" w:fill="auto"/>
            <w:tcPrChange w:id="237" w:author="Evan Katz" w:date="2019-06-17T14:51:00Z">
              <w:tcPr>
                <w:tcW w:w="10980" w:type="dxa"/>
                <w:gridSpan w:val="2"/>
                <w:shd w:val="pct12" w:color="auto" w:fill="auto"/>
              </w:tcPr>
            </w:tcPrChange>
          </w:tcPr>
          <w:p w14:paraId="082A001C" w14:textId="77777777" w:rsidR="00202C1F" w:rsidRPr="00E96FFD" w:rsidRDefault="00461549">
            <w:pPr>
              <w:rPr>
                <w:rFonts w:ascii="Times New Roman" w:hAnsi="Times New Roman"/>
                <w:b/>
              </w:rPr>
            </w:pPr>
            <w:r w:rsidRPr="00E96FFD">
              <w:rPr>
                <w:rFonts w:ascii="Times New Roman" w:hAnsi="Times New Roman"/>
                <w:b/>
              </w:rPr>
              <w:t>A-</w:t>
            </w:r>
            <w:r w:rsidR="00C37335">
              <w:rPr>
                <w:rFonts w:ascii="Times New Roman" w:hAnsi="Times New Roman"/>
                <w:b/>
              </w:rPr>
              <w:t>6:</w:t>
            </w:r>
            <w:r w:rsidR="00202C1F" w:rsidRPr="00E96FFD">
              <w:rPr>
                <w:rFonts w:ascii="Times New Roman" w:hAnsi="Times New Roman"/>
                <w:b/>
              </w:rPr>
              <w:t xml:space="preserve">  Assessment Methods</w:t>
            </w:r>
            <w:r w:rsidR="00CD18AD">
              <w:rPr>
                <w:rFonts w:ascii="Times New Roman" w:hAnsi="Times New Roman"/>
                <w:b/>
              </w:rPr>
              <w:t xml:space="preserve"> and Frequency</w:t>
            </w:r>
          </w:p>
          <w:p w14:paraId="4E52D65D" w14:textId="77777777" w:rsidR="00202C1F" w:rsidRPr="00E96FFD" w:rsidRDefault="00202C1F">
            <w:pPr>
              <w:rPr>
                <w:rFonts w:ascii="Times New Roman" w:hAnsi="Times New Roman"/>
                <w:bCs/>
              </w:rPr>
            </w:pPr>
          </w:p>
        </w:tc>
        <w:tc>
          <w:tcPr>
            <w:tcW w:w="3240" w:type="dxa"/>
            <w:shd w:val="pct12" w:color="auto" w:fill="auto"/>
            <w:tcPrChange w:id="238" w:author="Evan Katz" w:date="2019-06-17T14:51:00Z">
              <w:tcPr>
                <w:tcW w:w="3240" w:type="dxa"/>
                <w:shd w:val="pct12" w:color="auto" w:fill="auto"/>
              </w:tcPr>
            </w:tcPrChange>
          </w:tcPr>
          <w:p w14:paraId="5AF67D5C" w14:textId="77777777" w:rsidR="00202C1F" w:rsidRPr="00E96FFD" w:rsidRDefault="00202C1F">
            <w:pPr>
              <w:tabs>
                <w:tab w:val="left" w:pos="2052"/>
              </w:tabs>
              <w:rPr>
                <w:rFonts w:ascii="Times New Roman" w:hAnsi="Times New Roman"/>
                <w:bCs/>
              </w:rPr>
              <w:pPrChange w:id="239" w:author="Evan Katz" w:date="2019-06-17T15:11:00Z">
                <w:pPr>
                  <w:tabs>
                    <w:tab w:val="left" w:pos="2052"/>
                  </w:tabs>
                  <w:jc w:val="center"/>
                </w:pPr>
              </w:pPrChange>
            </w:pPr>
            <w:r w:rsidRPr="00E96FFD">
              <w:rPr>
                <w:rFonts w:ascii="Times New Roman" w:hAnsi="Times New Roman"/>
                <w:b/>
                <w:bCs/>
              </w:rPr>
              <w:t>Analyst Notes</w:t>
            </w:r>
          </w:p>
          <w:p w14:paraId="3D340884" w14:textId="77777777" w:rsidR="00202C1F" w:rsidRPr="00E96FFD" w:rsidRDefault="00202C1F">
            <w:pPr>
              <w:rPr>
                <w:rFonts w:ascii="Times New Roman" w:hAnsi="Times New Roman"/>
                <w:bCs/>
              </w:rPr>
            </w:pPr>
          </w:p>
        </w:tc>
      </w:tr>
      <w:tr w:rsidR="005D7F6A" w:rsidRPr="00E96FFD" w14:paraId="66ACD949" w14:textId="77777777" w:rsidTr="002A4119">
        <w:trPr>
          <w:cantSplit/>
          <w:trHeight w:val="1165"/>
          <w:tblHeader/>
          <w:trPrChange w:id="240" w:author="Evan Katz" w:date="2019-06-17T14:51:00Z">
            <w:trPr>
              <w:trHeight w:val="1165"/>
            </w:trPr>
          </w:trPrChange>
        </w:trPr>
        <w:tc>
          <w:tcPr>
            <w:tcW w:w="3077" w:type="dxa"/>
            <w:tcBorders>
              <w:bottom w:val="single" w:sz="4" w:space="0" w:color="auto"/>
            </w:tcBorders>
            <w:tcPrChange w:id="241" w:author="Evan Katz" w:date="2019-06-17T14:51:00Z">
              <w:tcPr>
                <w:tcW w:w="3077" w:type="dxa"/>
                <w:tcBorders>
                  <w:bottom w:val="single" w:sz="4" w:space="0" w:color="auto"/>
                </w:tcBorders>
              </w:tcPr>
            </w:tcPrChange>
          </w:tcPr>
          <w:p w14:paraId="3BFBF5F2" w14:textId="77777777" w:rsidR="00CD18AD" w:rsidRPr="00E96FFD" w:rsidRDefault="00433908">
            <w:pPr>
              <w:rPr>
                <w:rFonts w:ascii="Times New Roman" w:hAnsi="Times New Roman"/>
                <w:i/>
              </w:rPr>
            </w:pPr>
            <w:r>
              <w:rPr>
                <w:rFonts w:ascii="Times New Roman" w:hAnsi="Times New Roman"/>
                <w:i/>
              </w:rPr>
              <w:t xml:space="preserve">(Complete </w:t>
            </w:r>
            <w:r w:rsidR="00CD18AD" w:rsidRPr="00E96FFD">
              <w:rPr>
                <w:rFonts w:ascii="Times New Roman" w:hAnsi="Times New Roman"/>
                <w:i/>
              </w:rPr>
              <w:t xml:space="preserve">only when the state uses </w:t>
            </w:r>
            <w:r w:rsidR="00CD18AD">
              <w:rPr>
                <w:rFonts w:ascii="Times New Roman" w:hAnsi="Times New Roman"/>
                <w:i/>
              </w:rPr>
              <w:t>contracted (Item A-3 is checked) and/or l</w:t>
            </w:r>
            <w:r w:rsidR="00CD18AD" w:rsidRPr="00E96FFD">
              <w:rPr>
                <w:rFonts w:ascii="Times New Roman" w:hAnsi="Times New Roman"/>
                <w:i/>
              </w:rPr>
              <w:t>ocal/</w:t>
            </w:r>
            <w:r w:rsidR="00CD18AD">
              <w:rPr>
                <w:rFonts w:ascii="Times New Roman" w:hAnsi="Times New Roman"/>
                <w:i/>
              </w:rPr>
              <w:t>regional n</w:t>
            </w:r>
            <w:r w:rsidR="00CD18AD" w:rsidRPr="00E96FFD">
              <w:rPr>
                <w:rFonts w:ascii="Times New Roman" w:hAnsi="Times New Roman"/>
                <w:i/>
              </w:rPr>
              <w:t>on-</w:t>
            </w:r>
            <w:r w:rsidR="00CD18AD">
              <w:rPr>
                <w:rFonts w:ascii="Times New Roman" w:hAnsi="Times New Roman"/>
                <w:i/>
              </w:rPr>
              <w:t>s</w:t>
            </w:r>
            <w:r w:rsidR="00CD18AD" w:rsidRPr="00E96FFD">
              <w:rPr>
                <w:rFonts w:ascii="Times New Roman" w:hAnsi="Times New Roman"/>
                <w:i/>
              </w:rPr>
              <w:t xml:space="preserve">tate </w:t>
            </w:r>
            <w:r w:rsidR="00CD18AD">
              <w:rPr>
                <w:rFonts w:ascii="Times New Roman" w:hAnsi="Times New Roman"/>
                <w:i/>
              </w:rPr>
              <w:t>e</w:t>
            </w:r>
            <w:r w:rsidR="00CD18AD" w:rsidRPr="00E96FFD">
              <w:rPr>
                <w:rFonts w:ascii="Times New Roman" w:hAnsi="Times New Roman"/>
                <w:i/>
              </w:rPr>
              <w:t>ntities (Item A-4 is checked))</w:t>
            </w:r>
          </w:p>
          <w:p w14:paraId="4C1726C5" w14:textId="77777777" w:rsidR="005D7F6A" w:rsidRPr="00E96FFD" w:rsidRDefault="005D7F6A">
            <w:pPr>
              <w:rPr>
                <w:rFonts w:ascii="Times New Roman" w:hAnsi="Times New Roman"/>
                <w:b/>
              </w:rPr>
            </w:pPr>
          </w:p>
        </w:tc>
        <w:tc>
          <w:tcPr>
            <w:tcW w:w="7903" w:type="dxa"/>
            <w:tcBorders>
              <w:bottom w:val="single" w:sz="4" w:space="0" w:color="auto"/>
            </w:tcBorders>
            <w:tcPrChange w:id="242" w:author="Evan Katz" w:date="2019-06-17T14:51:00Z">
              <w:tcPr>
                <w:tcW w:w="7903" w:type="dxa"/>
                <w:tcBorders>
                  <w:bottom w:val="single" w:sz="4" w:space="0" w:color="auto"/>
                </w:tcBorders>
              </w:tcPr>
            </w:tcPrChange>
          </w:tcPr>
          <w:p w14:paraId="2F3735F3" w14:textId="77777777" w:rsidR="00CD18AD" w:rsidRDefault="00CD18AD">
            <w:pPr>
              <w:rPr>
                <w:rFonts w:ascii="Times New Roman" w:hAnsi="Times New Roman"/>
                <w:kern w:val="22"/>
              </w:rPr>
            </w:pPr>
            <w:r>
              <w:rPr>
                <w:rFonts w:ascii="Times New Roman" w:hAnsi="Times New Roman"/>
                <w:kern w:val="22"/>
              </w:rPr>
              <w:t>Does t</w:t>
            </w:r>
            <w:r w:rsidR="00C37335">
              <w:rPr>
                <w:rFonts w:ascii="Times New Roman" w:hAnsi="Times New Roman"/>
                <w:kern w:val="22"/>
              </w:rPr>
              <w:t>he s</w:t>
            </w:r>
            <w:r w:rsidR="00C91C39" w:rsidRPr="00E96FFD">
              <w:rPr>
                <w:rFonts w:ascii="Times New Roman" w:hAnsi="Times New Roman"/>
                <w:kern w:val="22"/>
              </w:rPr>
              <w:t xml:space="preserve">tate </w:t>
            </w:r>
            <w:r>
              <w:rPr>
                <w:rFonts w:ascii="Times New Roman" w:hAnsi="Times New Roman"/>
                <w:kern w:val="22"/>
              </w:rPr>
              <w:t>describe:</w:t>
            </w:r>
          </w:p>
          <w:p w14:paraId="741D71B5" w14:textId="7CA208C4" w:rsidR="00B54909" w:rsidRPr="00B54909" w:rsidRDefault="00CD18AD">
            <w:pPr>
              <w:numPr>
                <w:ilvl w:val="0"/>
                <w:numId w:val="1"/>
              </w:numPr>
              <w:tabs>
                <w:tab w:val="clear" w:pos="720"/>
                <w:tab w:val="num" w:pos="235"/>
              </w:tabs>
              <w:ind w:left="235" w:hanging="235"/>
              <w:rPr>
                <w:rFonts w:ascii="Times New Roman" w:hAnsi="Times New Roman"/>
                <w:kern w:val="22"/>
              </w:rPr>
              <w:pPrChange w:id="243" w:author="Evan Katz" w:date="2019-06-17T15:11:00Z">
                <w:pPr>
                  <w:numPr>
                    <w:numId w:val="1"/>
                  </w:numPr>
                  <w:tabs>
                    <w:tab w:val="num" w:pos="235"/>
                    <w:tab w:val="num" w:pos="720"/>
                  </w:tabs>
                  <w:ind w:left="235" w:hanging="235"/>
                </w:pPr>
              </w:pPrChange>
            </w:pPr>
            <w:r>
              <w:rPr>
                <w:rFonts w:ascii="Times New Roman" w:hAnsi="Times New Roman"/>
                <w:kern w:val="22"/>
              </w:rPr>
              <w:t>T</w:t>
            </w:r>
            <w:r w:rsidR="005D7F6A" w:rsidRPr="00E96FFD">
              <w:rPr>
                <w:rFonts w:ascii="Times New Roman" w:hAnsi="Times New Roman"/>
                <w:kern w:val="22"/>
              </w:rPr>
              <w:t xml:space="preserve">he methods </w:t>
            </w:r>
            <w:r>
              <w:rPr>
                <w:rFonts w:ascii="Times New Roman" w:hAnsi="Times New Roman"/>
                <w:kern w:val="22"/>
              </w:rPr>
              <w:t>that are used</w:t>
            </w:r>
            <w:r w:rsidR="005D7F6A" w:rsidRPr="00E96FFD">
              <w:rPr>
                <w:rFonts w:ascii="Times New Roman" w:hAnsi="Times New Roman"/>
                <w:kern w:val="22"/>
              </w:rPr>
              <w:t xml:space="preserve"> to assess the performance of </w:t>
            </w:r>
            <w:r>
              <w:rPr>
                <w:rFonts w:ascii="Times New Roman" w:hAnsi="Times New Roman"/>
                <w:kern w:val="22"/>
              </w:rPr>
              <w:t xml:space="preserve">contracted and/or local/regional </w:t>
            </w:r>
            <w:r w:rsidR="005D7F6A" w:rsidRPr="00E96FFD">
              <w:rPr>
                <w:rFonts w:ascii="Times New Roman" w:hAnsi="Times New Roman"/>
                <w:kern w:val="22"/>
              </w:rPr>
              <w:t>non-state entities to ensure that they perform assigned waiver operational and administrative functions</w:t>
            </w:r>
            <w:r w:rsidR="00F717EC">
              <w:rPr>
                <w:rFonts w:ascii="Times New Roman" w:hAnsi="Times New Roman"/>
                <w:kern w:val="22"/>
              </w:rPr>
              <w:t xml:space="preserve"> are</w:t>
            </w:r>
            <w:r w:rsidR="005D7F6A" w:rsidRPr="00E96FFD">
              <w:rPr>
                <w:rFonts w:ascii="Times New Roman" w:hAnsi="Times New Roman"/>
                <w:kern w:val="22"/>
              </w:rPr>
              <w:t xml:space="preserve"> in accordance with w</w:t>
            </w:r>
            <w:r>
              <w:rPr>
                <w:rFonts w:ascii="Times New Roman" w:hAnsi="Times New Roman"/>
                <w:kern w:val="22"/>
              </w:rPr>
              <w:t>aiver requirements?</w:t>
            </w:r>
            <w:r w:rsidR="00E37D4A">
              <w:rPr>
                <w:rFonts w:ascii="Times New Roman" w:hAnsi="Times New Roman"/>
                <w:kern w:val="22"/>
              </w:rPr>
              <w:t xml:space="preserve"> </w:t>
            </w:r>
            <w:ins w:id="244" w:author="Evan Katz" w:date="2019-06-17T14:59:00Z">
              <w:r w:rsidR="00546512">
                <w:rPr>
                  <w:rFonts w:ascii="Times New Roman" w:hAnsi="Times New Roman"/>
                  <w:kern w:val="22"/>
                </w:rPr>
                <w:br/>
              </w:r>
            </w:ins>
            <w:r w:rsidR="00E37D4A">
              <w:rPr>
                <w:rFonts w:ascii="Times New Roman" w:hAnsi="Times New Roman"/>
                <w:kern w:val="22"/>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E37D4A"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37D4A"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E37D4A"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37D4A" w:rsidRPr="00E96FFD">
              <w:rPr>
                <w:rFonts w:ascii="Times New Roman" w:hAnsi="Times New Roman"/>
                <w:bCs/>
              </w:rPr>
              <w:t xml:space="preserve"> No</w:t>
            </w:r>
          </w:p>
          <w:p w14:paraId="28A02311" w14:textId="379E4863" w:rsidR="00B54909" w:rsidRPr="00B54909" w:rsidRDefault="006131AB">
            <w:pPr>
              <w:numPr>
                <w:ilvl w:val="0"/>
                <w:numId w:val="1"/>
              </w:numPr>
              <w:tabs>
                <w:tab w:val="clear" w:pos="720"/>
                <w:tab w:val="num" w:pos="235"/>
              </w:tabs>
              <w:ind w:left="235" w:hanging="235"/>
              <w:rPr>
                <w:rFonts w:ascii="Times New Roman" w:hAnsi="Times New Roman"/>
                <w:kern w:val="22"/>
              </w:rPr>
              <w:pPrChange w:id="245" w:author="Evan Katz" w:date="2019-06-17T15:11:00Z">
                <w:pPr>
                  <w:numPr>
                    <w:numId w:val="1"/>
                  </w:numPr>
                  <w:tabs>
                    <w:tab w:val="num" w:pos="235"/>
                    <w:tab w:val="num" w:pos="720"/>
                  </w:tabs>
                  <w:ind w:left="235" w:hanging="235"/>
                </w:pPr>
              </w:pPrChange>
            </w:pPr>
            <w:r>
              <w:rPr>
                <w:rFonts w:ascii="Times New Roman" w:hAnsi="Times New Roman"/>
                <w:bCs/>
              </w:rPr>
              <w:t>The o</w:t>
            </w:r>
            <w:r w:rsidR="00E37D4A">
              <w:rPr>
                <w:rFonts w:ascii="Times New Roman" w:hAnsi="Times New Roman"/>
                <w:bCs/>
              </w:rPr>
              <w:t xml:space="preserve">versight methods encompass each function that is performed by contracted entities or local/regional non-state entities as specified in </w:t>
            </w:r>
            <w:ins w:id="246" w:author="Evan Katz" w:date="2019-06-17T15:00:00Z">
              <w:r w:rsidR="00546512">
                <w:rPr>
                  <w:rFonts w:ascii="Times New Roman" w:hAnsi="Times New Roman"/>
                  <w:bCs/>
                </w:rPr>
                <w:br/>
              </w:r>
            </w:ins>
            <w:r w:rsidR="00E37D4A">
              <w:rPr>
                <w:rFonts w:ascii="Times New Roman" w:hAnsi="Times New Roman"/>
                <w:bCs/>
              </w:rPr>
              <w:t xml:space="preserve">Item A-7? </w:t>
            </w:r>
            <w:ins w:id="247" w:author="Evan Katz" w:date="2019-06-17T14:59:00Z">
              <w:r w:rsidR="00546512">
                <w:rPr>
                  <w:rFonts w:ascii="Times New Roman" w:hAnsi="Times New Roman"/>
                  <w:bCs/>
                </w:rPr>
                <w:br/>
              </w:r>
            </w:ins>
            <w:r w:rsidR="00654AE7" w:rsidRPr="00E96FFD">
              <w:rPr>
                <w:rFonts w:ascii="Times New Roman" w:hAnsi="Times New Roman"/>
                <w:bCs/>
              </w:rPr>
              <w:fldChar w:fldCharType="begin">
                <w:ffData>
                  <w:name w:val="Check74"/>
                  <w:enabled/>
                  <w:calcOnExit w:val="0"/>
                  <w:checkBox>
                    <w:sizeAuto/>
                    <w:default w:val="0"/>
                  </w:checkBox>
                </w:ffData>
              </w:fldChar>
            </w:r>
            <w:r w:rsidR="00E37D4A"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37D4A"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E37D4A"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37D4A" w:rsidRPr="00E96FFD">
              <w:rPr>
                <w:rFonts w:ascii="Times New Roman" w:hAnsi="Times New Roman"/>
                <w:bCs/>
              </w:rPr>
              <w:t xml:space="preserve"> No</w:t>
            </w:r>
          </w:p>
          <w:p w14:paraId="75907EB2" w14:textId="4E4BD2B5" w:rsidR="002A4119" w:rsidRPr="002A4119" w:rsidRDefault="005D7F6A">
            <w:pPr>
              <w:numPr>
                <w:ilvl w:val="0"/>
                <w:numId w:val="1"/>
              </w:numPr>
              <w:tabs>
                <w:tab w:val="clear" w:pos="720"/>
                <w:tab w:val="num" w:pos="235"/>
              </w:tabs>
              <w:ind w:left="235" w:hanging="235"/>
              <w:rPr>
                <w:rFonts w:ascii="Times New Roman" w:hAnsi="Times New Roman"/>
                <w:bCs/>
              </w:rPr>
              <w:pPrChange w:id="248" w:author="Evan Katz" w:date="2019-06-17T15:11:00Z">
                <w:pPr>
                  <w:numPr>
                    <w:numId w:val="1"/>
                  </w:numPr>
                  <w:tabs>
                    <w:tab w:val="num" w:pos="235"/>
                    <w:tab w:val="num" w:pos="720"/>
                  </w:tabs>
                  <w:ind w:left="235" w:hanging="235"/>
                </w:pPr>
              </w:pPrChange>
            </w:pPr>
            <w:r w:rsidRPr="00E96FFD">
              <w:rPr>
                <w:rFonts w:ascii="Times New Roman" w:hAnsi="Times New Roman"/>
                <w:kern w:val="22"/>
              </w:rPr>
              <w:t xml:space="preserve">The frequency </w:t>
            </w:r>
            <w:r w:rsidR="00E37D4A">
              <w:rPr>
                <w:rFonts w:ascii="Times New Roman" w:hAnsi="Times New Roman"/>
                <w:kern w:val="22"/>
              </w:rPr>
              <w:t xml:space="preserve">with which such assessments are conducted?  </w:t>
            </w:r>
            <w:ins w:id="249" w:author="Evan Katz" w:date="2019-06-17T15:00:00Z">
              <w:r w:rsidR="00546512">
                <w:rPr>
                  <w:rFonts w:ascii="Times New Roman" w:hAnsi="Times New Roman"/>
                  <w:kern w:val="22"/>
                </w:rPr>
                <w:br/>
              </w:r>
            </w:ins>
            <w:r w:rsidR="00654AE7" w:rsidRPr="00E96FFD">
              <w:rPr>
                <w:rFonts w:ascii="Times New Roman" w:hAnsi="Times New Roman"/>
                <w:bCs/>
              </w:rPr>
              <w:fldChar w:fldCharType="begin">
                <w:ffData>
                  <w:name w:val="Check74"/>
                  <w:enabled/>
                  <w:calcOnExit w:val="0"/>
                  <w:checkBox>
                    <w:sizeAuto/>
                    <w:default w:val="0"/>
                  </w:checkBox>
                </w:ffData>
              </w:fldChar>
            </w:r>
            <w:r w:rsidR="00E37D4A"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37D4A"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E37D4A"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37D4A" w:rsidRPr="00E96FFD">
              <w:rPr>
                <w:rFonts w:ascii="Times New Roman" w:hAnsi="Times New Roman"/>
                <w:bCs/>
              </w:rPr>
              <w:t xml:space="preserve"> No</w:t>
            </w:r>
          </w:p>
          <w:p w14:paraId="7448008A" w14:textId="4DDF544D" w:rsidR="005D7F6A" w:rsidRPr="00E37D4A" w:rsidRDefault="005D7F6A">
            <w:pPr>
              <w:numPr>
                <w:ilvl w:val="0"/>
                <w:numId w:val="1"/>
              </w:numPr>
              <w:tabs>
                <w:tab w:val="clear" w:pos="720"/>
                <w:tab w:val="num" w:pos="235"/>
              </w:tabs>
              <w:ind w:left="235" w:hanging="235"/>
              <w:rPr>
                <w:rFonts w:ascii="Times New Roman" w:hAnsi="Times New Roman"/>
              </w:rPr>
              <w:pPrChange w:id="250" w:author="Evan Katz" w:date="2019-06-17T15:11:00Z">
                <w:pPr>
                  <w:numPr>
                    <w:numId w:val="1"/>
                  </w:numPr>
                  <w:tabs>
                    <w:tab w:val="num" w:pos="235"/>
                    <w:tab w:val="num" w:pos="720"/>
                  </w:tabs>
                  <w:ind w:left="235" w:hanging="235"/>
                </w:pPr>
              </w:pPrChange>
            </w:pPr>
            <w:r w:rsidRPr="00E96FFD">
              <w:rPr>
                <w:rFonts w:ascii="Times New Roman" w:hAnsi="Times New Roman"/>
              </w:rPr>
              <w:t>If assessment</w:t>
            </w:r>
            <w:r w:rsidR="00E37D4A">
              <w:rPr>
                <w:rFonts w:ascii="Times New Roman" w:hAnsi="Times New Roman"/>
              </w:rPr>
              <w:t>s</w:t>
            </w:r>
            <w:r w:rsidRPr="00E96FFD">
              <w:rPr>
                <w:rFonts w:ascii="Times New Roman" w:hAnsi="Times New Roman"/>
              </w:rPr>
              <w:t xml:space="preserve"> </w:t>
            </w:r>
            <w:r w:rsidR="00E37D4A">
              <w:rPr>
                <w:rFonts w:ascii="Times New Roman" w:hAnsi="Times New Roman"/>
              </w:rPr>
              <w:t>are</w:t>
            </w:r>
            <w:r w:rsidRPr="00E96FFD">
              <w:rPr>
                <w:rFonts w:ascii="Times New Roman" w:hAnsi="Times New Roman"/>
              </w:rPr>
              <w:t xml:space="preserve"> performed by the operating agency, </w:t>
            </w:r>
            <w:r w:rsidR="006131AB">
              <w:rPr>
                <w:rFonts w:ascii="Times New Roman" w:hAnsi="Times New Roman"/>
              </w:rPr>
              <w:t xml:space="preserve">is </w:t>
            </w:r>
            <w:r w:rsidR="00E37D4A">
              <w:rPr>
                <w:rFonts w:ascii="Times New Roman" w:hAnsi="Times New Roman"/>
              </w:rPr>
              <w:t>th</w:t>
            </w:r>
            <w:r w:rsidR="006131AB">
              <w:rPr>
                <w:rFonts w:ascii="Times New Roman" w:hAnsi="Times New Roman"/>
              </w:rPr>
              <w:t xml:space="preserve">e conduct of such assessment </w:t>
            </w:r>
            <w:r w:rsidRPr="00E96FFD">
              <w:rPr>
                <w:rFonts w:ascii="Times New Roman" w:hAnsi="Times New Roman"/>
              </w:rPr>
              <w:t xml:space="preserve">subject to review by the </w:t>
            </w:r>
            <w:r w:rsidR="00E37D4A">
              <w:rPr>
                <w:rFonts w:ascii="Times New Roman" w:hAnsi="Times New Roman"/>
              </w:rPr>
              <w:t xml:space="preserve">Medicaid agency </w:t>
            </w:r>
            <w:r w:rsidRPr="00E96FFD">
              <w:rPr>
                <w:rFonts w:ascii="Times New Roman" w:hAnsi="Times New Roman"/>
              </w:rPr>
              <w:t>to ensure that the operating agency</w:t>
            </w:r>
            <w:r w:rsidRPr="00E96FFD">
              <w:rPr>
                <w:rFonts w:ascii="Times New Roman" w:hAnsi="Times New Roman"/>
                <w:i/>
              </w:rPr>
              <w:t xml:space="preserve"> </w:t>
            </w:r>
            <w:r w:rsidR="00E37D4A">
              <w:rPr>
                <w:rFonts w:ascii="Times New Roman" w:hAnsi="Times New Roman"/>
              </w:rPr>
              <w:t xml:space="preserve">is exercising its </w:t>
            </w:r>
            <w:r w:rsidRPr="00E96FFD">
              <w:rPr>
                <w:rFonts w:ascii="Times New Roman" w:hAnsi="Times New Roman"/>
              </w:rPr>
              <w:t>responsibilities</w:t>
            </w:r>
            <w:r w:rsidR="00E37D4A">
              <w:rPr>
                <w:rFonts w:ascii="Times New Roman" w:hAnsi="Times New Roman"/>
              </w:rPr>
              <w:t xml:space="preserve"> and </w:t>
            </w:r>
            <w:r w:rsidR="006131AB">
              <w:rPr>
                <w:rFonts w:ascii="Times New Roman" w:hAnsi="Times New Roman"/>
              </w:rPr>
              <w:t xml:space="preserve">that </w:t>
            </w:r>
            <w:r w:rsidR="00E37D4A">
              <w:rPr>
                <w:rFonts w:ascii="Times New Roman" w:hAnsi="Times New Roman"/>
              </w:rPr>
              <w:t>there are procedures that provide for the reporting of assessment results to the Medicaid agency?</w:t>
            </w:r>
            <w:r w:rsidR="00B54909">
              <w:rPr>
                <w:rFonts w:ascii="Times New Roman" w:hAnsi="Times New Roman"/>
              </w:rPr>
              <w:t xml:space="preserve"> </w:t>
            </w:r>
            <w:ins w:id="251" w:author="Evan Katz" w:date="2019-06-17T15:00:00Z">
              <w:r w:rsidR="00546512">
                <w:rPr>
                  <w:rFonts w:ascii="Times New Roman" w:hAnsi="Times New Roman"/>
                </w:rPr>
                <w:br/>
              </w:r>
            </w:ins>
            <w:r w:rsidR="00B54909">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00E37D4A"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37D4A"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E37D4A"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E37D4A" w:rsidRPr="00E96FFD">
              <w:rPr>
                <w:rFonts w:ascii="Times New Roman" w:hAnsi="Times New Roman"/>
                <w:bCs/>
              </w:rPr>
              <w:t xml:space="preserve"> No</w:t>
            </w:r>
            <w:r w:rsidRPr="00E96FFD">
              <w:rPr>
                <w:rFonts w:ascii="Times New Roman" w:hAnsi="Times New Roman"/>
              </w:rPr>
              <w:tab/>
            </w:r>
            <w:ins w:id="252" w:author="Evan Katz" w:date="2019-06-17T14:51:00Z">
              <w:r w:rsidR="002A4119">
                <w:rPr>
                  <w:rFonts w:ascii="Times New Roman" w:hAnsi="Times New Roman"/>
                </w:rPr>
                <w:br/>
              </w:r>
            </w:ins>
          </w:p>
        </w:tc>
        <w:tc>
          <w:tcPr>
            <w:tcW w:w="3240" w:type="dxa"/>
            <w:tcBorders>
              <w:bottom w:val="single" w:sz="4" w:space="0" w:color="auto"/>
            </w:tcBorders>
            <w:tcPrChange w:id="253" w:author="Evan Katz" w:date="2019-06-17T14:51:00Z">
              <w:tcPr>
                <w:tcW w:w="3240" w:type="dxa"/>
                <w:tcBorders>
                  <w:bottom w:val="single" w:sz="4" w:space="0" w:color="auto"/>
                </w:tcBorders>
              </w:tcPr>
            </w:tcPrChange>
          </w:tcPr>
          <w:p w14:paraId="09499384" w14:textId="77777777" w:rsidR="005D7F6A" w:rsidRPr="00E96FFD" w:rsidRDefault="005D7F6A">
            <w:pPr>
              <w:rPr>
                <w:rFonts w:ascii="Times New Roman" w:hAnsi="Times New Roman"/>
                <w:bCs/>
              </w:rPr>
            </w:pPr>
          </w:p>
        </w:tc>
      </w:tr>
      <w:tr w:rsidR="00EB1444" w:rsidRPr="00E96FFD" w14:paraId="35BA7A41" w14:textId="77777777" w:rsidTr="002A4119">
        <w:trPr>
          <w:cantSplit/>
          <w:trHeight w:val="328"/>
          <w:tblHeader/>
          <w:trPrChange w:id="254" w:author="Evan Katz" w:date="2019-06-17T14:51:00Z">
            <w:trPr>
              <w:trHeight w:val="328"/>
            </w:trPr>
          </w:trPrChange>
        </w:trPr>
        <w:tc>
          <w:tcPr>
            <w:tcW w:w="10980" w:type="dxa"/>
            <w:gridSpan w:val="2"/>
            <w:shd w:val="pct12" w:color="auto" w:fill="auto"/>
            <w:tcPrChange w:id="255" w:author="Evan Katz" w:date="2019-06-17T14:51:00Z">
              <w:tcPr>
                <w:tcW w:w="10980" w:type="dxa"/>
                <w:gridSpan w:val="2"/>
                <w:shd w:val="pct12" w:color="auto" w:fill="auto"/>
              </w:tcPr>
            </w:tcPrChange>
          </w:tcPr>
          <w:p w14:paraId="1018B76A" w14:textId="77777777" w:rsidR="00EB1444" w:rsidRPr="00E96FFD" w:rsidRDefault="00461549">
            <w:pPr>
              <w:rPr>
                <w:rFonts w:ascii="Times New Roman" w:hAnsi="Times New Roman"/>
                <w:b/>
                <w:bCs/>
              </w:rPr>
            </w:pPr>
            <w:r w:rsidRPr="00E96FFD">
              <w:rPr>
                <w:rFonts w:ascii="Times New Roman" w:hAnsi="Times New Roman"/>
                <w:b/>
              </w:rPr>
              <w:t>A-</w:t>
            </w:r>
            <w:r w:rsidR="00C37335">
              <w:rPr>
                <w:rFonts w:ascii="Times New Roman" w:hAnsi="Times New Roman"/>
                <w:b/>
              </w:rPr>
              <w:t>7:</w:t>
            </w:r>
            <w:r w:rsidRPr="00E96FFD">
              <w:rPr>
                <w:rFonts w:ascii="Times New Roman" w:hAnsi="Times New Roman"/>
                <w:b/>
              </w:rPr>
              <w:t xml:space="preserve">  </w:t>
            </w:r>
            <w:r w:rsidR="00EB1444" w:rsidRPr="00E96FFD">
              <w:rPr>
                <w:rFonts w:ascii="Times New Roman" w:hAnsi="Times New Roman"/>
                <w:b/>
              </w:rPr>
              <w:t xml:space="preserve"> Distribution of Waiver Operational and Administrative Functions</w:t>
            </w:r>
            <w:r w:rsidR="00EB1444" w:rsidRPr="00E96FFD">
              <w:rPr>
                <w:rFonts w:ascii="Times New Roman" w:hAnsi="Times New Roman"/>
                <w:b/>
                <w:bCs/>
              </w:rPr>
              <w:t xml:space="preserve">                              </w:t>
            </w:r>
          </w:p>
          <w:p w14:paraId="1F411495" w14:textId="77777777" w:rsidR="00EB1444" w:rsidRPr="00E96FFD" w:rsidRDefault="00EB1444">
            <w:pPr>
              <w:rPr>
                <w:rFonts w:ascii="Times New Roman" w:hAnsi="Times New Roman"/>
                <w:bCs/>
              </w:rPr>
              <w:pPrChange w:id="256" w:author="Evan Katz" w:date="2019-06-17T15:11:00Z">
                <w:pPr>
                  <w:jc w:val="center"/>
                </w:pPr>
              </w:pPrChange>
            </w:pPr>
          </w:p>
        </w:tc>
        <w:tc>
          <w:tcPr>
            <w:tcW w:w="3240" w:type="dxa"/>
            <w:shd w:val="pct12" w:color="auto" w:fill="auto"/>
            <w:tcPrChange w:id="257" w:author="Evan Katz" w:date="2019-06-17T14:51:00Z">
              <w:tcPr>
                <w:tcW w:w="3240" w:type="dxa"/>
                <w:shd w:val="pct12" w:color="auto" w:fill="auto"/>
              </w:tcPr>
            </w:tcPrChange>
          </w:tcPr>
          <w:p w14:paraId="1EBF5F03" w14:textId="77777777" w:rsidR="00EB1444" w:rsidRPr="00E96FFD" w:rsidRDefault="00EB1444">
            <w:pPr>
              <w:rPr>
                <w:rFonts w:ascii="Times New Roman" w:hAnsi="Times New Roman"/>
                <w:b/>
                <w:bCs/>
              </w:rPr>
              <w:pPrChange w:id="258" w:author="Evan Katz" w:date="2019-06-17T15:11:00Z">
                <w:pPr>
                  <w:jc w:val="center"/>
                </w:pPr>
              </w:pPrChange>
            </w:pPr>
            <w:r w:rsidRPr="00E96FFD">
              <w:rPr>
                <w:rFonts w:ascii="Times New Roman" w:hAnsi="Times New Roman"/>
                <w:b/>
                <w:bCs/>
              </w:rPr>
              <w:t>Analyst Notes</w:t>
            </w:r>
          </w:p>
          <w:p w14:paraId="2EACC97D" w14:textId="77777777" w:rsidR="00EB1444" w:rsidRPr="00E96FFD" w:rsidRDefault="00EB1444">
            <w:pPr>
              <w:rPr>
                <w:rFonts w:ascii="Times New Roman" w:hAnsi="Times New Roman"/>
                <w:bCs/>
              </w:rPr>
            </w:pPr>
          </w:p>
        </w:tc>
      </w:tr>
      <w:tr w:rsidR="005D7F6A" w:rsidRPr="00E96FFD" w14:paraId="6B74C262" w14:textId="77777777" w:rsidTr="002A4119">
        <w:trPr>
          <w:cantSplit/>
          <w:trHeight w:val="510"/>
          <w:tblHeader/>
          <w:trPrChange w:id="259" w:author="Evan Katz" w:date="2019-06-17T14:51:00Z">
            <w:trPr>
              <w:trHeight w:val="510"/>
            </w:trPr>
          </w:trPrChange>
        </w:trPr>
        <w:tc>
          <w:tcPr>
            <w:tcW w:w="3077" w:type="dxa"/>
            <w:tcPrChange w:id="260" w:author="Evan Katz" w:date="2019-06-17T14:51:00Z">
              <w:tcPr>
                <w:tcW w:w="3077" w:type="dxa"/>
              </w:tcPr>
            </w:tcPrChange>
          </w:tcPr>
          <w:p w14:paraId="4DF0F225" w14:textId="77777777" w:rsidR="005D7F6A" w:rsidRPr="00E96FFD" w:rsidRDefault="005D7F6A">
            <w:pPr>
              <w:rPr>
                <w:rFonts w:ascii="Times New Roman" w:hAnsi="Times New Roman"/>
                <w:b/>
              </w:rPr>
            </w:pPr>
          </w:p>
        </w:tc>
        <w:tc>
          <w:tcPr>
            <w:tcW w:w="7903" w:type="dxa"/>
            <w:tcPrChange w:id="261" w:author="Evan Katz" w:date="2019-06-17T14:51:00Z">
              <w:tcPr>
                <w:tcW w:w="7903" w:type="dxa"/>
              </w:tcPr>
            </w:tcPrChange>
          </w:tcPr>
          <w:p w14:paraId="3CA4EB42" w14:textId="472AB3D4" w:rsidR="00986A75" w:rsidRDefault="00986A75">
            <w:pPr>
              <w:rPr>
                <w:rFonts w:ascii="Times New Roman" w:hAnsi="Times New Roman"/>
                <w:kern w:val="22"/>
              </w:rPr>
              <w:pPrChange w:id="262" w:author="Evan Katz" w:date="2019-06-17T15:11:00Z">
                <w:pPr>
                  <w:jc w:val="both"/>
                </w:pPr>
              </w:pPrChange>
            </w:pPr>
            <w:r>
              <w:rPr>
                <w:rFonts w:ascii="Times New Roman" w:hAnsi="Times New Roman"/>
                <w:kern w:val="22"/>
              </w:rPr>
              <w:t>Did the state correctly i</w:t>
            </w:r>
            <w:r w:rsidR="00E37D4A">
              <w:rPr>
                <w:rFonts w:ascii="Times New Roman" w:hAnsi="Times New Roman"/>
                <w:kern w:val="22"/>
              </w:rPr>
              <w:t xml:space="preserve">ndicate the </w:t>
            </w:r>
            <w:r w:rsidR="005D7F6A" w:rsidRPr="00E96FFD">
              <w:rPr>
                <w:rFonts w:ascii="Times New Roman" w:hAnsi="Times New Roman"/>
                <w:kern w:val="22"/>
              </w:rPr>
              <w:t xml:space="preserve">entity or entities that </w:t>
            </w:r>
            <w:r w:rsidR="00943204">
              <w:rPr>
                <w:rFonts w:ascii="Times New Roman" w:hAnsi="Times New Roman"/>
                <w:kern w:val="22"/>
              </w:rPr>
              <w:t>have significant responsibilities in directly performing eac</w:t>
            </w:r>
            <w:r>
              <w:rPr>
                <w:rFonts w:ascii="Times New Roman" w:hAnsi="Times New Roman"/>
                <w:kern w:val="22"/>
              </w:rPr>
              <w:t>h of the functions?</w:t>
            </w:r>
            <w:r w:rsidR="00943204">
              <w:rPr>
                <w:rFonts w:ascii="Times New Roman" w:hAnsi="Times New Roman"/>
                <w:kern w:val="22"/>
              </w:rPr>
              <w:t xml:space="preserve">  </w:t>
            </w:r>
            <w:ins w:id="263" w:author="Evan Katz" w:date="2019-06-17T15:01:00Z">
              <w:r w:rsidR="00F21BD6">
                <w:rPr>
                  <w:rFonts w:ascii="Times New Roman" w:hAnsi="Times New Roman"/>
                  <w:kern w:val="22"/>
                </w:rPr>
                <w:br/>
              </w:r>
            </w:ins>
            <w:r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No</w:t>
            </w:r>
            <w:r w:rsidRPr="00E96FFD">
              <w:rPr>
                <w:rFonts w:ascii="Times New Roman" w:hAnsi="Times New Roman"/>
              </w:rPr>
              <w:tab/>
            </w:r>
            <w:ins w:id="264" w:author="Evan Katz" w:date="2019-06-17T15:01:00Z">
              <w:r w:rsidR="00F21BD6">
                <w:rPr>
                  <w:rFonts w:ascii="Times New Roman" w:hAnsi="Times New Roman"/>
                </w:rPr>
                <w:br/>
              </w:r>
            </w:ins>
          </w:p>
          <w:p w14:paraId="2F8649D0" w14:textId="0C2E83A0" w:rsidR="005D7F6A" w:rsidRPr="00E96FFD" w:rsidRDefault="00986A75">
            <w:pPr>
              <w:rPr>
                <w:rFonts w:ascii="Times New Roman" w:hAnsi="Times New Roman"/>
                <w:kern w:val="22"/>
              </w:rPr>
              <w:pPrChange w:id="265" w:author="Evan Katz" w:date="2019-06-17T15:11:00Z">
                <w:pPr>
                  <w:jc w:val="both"/>
                </w:pPr>
              </w:pPrChange>
            </w:pPr>
            <w:r>
              <w:rPr>
                <w:rFonts w:ascii="Times New Roman" w:hAnsi="Times New Roman"/>
                <w:kern w:val="22"/>
              </w:rPr>
              <w:t xml:space="preserve">Did the state check the SMA </w:t>
            </w:r>
            <w:r w:rsidR="00B47189">
              <w:rPr>
                <w:rFonts w:ascii="Times New Roman" w:hAnsi="Times New Roman"/>
                <w:kern w:val="22"/>
              </w:rPr>
              <w:t>when it (1) conducts the function directly; (2) supervises the delegated function; and/or (3) establishes and/or approves polices related to the function</w:t>
            </w:r>
            <w:r>
              <w:rPr>
                <w:rFonts w:ascii="Times New Roman" w:hAnsi="Times New Roman"/>
                <w:kern w:val="22"/>
              </w:rPr>
              <w:t xml:space="preserve">?  </w:t>
            </w:r>
            <w:ins w:id="266" w:author="Evan Katz" w:date="2019-06-17T15:01:00Z">
              <w:r w:rsidR="00F21BD6">
                <w:rPr>
                  <w:rFonts w:ascii="Times New Roman" w:hAnsi="Times New Roman"/>
                  <w:kern w:val="22"/>
                </w:rPr>
                <w:br/>
              </w:r>
            </w:ins>
            <w:r>
              <w:rPr>
                <w:rFonts w:ascii="Times New Roman" w:hAnsi="Times New Roman"/>
                <w:kern w:val="22"/>
              </w:rPr>
              <w:t xml:space="preserve"> </w:t>
            </w:r>
            <w:r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No</w:t>
            </w:r>
            <w:r w:rsidRPr="00E96FFD">
              <w:rPr>
                <w:rFonts w:ascii="Times New Roman" w:hAnsi="Times New Roman"/>
              </w:rPr>
              <w:tab/>
            </w:r>
            <w:ins w:id="267" w:author="Evan Katz" w:date="2019-06-17T15:01:00Z">
              <w:r w:rsidR="00F21BD6">
                <w:rPr>
                  <w:rFonts w:ascii="Times New Roman" w:hAnsi="Times New Roman"/>
                </w:rPr>
                <w:br/>
              </w:r>
            </w:ins>
          </w:p>
        </w:tc>
        <w:tc>
          <w:tcPr>
            <w:tcW w:w="3240" w:type="dxa"/>
            <w:tcPrChange w:id="268" w:author="Evan Katz" w:date="2019-06-17T14:51:00Z">
              <w:tcPr>
                <w:tcW w:w="3240" w:type="dxa"/>
              </w:tcPr>
            </w:tcPrChange>
          </w:tcPr>
          <w:p w14:paraId="4DCA7845" w14:textId="77777777" w:rsidR="005D7F6A" w:rsidRPr="00E96FFD" w:rsidRDefault="005D7F6A">
            <w:pPr>
              <w:rPr>
                <w:rFonts w:ascii="Times New Roman" w:hAnsi="Times New Roman"/>
                <w:bCs/>
              </w:rPr>
            </w:pPr>
          </w:p>
        </w:tc>
      </w:tr>
    </w:tbl>
    <w:p w14:paraId="507CE22A" w14:textId="77777777" w:rsidR="00CB0B91" w:rsidRPr="00E96FFD" w:rsidRDefault="00CB0B91">
      <w:pPr>
        <w:rPr>
          <w:rFonts w:ascii="Times New Roman" w:hAnsi="Times New Roman"/>
          <w:kern w:val="22"/>
          <w:sz w:val="22"/>
          <w:szCs w:val="22"/>
        </w:rPr>
        <w:pPrChange w:id="269" w:author="Evan Katz" w:date="2019-06-17T15:11:00Z">
          <w:pPr>
            <w:jc w:val="both"/>
          </w:pPr>
        </w:pPrChange>
      </w:pPr>
    </w:p>
    <w:p w14:paraId="61FD3880" w14:textId="42BEFBF2" w:rsidR="001420B2" w:rsidRPr="00E96FFD" w:rsidRDefault="001420B2">
      <w:pPr>
        <w:pStyle w:val="Heading1"/>
        <w:jc w:val="left"/>
        <w:pPrChange w:id="270" w:author="Evan Katz" w:date="2019-06-17T15:11:00Z">
          <w:pPr>
            <w:pStyle w:val="Heading1"/>
          </w:pPr>
        </w:pPrChange>
      </w:pPr>
      <w:r>
        <w:rPr>
          <w:b w:val="0"/>
          <w:bCs/>
        </w:rPr>
        <w:br w:type="page"/>
      </w:r>
      <w:r>
        <w:t>Instrument</w:t>
      </w:r>
      <w:r w:rsidRPr="00E96FFD">
        <w:t xml:space="preserve"> for Reviewing Draft 1915 (c) Waiver Application </w:t>
      </w:r>
      <w:r>
        <w:t xml:space="preserve">Version </w:t>
      </w:r>
      <w:r w:rsidR="00B10CBB">
        <w:t>3.7</w:t>
      </w:r>
      <w:r w:rsidRPr="00E96FFD">
        <w:t xml:space="preserve"> </w:t>
      </w:r>
    </w:p>
    <w:p w14:paraId="4A6D7F22" w14:textId="77777777" w:rsidR="001420B2" w:rsidRPr="00E96FFD" w:rsidRDefault="001420B2">
      <w:pPr>
        <w:pStyle w:val="Heading1"/>
        <w:jc w:val="left"/>
        <w:pPrChange w:id="271" w:author="Evan Katz" w:date="2019-06-17T15:11:00Z">
          <w:pPr>
            <w:pStyle w:val="Heading1"/>
          </w:pPr>
        </w:pPrChange>
      </w:pPr>
      <w:r>
        <w:t>Quality Improvement Strategy:  Administrative Authority of the Single State Medicaid Agency</w:t>
      </w:r>
    </w:p>
    <w:p w14:paraId="65B3261F" w14:textId="77777777" w:rsidR="001420B2" w:rsidRPr="00E96FFD" w:rsidRDefault="001420B2">
      <w:pPr>
        <w:rPr>
          <w:rFonts w:ascii="Times New Roman" w:hAnsi="Times New Roman"/>
          <w:b/>
          <w:bCs/>
        </w:rPr>
        <w:pPrChange w:id="272" w:author="Evan Katz" w:date="2019-06-17T15:11:00Z">
          <w:pPr>
            <w:jc w:val="center"/>
          </w:pPr>
        </w:pPrChange>
      </w:pPr>
    </w:p>
    <w:p w14:paraId="24CA6D3F" w14:textId="77777777" w:rsidR="001420B2" w:rsidRDefault="001420B2">
      <w:pPr>
        <w:rPr>
          <w:rFonts w:ascii="Times New Roman" w:hAnsi="Times New Roman"/>
          <w:kern w:val="22"/>
        </w:rPr>
        <w:pPrChange w:id="273" w:author="Evan Katz" w:date="2019-06-17T15:11:00Z">
          <w:pPr>
            <w:jc w:val="both"/>
          </w:pPr>
        </w:pPrChange>
      </w:pPr>
      <w:r>
        <w:rPr>
          <w:rFonts w:ascii="Times New Roman" w:hAnsi="Times New Roman"/>
          <w:kern w:val="22"/>
        </w:rPr>
        <w:t xml:space="preserve">  </w:t>
      </w: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74" w:author="Evan Katz" w:date="2019-06-17T14:52:00Z">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3077"/>
        <w:gridCol w:w="7903"/>
        <w:gridCol w:w="3240"/>
        <w:tblGridChange w:id="275">
          <w:tblGrid>
            <w:gridCol w:w="3077"/>
            <w:gridCol w:w="7903"/>
            <w:gridCol w:w="3240"/>
          </w:tblGrid>
        </w:tblGridChange>
      </w:tblGrid>
      <w:tr w:rsidR="001420B2" w:rsidRPr="00E96FFD" w14:paraId="2A81B20C" w14:textId="77777777" w:rsidTr="002A4119">
        <w:trPr>
          <w:cantSplit/>
          <w:trHeight w:val="328"/>
          <w:tblHeader/>
          <w:trPrChange w:id="276" w:author="Evan Katz" w:date="2019-06-17T14:52:00Z">
            <w:trPr>
              <w:trHeight w:val="328"/>
            </w:trPr>
          </w:trPrChange>
        </w:trPr>
        <w:tc>
          <w:tcPr>
            <w:tcW w:w="10980" w:type="dxa"/>
            <w:gridSpan w:val="2"/>
            <w:shd w:val="pct12" w:color="auto" w:fill="auto"/>
            <w:tcPrChange w:id="277" w:author="Evan Katz" w:date="2019-06-17T14:52:00Z">
              <w:tcPr>
                <w:tcW w:w="10980" w:type="dxa"/>
                <w:gridSpan w:val="2"/>
                <w:shd w:val="pct12" w:color="auto" w:fill="auto"/>
              </w:tcPr>
            </w:tcPrChange>
          </w:tcPr>
          <w:p w14:paraId="04CDD8A4" w14:textId="77777777" w:rsidR="001420B2" w:rsidRDefault="001420B2">
            <w:pPr>
              <w:rPr>
                <w:rFonts w:ascii="Times New Roman" w:hAnsi="Times New Roman"/>
                <w:b/>
              </w:rPr>
            </w:pPr>
            <w:r>
              <w:rPr>
                <w:rFonts w:ascii="Times New Roman" w:hAnsi="Times New Roman"/>
                <w:b/>
              </w:rPr>
              <w:t>QIS: Administrative Authority</w:t>
            </w:r>
          </w:p>
          <w:p w14:paraId="67FCBB61" w14:textId="77777777" w:rsidR="001420B2" w:rsidRPr="00E96FFD" w:rsidRDefault="001420B2">
            <w:pPr>
              <w:rPr>
                <w:rFonts w:ascii="Times New Roman" w:hAnsi="Times New Roman"/>
                <w:b/>
                <w:bCs/>
              </w:rPr>
            </w:pPr>
            <w:r>
              <w:rPr>
                <w:rFonts w:ascii="Times New Roman" w:hAnsi="Times New Roman"/>
                <w:b/>
              </w:rPr>
              <w:t>Discovery and Remediation</w:t>
            </w:r>
            <w:r w:rsidRPr="00E96FFD">
              <w:rPr>
                <w:rFonts w:ascii="Times New Roman" w:hAnsi="Times New Roman"/>
                <w:b/>
                <w:bCs/>
              </w:rPr>
              <w:t xml:space="preserve">                              </w:t>
            </w:r>
          </w:p>
          <w:p w14:paraId="65AD7418" w14:textId="77777777" w:rsidR="001420B2" w:rsidRPr="00E96FFD" w:rsidRDefault="001420B2">
            <w:pPr>
              <w:rPr>
                <w:rFonts w:ascii="Times New Roman" w:hAnsi="Times New Roman"/>
                <w:bCs/>
              </w:rPr>
              <w:pPrChange w:id="278" w:author="Evan Katz" w:date="2019-06-17T15:11:00Z">
                <w:pPr>
                  <w:jc w:val="center"/>
                </w:pPr>
              </w:pPrChange>
            </w:pPr>
          </w:p>
        </w:tc>
        <w:tc>
          <w:tcPr>
            <w:tcW w:w="3240" w:type="dxa"/>
            <w:shd w:val="pct12" w:color="auto" w:fill="auto"/>
            <w:tcPrChange w:id="279" w:author="Evan Katz" w:date="2019-06-17T14:52:00Z">
              <w:tcPr>
                <w:tcW w:w="3240" w:type="dxa"/>
                <w:shd w:val="pct12" w:color="auto" w:fill="auto"/>
              </w:tcPr>
            </w:tcPrChange>
          </w:tcPr>
          <w:p w14:paraId="4A4BA039" w14:textId="77777777" w:rsidR="001420B2" w:rsidRPr="00E96FFD" w:rsidRDefault="001420B2">
            <w:pPr>
              <w:rPr>
                <w:rFonts w:ascii="Times New Roman" w:hAnsi="Times New Roman"/>
                <w:b/>
                <w:bCs/>
              </w:rPr>
              <w:pPrChange w:id="280" w:author="Evan Katz" w:date="2019-06-17T15:11:00Z">
                <w:pPr>
                  <w:jc w:val="center"/>
                </w:pPr>
              </w:pPrChange>
            </w:pPr>
            <w:r w:rsidRPr="00E96FFD">
              <w:rPr>
                <w:rFonts w:ascii="Times New Roman" w:hAnsi="Times New Roman"/>
                <w:b/>
                <w:bCs/>
              </w:rPr>
              <w:t>Analyst Notes</w:t>
            </w:r>
          </w:p>
          <w:p w14:paraId="524E8CF0" w14:textId="77777777" w:rsidR="001420B2" w:rsidRPr="00E96FFD" w:rsidRDefault="001420B2">
            <w:pPr>
              <w:rPr>
                <w:rFonts w:ascii="Times New Roman" w:hAnsi="Times New Roman"/>
                <w:bCs/>
              </w:rPr>
            </w:pPr>
          </w:p>
        </w:tc>
      </w:tr>
      <w:tr w:rsidR="001420B2" w:rsidRPr="00E96FFD" w14:paraId="30060CC2" w14:textId="77777777" w:rsidTr="002A4119">
        <w:trPr>
          <w:cantSplit/>
          <w:trHeight w:val="510"/>
          <w:tblHeader/>
          <w:trPrChange w:id="281" w:author="Evan Katz" w:date="2019-06-17T14:52:00Z">
            <w:trPr>
              <w:trHeight w:val="510"/>
            </w:trPr>
          </w:trPrChange>
        </w:trPr>
        <w:tc>
          <w:tcPr>
            <w:tcW w:w="3077" w:type="dxa"/>
            <w:tcPrChange w:id="282" w:author="Evan Katz" w:date="2019-06-17T14:52:00Z">
              <w:tcPr>
                <w:tcW w:w="3077" w:type="dxa"/>
              </w:tcPr>
            </w:tcPrChange>
          </w:tcPr>
          <w:p w14:paraId="4C984E8D" w14:textId="77777777" w:rsidR="001420B2" w:rsidRPr="00E96FFD" w:rsidRDefault="001420B2">
            <w:pPr>
              <w:rPr>
                <w:rFonts w:ascii="Times New Roman" w:hAnsi="Times New Roman"/>
                <w:b/>
              </w:rPr>
            </w:pPr>
          </w:p>
        </w:tc>
        <w:tc>
          <w:tcPr>
            <w:tcW w:w="7903" w:type="dxa"/>
            <w:tcPrChange w:id="283" w:author="Evan Katz" w:date="2019-06-17T14:52:00Z">
              <w:tcPr>
                <w:tcW w:w="7903" w:type="dxa"/>
              </w:tcPr>
            </w:tcPrChange>
          </w:tcPr>
          <w:p w14:paraId="0A0A490C" w14:textId="77777777" w:rsidR="001420B2" w:rsidRDefault="001420B2">
            <w:pPr>
              <w:spacing w:after="120" w:line="260" w:lineRule="exact"/>
              <w:ind w:left="144"/>
              <w:rPr>
                <w:rFonts w:ascii="Times New Roman" w:hAnsi="Times New Roman"/>
              </w:rPr>
              <w:pPrChange w:id="284" w:author="Evan Katz" w:date="2019-06-17T15:11:00Z">
                <w:pPr>
                  <w:spacing w:after="120" w:line="260" w:lineRule="exact"/>
                  <w:ind w:left="144"/>
                  <w:jc w:val="both"/>
                </w:pPr>
              </w:pPrChange>
            </w:pPr>
            <w:r>
              <w:rPr>
                <w:rFonts w:ascii="Times New Roman" w:hAnsi="Times New Roman"/>
              </w:rPr>
              <w:t xml:space="preserve">Has the discovery of compliance with this assurance and the remediation of identified problems addressed:  </w:t>
            </w:r>
          </w:p>
          <w:p w14:paraId="47A11252" w14:textId="77777777" w:rsidR="001420B2" w:rsidRDefault="001420B2">
            <w:pPr>
              <w:numPr>
                <w:ilvl w:val="1"/>
                <w:numId w:val="71"/>
              </w:numPr>
              <w:spacing w:after="120" w:line="260" w:lineRule="exact"/>
              <w:rPr>
                <w:rFonts w:ascii="Times New Roman" w:hAnsi="Times New Roman"/>
              </w:rPr>
              <w:pPrChange w:id="285" w:author="Evan Katz" w:date="2019-06-17T15:11:00Z">
                <w:pPr>
                  <w:numPr>
                    <w:ilvl w:val="1"/>
                    <w:numId w:val="71"/>
                  </w:numPr>
                  <w:tabs>
                    <w:tab w:val="num" w:pos="1440"/>
                  </w:tabs>
                  <w:spacing w:after="120" w:line="260" w:lineRule="exact"/>
                  <w:ind w:left="1440" w:hanging="360"/>
                  <w:jc w:val="both"/>
                </w:pPr>
              </w:pPrChange>
            </w:pPr>
            <w:r>
              <w:rPr>
                <w:rFonts w:ascii="Times New Roman" w:hAnsi="Times New Roman"/>
              </w:rPr>
              <w:t>How the Medicaid agency exercises oversight over the performance of delegated waiver functions by other entities;</w:t>
            </w:r>
          </w:p>
          <w:p w14:paraId="0948C024" w14:textId="77777777" w:rsidR="001420B2" w:rsidRDefault="001420B2">
            <w:pPr>
              <w:spacing w:after="120" w:line="260" w:lineRule="exact"/>
              <w:ind w:left="1080"/>
              <w:rPr>
                <w:rFonts w:ascii="Times New Roman" w:hAnsi="Times New Roman"/>
              </w:rPr>
              <w:pPrChange w:id="286" w:author="Evan Katz" w:date="2019-06-17T15:11:00Z">
                <w:pPr>
                  <w:spacing w:after="120" w:line="260" w:lineRule="exact"/>
                  <w:ind w:left="1080"/>
                  <w:jc w:val="both"/>
                </w:pPr>
              </w:pPrChange>
            </w:pPr>
            <w:r>
              <w:rPr>
                <w:rFonts w:ascii="Times New Roman" w:hAnsi="Times New Roman"/>
                <w:bCs/>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r w:rsidRPr="00E96FFD">
              <w:rPr>
                <w:rFonts w:ascii="Times New Roman" w:hAnsi="Times New Roman"/>
              </w:rPr>
              <w:tab/>
            </w:r>
          </w:p>
          <w:p w14:paraId="46FFCB37" w14:textId="46094BF4" w:rsidR="001420B2" w:rsidRDefault="001420B2">
            <w:pPr>
              <w:numPr>
                <w:ilvl w:val="1"/>
                <w:numId w:val="71"/>
              </w:numPr>
              <w:spacing w:after="120" w:line="260" w:lineRule="exact"/>
              <w:rPr>
                <w:rFonts w:ascii="Times New Roman" w:hAnsi="Times New Roman"/>
              </w:rPr>
              <w:pPrChange w:id="287" w:author="Evan Katz" w:date="2019-06-17T15:11:00Z">
                <w:pPr>
                  <w:numPr>
                    <w:ilvl w:val="1"/>
                    <w:numId w:val="71"/>
                  </w:numPr>
                  <w:tabs>
                    <w:tab w:val="num" w:pos="1440"/>
                  </w:tabs>
                  <w:spacing w:after="120" w:line="260" w:lineRule="exact"/>
                  <w:ind w:left="1440" w:hanging="360"/>
                  <w:jc w:val="both"/>
                </w:pPr>
              </w:pPrChange>
            </w:pPr>
            <w:r>
              <w:rPr>
                <w:rFonts w:ascii="Times New Roman" w:hAnsi="Times New Roman"/>
              </w:rPr>
              <w:t>How frequently oversight is conducted</w:t>
            </w:r>
            <w:ins w:id="288" w:author="Evan Katz" w:date="2019-06-17T15:02:00Z">
              <w:r w:rsidR="00E4150D">
                <w:rPr>
                  <w:rFonts w:ascii="Times New Roman" w:hAnsi="Times New Roman"/>
                </w:rPr>
                <w:br/>
              </w:r>
            </w:ins>
            <w:r>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r w:rsidRPr="00E96FFD">
              <w:rPr>
                <w:rFonts w:ascii="Times New Roman" w:hAnsi="Times New Roman"/>
              </w:rPr>
              <w:tab/>
            </w:r>
          </w:p>
          <w:p w14:paraId="5E23E847" w14:textId="77777777" w:rsidR="001420B2" w:rsidRDefault="001420B2">
            <w:pPr>
              <w:spacing w:after="120" w:line="260" w:lineRule="exact"/>
              <w:ind w:left="1080"/>
              <w:rPr>
                <w:rFonts w:ascii="Times New Roman" w:hAnsi="Times New Roman"/>
              </w:rPr>
              <w:pPrChange w:id="289" w:author="Evan Katz" w:date="2019-06-17T15:11:00Z">
                <w:pPr>
                  <w:spacing w:after="120" w:line="260" w:lineRule="exact"/>
                  <w:ind w:left="1080"/>
                  <w:jc w:val="both"/>
                </w:pPr>
              </w:pPrChange>
            </w:pPr>
            <w:r>
              <w:rPr>
                <w:rFonts w:ascii="Times New Roman" w:hAnsi="Times New Roman"/>
              </w:rPr>
              <w:t>and</w:t>
            </w:r>
          </w:p>
          <w:p w14:paraId="2292C9D5" w14:textId="6DB3A37C" w:rsidR="001420B2" w:rsidRDefault="001420B2">
            <w:pPr>
              <w:numPr>
                <w:ilvl w:val="1"/>
                <w:numId w:val="71"/>
              </w:numPr>
              <w:spacing w:after="120" w:line="260" w:lineRule="exact"/>
              <w:rPr>
                <w:rFonts w:ascii="Times New Roman" w:hAnsi="Times New Roman"/>
              </w:rPr>
              <w:pPrChange w:id="290" w:author="Evan Katz" w:date="2019-06-17T15:11:00Z">
                <w:pPr>
                  <w:numPr>
                    <w:ilvl w:val="1"/>
                    <w:numId w:val="71"/>
                  </w:numPr>
                  <w:tabs>
                    <w:tab w:val="num" w:pos="1440"/>
                  </w:tabs>
                  <w:spacing w:after="120" w:line="260" w:lineRule="exact"/>
                  <w:ind w:left="1440" w:hanging="360"/>
                  <w:jc w:val="both"/>
                </w:pPr>
              </w:pPrChange>
            </w:pPr>
            <w:r>
              <w:rPr>
                <w:rFonts w:ascii="Times New Roman" w:hAnsi="Times New Roman"/>
              </w:rPr>
              <w:t xml:space="preserve">The entity (or entities) responsible for the discovery and remediation activities.  </w:t>
            </w:r>
            <w:ins w:id="291" w:author="Evan Katz" w:date="2019-06-17T15:02:00Z">
              <w:r w:rsidR="00E4150D">
                <w:rPr>
                  <w:rFonts w:ascii="Times New Roman" w:hAnsi="Times New Roman"/>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r w:rsidRPr="00E96FFD">
              <w:rPr>
                <w:rFonts w:ascii="Times New Roman" w:hAnsi="Times New Roman"/>
              </w:rPr>
              <w:tab/>
            </w:r>
          </w:p>
          <w:p w14:paraId="7455A247" w14:textId="77777777" w:rsidR="001420B2" w:rsidRDefault="001420B2">
            <w:pPr>
              <w:spacing w:after="120" w:line="260" w:lineRule="exact"/>
              <w:rPr>
                <w:rFonts w:ascii="Times New Roman" w:hAnsi="Times New Roman"/>
              </w:rPr>
              <w:pPrChange w:id="292" w:author="Evan Katz" w:date="2019-06-17T15:11:00Z">
                <w:pPr>
                  <w:spacing w:after="120" w:line="260" w:lineRule="exact"/>
                  <w:jc w:val="both"/>
                </w:pPr>
              </w:pPrChange>
            </w:pPr>
          </w:p>
          <w:p w14:paraId="143F7CF3" w14:textId="09EDFF77" w:rsidR="001420B2" w:rsidRDefault="001420B2">
            <w:pPr>
              <w:spacing w:after="120" w:line="260" w:lineRule="exact"/>
              <w:rPr>
                <w:rFonts w:ascii="Times New Roman" w:hAnsi="Times New Roman"/>
              </w:rPr>
              <w:pPrChange w:id="293" w:author="Evan Katz" w:date="2019-06-17T15:11:00Z">
                <w:pPr>
                  <w:spacing w:after="120" w:line="260" w:lineRule="exact"/>
                  <w:jc w:val="both"/>
                </w:pPr>
              </w:pPrChange>
            </w:pPr>
            <w:r>
              <w:rPr>
                <w:rFonts w:ascii="Times New Roman" w:hAnsi="Times New Roman"/>
              </w:rPr>
              <w:t xml:space="preserve">When the </w:t>
            </w:r>
            <w:r w:rsidR="00605C78">
              <w:rPr>
                <w:rFonts w:ascii="Times New Roman" w:hAnsi="Times New Roman"/>
              </w:rPr>
              <w:t>s</w:t>
            </w:r>
            <w:r>
              <w:rPr>
                <w:rFonts w:ascii="Times New Roman" w:hAnsi="Times New Roman"/>
              </w:rPr>
              <w:t>tate lacks processes to produce data associated with discovery and remed</w:t>
            </w:r>
            <w:r w:rsidR="00011A9C">
              <w:rPr>
                <w:rFonts w:ascii="Times New Roman" w:hAnsi="Times New Roman"/>
              </w:rPr>
              <w:t>i</w:t>
            </w:r>
            <w:r>
              <w:rPr>
                <w:rFonts w:ascii="Times New Roman" w:hAnsi="Times New Roman"/>
              </w:rPr>
              <w:t xml:space="preserve">ation activities, the </w:t>
            </w:r>
            <w:r w:rsidR="00605C78">
              <w:rPr>
                <w:rFonts w:ascii="Times New Roman" w:hAnsi="Times New Roman"/>
              </w:rPr>
              <w:t>s</w:t>
            </w:r>
            <w:r>
              <w:rPr>
                <w:rFonts w:ascii="Times New Roman" w:hAnsi="Times New Roman"/>
              </w:rPr>
              <w:t>tate employs timelines that include the following:</w:t>
            </w:r>
          </w:p>
          <w:p w14:paraId="62A93331" w14:textId="1F93AFB4" w:rsidR="001420B2" w:rsidRDefault="001420B2">
            <w:pPr>
              <w:numPr>
                <w:ilvl w:val="0"/>
                <w:numId w:val="71"/>
              </w:numPr>
              <w:spacing w:after="120" w:line="260" w:lineRule="exact"/>
              <w:rPr>
                <w:rFonts w:ascii="Times New Roman" w:hAnsi="Times New Roman"/>
              </w:rPr>
              <w:pPrChange w:id="294" w:author="Evan Katz" w:date="2019-06-17T15:11:00Z">
                <w:pPr>
                  <w:numPr>
                    <w:numId w:val="71"/>
                  </w:numPr>
                  <w:spacing w:after="120" w:line="260" w:lineRule="exact"/>
                  <w:ind w:left="504" w:hanging="360"/>
                  <w:jc w:val="both"/>
                </w:pPr>
              </w:pPrChange>
            </w:pPr>
            <w:r>
              <w:rPr>
                <w:rFonts w:ascii="Times New Roman" w:hAnsi="Times New Roman"/>
              </w:rPr>
              <w:t xml:space="preserve">Specific tasks associated with the design and implementation of discovery and remediation activities;  </w:t>
            </w:r>
            <w:ins w:id="295" w:author="Evan Katz" w:date="2019-06-17T15:02:00Z">
              <w:r w:rsidR="00E4150D">
                <w:rPr>
                  <w:rFonts w:ascii="Times New Roman" w:hAnsi="Times New Roman"/>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r w:rsidRPr="00E96FFD">
              <w:rPr>
                <w:rFonts w:ascii="Times New Roman" w:hAnsi="Times New Roman"/>
              </w:rPr>
              <w:tab/>
            </w:r>
          </w:p>
          <w:p w14:paraId="101DD27E" w14:textId="7FC85657" w:rsidR="001420B2" w:rsidRDefault="001420B2">
            <w:pPr>
              <w:numPr>
                <w:ilvl w:val="0"/>
                <w:numId w:val="71"/>
              </w:numPr>
              <w:spacing w:after="120" w:line="260" w:lineRule="exact"/>
              <w:rPr>
                <w:rFonts w:ascii="Times New Roman" w:hAnsi="Times New Roman"/>
              </w:rPr>
              <w:pPrChange w:id="296" w:author="Evan Katz" w:date="2019-06-17T15:11:00Z">
                <w:pPr>
                  <w:numPr>
                    <w:numId w:val="71"/>
                  </w:numPr>
                  <w:spacing w:after="120" w:line="260" w:lineRule="exact"/>
                  <w:ind w:left="504" w:hanging="360"/>
                  <w:jc w:val="both"/>
                </w:pPr>
              </w:pPrChange>
            </w:pPr>
            <w:r>
              <w:rPr>
                <w:rFonts w:ascii="Times New Roman" w:hAnsi="Times New Roman"/>
              </w:rPr>
              <w:t>Major milestones for completing the improvement;</w:t>
            </w:r>
            <w:r w:rsidRPr="00E96FFD">
              <w:rPr>
                <w:rFonts w:ascii="Times New Roman" w:hAnsi="Times New Roman"/>
                <w:bCs/>
              </w:rPr>
              <w:t xml:space="preserve"> </w:t>
            </w:r>
            <w:ins w:id="297" w:author="Evan Katz" w:date="2019-06-17T15:02:00Z">
              <w:r w:rsidR="00E4150D">
                <w:rPr>
                  <w:rFonts w:ascii="Times New Roman" w:hAnsi="Times New Roman"/>
                  <w:bCs/>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r w:rsidRPr="00E96FFD">
              <w:rPr>
                <w:rFonts w:ascii="Times New Roman" w:hAnsi="Times New Roman"/>
              </w:rPr>
              <w:tab/>
            </w:r>
          </w:p>
          <w:p w14:paraId="5FA58216" w14:textId="43A55286" w:rsidR="001420B2" w:rsidRPr="002A4119" w:rsidRDefault="001420B2">
            <w:pPr>
              <w:numPr>
                <w:ilvl w:val="0"/>
                <w:numId w:val="71"/>
              </w:numPr>
              <w:rPr>
                <w:rFonts w:ascii="Times New Roman" w:hAnsi="Times New Roman"/>
                <w:kern w:val="22"/>
                <w:rPrChange w:id="298" w:author="Evan Katz" w:date="2019-06-17T14:51:00Z">
                  <w:rPr>
                    <w:rFonts w:ascii="Times New Roman" w:hAnsi="Times New Roman"/>
                    <w:bCs/>
                  </w:rPr>
                </w:rPrChange>
              </w:rPr>
              <w:pPrChange w:id="299" w:author="Evan Katz" w:date="2019-06-17T15:11:00Z">
                <w:pPr>
                  <w:numPr>
                    <w:numId w:val="71"/>
                  </w:numPr>
                  <w:ind w:left="504" w:hanging="360"/>
                  <w:jc w:val="both"/>
                </w:pPr>
              </w:pPrChange>
            </w:pPr>
            <w:r>
              <w:rPr>
                <w:rFonts w:ascii="Times New Roman" w:hAnsi="Times New Roman"/>
              </w:rPr>
              <w:t>Entity (or entities) responsible for completing these tasks.</w:t>
            </w:r>
            <w:r w:rsidR="00011A9C" w:rsidRPr="00E96FFD">
              <w:rPr>
                <w:rFonts w:ascii="Times New Roman" w:hAnsi="Times New Roman"/>
                <w:bCs/>
              </w:rPr>
              <w:t xml:space="preserve"> </w:t>
            </w:r>
            <w:ins w:id="300" w:author="Evan Katz" w:date="2019-06-17T15:02:00Z">
              <w:r w:rsidR="00E4150D">
                <w:rPr>
                  <w:rFonts w:ascii="Times New Roman" w:hAnsi="Times New Roman"/>
                  <w:bCs/>
                </w:rPr>
                <w:br/>
              </w:r>
            </w:ins>
            <w:r w:rsidR="00654AE7" w:rsidRPr="00E96FFD">
              <w:rPr>
                <w:rFonts w:ascii="Times New Roman" w:hAnsi="Times New Roman"/>
                <w:bCs/>
              </w:rPr>
              <w:fldChar w:fldCharType="begin">
                <w:ffData>
                  <w:name w:val="Check74"/>
                  <w:enabled/>
                  <w:calcOnExit w:val="0"/>
                  <w:checkBox>
                    <w:sizeAuto/>
                    <w:default w:val="0"/>
                  </w:checkBox>
                </w:ffData>
              </w:fldChar>
            </w:r>
            <w:r w:rsidR="00011A9C"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011A9C"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00011A9C"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00011A9C" w:rsidRPr="00E96FFD">
              <w:rPr>
                <w:rFonts w:ascii="Times New Roman" w:hAnsi="Times New Roman"/>
                <w:bCs/>
              </w:rPr>
              <w:t xml:space="preserve"> No</w:t>
            </w:r>
          </w:p>
          <w:p w14:paraId="6320F0A1" w14:textId="1F6C496C" w:rsidR="002A4119" w:rsidRPr="00E96FFD" w:rsidRDefault="002A4119" w:rsidP="00A4175D">
            <w:pPr>
              <w:ind w:left="144"/>
              <w:rPr>
                <w:rFonts w:ascii="Times New Roman" w:hAnsi="Times New Roman"/>
                <w:kern w:val="22"/>
              </w:rPr>
            </w:pPr>
          </w:p>
        </w:tc>
        <w:tc>
          <w:tcPr>
            <w:tcW w:w="3240" w:type="dxa"/>
            <w:tcPrChange w:id="301" w:author="Evan Katz" w:date="2019-06-17T14:52:00Z">
              <w:tcPr>
                <w:tcW w:w="3240" w:type="dxa"/>
              </w:tcPr>
            </w:tcPrChange>
          </w:tcPr>
          <w:p w14:paraId="01BC4DEC" w14:textId="77777777" w:rsidR="001420B2" w:rsidRPr="00E96FFD" w:rsidRDefault="001420B2">
            <w:pPr>
              <w:rPr>
                <w:rFonts w:ascii="Times New Roman" w:hAnsi="Times New Roman"/>
                <w:bCs/>
              </w:rPr>
            </w:pPr>
          </w:p>
        </w:tc>
      </w:tr>
    </w:tbl>
    <w:p w14:paraId="732446E4" w14:textId="77777777" w:rsidR="001420B2" w:rsidRPr="00E96FFD" w:rsidRDefault="001420B2">
      <w:pPr>
        <w:rPr>
          <w:rFonts w:ascii="Times New Roman" w:hAnsi="Times New Roman"/>
          <w:kern w:val="22"/>
          <w:sz w:val="22"/>
          <w:szCs w:val="22"/>
        </w:rPr>
        <w:pPrChange w:id="302" w:author="Evan Katz" w:date="2019-06-17T15:11:00Z">
          <w:pPr>
            <w:jc w:val="both"/>
          </w:pPr>
        </w:pPrChange>
      </w:pPr>
      <w:r>
        <w:rPr>
          <w:rFonts w:ascii="Times New Roman" w:hAnsi="Times New Roman"/>
          <w:kern w:val="22"/>
        </w:rPr>
        <w:br w:type="page"/>
      </w:r>
    </w:p>
    <w:p w14:paraId="51C0968F" w14:textId="77777777" w:rsidR="000616AA" w:rsidRPr="00E96FFD" w:rsidRDefault="000616AA">
      <w:pPr>
        <w:rPr>
          <w:rFonts w:ascii="Times New Roman" w:hAnsi="Times New Roman"/>
          <w:b/>
          <w:bCs/>
        </w:rPr>
      </w:pPr>
    </w:p>
    <w:p w14:paraId="645CBDFE" w14:textId="26CB4455" w:rsidR="00C5227D" w:rsidRPr="00E96FFD" w:rsidRDefault="00420D64">
      <w:pPr>
        <w:pStyle w:val="Heading1"/>
        <w:jc w:val="left"/>
        <w:pPrChange w:id="303" w:author="Evan Katz" w:date="2019-06-17T15:11:00Z">
          <w:pPr>
            <w:pStyle w:val="Heading1"/>
          </w:pPr>
        </w:pPrChange>
      </w:pPr>
      <w:bookmarkStart w:id="304" w:name="_Toc109104963"/>
      <w:bookmarkStart w:id="305" w:name="_Toc109201796"/>
      <w:bookmarkStart w:id="306" w:name="_Toc111346305"/>
      <w:r>
        <w:t>Instrument</w:t>
      </w:r>
      <w:r w:rsidR="003F7A15" w:rsidRPr="00E96FFD">
        <w:t xml:space="preserve"> for Reviewing Draft 1915 (c) Waiver Application </w:t>
      </w:r>
      <w:r w:rsidR="00B47189">
        <w:t xml:space="preserve">Version </w:t>
      </w:r>
      <w:r w:rsidR="00B10CBB">
        <w:t>3.7</w:t>
      </w:r>
      <w:bookmarkEnd w:id="304"/>
      <w:bookmarkEnd w:id="305"/>
      <w:bookmarkEnd w:id="306"/>
      <w:r w:rsidR="003F7A15" w:rsidRPr="00E96FFD">
        <w:t xml:space="preserve"> </w:t>
      </w:r>
    </w:p>
    <w:p w14:paraId="54F1B581" w14:textId="77777777" w:rsidR="003F7A15" w:rsidRPr="00E96FFD" w:rsidRDefault="00420D64">
      <w:pPr>
        <w:pStyle w:val="Heading1"/>
        <w:jc w:val="left"/>
        <w:pPrChange w:id="307" w:author="Evan Katz" w:date="2019-06-17T15:11:00Z">
          <w:pPr>
            <w:pStyle w:val="Heading1"/>
          </w:pPr>
        </w:pPrChange>
      </w:pPr>
      <w:bookmarkStart w:id="308" w:name="_Toc109201797"/>
      <w:bookmarkStart w:id="309" w:name="_Toc111346306"/>
      <w:r>
        <w:t>Worksheet</w:t>
      </w:r>
      <w:r w:rsidR="003F7A15" w:rsidRPr="00E96FFD">
        <w:t xml:space="preserve"> B:  Participant Access and Eligibility</w:t>
      </w:r>
      <w:bookmarkEnd w:id="308"/>
      <w:bookmarkEnd w:id="309"/>
    </w:p>
    <w:p w14:paraId="57CCF5D8" w14:textId="77777777" w:rsidR="003F7A15" w:rsidRPr="00E96FFD" w:rsidRDefault="003F7A15">
      <w:pPr>
        <w:rPr>
          <w:rFonts w:ascii="Times New Roman" w:hAnsi="Times New Roman"/>
          <w:b/>
          <w:bCs/>
          <w:sz w:val="32"/>
          <w:szCs w:val="32"/>
        </w:rPr>
      </w:pP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56"/>
        <w:gridCol w:w="8224"/>
        <w:gridCol w:w="3060"/>
      </w:tblGrid>
      <w:tr w:rsidR="003F7A15" w:rsidRPr="00E96FFD" w14:paraId="131D48C8" w14:textId="77777777">
        <w:tc>
          <w:tcPr>
            <w:tcW w:w="11160" w:type="dxa"/>
            <w:gridSpan w:val="3"/>
            <w:shd w:val="pct12" w:color="auto" w:fill="auto"/>
          </w:tcPr>
          <w:p w14:paraId="6D005375" w14:textId="77777777" w:rsidR="003F7A15" w:rsidRPr="00F027B8" w:rsidRDefault="00C37335">
            <w:pPr>
              <w:tabs>
                <w:tab w:val="left" w:pos="432"/>
              </w:tabs>
              <w:rPr>
                <w:rFonts w:ascii="Times New Roman" w:hAnsi="Times New Roman"/>
                <w:b/>
              </w:rPr>
              <w:pPrChange w:id="310" w:author="Evan Katz" w:date="2019-06-17T15:11:00Z">
                <w:pPr>
                  <w:tabs>
                    <w:tab w:val="left" w:pos="432"/>
                  </w:tabs>
                  <w:jc w:val="both"/>
                </w:pPr>
              </w:pPrChange>
            </w:pPr>
            <w:r>
              <w:rPr>
                <w:rFonts w:ascii="Times New Roman" w:hAnsi="Times New Roman"/>
                <w:b/>
              </w:rPr>
              <w:t>B-1:</w:t>
            </w:r>
            <w:r w:rsidR="003F7A15" w:rsidRPr="00F027B8">
              <w:rPr>
                <w:rFonts w:ascii="Times New Roman" w:hAnsi="Times New Roman"/>
                <w:b/>
              </w:rPr>
              <w:t xml:space="preserve">  Specification of the Waiver Target Group(s)</w:t>
            </w:r>
          </w:p>
          <w:p w14:paraId="408E903D" w14:textId="77777777" w:rsidR="003C6364" w:rsidRPr="00F027B8" w:rsidRDefault="003C6364">
            <w:pPr>
              <w:tabs>
                <w:tab w:val="left" w:pos="432"/>
              </w:tabs>
              <w:rPr>
                <w:rFonts w:ascii="Times New Roman" w:hAnsi="Times New Roman"/>
                <w:b/>
              </w:rPr>
              <w:pPrChange w:id="311" w:author="Evan Katz" w:date="2019-06-17T15:11:00Z">
                <w:pPr>
                  <w:tabs>
                    <w:tab w:val="left" w:pos="432"/>
                  </w:tabs>
                  <w:jc w:val="both"/>
                </w:pPr>
              </w:pPrChange>
            </w:pPr>
          </w:p>
        </w:tc>
        <w:tc>
          <w:tcPr>
            <w:tcW w:w="3060" w:type="dxa"/>
            <w:shd w:val="pct12" w:color="auto" w:fill="auto"/>
          </w:tcPr>
          <w:p w14:paraId="38403AD1" w14:textId="77777777" w:rsidR="003F7A15" w:rsidRPr="00F027B8" w:rsidRDefault="003F7A15">
            <w:pPr>
              <w:tabs>
                <w:tab w:val="left" w:pos="432"/>
              </w:tabs>
              <w:rPr>
                <w:rFonts w:ascii="Times New Roman" w:hAnsi="Times New Roman"/>
                <w:b/>
              </w:rPr>
              <w:pPrChange w:id="312" w:author="Evan Katz" w:date="2019-06-17T15:11:00Z">
                <w:pPr>
                  <w:tabs>
                    <w:tab w:val="left" w:pos="432"/>
                  </w:tabs>
                  <w:jc w:val="center"/>
                </w:pPr>
              </w:pPrChange>
            </w:pPr>
            <w:r w:rsidRPr="00F027B8">
              <w:rPr>
                <w:rFonts w:ascii="Times New Roman" w:hAnsi="Times New Roman"/>
                <w:b/>
              </w:rPr>
              <w:t>Analyst Notes</w:t>
            </w:r>
          </w:p>
        </w:tc>
      </w:tr>
      <w:tr w:rsidR="003F7A15" w:rsidRPr="00E96FFD" w14:paraId="602ACB95" w14:textId="77777777">
        <w:tc>
          <w:tcPr>
            <w:tcW w:w="2936" w:type="dxa"/>
            <w:gridSpan w:val="2"/>
            <w:tcBorders>
              <w:bottom w:val="single" w:sz="4" w:space="0" w:color="auto"/>
            </w:tcBorders>
          </w:tcPr>
          <w:p w14:paraId="657DE6DD" w14:textId="77777777" w:rsidR="003F7A15" w:rsidRPr="00E96FFD" w:rsidRDefault="00AE109A">
            <w:pPr>
              <w:rPr>
                <w:rFonts w:ascii="Times New Roman" w:hAnsi="Times New Roman"/>
                <w:b/>
              </w:rPr>
            </w:pPr>
            <w:r>
              <w:rPr>
                <w:rFonts w:ascii="Times New Roman" w:hAnsi="Times New Roman"/>
                <w:b/>
              </w:rPr>
              <w:t>B-1-</w:t>
            </w:r>
            <w:r w:rsidR="00FD69C2" w:rsidRPr="00E96FFD">
              <w:rPr>
                <w:rFonts w:ascii="Times New Roman" w:hAnsi="Times New Roman"/>
                <w:b/>
              </w:rPr>
              <w:t>a</w:t>
            </w:r>
            <w:r>
              <w:rPr>
                <w:rFonts w:ascii="Times New Roman" w:hAnsi="Times New Roman"/>
                <w:b/>
              </w:rPr>
              <w:t>:</w:t>
            </w:r>
            <w:r w:rsidR="00FD69C2" w:rsidRPr="00E96FFD">
              <w:rPr>
                <w:rFonts w:ascii="Times New Roman" w:hAnsi="Times New Roman"/>
                <w:b/>
              </w:rPr>
              <w:t xml:space="preserve">   </w:t>
            </w:r>
            <w:r w:rsidR="003F7A15" w:rsidRPr="00E96FFD">
              <w:rPr>
                <w:rFonts w:ascii="Times New Roman" w:hAnsi="Times New Roman"/>
                <w:b/>
              </w:rPr>
              <w:t>Target Group(s)</w:t>
            </w:r>
          </w:p>
          <w:p w14:paraId="2A0E8DB2" w14:textId="77777777" w:rsidR="00FD69C2" w:rsidRPr="00E96FFD" w:rsidRDefault="00FD69C2">
            <w:pPr>
              <w:rPr>
                <w:rFonts w:ascii="Times New Roman" w:hAnsi="Times New Roman"/>
                <w:b/>
              </w:rPr>
            </w:pPr>
          </w:p>
          <w:p w14:paraId="0B5E9E3D" w14:textId="77777777" w:rsidR="003F7A15" w:rsidRPr="00E96FFD" w:rsidRDefault="003F7A15">
            <w:pPr>
              <w:rPr>
                <w:rFonts w:ascii="Times New Roman" w:hAnsi="Times New Roman"/>
                <w:i/>
              </w:rPr>
            </w:pPr>
          </w:p>
        </w:tc>
        <w:tc>
          <w:tcPr>
            <w:tcW w:w="8224" w:type="dxa"/>
            <w:tcBorders>
              <w:bottom w:val="single" w:sz="4" w:space="0" w:color="auto"/>
            </w:tcBorders>
          </w:tcPr>
          <w:p w14:paraId="401EC821" w14:textId="3069A782" w:rsidR="003F7A15" w:rsidRPr="001630E1" w:rsidRDefault="001630E1">
            <w:pPr>
              <w:spacing w:line="260" w:lineRule="exact"/>
              <w:rPr>
                <w:rFonts w:ascii="Times New Roman" w:hAnsi="Times New Roman"/>
                <w:bCs/>
              </w:rPr>
            </w:pPr>
            <w:r w:rsidRPr="001630E1">
              <w:rPr>
                <w:rFonts w:ascii="Times New Roman" w:hAnsi="Times New Roman"/>
              </w:rPr>
              <w:t>D</w:t>
            </w:r>
            <w:r w:rsidR="00332415">
              <w:rPr>
                <w:rFonts w:ascii="Times New Roman" w:hAnsi="Times New Roman"/>
              </w:rPr>
              <w:t>o</w:t>
            </w:r>
            <w:r w:rsidRPr="001630E1">
              <w:rPr>
                <w:rFonts w:ascii="Times New Roman" w:hAnsi="Times New Roman"/>
              </w:rPr>
              <w:t>es t</w:t>
            </w:r>
            <w:r>
              <w:rPr>
                <w:rFonts w:ascii="Times New Roman" w:hAnsi="Times New Roman"/>
              </w:rPr>
              <w:t xml:space="preserve">he waiver specify </w:t>
            </w:r>
            <w:r w:rsidR="00332415">
              <w:rPr>
                <w:rFonts w:ascii="Times New Roman" w:hAnsi="Times New Roman"/>
              </w:rPr>
              <w:t>t</w:t>
            </w:r>
            <w:r w:rsidR="00220E99" w:rsidRPr="001630E1">
              <w:rPr>
                <w:rFonts w:ascii="Times New Roman" w:hAnsi="Times New Roman"/>
              </w:rPr>
              <w:t>hat t</w:t>
            </w:r>
            <w:r w:rsidR="00BA127A" w:rsidRPr="001630E1">
              <w:rPr>
                <w:rFonts w:ascii="Times New Roman" w:hAnsi="Times New Roman"/>
              </w:rPr>
              <w:t>he target groups align with the levels of care specified in Item 1-F of the Application (Module 1)</w:t>
            </w:r>
            <w:r w:rsidR="00615FE1">
              <w:rPr>
                <w:rFonts w:ascii="Times New Roman" w:hAnsi="Times New Roman"/>
              </w:rPr>
              <w:t>?</w:t>
            </w:r>
            <w:r w:rsidR="00220E99" w:rsidRPr="001630E1">
              <w:rPr>
                <w:rFonts w:ascii="Times New Roman" w:hAnsi="Times New Roman"/>
              </w:rPr>
              <w:t xml:space="preserve">  </w:t>
            </w:r>
            <w:ins w:id="313" w:author="Evan Katz" w:date="2019-06-17T15:02:00Z">
              <w:r w:rsidR="00E4150D">
                <w:rPr>
                  <w:rFonts w:ascii="Times New Roman" w:hAnsi="Times New Roman"/>
                </w:rPr>
                <w:br/>
              </w:r>
            </w:ins>
            <w:r w:rsidR="00654AE7" w:rsidRPr="00986A75">
              <w:rPr>
                <w:rFonts w:ascii="Times New Roman" w:hAnsi="Times New Roman"/>
                <w:bCs/>
              </w:rPr>
              <w:fldChar w:fldCharType="begin">
                <w:ffData>
                  <w:name w:val=""/>
                  <w:enabled/>
                  <w:calcOnExit w:val="0"/>
                  <w:checkBox>
                    <w:sizeAuto/>
                    <w:default w:val="0"/>
                  </w:checkBox>
                </w:ffData>
              </w:fldChar>
            </w:r>
            <w:r w:rsidR="00BE5F1B" w:rsidRPr="001630E1">
              <w:rPr>
                <w:rFonts w:ascii="Times New Roman" w:hAnsi="Times New Roman"/>
                <w:bCs/>
              </w:rPr>
              <w:instrText xml:space="preserve"> FORMCHECKBOX </w:instrText>
            </w:r>
            <w:r w:rsidR="00654AE7" w:rsidRPr="00986A75">
              <w:rPr>
                <w:rFonts w:ascii="Times New Roman" w:hAnsi="Times New Roman"/>
                <w:bCs/>
              </w:rPr>
            </w:r>
            <w:r w:rsidR="00654AE7" w:rsidRPr="00986A75">
              <w:rPr>
                <w:rFonts w:ascii="Times New Roman" w:hAnsi="Times New Roman"/>
                <w:bCs/>
              </w:rPr>
              <w:fldChar w:fldCharType="separate"/>
            </w:r>
            <w:r w:rsidR="00654AE7" w:rsidRPr="00986A75">
              <w:rPr>
                <w:rFonts w:ascii="Times New Roman" w:hAnsi="Times New Roman"/>
                <w:bCs/>
              </w:rPr>
              <w:fldChar w:fldCharType="end"/>
            </w:r>
            <w:r w:rsidR="00220E99" w:rsidRPr="001630E1">
              <w:rPr>
                <w:rFonts w:ascii="Times New Roman" w:hAnsi="Times New Roman"/>
                <w:bCs/>
              </w:rPr>
              <w:t xml:space="preserve"> Yes  </w:t>
            </w:r>
            <w:r w:rsidR="00654AE7" w:rsidRPr="00986A75">
              <w:rPr>
                <w:rFonts w:ascii="Times New Roman" w:hAnsi="Times New Roman"/>
                <w:bCs/>
              </w:rPr>
              <w:fldChar w:fldCharType="begin">
                <w:ffData>
                  <w:name w:val="Check75"/>
                  <w:enabled/>
                  <w:calcOnExit w:val="0"/>
                  <w:checkBox>
                    <w:sizeAuto/>
                    <w:default w:val="0"/>
                  </w:checkBox>
                </w:ffData>
              </w:fldChar>
            </w:r>
            <w:r w:rsidR="00220E99" w:rsidRPr="001630E1">
              <w:rPr>
                <w:rFonts w:ascii="Times New Roman" w:hAnsi="Times New Roman"/>
                <w:bCs/>
              </w:rPr>
              <w:instrText xml:space="preserve"> FORMCHECKBOX </w:instrText>
            </w:r>
            <w:r w:rsidR="00654AE7" w:rsidRPr="00986A75">
              <w:rPr>
                <w:rFonts w:ascii="Times New Roman" w:hAnsi="Times New Roman"/>
                <w:bCs/>
              </w:rPr>
            </w:r>
            <w:r w:rsidR="00654AE7" w:rsidRPr="00986A75">
              <w:rPr>
                <w:rFonts w:ascii="Times New Roman" w:hAnsi="Times New Roman"/>
                <w:bCs/>
              </w:rPr>
              <w:fldChar w:fldCharType="separate"/>
            </w:r>
            <w:r w:rsidR="00654AE7" w:rsidRPr="00986A75">
              <w:rPr>
                <w:rFonts w:ascii="Times New Roman" w:hAnsi="Times New Roman"/>
                <w:bCs/>
              </w:rPr>
              <w:fldChar w:fldCharType="end"/>
            </w:r>
            <w:r w:rsidR="00220E99" w:rsidRPr="001630E1">
              <w:rPr>
                <w:rFonts w:ascii="Times New Roman" w:hAnsi="Times New Roman"/>
                <w:bCs/>
              </w:rPr>
              <w:t xml:space="preserve"> No</w:t>
            </w:r>
            <w:ins w:id="314" w:author="Evan Katz" w:date="2019-06-17T15:02:00Z">
              <w:r w:rsidR="00E4150D">
                <w:rPr>
                  <w:rFonts w:ascii="Times New Roman" w:hAnsi="Times New Roman"/>
                  <w:bCs/>
                </w:rPr>
                <w:br/>
              </w:r>
            </w:ins>
          </w:p>
        </w:tc>
        <w:tc>
          <w:tcPr>
            <w:tcW w:w="3060" w:type="dxa"/>
            <w:tcBorders>
              <w:bottom w:val="single" w:sz="4" w:space="0" w:color="auto"/>
            </w:tcBorders>
          </w:tcPr>
          <w:p w14:paraId="77F07E50" w14:textId="4FFCB9EB" w:rsidR="003F7A15" w:rsidRPr="003F5E7B" w:rsidRDefault="003F7A15">
            <w:pPr>
              <w:tabs>
                <w:tab w:val="left" w:pos="432"/>
              </w:tabs>
              <w:spacing w:after="60" w:line="260" w:lineRule="exact"/>
              <w:rPr>
                <w:rFonts w:ascii="Times New Roman" w:hAnsi="Times New Roman"/>
              </w:rPr>
              <w:pPrChange w:id="315" w:author="Evan Katz" w:date="2019-06-17T15:11:00Z">
                <w:pPr>
                  <w:tabs>
                    <w:tab w:val="left" w:pos="432"/>
                  </w:tabs>
                  <w:spacing w:after="60" w:line="260" w:lineRule="exact"/>
                  <w:jc w:val="both"/>
                </w:pPr>
              </w:pPrChange>
            </w:pPr>
          </w:p>
        </w:tc>
      </w:tr>
      <w:tr w:rsidR="00220E99" w:rsidRPr="00E96FFD" w14:paraId="77A9A8C1" w14:textId="77777777">
        <w:tc>
          <w:tcPr>
            <w:tcW w:w="2936" w:type="dxa"/>
            <w:gridSpan w:val="2"/>
            <w:shd w:val="clear" w:color="auto" w:fill="auto"/>
          </w:tcPr>
          <w:p w14:paraId="64D0EB2B" w14:textId="77777777" w:rsidR="006A3487" w:rsidRDefault="00957521">
            <w:pPr>
              <w:spacing w:before="60" w:after="60" w:line="260" w:lineRule="exact"/>
              <w:rPr>
                <w:rFonts w:ascii="Times New Roman" w:hAnsi="Times New Roman"/>
                <w:b/>
                <w:sz w:val="6"/>
                <w:szCs w:val="6"/>
              </w:rPr>
            </w:pPr>
            <w:r>
              <w:rPr>
                <w:rFonts w:ascii="Times New Roman" w:hAnsi="Times New Roman"/>
                <w:b/>
              </w:rPr>
              <w:t>B-1-</w:t>
            </w:r>
            <w:r w:rsidR="00220E99" w:rsidRPr="00E96FFD">
              <w:rPr>
                <w:rFonts w:ascii="Times New Roman" w:hAnsi="Times New Roman"/>
                <w:b/>
              </w:rPr>
              <w:t>b</w:t>
            </w:r>
            <w:r>
              <w:rPr>
                <w:rFonts w:ascii="Times New Roman" w:hAnsi="Times New Roman"/>
                <w:b/>
              </w:rPr>
              <w:t>:</w:t>
            </w:r>
            <w:r w:rsidR="00220E99" w:rsidRPr="00E96FFD">
              <w:rPr>
                <w:rFonts w:ascii="Times New Roman" w:hAnsi="Times New Roman"/>
                <w:b/>
              </w:rPr>
              <w:t xml:space="preserve">  Additional Criteria </w:t>
            </w:r>
          </w:p>
          <w:p w14:paraId="3DDABADF" w14:textId="77777777" w:rsidR="00220E99" w:rsidRPr="00E96FFD" w:rsidRDefault="00220E99">
            <w:pPr>
              <w:spacing w:before="60" w:after="60" w:line="260" w:lineRule="exact"/>
              <w:rPr>
                <w:rFonts w:ascii="Times New Roman" w:hAnsi="Times New Roman"/>
                <w:b/>
              </w:rPr>
            </w:pPr>
            <w:r w:rsidRPr="00E96FFD">
              <w:rPr>
                <w:rFonts w:ascii="Times New Roman" w:hAnsi="Times New Roman"/>
                <w:i/>
              </w:rPr>
              <w:t>(See waiver instructions for full explanation of additional criteria.)</w:t>
            </w:r>
          </w:p>
        </w:tc>
        <w:tc>
          <w:tcPr>
            <w:tcW w:w="8224" w:type="dxa"/>
            <w:shd w:val="clear" w:color="auto" w:fill="auto"/>
          </w:tcPr>
          <w:p w14:paraId="0B3FC638" w14:textId="604BFB6B" w:rsidR="00220E99" w:rsidRPr="00E50BE8" w:rsidRDefault="006E593F">
            <w:pPr>
              <w:tabs>
                <w:tab w:val="left" w:pos="432"/>
              </w:tabs>
              <w:spacing w:after="60" w:line="260" w:lineRule="exact"/>
              <w:rPr>
                <w:rFonts w:ascii="Times New Roman" w:hAnsi="Times New Roman"/>
              </w:rPr>
              <w:pPrChange w:id="316" w:author="Evan Katz" w:date="2019-06-17T15:11:00Z">
                <w:pPr>
                  <w:tabs>
                    <w:tab w:val="left" w:pos="432"/>
                  </w:tabs>
                  <w:spacing w:after="60" w:line="260" w:lineRule="exact"/>
                  <w:jc w:val="both"/>
                </w:pPr>
              </w:pPrChange>
            </w:pPr>
            <w:r>
              <w:rPr>
                <w:rFonts w:ascii="Times New Roman" w:hAnsi="Times New Roman"/>
              </w:rPr>
              <w:t>Are t</w:t>
            </w:r>
            <w:r w:rsidR="00220E99" w:rsidRPr="00E50BE8">
              <w:rPr>
                <w:rFonts w:ascii="Times New Roman" w:hAnsi="Times New Roman"/>
              </w:rPr>
              <w:t xml:space="preserve">he waiver target group or groups </w:t>
            </w:r>
            <w:r>
              <w:rPr>
                <w:rFonts w:ascii="Times New Roman" w:hAnsi="Times New Roman"/>
              </w:rPr>
              <w:t>s</w:t>
            </w:r>
            <w:r w:rsidR="00220E99" w:rsidRPr="00E50BE8">
              <w:rPr>
                <w:rFonts w:ascii="Times New Roman" w:hAnsi="Times New Roman"/>
              </w:rPr>
              <w:t xml:space="preserve">ufficiently well-defined to permit </w:t>
            </w:r>
            <w:r w:rsidR="00220E99">
              <w:rPr>
                <w:rFonts w:ascii="Times New Roman" w:hAnsi="Times New Roman"/>
              </w:rPr>
              <w:t>the</w:t>
            </w:r>
            <w:r w:rsidR="00220E99" w:rsidRPr="00E50BE8">
              <w:rPr>
                <w:rFonts w:ascii="Times New Roman" w:hAnsi="Times New Roman"/>
              </w:rPr>
              <w:t xml:space="preserve"> determination that an individual meets the target group cr</w:t>
            </w:r>
            <w:r>
              <w:rPr>
                <w:rFonts w:ascii="Times New Roman" w:hAnsi="Times New Roman"/>
              </w:rPr>
              <w:t xml:space="preserve">iteria?  </w:t>
            </w:r>
            <w:ins w:id="317" w:author="Evan Katz" w:date="2019-06-17T15:02:00Z">
              <w:r w:rsidR="00E4150D">
                <w:rPr>
                  <w:rFonts w:ascii="Times New Roman" w:hAnsi="Times New Roman"/>
                </w:rPr>
                <w:br/>
              </w:r>
            </w:ins>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28A41794" w14:textId="77777777" w:rsidR="006A3487" w:rsidRDefault="006A3487">
            <w:pPr>
              <w:tabs>
                <w:tab w:val="left" w:pos="432"/>
              </w:tabs>
              <w:rPr>
                <w:rFonts w:ascii="Times New Roman" w:hAnsi="Times New Roman"/>
                <w:b/>
                <w:i/>
                <w:sz w:val="6"/>
                <w:szCs w:val="6"/>
              </w:rPr>
              <w:pPrChange w:id="318" w:author="Evan Katz" w:date="2019-06-17T15:11:00Z">
                <w:pPr>
                  <w:tabs>
                    <w:tab w:val="left" w:pos="432"/>
                  </w:tabs>
                  <w:jc w:val="both"/>
                </w:pPr>
              </w:pPrChange>
            </w:pPr>
          </w:p>
          <w:p w14:paraId="3A295C50" w14:textId="490F1812" w:rsidR="00220E99" w:rsidRPr="00220E99" w:rsidRDefault="00220E99">
            <w:pPr>
              <w:tabs>
                <w:tab w:val="left" w:pos="432"/>
              </w:tabs>
              <w:rPr>
                <w:rFonts w:ascii="Times New Roman" w:hAnsi="Times New Roman"/>
                <w:i/>
              </w:rPr>
              <w:pPrChange w:id="319" w:author="Evan Katz" w:date="2019-06-17T15:11:00Z">
                <w:pPr>
                  <w:tabs>
                    <w:tab w:val="left" w:pos="432"/>
                  </w:tabs>
                  <w:jc w:val="both"/>
                </w:pPr>
              </w:pPrChange>
            </w:pPr>
          </w:p>
        </w:tc>
        <w:tc>
          <w:tcPr>
            <w:tcW w:w="3060" w:type="dxa"/>
            <w:shd w:val="clear" w:color="auto" w:fill="auto"/>
          </w:tcPr>
          <w:p w14:paraId="5FC730D8" w14:textId="77777777" w:rsidR="00220E99" w:rsidRPr="003F5E7B" w:rsidRDefault="00220E99">
            <w:pPr>
              <w:tabs>
                <w:tab w:val="left" w:pos="432"/>
              </w:tabs>
              <w:rPr>
                <w:rFonts w:ascii="Times New Roman" w:hAnsi="Times New Roman"/>
              </w:rPr>
            </w:pPr>
          </w:p>
        </w:tc>
      </w:tr>
      <w:tr w:rsidR="003F7A15" w:rsidRPr="00E96FFD" w14:paraId="55B38C68" w14:textId="77777777">
        <w:tc>
          <w:tcPr>
            <w:tcW w:w="2936" w:type="dxa"/>
            <w:gridSpan w:val="2"/>
            <w:shd w:val="clear" w:color="auto" w:fill="auto"/>
          </w:tcPr>
          <w:p w14:paraId="42BBEF98" w14:textId="77777777" w:rsidR="003F7A15" w:rsidRPr="00E96FFD" w:rsidRDefault="00957521">
            <w:pPr>
              <w:spacing w:before="60" w:after="60" w:line="260" w:lineRule="exact"/>
              <w:rPr>
                <w:rFonts w:ascii="Times New Roman" w:hAnsi="Times New Roman"/>
                <w:b/>
              </w:rPr>
            </w:pPr>
            <w:r>
              <w:rPr>
                <w:rFonts w:ascii="Times New Roman" w:hAnsi="Times New Roman"/>
                <w:b/>
              </w:rPr>
              <w:t xml:space="preserve">B-1-c:  </w:t>
            </w:r>
            <w:r w:rsidR="003F7A15" w:rsidRPr="00E96FFD">
              <w:rPr>
                <w:rFonts w:ascii="Times New Roman" w:hAnsi="Times New Roman"/>
                <w:b/>
              </w:rPr>
              <w:t>Transition of Individuals Affected by Maximum Age Limit</w:t>
            </w:r>
          </w:p>
        </w:tc>
        <w:tc>
          <w:tcPr>
            <w:tcW w:w="8224" w:type="dxa"/>
            <w:shd w:val="clear" w:color="auto" w:fill="auto"/>
          </w:tcPr>
          <w:p w14:paraId="3EE3813F" w14:textId="5DF925DD" w:rsidR="003F7A15" w:rsidRPr="003F5E7B" w:rsidRDefault="006E593F">
            <w:pPr>
              <w:tabs>
                <w:tab w:val="left" w:pos="196"/>
              </w:tabs>
              <w:spacing w:before="60"/>
              <w:rPr>
                <w:rFonts w:ascii="Times New Roman" w:hAnsi="Times New Roman"/>
              </w:rPr>
            </w:pPr>
            <w:r w:rsidRPr="006E593F">
              <w:rPr>
                <w:rFonts w:ascii="Times New Roman" w:hAnsi="Times New Roman"/>
              </w:rPr>
              <w:t xml:space="preserve">When the waiver does not provide for the continuation of services to waiver participants beyond the age limit specified in the waiver, </w:t>
            </w:r>
            <w:r>
              <w:rPr>
                <w:rFonts w:ascii="Times New Roman" w:hAnsi="Times New Roman"/>
              </w:rPr>
              <w:t xml:space="preserve">are there </w:t>
            </w:r>
            <w:r w:rsidRPr="006E593F">
              <w:rPr>
                <w:rFonts w:ascii="Times New Roman" w:hAnsi="Times New Roman"/>
              </w:rPr>
              <w:t>transition planning procedures that link affected participants to another waiver or other services and supports that provide continuity of services in the community to the extent feasible</w:t>
            </w:r>
            <w:r>
              <w:rPr>
                <w:rFonts w:ascii="Times New Roman" w:hAnsi="Times New Roman"/>
              </w:rPr>
              <w:t xml:space="preserve">?  </w:t>
            </w:r>
            <w:ins w:id="320" w:author="Evan Katz" w:date="2019-06-17T15:02:00Z">
              <w:r w:rsidR="00E4150D">
                <w:rPr>
                  <w:rFonts w:ascii="Times New Roman" w:hAnsi="Times New Roman"/>
                </w:rPr>
                <w:br/>
              </w:r>
            </w:ins>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321" w:author="Evan Katz" w:date="2019-06-17T14:52:00Z">
              <w:r w:rsidR="002A4119">
                <w:rPr>
                  <w:rFonts w:ascii="Times New Roman" w:hAnsi="Times New Roman"/>
                  <w:bCs/>
                </w:rPr>
                <w:br/>
              </w:r>
            </w:ins>
          </w:p>
        </w:tc>
        <w:tc>
          <w:tcPr>
            <w:tcW w:w="3060" w:type="dxa"/>
            <w:shd w:val="clear" w:color="auto" w:fill="auto"/>
          </w:tcPr>
          <w:p w14:paraId="38E21E5C" w14:textId="77777777" w:rsidR="003F7A15" w:rsidRPr="009B012D" w:rsidRDefault="003F7A15">
            <w:pPr>
              <w:tabs>
                <w:tab w:val="left" w:pos="432"/>
              </w:tabs>
              <w:rPr>
                <w:rFonts w:ascii="Times New Roman" w:hAnsi="Times New Roman"/>
                <w:b/>
                <w:color w:val="FF0000"/>
              </w:rPr>
            </w:pPr>
          </w:p>
        </w:tc>
      </w:tr>
      <w:tr w:rsidR="003F7A15" w:rsidRPr="00E96FFD" w14:paraId="7C64A90B" w14:textId="77777777">
        <w:tc>
          <w:tcPr>
            <w:tcW w:w="11160" w:type="dxa"/>
            <w:gridSpan w:val="3"/>
            <w:shd w:val="pct15" w:color="auto" w:fill="auto"/>
          </w:tcPr>
          <w:p w14:paraId="641E5B94" w14:textId="77777777" w:rsidR="003F7A15" w:rsidRPr="00F027B8" w:rsidRDefault="00C37335">
            <w:pPr>
              <w:tabs>
                <w:tab w:val="left" w:pos="432"/>
              </w:tabs>
              <w:rPr>
                <w:rFonts w:ascii="Times New Roman" w:hAnsi="Times New Roman"/>
                <w:b/>
                <w:bCs/>
              </w:rPr>
              <w:pPrChange w:id="322" w:author="Evan Katz" w:date="2019-06-17T15:11:00Z">
                <w:pPr>
                  <w:tabs>
                    <w:tab w:val="left" w:pos="432"/>
                  </w:tabs>
                  <w:jc w:val="both"/>
                </w:pPr>
              </w:pPrChange>
            </w:pPr>
            <w:r>
              <w:rPr>
                <w:rFonts w:ascii="Times New Roman" w:hAnsi="Times New Roman"/>
                <w:b/>
                <w:bCs/>
              </w:rPr>
              <w:t>B-2:</w:t>
            </w:r>
            <w:r w:rsidR="003F7A15" w:rsidRPr="00F027B8">
              <w:rPr>
                <w:rFonts w:ascii="Times New Roman" w:hAnsi="Times New Roman"/>
                <w:b/>
                <w:bCs/>
              </w:rPr>
              <w:t xml:space="preserve">  Individual Cost Limit</w:t>
            </w:r>
          </w:p>
          <w:p w14:paraId="7BAC28E2" w14:textId="77777777" w:rsidR="003C6364" w:rsidRPr="00F027B8" w:rsidRDefault="003C6364">
            <w:pPr>
              <w:tabs>
                <w:tab w:val="left" w:pos="432"/>
              </w:tabs>
              <w:rPr>
                <w:rFonts w:ascii="Times New Roman" w:hAnsi="Times New Roman"/>
                <w:b/>
                <w:bCs/>
              </w:rPr>
              <w:pPrChange w:id="323" w:author="Evan Katz" w:date="2019-06-17T15:11:00Z">
                <w:pPr>
                  <w:tabs>
                    <w:tab w:val="left" w:pos="432"/>
                  </w:tabs>
                  <w:jc w:val="both"/>
                </w:pPr>
              </w:pPrChange>
            </w:pPr>
          </w:p>
        </w:tc>
        <w:tc>
          <w:tcPr>
            <w:tcW w:w="3060" w:type="dxa"/>
            <w:shd w:val="pct15" w:color="auto" w:fill="auto"/>
          </w:tcPr>
          <w:p w14:paraId="16A96A6E" w14:textId="77777777" w:rsidR="003F7A15" w:rsidRPr="00F027B8" w:rsidRDefault="003F7A15">
            <w:pPr>
              <w:tabs>
                <w:tab w:val="left" w:pos="432"/>
              </w:tabs>
              <w:rPr>
                <w:rFonts w:ascii="Times New Roman" w:hAnsi="Times New Roman"/>
                <w:b/>
                <w:bCs/>
              </w:rPr>
              <w:pPrChange w:id="324" w:author="Evan Katz" w:date="2019-06-17T15:11:00Z">
                <w:pPr>
                  <w:tabs>
                    <w:tab w:val="left" w:pos="432"/>
                  </w:tabs>
                  <w:jc w:val="center"/>
                </w:pPr>
              </w:pPrChange>
            </w:pPr>
            <w:r w:rsidRPr="00F027B8">
              <w:rPr>
                <w:rFonts w:ascii="Times New Roman" w:hAnsi="Times New Roman"/>
                <w:b/>
                <w:bCs/>
              </w:rPr>
              <w:t>Analyst Notes</w:t>
            </w:r>
          </w:p>
        </w:tc>
      </w:tr>
      <w:tr w:rsidR="003F7A15" w:rsidRPr="00E96FFD" w14:paraId="712B93E8" w14:textId="77777777">
        <w:tc>
          <w:tcPr>
            <w:tcW w:w="2936" w:type="dxa"/>
            <w:gridSpan w:val="2"/>
            <w:tcBorders>
              <w:bottom w:val="single" w:sz="4" w:space="0" w:color="auto"/>
            </w:tcBorders>
          </w:tcPr>
          <w:p w14:paraId="3CB5F5D8" w14:textId="77777777" w:rsidR="003F7A15" w:rsidRPr="00AE109A" w:rsidRDefault="00957521">
            <w:pPr>
              <w:tabs>
                <w:tab w:val="left" w:pos="432"/>
              </w:tabs>
              <w:rPr>
                <w:rFonts w:ascii="Times New Roman" w:hAnsi="Times New Roman"/>
                <w:b/>
              </w:rPr>
            </w:pPr>
            <w:r>
              <w:rPr>
                <w:rFonts w:ascii="Times New Roman" w:hAnsi="Times New Roman"/>
                <w:b/>
              </w:rPr>
              <w:t>B-2-a:</w:t>
            </w:r>
            <w:r w:rsidR="003F7A15" w:rsidRPr="00AE109A">
              <w:rPr>
                <w:rFonts w:ascii="Times New Roman" w:hAnsi="Times New Roman"/>
                <w:b/>
              </w:rPr>
              <w:t xml:space="preserve"> Individual Cost Limit</w:t>
            </w:r>
          </w:p>
          <w:p w14:paraId="2BA53A35" w14:textId="77777777" w:rsidR="003F7A15" w:rsidRPr="00E96FFD" w:rsidRDefault="003F7A15">
            <w:pPr>
              <w:tabs>
                <w:tab w:val="left" w:pos="432"/>
              </w:tabs>
              <w:rPr>
                <w:rFonts w:ascii="Times New Roman" w:hAnsi="Times New Roman"/>
              </w:rPr>
              <w:pPrChange w:id="325" w:author="Evan Katz" w:date="2019-06-17T15:11:00Z">
                <w:pPr>
                  <w:tabs>
                    <w:tab w:val="left" w:pos="432"/>
                  </w:tabs>
                  <w:jc w:val="both"/>
                </w:pPr>
              </w:pPrChange>
            </w:pPr>
          </w:p>
        </w:tc>
        <w:tc>
          <w:tcPr>
            <w:tcW w:w="8224" w:type="dxa"/>
            <w:tcBorders>
              <w:bottom w:val="single" w:sz="4" w:space="0" w:color="auto"/>
            </w:tcBorders>
          </w:tcPr>
          <w:p w14:paraId="7CB6DBD1" w14:textId="3A2E8200" w:rsidR="00FB4E73" w:rsidRPr="000228A7" w:rsidRDefault="00FB4E73">
            <w:pPr>
              <w:numPr>
                <w:ilvl w:val="0"/>
                <w:numId w:val="9"/>
              </w:numPr>
              <w:tabs>
                <w:tab w:val="clear" w:pos="720"/>
                <w:tab w:val="num" w:pos="196"/>
              </w:tabs>
              <w:spacing w:after="60" w:line="260" w:lineRule="exact"/>
              <w:ind w:left="196" w:hanging="180"/>
              <w:rPr>
                <w:rFonts w:ascii="Times New Roman" w:hAnsi="Times New Roman"/>
              </w:rPr>
              <w:pPrChange w:id="326" w:author="Evan Katz" w:date="2019-06-17T15:11:00Z">
                <w:pPr>
                  <w:numPr>
                    <w:numId w:val="9"/>
                  </w:numPr>
                  <w:tabs>
                    <w:tab w:val="num" w:pos="196"/>
                    <w:tab w:val="num" w:pos="720"/>
                  </w:tabs>
                  <w:spacing w:after="60" w:line="260" w:lineRule="exact"/>
                  <w:ind w:left="196" w:hanging="180"/>
                  <w:jc w:val="both"/>
                </w:pPr>
              </w:pPrChange>
            </w:pPr>
            <w:r w:rsidRPr="000228A7">
              <w:rPr>
                <w:rFonts w:ascii="Times New Roman" w:hAnsi="Times New Roman"/>
              </w:rPr>
              <w:t xml:space="preserve">When the waiver imposes a cost limit that is lower than the cost of institutional services, </w:t>
            </w:r>
            <w:r>
              <w:rPr>
                <w:rFonts w:ascii="Times New Roman" w:hAnsi="Times New Roman"/>
              </w:rPr>
              <w:t xml:space="preserve">is </w:t>
            </w:r>
            <w:r w:rsidRPr="000228A7">
              <w:rPr>
                <w:rFonts w:ascii="Times New Roman" w:hAnsi="Times New Roman"/>
              </w:rPr>
              <w:t>the limit based on sound analysis and rationale</w:t>
            </w:r>
            <w:r w:rsidR="00AE109A">
              <w:rPr>
                <w:rFonts w:ascii="Times New Roman" w:hAnsi="Times New Roman"/>
              </w:rPr>
              <w:t xml:space="preserve"> that </w:t>
            </w:r>
            <w:r w:rsidRPr="000228A7">
              <w:rPr>
                <w:rFonts w:ascii="Times New Roman" w:hAnsi="Times New Roman"/>
              </w:rPr>
              <w:t>within the amount of the limit, the health and welfare of the waiver target population will be assured post entrance to the wa</w:t>
            </w:r>
            <w:r>
              <w:rPr>
                <w:rFonts w:ascii="Times New Roman" w:hAnsi="Times New Roman"/>
              </w:rPr>
              <w:t xml:space="preserve">iver?  </w:t>
            </w:r>
            <w:ins w:id="327" w:author="Evan Katz" w:date="2019-06-17T15:02:00Z">
              <w:r w:rsidR="00E4150D">
                <w:rPr>
                  <w:rFonts w:ascii="Times New Roman" w:hAnsi="Times New Roman"/>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0E1BD598" w14:textId="253E175D" w:rsidR="006A1D58" w:rsidRPr="001420B2" w:rsidRDefault="00FB4E73">
            <w:pPr>
              <w:numPr>
                <w:ilvl w:val="0"/>
                <w:numId w:val="8"/>
              </w:numPr>
              <w:tabs>
                <w:tab w:val="clear" w:pos="720"/>
                <w:tab w:val="num" w:pos="196"/>
                <w:tab w:val="left" w:pos="432"/>
              </w:tabs>
              <w:ind w:left="196" w:hanging="180"/>
              <w:rPr>
                <w:rFonts w:ascii="Times New Roman" w:hAnsi="Times New Roman"/>
              </w:rPr>
              <w:pPrChange w:id="328" w:author="Evan Katz" w:date="2019-06-17T15:11:00Z">
                <w:pPr>
                  <w:numPr>
                    <w:numId w:val="8"/>
                  </w:numPr>
                  <w:tabs>
                    <w:tab w:val="num" w:pos="196"/>
                    <w:tab w:val="left" w:pos="432"/>
                    <w:tab w:val="num" w:pos="720"/>
                  </w:tabs>
                  <w:ind w:left="196" w:hanging="180"/>
                  <w:jc w:val="both"/>
                </w:pPr>
              </w:pPrChange>
            </w:pPr>
            <w:r w:rsidRPr="000228A7">
              <w:rPr>
                <w:rFonts w:ascii="Times New Roman" w:hAnsi="Times New Roman"/>
              </w:rPr>
              <w:t xml:space="preserve">When the limit is expressed as an absolute dollar limit, </w:t>
            </w:r>
            <w:r>
              <w:rPr>
                <w:rFonts w:ascii="Times New Roman" w:hAnsi="Times New Roman"/>
              </w:rPr>
              <w:t xml:space="preserve">does </w:t>
            </w:r>
            <w:r w:rsidRPr="000228A7">
              <w:rPr>
                <w:rFonts w:ascii="Times New Roman" w:hAnsi="Times New Roman"/>
              </w:rPr>
              <w:t>the waiver describe how the limit will be adjusted during the period in which the waiver is in effect</w:t>
            </w:r>
            <w:r>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329" w:author="Evan Katz" w:date="2019-06-17T15:03:00Z">
              <w:r w:rsidR="00E4150D">
                <w:rPr>
                  <w:rFonts w:ascii="Times New Roman" w:hAnsi="Times New Roman"/>
                  <w:bCs/>
                </w:rPr>
                <w:br/>
              </w:r>
            </w:ins>
          </w:p>
          <w:p w14:paraId="5CDDD4A6" w14:textId="3287E66E" w:rsidR="001420B2" w:rsidRPr="00E96FFD" w:rsidRDefault="001420B2">
            <w:pPr>
              <w:numPr>
                <w:ilvl w:val="0"/>
                <w:numId w:val="8"/>
              </w:numPr>
              <w:tabs>
                <w:tab w:val="clear" w:pos="720"/>
                <w:tab w:val="num" w:pos="196"/>
                <w:tab w:val="left" w:pos="432"/>
              </w:tabs>
              <w:ind w:left="196" w:hanging="180"/>
              <w:rPr>
                <w:rFonts w:ascii="Times New Roman" w:hAnsi="Times New Roman"/>
              </w:rPr>
              <w:pPrChange w:id="330" w:author="Evan Katz" w:date="2019-06-17T15:11:00Z">
                <w:pPr>
                  <w:numPr>
                    <w:numId w:val="8"/>
                  </w:numPr>
                  <w:tabs>
                    <w:tab w:val="num" w:pos="196"/>
                    <w:tab w:val="left" w:pos="432"/>
                    <w:tab w:val="num" w:pos="720"/>
                  </w:tabs>
                  <w:ind w:left="196" w:hanging="180"/>
                  <w:jc w:val="both"/>
                </w:pPr>
              </w:pPrChange>
            </w:pPr>
            <w:r>
              <w:rPr>
                <w:rFonts w:ascii="Times New Roman" w:hAnsi="Times New Roman"/>
                <w:bCs/>
              </w:rPr>
              <w:t>When a waiver imposes an individual cost limit, it is applied uniformly and fairly to all potentially eligible individuals.</w:t>
            </w:r>
            <w:ins w:id="331" w:author="Evan Katz" w:date="2019-06-17T15:03:00Z">
              <w:r w:rsidR="00E4150D">
                <w:rPr>
                  <w:rFonts w:ascii="Times New Roman" w:hAnsi="Times New Roman"/>
                  <w:bCs/>
                </w:rPr>
                <w:br/>
              </w:r>
            </w:ins>
            <w:r>
              <w:rPr>
                <w:rFonts w:ascii="Times New Roman" w:hAnsi="Times New Roman"/>
                <w:bCs/>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332" w:author="Evan Katz" w:date="2019-06-17T14:52:00Z">
              <w:r w:rsidR="002A4119">
                <w:rPr>
                  <w:rFonts w:ascii="Times New Roman" w:hAnsi="Times New Roman"/>
                  <w:bCs/>
                </w:rPr>
                <w:br/>
              </w:r>
            </w:ins>
          </w:p>
        </w:tc>
        <w:tc>
          <w:tcPr>
            <w:tcW w:w="3060" w:type="dxa"/>
            <w:tcBorders>
              <w:bottom w:val="single" w:sz="4" w:space="0" w:color="auto"/>
            </w:tcBorders>
          </w:tcPr>
          <w:p w14:paraId="4533D97E" w14:textId="77777777" w:rsidR="003F7A15" w:rsidRPr="00C50347" w:rsidRDefault="003F7A15">
            <w:pPr>
              <w:widowControl w:val="0"/>
              <w:tabs>
                <w:tab w:val="left" w:pos="-1872"/>
                <w:tab w:val="left" w:pos="-1152"/>
                <w:tab w:val="left" w:pos="-43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rPr>
              <w:pPrChange w:id="333" w:author="Evan Katz" w:date="2019-06-17T15:11:00Z">
                <w:pPr>
                  <w:widowControl w:val="0"/>
                  <w:tabs>
                    <w:tab w:val="left" w:pos="-1872"/>
                    <w:tab w:val="left" w:pos="-1152"/>
                    <w:tab w:val="left" w:pos="-43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3F7A15" w:rsidRPr="00E96FFD" w14:paraId="4C2B2E93" w14:textId="77777777">
        <w:trPr>
          <w:trHeight w:val="90"/>
        </w:trPr>
        <w:tc>
          <w:tcPr>
            <w:tcW w:w="2936" w:type="dxa"/>
            <w:gridSpan w:val="2"/>
            <w:shd w:val="clear" w:color="auto" w:fill="auto"/>
          </w:tcPr>
          <w:p w14:paraId="604CFB8F" w14:textId="77777777" w:rsidR="00B6620D" w:rsidRDefault="00957521">
            <w:pPr>
              <w:spacing w:before="60" w:after="60" w:line="260" w:lineRule="exact"/>
              <w:rPr>
                <w:rFonts w:ascii="Times New Roman" w:hAnsi="Times New Roman"/>
                <w:b/>
              </w:rPr>
            </w:pPr>
            <w:r>
              <w:rPr>
                <w:rFonts w:ascii="Times New Roman" w:hAnsi="Times New Roman"/>
                <w:b/>
              </w:rPr>
              <w:t>B-2-</w:t>
            </w:r>
            <w:r w:rsidR="00FD69C2" w:rsidRPr="00E96FFD">
              <w:rPr>
                <w:rFonts w:ascii="Times New Roman" w:hAnsi="Times New Roman"/>
                <w:b/>
              </w:rPr>
              <w:t>b</w:t>
            </w:r>
            <w:r>
              <w:rPr>
                <w:rFonts w:ascii="Times New Roman" w:hAnsi="Times New Roman"/>
                <w:b/>
              </w:rPr>
              <w:t>:</w:t>
            </w:r>
            <w:r w:rsidR="00FD69C2" w:rsidRPr="00E96FFD">
              <w:rPr>
                <w:rFonts w:ascii="Times New Roman" w:hAnsi="Times New Roman"/>
                <w:b/>
              </w:rPr>
              <w:t xml:space="preserve">  </w:t>
            </w:r>
          </w:p>
          <w:p w14:paraId="338C3F55" w14:textId="045B7D29" w:rsidR="00FD69C2" w:rsidRPr="00B6620D" w:rsidRDefault="003F7A15">
            <w:pPr>
              <w:spacing w:before="60" w:after="60" w:line="260" w:lineRule="exact"/>
              <w:rPr>
                <w:rFonts w:ascii="Times New Roman" w:hAnsi="Times New Roman"/>
                <w:b/>
              </w:rPr>
            </w:pPr>
            <w:r w:rsidRPr="00E96FFD">
              <w:rPr>
                <w:rFonts w:ascii="Times New Roman" w:hAnsi="Times New Roman"/>
                <w:b/>
              </w:rPr>
              <w:t xml:space="preserve">Method of Implementation of the </w:t>
            </w:r>
            <w:r w:rsidR="00AE109A">
              <w:rPr>
                <w:rFonts w:ascii="Times New Roman" w:hAnsi="Times New Roman"/>
                <w:b/>
              </w:rPr>
              <w:t xml:space="preserve">Individual </w:t>
            </w:r>
            <w:r w:rsidRPr="00E96FFD">
              <w:rPr>
                <w:rFonts w:ascii="Times New Roman" w:hAnsi="Times New Roman"/>
                <w:b/>
              </w:rPr>
              <w:t>Cost Limit</w:t>
            </w:r>
          </w:p>
          <w:p w14:paraId="266661E5" w14:textId="77777777" w:rsidR="003F7A15" w:rsidRPr="00E96FFD" w:rsidRDefault="0063149F">
            <w:pPr>
              <w:spacing w:before="60" w:after="60" w:line="260" w:lineRule="exact"/>
              <w:rPr>
                <w:rFonts w:ascii="Times New Roman" w:hAnsi="Times New Roman"/>
                <w:i/>
                <w:sz w:val="28"/>
                <w:szCs w:val="28"/>
              </w:rPr>
            </w:pPr>
            <w:r>
              <w:rPr>
                <w:rFonts w:ascii="Times New Roman" w:hAnsi="Times New Roman"/>
                <w:i/>
              </w:rPr>
              <w:t xml:space="preserve">(Complete only </w:t>
            </w:r>
            <w:r w:rsidR="003F7A15" w:rsidRPr="00E96FFD">
              <w:rPr>
                <w:rFonts w:ascii="Times New Roman" w:hAnsi="Times New Roman"/>
                <w:i/>
              </w:rPr>
              <w:t xml:space="preserve"> when the state applies any cost limit)</w:t>
            </w:r>
          </w:p>
        </w:tc>
        <w:tc>
          <w:tcPr>
            <w:tcW w:w="8224" w:type="dxa"/>
            <w:shd w:val="clear" w:color="auto" w:fill="auto"/>
          </w:tcPr>
          <w:p w14:paraId="40C642A4" w14:textId="229FD737" w:rsidR="003F7A15" w:rsidRPr="00E96FFD" w:rsidRDefault="00AE109A">
            <w:pPr>
              <w:rPr>
                <w:rFonts w:ascii="Times New Roman" w:hAnsi="Times New Roman"/>
              </w:rPr>
            </w:pPr>
            <w:r>
              <w:rPr>
                <w:rFonts w:ascii="Times New Roman" w:hAnsi="Times New Roman"/>
              </w:rPr>
              <w:t>Do t</w:t>
            </w:r>
            <w:r w:rsidR="003F7A15" w:rsidRPr="00E96FFD">
              <w:rPr>
                <w:rFonts w:ascii="Times New Roman" w:hAnsi="Times New Roman"/>
              </w:rPr>
              <w:t xml:space="preserve">he </w:t>
            </w:r>
            <w:r w:rsidR="00A71CA5">
              <w:rPr>
                <w:rFonts w:ascii="Times New Roman" w:hAnsi="Times New Roman"/>
              </w:rPr>
              <w:t>s</w:t>
            </w:r>
            <w:r w:rsidR="003F7A15" w:rsidRPr="00E96FFD">
              <w:rPr>
                <w:rFonts w:ascii="Times New Roman" w:hAnsi="Times New Roman"/>
              </w:rPr>
              <w:t xml:space="preserve">tate’s procedures take into account the full range of supports that the person requires in the community and include notification of the </w:t>
            </w:r>
            <w:r>
              <w:rPr>
                <w:rFonts w:ascii="Times New Roman" w:hAnsi="Times New Roman"/>
              </w:rPr>
              <w:t>opportunity to request a</w:t>
            </w:r>
            <w:r w:rsidR="003F7A15" w:rsidRPr="00E96FFD">
              <w:rPr>
                <w:rFonts w:ascii="Times New Roman" w:hAnsi="Times New Roman"/>
              </w:rPr>
              <w:t xml:space="preserve"> Fair </w:t>
            </w:r>
            <w:r w:rsidR="0063149F">
              <w:rPr>
                <w:rFonts w:ascii="Times New Roman" w:hAnsi="Times New Roman"/>
              </w:rPr>
              <w:t>Hearing if enrollment is denied?</w:t>
            </w:r>
            <w:r>
              <w:rPr>
                <w:rFonts w:ascii="Times New Roman" w:hAnsi="Times New Roman"/>
              </w:rPr>
              <w:t xml:space="preserve"> </w:t>
            </w:r>
            <w:ins w:id="334" w:author="Evan Katz" w:date="2019-06-17T15:03:00Z">
              <w:r w:rsidR="00E4150D">
                <w:rPr>
                  <w:rFonts w:ascii="Times New Roman" w:hAnsi="Times New Roman"/>
                </w:rPr>
                <w:br/>
              </w:r>
            </w:ins>
            <w:r>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10F76D1D" w14:textId="77777777" w:rsidR="003F7A15" w:rsidRPr="00E96FFD" w:rsidRDefault="003F7A15">
            <w:pPr>
              <w:rPr>
                <w:rFonts w:ascii="Times New Roman" w:hAnsi="Times New Roman"/>
                <w:b/>
                <w:sz w:val="28"/>
                <w:szCs w:val="28"/>
              </w:rPr>
            </w:pPr>
          </w:p>
        </w:tc>
        <w:tc>
          <w:tcPr>
            <w:tcW w:w="3060" w:type="dxa"/>
            <w:shd w:val="clear" w:color="auto" w:fill="auto"/>
          </w:tcPr>
          <w:p w14:paraId="7F21BBB6" w14:textId="77777777" w:rsidR="003F7A15" w:rsidRPr="00C50347" w:rsidRDefault="003F7A15">
            <w:pPr>
              <w:rPr>
                <w:rFonts w:ascii="Times New Roman" w:hAnsi="Times New Roman"/>
                <w:bCs/>
              </w:rPr>
            </w:pPr>
          </w:p>
        </w:tc>
      </w:tr>
      <w:tr w:rsidR="003F7A15" w:rsidRPr="00E96FFD" w14:paraId="7C1D601C" w14:textId="77777777">
        <w:trPr>
          <w:trHeight w:val="90"/>
        </w:trPr>
        <w:tc>
          <w:tcPr>
            <w:tcW w:w="2936" w:type="dxa"/>
            <w:gridSpan w:val="2"/>
            <w:shd w:val="clear" w:color="auto" w:fill="auto"/>
          </w:tcPr>
          <w:p w14:paraId="2FA6A82D" w14:textId="77777777" w:rsidR="003F7A15" w:rsidRPr="00E96FFD" w:rsidRDefault="00957521">
            <w:pPr>
              <w:spacing w:before="60" w:after="60" w:line="260" w:lineRule="exact"/>
              <w:rPr>
                <w:rFonts w:ascii="Times New Roman" w:hAnsi="Times New Roman"/>
                <w:b/>
              </w:rPr>
            </w:pPr>
            <w:r>
              <w:rPr>
                <w:rFonts w:ascii="Times New Roman" w:hAnsi="Times New Roman"/>
                <w:b/>
              </w:rPr>
              <w:t>B-2-</w:t>
            </w:r>
            <w:r w:rsidR="003F7A15" w:rsidRPr="00E96FFD">
              <w:rPr>
                <w:rFonts w:ascii="Times New Roman" w:hAnsi="Times New Roman"/>
                <w:b/>
              </w:rPr>
              <w:t>c</w:t>
            </w:r>
            <w:r>
              <w:rPr>
                <w:rFonts w:ascii="Times New Roman" w:hAnsi="Times New Roman"/>
                <w:b/>
              </w:rPr>
              <w:t>:</w:t>
            </w:r>
            <w:r w:rsidR="00C308C2">
              <w:rPr>
                <w:rFonts w:ascii="Times New Roman" w:hAnsi="Times New Roman"/>
                <w:b/>
              </w:rPr>
              <w:t xml:space="preserve">  </w:t>
            </w:r>
            <w:r w:rsidR="003F7A15" w:rsidRPr="00E96FFD">
              <w:rPr>
                <w:rFonts w:ascii="Times New Roman" w:hAnsi="Times New Roman"/>
                <w:b/>
              </w:rPr>
              <w:t>Participant Safeguards</w:t>
            </w:r>
          </w:p>
          <w:p w14:paraId="278E99F8" w14:textId="77777777" w:rsidR="00FD69C2" w:rsidRPr="00E96FFD" w:rsidRDefault="00FD69C2">
            <w:pPr>
              <w:spacing w:before="60" w:after="60" w:line="260" w:lineRule="exact"/>
              <w:rPr>
                <w:rFonts w:ascii="Times New Roman" w:hAnsi="Times New Roman"/>
                <w:b/>
              </w:rPr>
            </w:pPr>
          </w:p>
          <w:p w14:paraId="24B58DD8" w14:textId="77777777" w:rsidR="003F7A15" w:rsidRPr="00E96FFD" w:rsidRDefault="003F7A15">
            <w:pPr>
              <w:spacing w:before="60" w:after="60" w:line="260" w:lineRule="exact"/>
              <w:rPr>
                <w:rFonts w:ascii="Times New Roman" w:hAnsi="Times New Roman"/>
                <w:b/>
              </w:rPr>
            </w:pPr>
            <w:r w:rsidRPr="0063149F">
              <w:rPr>
                <w:rFonts w:ascii="Times New Roman" w:hAnsi="Times New Roman"/>
                <w:i/>
              </w:rPr>
              <w:t>(</w:t>
            </w:r>
            <w:r w:rsidR="0063149F" w:rsidRPr="0063149F">
              <w:rPr>
                <w:rFonts w:ascii="Times New Roman" w:hAnsi="Times New Roman"/>
                <w:i/>
              </w:rPr>
              <w:t>Complete only when</w:t>
            </w:r>
            <w:r w:rsidR="0063149F">
              <w:rPr>
                <w:rFonts w:ascii="Times New Roman" w:hAnsi="Times New Roman"/>
                <w:b/>
              </w:rPr>
              <w:t xml:space="preserve"> </w:t>
            </w:r>
            <w:r w:rsidRPr="00E96FFD">
              <w:rPr>
                <w:rFonts w:ascii="Times New Roman" w:hAnsi="Times New Roman"/>
                <w:i/>
              </w:rPr>
              <w:t>the state applies any cost limit)</w:t>
            </w:r>
          </w:p>
        </w:tc>
        <w:tc>
          <w:tcPr>
            <w:tcW w:w="8224" w:type="dxa"/>
            <w:shd w:val="clear" w:color="auto" w:fill="auto"/>
          </w:tcPr>
          <w:p w14:paraId="640F6DA2" w14:textId="77777777" w:rsidR="00AE109A" w:rsidRDefault="00AE109A">
            <w:pPr>
              <w:spacing w:before="60" w:after="60" w:line="260" w:lineRule="exact"/>
              <w:rPr>
                <w:rFonts w:ascii="Times New Roman" w:hAnsi="Times New Roman"/>
              </w:rPr>
              <w:pPrChange w:id="335" w:author="Evan Katz" w:date="2019-06-17T15:11:00Z">
                <w:pPr>
                  <w:spacing w:before="60" w:after="60" w:line="260" w:lineRule="exact"/>
                  <w:jc w:val="both"/>
                </w:pPr>
              </w:pPrChange>
            </w:pPr>
            <w:r>
              <w:rPr>
                <w:rFonts w:ascii="Times New Roman" w:hAnsi="Times New Roman"/>
              </w:rPr>
              <w:t>Does the waiver:</w:t>
            </w:r>
          </w:p>
          <w:p w14:paraId="3EEDDBB5" w14:textId="691016DE" w:rsidR="003F7A15" w:rsidRPr="00E96FFD" w:rsidRDefault="00AE109A">
            <w:pPr>
              <w:numPr>
                <w:ilvl w:val="0"/>
                <w:numId w:val="8"/>
              </w:numPr>
              <w:tabs>
                <w:tab w:val="clear" w:pos="720"/>
              </w:tabs>
              <w:spacing w:before="60" w:after="60" w:line="260" w:lineRule="exact"/>
              <w:ind w:left="196" w:hanging="180"/>
              <w:rPr>
                <w:rFonts w:ascii="Times New Roman" w:hAnsi="Times New Roman"/>
              </w:rPr>
              <w:pPrChange w:id="336" w:author="Evan Katz" w:date="2019-06-17T15:11:00Z">
                <w:pPr>
                  <w:numPr>
                    <w:numId w:val="8"/>
                  </w:numPr>
                  <w:tabs>
                    <w:tab w:val="num" w:pos="720"/>
                  </w:tabs>
                  <w:spacing w:before="60" w:after="60" w:line="260" w:lineRule="exact"/>
                  <w:ind w:left="196" w:hanging="180"/>
                  <w:jc w:val="both"/>
                </w:pPr>
              </w:pPrChange>
            </w:pPr>
            <w:r>
              <w:rPr>
                <w:rFonts w:ascii="Times New Roman" w:hAnsi="Times New Roman"/>
              </w:rPr>
              <w:t xml:space="preserve">Specify one or more </w:t>
            </w:r>
            <w:r w:rsidR="003F7A15" w:rsidRPr="00E96FFD">
              <w:rPr>
                <w:rFonts w:ascii="Times New Roman" w:hAnsi="Times New Roman"/>
              </w:rPr>
              <w:t xml:space="preserve">safeguards </w:t>
            </w:r>
            <w:r>
              <w:rPr>
                <w:rFonts w:ascii="Times New Roman" w:hAnsi="Times New Roman"/>
              </w:rPr>
              <w:t xml:space="preserve">to facilitate </w:t>
            </w:r>
            <w:r w:rsidR="003F7A15" w:rsidRPr="00E96FFD">
              <w:rPr>
                <w:rFonts w:ascii="Times New Roman" w:hAnsi="Times New Roman"/>
              </w:rPr>
              <w:t>the continuity of services for affect</w:t>
            </w:r>
            <w:r>
              <w:rPr>
                <w:rFonts w:ascii="Times New Roman" w:hAnsi="Times New Roman"/>
              </w:rPr>
              <w:t xml:space="preserve">ed individuals in the community? </w:t>
            </w:r>
            <w:ins w:id="337" w:author="Evan Katz" w:date="2019-06-17T15:03:00Z">
              <w:r w:rsidR="00E4150D">
                <w:rPr>
                  <w:rFonts w:ascii="Times New Roman" w:hAnsi="Times New Roman"/>
                </w:rPr>
                <w:br/>
              </w:r>
            </w:ins>
            <w:r>
              <w:rPr>
                <w:rFonts w:ascii="Times New Roman" w:hAnsi="Times New Roman"/>
              </w:rPr>
              <w:t xml:space="preserve"> </w:t>
            </w:r>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p>
          <w:p w14:paraId="46129242" w14:textId="6EDB2606" w:rsidR="003F7A15" w:rsidRPr="00E96FFD" w:rsidRDefault="00AE109A">
            <w:pPr>
              <w:numPr>
                <w:ilvl w:val="0"/>
                <w:numId w:val="8"/>
              </w:numPr>
              <w:tabs>
                <w:tab w:val="clear" w:pos="720"/>
              </w:tabs>
              <w:ind w:left="196" w:hanging="180"/>
              <w:rPr>
                <w:rFonts w:ascii="Times New Roman" w:hAnsi="Times New Roman"/>
              </w:rPr>
              <w:pPrChange w:id="338" w:author="Evan Katz" w:date="2019-06-17T15:11:00Z">
                <w:pPr>
                  <w:numPr>
                    <w:numId w:val="8"/>
                  </w:numPr>
                  <w:tabs>
                    <w:tab w:val="num" w:pos="720"/>
                  </w:tabs>
                  <w:ind w:left="196" w:hanging="180"/>
                </w:pPr>
              </w:pPrChange>
            </w:pPr>
            <w:r>
              <w:rPr>
                <w:rFonts w:ascii="Times New Roman" w:hAnsi="Times New Roman"/>
              </w:rPr>
              <w:t xml:space="preserve">Provide for informing the </w:t>
            </w:r>
            <w:r w:rsidR="003F7A15" w:rsidRPr="00E96FFD">
              <w:rPr>
                <w:rFonts w:ascii="Times New Roman" w:hAnsi="Times New Roman"/>
              </w:rPr>
              <w:t xml:space="preserve">participant </w:t>
            </w:r>
            <w:r>
              <w:rPr>
                <w:rFonts w:ascii="Times New Roman" w:hAnsi="Times New Roman"/>
              </w:rPr>
              <w:t xml:space="preserve">of and referral to other options?  </w:t>
            </w:r>
            <w:ins w:id="339" w:author="Evan Katz" w:date="2019-06-17T14:52:00Z">
              <w:r w:rsidR="002A4119">
                <w:rPr>
                  <w:rFonts w:ascii="Times New Roman" w:hAnsi="Times New Roman"/>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340" w:author="Evan Katz" w:date="2019-06-17T14:53:00Z">
              <w:r w:rsidR="002A4119">
                <w:rPr>
                  <w:rFonts w:ascii="Times New Roman" w:hAnsi="Times New Roman"/>
                  <w:bCs/>
                </w:rPr>
                <w:br/>
              </w:r>
            </w:ins>
          </w:p>
        </w:tc>
        <w:tc>
          <w:tcPr>
            <w:tcW w:w="3060" w:type="dxa"/>
            <w:shd w:val="clear" w:color="auto" w:fill="auto"/>
          </w:tcPr>
          <w:p w14:paraId="5181D035" w14:textId="77777777" w:rsidR="003F7A15" w:rsidRPr="00C50347" w:rsidRDefault="003F7A15">
            <w:pPr>
              <w:rPr>
                <w:rFonts w:ascii="Times New Roman" w:hAnsi="Times New Roman"/>
                <w:bCs/>
              </w:rPr>
            </w:pPr>
          </w:p>
        </w:tc>
      </w:tr>
      <w:tr w:rsidR="003F7A15" w:rsidRPr="00E96FFD" w14:paraId="1D511CE8" w14:textId="77777777">
        <w:trPr>
          <w:trHeight w:val="782"/>
        </w:trPr>
        <w:tc>
          <w:tcPr>
            <w:tcW w:w="11160" w:type="dxa"/>
            <w:gridSpan w:val="3"/>
            <w:shd w:val="pct12" w:color="auto" w:fill="auto"/>
          </w:tcPr>
          <w:p w14:paraId="0DFD10BB" w14:textId="77777777" w:rsidR="003F7A15" w:rsidRPr="00E96FFD" w:rsidRDefault="00C37335">
            <w:pPr>
              <w:spacing w:before="60" w:after="60" w:line="260" w:lineRule="exact"/>
              <w:rPr>
                <w:rFonts w:ascii="Times New Roman" w:hAnsi="Times New Roman"/>
                <w:b/>
              </w:rPr>
            </w:pPr>
            <w:r>
              <w:rPr>
                <w:rFonts w:ascii="Times New Roman" w:hAnsi="Times New Roman"/>
                <w:b/>
              </w:rPr>
              <w:t xml:space="preserve">B-3: </w:t>
            </w:r>
            <w:r w:rsidR="003F7A15" w:rsidRPr="00E96FFD">
              <w:rPr>
                <w:rFonts w:ascii="Times New Roman" w:hAnsi="Times New Roman"/>
                <w:b/>
              </w:rPr>
              <w:t xml:space="preserve"> Number of Individuals Served</w:t>
            </w:r>
          </w:p>
        </w:tc>
        <w:tc>
          <w:tcPr>
            <w:tcW w:w="3060" w:type="dxa"/>
            <w:shd w:val="pct12" w:color="auto" w:fill="auto"/>
          </w:tcPr>
          <w:p w14:paraId="40778178" w14:textId="77777777" w:rsidR="003F7A15" w:rsidRPr="00C50347" w:rsidRDefault="003F7A15">
            <w:pPr>
              <w:tabs>
                <w:tab w:val="left" w:pos="2052"/>
              </w:tabs>
              <w:rPr>
                <w:rFonts w:ascii="Times New Roman" w:hAnsi="Times New Roman"/>
                <w:bCs/>
              </w:rPr>
              <w:pPrChange w:id="341" w:author="Evan Katz" w:date="2019-06-17T15:11:00Z">
                <w:pPr>
                  <w:tabs>
                    <w:tab w:val="left" w:pos="2052"/>
                  </w:tabs>
                  <w:jc w:val="center"/>
                </w:pPr>
              </w:pPrChange>
            </w:pPr>
            <w:r w:rsidRPr="00C50347">
              <w:rPr>
                <w:rFonts w:ascii="Times New Roman" w:hAnsi="Times New Roman"/>
                <w:b/>
                <w:bCs/>
              </w:rPr>
              <w:t>Analyst Notes</w:t>
            </w:r>
          </w:p>
          <w:p w14:paraId="43AEA086" w14:textId="77777777" w:rsidR="003F7A15" w:rsidRPr="00C50347" w:rsidRDefault="003F7A15">
            <w:pPr>
              <w:rPr>
                <w:rFonts w:ascii="Times New Roman" w:hAnsi="Times New Roman"/>
                <w:bCs/>
              </w:rPr>
              <w:pPrChange w:id="342" w:author="Evan Katz" w:date="2019-06-17T15:11:00Z">
                <w:pPr>
                  <w:jc w:val="center"/>
                </w:pPr>
              </w:pPrChange>
            </w:pPr>
          </w:p>
        </w:tc>
      </w:tr>
      <w:tr w:rsidR="003F7A15" w:rsidRPr="00E96FFD" w14:paraId="20531AA1" w14:textId="77777777">
        <w:tc>
          <w:tcPr>
            <w:tcW w:w="2936" w:type="dxa"/>
            <w:gridSpan w:val="2"/>
          </w:tcPr>
          <w:p w14:paraId="4BCEBD28" w14:textId="77777777" w:rsidR="003F7A15" w:rsidRPr="002A48EE" w:rsidRDefault="00AE109A">
            <w:pPr>
              <w:rPr>
                <w:rFonts w:ascii="Times New Roman" w:hAnsi="Times New Roman"/>
                <w:b/>
              </w:rPr>
            </w:pPr>
            <w:r w:rsidRPr="002A48EE">
              <w:rPr>
                <w:rFonts w:ascii="Times New Roman" w:hAnsi="Times New Roman"/>
                <w:b/>
              </w:rPr>
              <w:t>B-3-a</w:t>
            </w:r>
            <w:r w:rsidR="00957521" w:rsidRPr="002A48EE">
              <w:rPr>
                <w:rFonts w:ascii="Times New Roman" w:hAnsi="Times New Roman"/>
                <w:b/>
              </w:rPr>
              <w:t>:  Unduplicated Number of Participants</w:t>
            </w:r>
          </w:p>
          <w:p w14:paraId="553B8F4E" w14:textId="77777777" w:rsidR="00957521" w:rsidRPr="002A48EE" w:rsidRDefault="00957521">
            <w:pPr>
              <w:rPr>
                <w:rFonts w:ascii="Times New Roman" w:hAnsi="Times New Roman"/>
                <w:b/>
              </w:rPr>
            </w:pPr>
          </w:p>
          <w:p w14:paraId="68F59320" w14:textId="77777777" w:rsidR="00957521" w:rsidRPr="002A48EE" w:rsidRDefault="00957521">
            <w:pPr>
              <w:rPr>
                <w:rFonts w:ascii="Times New Roman" w:hAnsi="Times New Roman"/>
                <w:b/>
              </w:rPr>
            </w:pPr>
          </w:p>
        </w:tc>
        <w:tc>
          <w:tcPr>
            <w:tcW w:w="8224" w:type="dxa"/>
          </w:tcPr>
          <w:p w14:paraId="301A3321" w14:textId="294A4433" w:rsidR="003F7A15" w:rsidRPr="002A48EE" w:rsidRDefault="00957521">
            <w:pPr>
              <w:rPr>
                <w:rFonts w:ascii="Times New Roman" w:hAnsi="Times New Roman"/>
              </w:rPr>
            </w:pPr>
            <w:r w:rsidRPr="002A48EE">
              <w:rPr>
                <w:rFonts w:ascii="Times New Roman" w:hAnsi="Times New Roman"/>
              </w:rPr>
              <w:t>Does t</w:t>
            </w:r>
            <w:r w:rsidR="006103CF" w:rsidRPr="002A48EE">
              <w:rPr>
                <w:rFonts w:ascii="Times New Roman" w:hAnsi="Times New Roman"/>
              </w:rPr>
              <w:t xml:space="preserve">he </w:t>
            </w:r>
            <w:r w:rsidR="00A71CA5" w:rsidRPr="002A48EE">
              <w:rPr>
                <w:rFonts w:ascii="Times New Roman" w:hAnsi="Times New Roman"/>
              </w:rPr>
              <w:t>s</w:t>
            </w:r>
            <w:r w:rsidRPr="002A48EE">
              <w:rPr>
                <w:rFonts w:ascii="Times New Roman" w:hAnsi="Times New Roman"/>
              </w:rPr>
              <w:t>tate specify</w:t>
            </w:r>
            <w:r w:rsidR="00C308C2" w:rsidRPr="002A48EE">
              <w:rPr>
                <w:rFonts w:ascii="Times New Roman" w:hAnsi="Times New Roman"/>
              </w:rPr>
              <w:t xml:space="preserve"> t</w:t>
            </w:r>
            <w:r w:rsidR="003F7A15" w:rsidRPr="002A48EE">
              <w:rPr>
                <w:rFonts w:ascii="Times New Roman" w:hAnsi="Times New Roman"/>
              </w:rPr>
              <w:t xml:space="preserve">he </w:t>
            </w:r>
            <w:r w:rsidR="003F7A15" w:rsidRPr="002A48EE">
              <w:rPr>
                <w:rFonts w:ascii="Times New Roman" w:hAnsi="Times New Roman"/>
                <w:u w:val="single"/>
              </w:rPr>
              <w:t>maximum</w:t>
            </w:r>
            <w:r w:rsidR="003F7A15" w:rsidRPr="002A48EE">
              <w:rPr>
                <w:rFonts w:ascii="Times New Roman" w:hAnsi="Times New Roman"/>
              </w:rPr>
              <w:t xml:space="preserve"> number of unduplicated participants who will be served during each waiver year that the waiver is in effect</w:t>
            </w:r>
            <w:r w:rsidRPr="002A48EE">
              <w:rPr>
                <w:rFonts w:ascii="Times New Roman" w:hAnsi="Times New Roman"/>
              </w:rPr>
              <w:t xml:space="preserve">? </w:t>
            </w:r>
            <w:ins w:id="343" w:author="Evan Katz" w:date="2019-06-17T15:03:00Z">
              <w:r w:rsidR="00E4150D">
                <w:rPr>
                  <w:rFonts w:ascii="Times New Roman" w:hAnsi="Times New Roman"/>
                </w:rPr>
                <w:br/>
              </w:r>
            </w:ins>
            <w:r w:rsidRPr="002A48EE">
              <w:rPr>
                <w:rFonts w:ascii="Times New Roman" w:hAnsi="Times New Roman"/>
              </w:rPr>
              <w:t xml:space="preserve"> </w:t>
            </w:r>
            <w:r w:rsidR="00654AE7">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sidR="00654AE7">
              <w:rPr>
                <w:rFonts w:ascii="Times New Roman" w:hAnsi="Times New Roman"/>
                <w:bCs/>
              </w:rPr>
            </w:r>
            <w:r w:rsidR="00654AE7">
              <w:rPr>
                <w:rFonts w:ascii="Times New Roman" w:hAnsi="Times New Roman"/>
                <w:bCs/>
              </w:rPr>
              <w:fldChar w:fldCharType="separate"/>
            </w:r>
            <w:r w:rsidR="00654AE7">
              <w:rPr>
                <w:rFonts w:ascii="Times New Roman" w:hAnsi="Times New Roman"/>
                <w:bCs/>
              </w:rPr>
              <w:fldChar w:fldCharType="end"/>
            </w:r>
            <w:r w:rsidRPr="002A48EE">
              <w:rPr>
                <w:rFonts w:ascii="Times New Roman" w:hAnsi="Times New Roman"/>
                <w:bCs/>
              </w:rPr>
              <w:t xml:space="preserve"> Yes  </w:t>
            </w:r>
            <w:r w:rsidR="00654AE7" w:rsidRPr="002A48EE">
              <w:rPr>
                <w:rFonts w:ascii="Times New Roman" w:hAnsi="Times New Roman"/>
                <w:bCs/>
              </w:rPr>
              <w:fldChar w:fldCharType="begin">
                <w:ffData>
                  <w:name w:val="Check75"/>
                  <w:enabled/>
                  <w:calcOnExit w:val="0"/>
                  <w:checkBox>
                    <w:sizeAuto/>
                    <w:default w:val="0"/>
                  </w:checkBox>
                </w:ffData>
              </w:fldChar>
            </w:r>
            <w:r w:rsidRPr="002A48EE">
              <w:rPr>
                <w:rFonts w:ascii="Times New Roman" w:hAnsi="Times New Roman"/>
                <w:bCs/>
              </w:rPr>
              <w:instrText xml:space="preserve"> FORMCHECKBOX </w:instrText>
            </w:r>
            <w:r w:rsidR="00654AE7" w:rsidRPr="002A48EE">
              <w:rPr>
                <w:rFonts w:ascii="Times New Roman" w:hAnsi="Times New Roman"/>
                <w:bCs/>
              </w:rPr>
            </w:r>
            <w:r w:rsidR="00654AE7" w:rsidRPr="002A48EE">
              <w:rPr>
                <w:rFonts w:ascii="Times New Roman" w:hAnsi="Times New Roman"/>
                <w:bCs/>
              </w:rPr>
              <w:fldChar w:fldCharType="separate"/>
            </w:r>
            <w:r w:rsidR="00654AE7" w:rsidRPr="002A48EE">
              <w:rPr>
                <w:rFonts w:ascii="Times New Roman" w:hAnsi="Times New Roman"/>
                <w:bCs/>
              </w:rPr>
              <w:fldChar w:fldCharType="end"/>
            </w:r>
            <w:r w:rsidRPr="002A48EE">
              <w:rPr>
                <w:rFonts w:ascii="Times New Roman" w:hAnsi="Times New Roman"/>
                <w:bCs/>
              </w:rPr>
              <w:t xml:space="preserve"> No</w:t>
            </w:r>
          </w:p>
        </w:tc>
        <w:tc>
          <w:tcPr>
            <w:tcW w:w="3060" w:type="dxa"/>
          </w:tcPr>
          <w:p w14:paraId="7828402B" w14:textId="77777777" w:rsidR="003F7A15" w:rsidRPr="00C50347" w:rsidRDefault="003F7A15">
            <w:pPr>
              <w:rPr>
                <w:rFonts w:ascii="Times New Roman" w:hAnsi="Times New Roman"/>
                <w:bCs/>
              </w:rPr>
              <w:pPrChange w:id="344" w:author="Evan Katz" w:date="2019-06-17T15:11:00Z">
                <w:pPr>
                  <w:jc w:val="both"/>
                </w:pPr>
              </w:pPrChange>
            </w:pPr>
          </w:p>
          <w:p w14:paraId="3B32A0E4" w14:textId="77777777" w:rsidR="003F7A15" w:rsidRPr="00C50347" w:rsidRDefault="003F7A15">
            <w:pPr>
              <w:rPr>
                <w:rFonts w:ascii="Times New Roman" w:hAnsi="Times New Roman"/>
                <w:bCs/>
              </w:rPr>
              <w:pPrChange w:id="345" w:author="Evan Katz" w:date="2019-06-17T15:11:00Z">
                <w:pPr>
                  <w:jc w:val="both"/>
                </w:pPr>
              </w:pPrChange>
            </w:pPr>
          </w:p>
        </w:tc>
      </w:tr>
      <w:tr w:rsidR="00C308C2" w:rsidRPr="00E96FFD" w14:paraId="72A54FDB" w14:textId="77777777">
        <w:tc>
          <w:tcPr>
            <w:tcW w:w="2936" w:type="dxa"/>
            <w:gridSpan w:val="2"/>
          </w:tcPr>
          <w:p w14:paraId="2F315720" w14:textId="77777777" w:rsidR="00C308C2" w:rsidRDefault="00C308C2">
            <w:pPr>
              <w:rPr>
                <w:rFonts w:ascii="Times New Roman" w:hAnsi="Times New Roman"/>
                <w:b/>
              </w:rPr>
            </w:pPr>
            <w:r>
              <w:rPr>
                <w:rFonts w:ascii="Times New Roman" w:hAnsi="Times New Roman"/>
                <w:b/>
              </w:rPr>
              <w:t>B-3-b:  Limitation on the Number of Participants Served at any Point in Time</w:t>
            </w:r>
          </w:p>
        </w:tc>
        <w:tc>
          <w:tcPr>
            <w:tcW w:w="8224" w:type="dxa"/>
          </w:tcPr>
          <w:p w14:paraId="12E828CA" w14:textId="4C5BB850" w:rsidR="00C308C2" w:rsidRDefault="00C308C2">
            <w:pPr>
              <w:rPr>
                <w:rFonts w:ascii="Times New Roman" w:hAnsi="Times New Roman"/>
              </w:rPr>
            </w:pPr>
            <w:r>
              <w:rPr>
                <w:rFonts w:ascii="Times New Roman" w:hAnsi="Times New Roman"/>
              </w:rPr>
              <w:t xml:space="preserve">When the waiver provides for a point-in-time limit, is the limit for each waiver year consistent with the implied turnover rate in the average length of stay estimates in Appendix J-2?   </w:t>
            </w:r>
            <w:ins w:id="346" w:author="Evan Katz" w:date="2019-06-17T15:03:00Z">
              <w:r w:rsidR="00E4150D">
                <w:rPr>
                  <w:rFonts w:ascii="Times New Roman" w:hAnsi="Times New Roman"/>
                </w:rPr>
                <w:br/>
              </w:r>
            </w:ins>
            <w:r w:rsidR="00654AE7" w:rsidRPr="00E96FFD">
              <w:rPr>
                <w:rFonts w:ascii="Times New Roman" w:hAnsi="Times New Roman"/>
                <w:bCs/>
              </w:rPr>
              <w:fldChar w:fldCharType="begin">
                <w:ffData>
                  <w:name w:val="Check74"/>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75"/>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347" w:author="Evan Katz" w:date="2019-06-17T15:03:00Z">
              <w:r w:rsidR="00E4150D">
                <w:rPr>
                  <w:rFonts w:ascii="Times New Roman" w:hAnsi="Times New Roman"/>
                  <w:bCs/>
                </w:rPr>
                <w:br/>
              </w:r>
            </w:ins>
          </w:p>
        </w:tc>
        <w:tc>
          <w:tcPr>
            <w:tcW w:w="3060" w:type="dxa"/>
          </w:tcPr>
          <w:p w14:paraId="6F718FC4" w14:textId="77777777" w:rsidR="00C308C2" w:rsidRPr="00C50347" w:rsidRDefault="00C308C2">
            <w:pPr>
              <w:rPr>
                <w:rFonts w:ascii="Times New Roman" w:hAnsi="Times New Roman"/>
                <w:bCs/>
              </w:rPr>
            </w:pPr>
          </w:p>
        </w:tc>
      </w:tr>
      <w:tr w:rsidR="003F7A15" w:rsidRPr="00E96FFD" w14:paraId="3FF5E40A" w14:textId="77777777">
        <w:tc>
          <w:tcPr>
            <w:tcW w:w="2936" w:type="dxa"/>
            <w:gridSpan w:val="2"/>
          </w:tcPr>
          <w:p w14:paraId="4AF575ED" w14:textId="77777777" w:rsidR="003F7A15" w:rsidRPr="00E96FFD" w:rsidRDefault="00957521">
            <w:pPr>
              <w:rPr>
                <w:rFonts w:ascii="Times New Roman" w:hAnsi="Times New Roman"/>
                <w:b/>
              </w:rPr>
            </w:pPr>
            <w:r>
              <w:rPr>
                <w:rFonts w:ascii="Times New Roman" w:hAnsi="Times New Roman"/>
                <w:b/>
              </w:rPr>
              <w:t>B-3-</w:t>
            </w:r>
            <w:r w:rsidR="001E4EEA">
              <w:rPr>
                <w:rFonts w:ascii="Times New Roman" w:hAnsi="Times New Roman"/>
                <w:b/>
              </w:rPr>
              <w:t>c</w:t>
            </w:r>
            <w:r>
              <w:rPr>
                <w:rFonts w:ascii="Times New Roman" w:hAnsi="Times New Roman"/>
                <w:b/>
              </w:rPr>
              <w:t>:</w:t>
            </w:r>
            <w:r w:rsidR="001E4EEA">
              <w:rPr>
                <w:rFonts w:ascii="Times New Roman" w:hAnsi="Times New Roman"/>
                <w:b/>
              </w:rPr>
              <w:t xml:space="preserve">  </w:t>
            </w:r>
            <w:r w:rsidR="003F7A15" w:rsidRPr="00E96FFD">
              <w:rPr>
                <w:rFonts w:ascii="Times New Roman" w:hAnsi="Times New Roman"/>
                <w:b/>
              </w:rPr>
              <w:t xml:space="preserve">Reserved Waiver </w:t>
            </w:r>
            <w:r w:rsidR="001E4EEA">
              <w:rPr>
                <w:rFonts w:ascii="Times New Roman" w:hAnsi="Times New Roman"/>
                <w:b/>
              </w:rPr>
              <w:br/>
              <w:t xml:space="preserve">            </w:t>
            </w:r>
            <w:r w:rsidR="003F7A15" w:rsidRPr="00E96FFD">
              <w:rPr>
                <w:rFonts w:ascii="Times New Roman" w:hAnsi="Times New Roman"/>
                <w:b/>
              </w:rPr>
              <w:t>Capacity</w:t>
            </w:r>
          </w:p>
        </w:tc>
        <w:tc>
          <w:tcPr>
            <w:tcW w:w="8224" w:type="dxa"/>
          </w:tcPr>
          <w:p w14:paraId="45B9D831" w14:textId="248ADC9A" w:rsidR="003F7A15" w:rsidRDefault="00957521">
            <w:pPr>
              <w:numPr>
                <w:ilvl w:val="0"/>
                <w:numId w:val="10"/>
              </w:numPr>
              <w:tabs>
                <w:tab w:val="clear" w:pos="720"/>
                <w:tab w:val="num" w:pos="196"/>
              </w:tabs>
              <w:ind w:left="196" w:hanging="196"/>
              <w:rPr>
                <w:rFonts w:ascii="Times New Roman" w:hAnsi="Times New Roman"/>
              </w:rPr>
              <w:pPrChange w:id="348" w:author="Evan Katz" w:date="2019-06-17T15:11:00Z">
                <w:pPr>
                  <w:numPr>
                    <w:numId w:val="10"/>
                  </w:numPr>
                  <w:tabs>
                    <w:tab w:val="num" w:pos="196"/>
                    <w:tab w:val="num" w:pos="720"/>
                  </w:tabs>
                  <w:ind w:left="196" w:hanging="196"/>
                </w:pPr>
              </w:pPrChange>
            </w:pPr>
            <w:r>
              <w:rPr>
                <w:rFonts w:ascii="Times New Roman" w:hAnsi="Times New Roman"/>
              </w:rPr>
              <w:t>Does t</w:t>
            </w:r>
            <w:r w:rsidR="003F7A15" w:rsidRPr="00E96FFD">
              <w:rPr>
                <w:rFonts w:ascii="Times New Roman" w:hAnsi="Times New Roman"/>
              </w:rPr>
              <w:t xml:space="preserve">he </w:t>
            </w:r>
            <w:r w:rsidR="00122E51">
              <w:rPr>
                <w:rFonts w:ascii="Times New Roman" w:hAnsi="Times New Roman"/>
              </w:rPr>
              <w:t>s</w:t>
            </w:r>
            <w:r>
              <w:rPr>
                <w:rFonts w:ascii="Times New Roman" w:hAnsi="Times New Roman"/>
              </w:rPr>
              <w:t xml:space="preserve">tate reserve capacity?  </w:t>
            </w:r>
            <w:bookmarkStart w:id="349" w:name="Check89"/>
            <w:r w:rsidR="00E4150D">
              <w:rPr>
                <w:rFonts w:ascii="Times New Roman" w:hAnsi="Times New Roman"/>
              </w:rPr>
              <w:br/>
            </w:r>
            <w:r w:rsidR="00654AE7">
              <w:rPr>
                <w:rFonts w:ascii="Times New Roman" w:hAnsi="Times New Roman"/>
              </w:rPr>
              <w:fldChar w:fldCharType="begin">
                <w:ffData>
                  <w:name w:val="Check89"/>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bookmarkEnd w:id="349"/>
            <w:r w:rsidR="00902313"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902313"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02313" w:rsidRPr="00E96FFD">
              <w:rPr>
                <w:rFonts w:ascii="Times New Roman" w:hAnsi="Times New Roman"/>
              </w:rPr>
              <w:t xml:space="preserve">  No</w:t>
            </w:r>
            <w:r w:rsidR="00E4150D">
              <w:rPr>
                <w:rFonts w:ascii="Times New Roman" w:hAnsi="Times New Roman"/>
              </w:rPr>
              <w:br/>
            </w:r>
          </w:p>
          <w:p w14:paraId="7E3DCBEB" w14:textId="77777777" w:rsidR="00E4150D" w:rsidRPr="00E96FFD" w:rsidRDefault="00E4150D" w:rsidP="00A4175D">
            <w:pPr>
              <w:ind w:left="196"/>
              <w:rPr>
                <w:rFonts w:ascii="Times New Roman" w:hAnsi="Times New Roman"/>
              </w:rPr>
            </w:pPr>
          </w:p>
          <w:p w14:paraId="05A7BA81" w14:textId="684EA671" w:rsidR="003F7A15" w:rsidRPr="00E96FFD" w:rsidRDefault="003C6364">
            <w:pPr>
              <w:numPr>
                <w:ilvl w:val="0"/>
                <w:numId w:val="10"/>
              </w:numPr>
              <w:tabs>
                <w:tab w:val="clear" w:pos="720"/>
                <w:tab w:val="num" w:pos="196"/>
              </w:tabs>
              <w:ind w:left="196" w:hanging="196"/>
              <w:rPr>
                <w:rFonts w:ascii="Times New Roman" w:hAnsi="Times New Roman"/>
              </w:rPr>
              <w:pPrChange w:id="350" w:author="Evan Katz" w:date="2019-06-17T15:11:00Z">
                <w:pPr>
                  <w:numPr>
                    <w:numId w:val="10"/>
                  </w:numPr>
                  <w:tabs>
                    <w:tab w:val="num" w:pos="196"/>
                    <w:tab w:val="num" w:pos="720"/>
                  </w:tabs>
                  <w:ind w:left="196" w:hanging="196"/>
                </w:pPr>
              </w:pPrChange>
            </w:pPr>
            <w:r w:rsidRPr="00E96FFD">
              <w:rPr>
                <w:rFonts w:ascii="Times New Roman" w:hAnsi="Times New Roman"/>
              </w:rPr>
              <w:t xml:space="preserve">If Yes, </w:t>
            </w:r>
            <w:r w:rsidR="00957521">
              <w:rPr>
                <w:rFonts w:ascii="Times New Roman" w:hAnsi="Times New Roman"/>
              </w:rPr>
              <w:t xml:space="preserve">is capacity reserved only for </w:t>
            </w:r>
            <w:r w:rsidR="002A73A2">
              <w:rPr>
                <w:rFonts w:ascii="Times New Roman" w:hAnsi="Times New Roman"/>
              </w:rPr>
              <w:t xml:space="preserve">one or </w:t>
            </w:r>
            <w:r w:rsidR="00957521">
              <w:rPr>
                <w:rFonts w:ascii="Times New Roman" w:hAnsi="Times New Roman"/>
              </w:rPr>
              <w:t xml:space="preserve">more specific sets of individuals and does not violate the requirement that all waiver participants enrolled in </w:t>
            </w:r>
            <w:r w:rsidR="003F7A15" w:rsidRPr="00E96FFD">
              <w:rPr>
                <w:rFonts w:ascii="Times New Roman" w:hAnsi="Times New Roman"/>
              </w:rPr>
              <w:t>the waiver have comparable access to all</w:t>
            </w:r>
            <w:r w:rsidR="002A73A2">
              <w:rPr>
                <w:rFonts w:ascii="Times New Roman" w:hAnsi="Times New Roman"/>
              </w:rPr>
              <w:t xml:space="preserve"> services offered in the waiver?  </w:t>
            </w:r>
            <w:r w:rsidR="00B6620D">
              <w:rPr>
                <w:rFonts w:ascii="Times New Roman" w:hAnsi="Times New Roman"/>
              </w:rPr>
              <w:t xml:space="preserve">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002A73A2"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2A73A2"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2A73A2" w:rsidRPr="00E96FFD">
              <w:rPr>
                <w:rFonts w:ascii="Times New Roman" w:hAnsi="Times New Roman"/>
              </w:rPr>
              <w:t xml:space="preserve">  No</w:t>
            </w:r>
            <w:ins w:id="351" w:author="Evan Katz" w:date="2019-06-17T14:53:00Z">
              <w:r w:rsidR="002A4119">
                <w:rPr>
                  <w:rFonts w:ascii="Times New Roman" w:hAnsi="Times New Roman"/>
                </w:rPr>
                <w:br/>
              </w:r>
            </w:ins>
          </w:p>
        </w:tc>
        <w:tc>
          <w:tcPr>
            <w:tcW w:w="3060" w:type="dxa"/>
          </w:tcPr>
          <w:p w14:paraId="0EAA8D28" w14:textId="77777777" w:rsidR="003F7A15" w:rsidRPr="00C50347" w:rsidRDefault="003F7A15">
            <w:pPr>
              <w:rPr>
                <w:rFonts w:ascii="Times New Roman" w:hAnsi="Times New Roman"/>
                <w:bCs/>
              </w:rPr>
            </w:pPr>
          </w:p>
        </w:tc>
      </w:tr>
      <w:tr w:rsidR="003F7A15" w:rsidRPr="00E96FFD" w14:paraId="1CD48F6E" w14:textId="77777777">
        <w:tc>
          <w:tcPr>
            <w:tcW w:w="2936" w:type="dxa"/>
            <w:gridSpan w:val="2"/>
            <w:tcBorders>
              <w:bottom w:val="single" w:sz="4" w:space="0" w:color="auto"/>
            </w:tcBorders>
          </w:tcPr>
          <w:p w14:paraId="573A296D" w14:textId="77777777" w:rsidR="003F7A15" w:rsidRPr="00E96FFD" w:rsidRDefault="002A73A2">
            <w:pPr>
              <w:rPr>
                <w:rFonts w:ascii="Times New Roman" w:hAnsi="Times New Roman"/>
                <w:b/>
              </w:rPr>
            </w:pPr>
            <w:r>
              <w:rPr>
                <w:rFonts w:ascii="Times New Roman" w:hAnsi="Times New Roman"/>
                <w:b/>
              </w:rPr>
              <w:t>B-3-</w:t>
            </w:r>
            <w:r w:rsidR="001E4EEA">
              <w:rPr>
                <w:rFonts w:ascii="Times New Roman" w:hAnsi="Times New Roman"/>
                <w:b/>
              </w:rPr>
              <w:t>d</w:t>
            </w:r>
            <w:r>
              <w:rPr>
                <w:rFonts w:ascii="Times New Roman" w:hAnsi="Times New Roman"/>
                <w:b/>
              </w:rPr>
              <w:t>:</w:t>
            </w:r>
            <w:r w:rsidR="001E4EEA">
              <w:rPr>
                <w:rFonts w:ascii="Times New Roman" w:hAnsi="Times New Roman"/>
                <w:b/>
              </w:rPr>
              <w:t xml:space="preserve">  </w:t>
            </w:r>
            <w:r w:rsidR="003F7A15" w:rsidRPr="00E96FFD">
              <w:rPr>
                <w:rFonts w:ascii="Times New Roman" w:hAnsi="Times New Roman"/>
                <w:b/>
              </w:rPr>
              <w:t xml:space="preserve">Scheduled </w:t>
            </w:r>
            <w:r w:rsidR="001E4EEA">
              <w:rPr>
                <w:rFonts w:ascii="Times New Roman" w:hAnsi="Times New Roman"/>
                <w:b/>
              </w:rPr>
              <w:br/>
              <w:t xml:space="preserve">            </w:t>
            </w:r>
            <w:r w:rsidR="003F7A15" w:rsidRPr="00E96FFD">
              <w:rPr>
                <w:rFonts w:ascii="Times New Roman" w:hAnsi="Times New Roman"/>
                <w:b/>
              </w:rPr>
              <w:t xml:space="preserve">Phase-In or </w:t>
            </w:r>
            <w:r w:rsidR="001E4EEA">
              <w:rPr>
                <w:rFonts w:ascii="Times New Roman" w:hAnsi="Times New Roman"/>
                <w:b/>
              </w:rPr>
              <w:br/>
              <w:t xml:space="preserve">            </w:t>
            </w:r>
            <w:r w:rsidR="003F7A15" w:rsidRPr="00E96FFD">
              <w:rPr>
                <w:rFonts w:ascii="Times New Roman" w:hAnsi="Times New Roman"/>
                <w:b/>
              </w:rPr>
              <w:t>Phase-Out</w:t>
            </w:r>
          </w:p>
        </w:tc>
        <w:tc>
          <w:tcPr>
            <w:tcW w:w="8224" w:type="dxa"/>
            <w:tcBorders>
              <w:bottom w:val="single" w:sz="4" w:space="0" w:color="auto"/>
            </w:tcBorders>
          </w:tcPr>
          <w:p w14:paraId="6D54139C" w14:textId="2A0F6EE3" w:rsidR="00902313" w:rsidRPr="00E96FFD" w:rsidRDefault="00C308C2">
            <w:pPr>
              <w:numPr>
                <w:ilvl w:val="0"/>
                <w:numId w:val="12"/>
              </w:numPr>
              <w:tabs>
                <w:tab w:val="clear" w:pos="720"/>
                <w:tab w:val="num" w:pos="196"/>
              </w:tabs>
              <w:ind w:left="196" w:hanging="180"/>
              <w:rPr>
                <w:rFonts w:ascii="Times New Roman" w:hAnsi="Times New Roman"/>
              </w:rPr>
              <w:pPrChange w:id="352" w:author="Evan Katz" w:date="2019-06-17T15:11:00Z">
                <w:pPr>
                  <w:numPr>
                    <w:numId w:val="12"/>
                  </w:numPr>
                  <w:tabs>
                    <w:tab w:val="num" w:pos="196"/>
                    <w:tab w:val="num" w:pos="720"/>
                  </w:tabs>
                  <w:ind w:left="196" w:hanging="180"/>
                </w:pPr>
              </w:pPrChange>
            </w:pPr>
            <w:r>
              <w:rPr>
                <w:rFonts w:ascii="Times New Roman" w:hAnsi="Times New Roman"/>
              </w:rPr>
              <w:t xml:space="preserve">Is the waiver </w:t>
            </w:r>
            <w:r w:rsidR="003F7A15" w:rsidRPr="00E96FFD">
              <w:rPr>
                <w:rFonts w:ascii="Times New Roman" w:hAnsi="Times New Roman"/>
              </w:rPr>
              <w:t>subject to a phase-in or a phase-ou</w:t>
            </w:r>
            <w:r w:rsidR="002A73A2">
              <w:rPr>
                <w:rFonts w:ascii="Times New Roman" w:hAnsi="Times New Roman"/>
              </w:rPr>
              <w:t>t</w:t>
            </w:r>
            <w:r w:rsidR="003F7A15" w:rsidRPr="00E96FFD">
              <w:rPr>
                <w:rFonts w:ascii="Times New Roman" w:hAnsi="Times New Roman"/>
              </w:rPr>
              <w:t xml:space="preserve"> schedule</w:t>
            </w:r>
            <w:r>
              <w:rPr>
                <w:rFonts w:ascii="Times New Roman" w:hAnsi="Times New Roman"/>
              </w:rPr>
              <w:t xml:space="preserve">?  </w:t>
            </w:r>
            <w:ins w:id="353" w:author="Evan Katz" w:date="2019-06-17T15:04:00Z">
              <w:r w:rsidR="00E4150D">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sidR="00EC520D">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00902313" w:rsidRPr="00E96FFD">
              <w:rPr>
                <w:rFonts w:ascii="Times New Roman" w:hAnsi="Times New Roman"/>
              </w:rPr>
              <w:t xml:space="preserve">  Yes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00902313" w:rsidRPr="00E96FFD">
              <w:rPr>
                <w:rFonts w:ascii="Times New Roman" w:hAnsi="Times New Roman"/>
              </w:rPr>
              <w:t xml:space="preserve">  No</w:t>
            </w:r>
          </w:p>
          <w:p w14:paraId="4D813FC8" w14:textId="2D1DC16C" w:rsidR="003F7A15" w:rsidRPr="00E96FFD" w:rsidRDefault="003C6364">
            <w:pPr>
              <w:numPr>
                <w:ilvl w:val="0"/>
                <w:numId w:val="10"/>
              </w:numPr>
              <w:tabs>
                <w:tab w:val="clear" w:pos="720"/>
                <w:tab w:val="num" w:pos="196"/>
              </w:tabs>
              <w:ind w:left="196" w:hanging="196"/>
              <w:rPr>
                <w:rFonts w:ascii="Times New Roman" w:hAnsi="Times New Roman"/>
              </w:rPr>
              <w:pPrChange w:id="354" w:author="Evan Katz" w:date="2019-06-17T15:11:00Z">
                <w:pPr>
                  <w:numPr>
                    <w:numId w:val="10"/>
                  </w:numPr>
                  <w:tabs>
                    <w:tab w:val="num" w:pos="196"/>
                    <w:tab w:val="num" w:pos="720"/>
                  </w:tabs>
                  <w:ind w:left="196" w:hanging="196"/>
                </w:pPr>
              </w:pPrChange>
            </w:pPr>
            <w:r w:rsidRPr="00E96FFD">
              <w:rPr>
                <w:rFonts w:ascii="Times New Roman" w:hAnsi="Times New Roman"/>
              </w:rPr>
              <w:t xml:space="preserve">If Yes, </w:t>
            </w:r>
            <w:bookmarkStart w:id="355" w:name="Check90"/>
            <w:r w:rsidR="00C308C2">
              <w:rPr>
                <w:rFonts w:ascii="Times New Roman" w:hAnsi="Times New Roman"/>
              </w:rPr>
              <w:t>does the waiver include a</w:t>
            </w:r>
            <w:bookmarkEnd w:id="355"/>
            <w:r w:rsidR="00C308C2">
              <w:rPr>
                <w:rFonts w:ascii="Times New Roman" w:hAnsi="Times New Roman"/>
              </w:rPr>
              <w:t xml:space="preserve"> p</w:t>
            </w:r>
            <w:r w:rsidR="003F7A15" w:rsidRPr="00E96FFD">
              <w:rPr>
                <w:rFonts w:ascii="Times New Roman" w:hAnsi="Times New Roman"/>
              </w:rPr>
              <w:t xml:space="preserve">hase-in or phase-out schedule </w:t>
            </w:r>
            <w:r w:rsidR="00C308C2">
              <w:rPr>
                <w:rFonts w:ascii="Times New Roman" w:hAnsi="Times New Roman"/>
              </w:rPr>
              <w:t xml:space="preserve">as Attachment #1 to Appendix B-3? </w:t>
            </w:r>
            <w:ins w:id="356" w:author="Evan Katz" w:date="2019-06-17T15:04:00Z">
              <w:r w:rsidR="00E4150D">
                <w:rPr>
                  <w:rFonts w:ascii="Times New Roman" w:hAnsi="Times New Roman"/>
                </w:rPr>
                <w:br/>
              </w:r>
            </w:ins>
            <w:r w:rsidR="00C308C2">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C308C2"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C308C2"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C308C2"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C308C2" w:rsidRPr="00E96FFD">
              <w:rPr>
                <w:rFonts w:ascii="Times New Roman" w:hAnsi="Times New Roman"/>
              </w:rPr>
              <w:t xml:space="preserve">  No</w:t>
            </w:r>
            <w:ins w:id="357" w:author="Evan Katz" w:date="2019-06-17T14:53:00Z">
              <w:r w:rsidR="002A4119">
                <w:rPr>
                  <w:rFonts w:ascii="Times New Roman" w:hAnsi="Times New Roman"/>
                </w:rPr>
                <w:br/>
              </w:r>
            </w:ins>
          </w:p>
        </w:tc>
        <w:tc>
          <w:tcPr>
            <w:tcW w:w="3060" w:type="dxa"/>
            <w:tcBorders>
              <w:bottom w:val="single" w:sz="4" w:space="0" w:color="auto"/>
            </w:tcBorders>
          </w:tcPr>
          <w:p w14:paraId="7278BC16" w14:textId="77777777" w:rsidR="003F7A15" w:rsidRPr="00C50347" w:rsidRDefault="003F7A15">
            <w:pPr>
              <w:rPr>
                <w:rFonts w:ascii="Times New Roman" w:hAnsi="Times New Roman"/>
                <w:bCs/>
              </w:rPr>
            </w:pPr>
          </w:p>
        </w:tc>
      </w:tr>
      <w:tr w:rsidR="003F7A15" w:rsidRPr="00E96FFD" w14:paraId="0350B614" w14:textId="77777777">
        <w:tc>
          <w:tcPr>
            <w:tcW w:w="2936" w:type="dxa"/>
            <w:gridSpan w:val="2"/>
            <w:tcBorders>
              <w:bottom w:val="single" w:sz="4" w:space="0" w:color="auto"/>
            </w:tcBorders>
          </w:tcPr>
          <w:p w14:paraId="218F371E" w14:textId="77777777" w:rsidR="003F7A15" w:rsidRPr="00E96FFD" w:rsidRDefault="00366A24">
            <w:pPr>
              <w:rPr>
                <w:rFonts w:ascii="Times New Roman" w:hAnsi="Times New Roman"/>
                <w:b/>
              </w:rPr>
            </w:pPr>
            <w:r>
              <w:rPr>
                <w:rFonts w:ascii="Times New Roman" w:hAnsi="Times New Roman"/>
                <w:b/>
              </w:rPr>
              <w:t xml:space="preserve">B-3-e: </w:t>
            </w:r>
            <w:r w:rsidR="003F7A15" w:rsidRPr="00E96FFD">
              <w:rPr>
                <w:rFonts w:ascii="Times New Roman" w:hAnsi="Times New Roman"/>
                <w:b/>
              </w:rPr>
              <w:t>Allocation of Waiver Capacity</w:t>
            </w:r>
          </w:p>
        </w:tc>
        <w:tc>
          <w:tcPr>
            <w:tcW w:w="8224" w:type="dxa"/>
            <w:tcBorders>
              <w:bottom w:val="single" w:sz="4" w:space="0" w:color="auto"/>
            </w:tcBorders>
          </w:tcPr>
          <w:p w14:paraId="0E4250AB" w14:textId="77777777" w:rsidR="003F7A15" w:rsidRPr="00E96FFD" w:rsidRDefault="00366A24">
            <w:pPr>
              <w:tabs>
                <w:tab w:val="left" w:pos="1720"/>
              </w:tabs>
              <w:rPr>
                <w:rFonts w:ascii="Times New Roman" w:hAnsi="Times New Roman"/>
              </w:rPr>
            </w:pPr>
            <w:r>
              <w:rPr>
                <w:rFonts w:ascii="Times New Roman" w:hAnsi="Times New Roman"/>
              </w:rPr>
              <w:t>When waiver capacity is allocated to local/regional non-state entities, doe</w:t>
            </w:r>
            <w:r w:rsidR="00122E51">
              <w:rPr>
                <w:rFonts w:ascii="Times New Roman" w:hAnsi="Times New Roman"/>
              </w:rPr>
              <w:t>s</w:t>
            </w:r>
            <w:r>
              <w:rPr>
                <w:rFonts w:ascii="Times New Roman" w:hAnsi="Times New Roman"/>
              </w:rPr>
              <w:t xml:space="preserve"> the waiver:</w:t>
            </w:r>
          </w:p>
          <w:p w14:paraId="211D70A3" w14:textId="69922698" w:rsidR="003F7A15" w:rsidRPr="00E96FFD" w:rsidRDefault="00366A24">
            <w:pPr>
              <w:numPr>
                <w:ilvl w:val="0"/>
                <w:numId w:val="10"/>
              </w:numPr>
              <w:tabs>
                <w:tab w:val="clear" w:pos="720"/>
                <w:tab w:val="num" w:pos="196"/>
                <w:tab w:val="left" w:pos="1720"/>
              </w:tabs>
              <w:ind w:left="196" w:hanging="196"/>
              <w:rPr>
                <w:rFonts w:ascii="Times New Roman" w:hAnsi="Times New Roman"/>
              </w:rPr>
              <w:pPrChange w:id="358" w:author="Evan Katz" w:date="2019-06-17T15:11:00Z">
                <w:pPr>
                  <w:numPr>
                    <w:numId w:val="10"/>
                  </w:numPr>
                  <w:tabs>
                    <w:tab w:val="num" w:pos="196"/>
                    <w:tab w:val="num" w:pos="720"/>
                    <w:tab w:val="left" w:pos="1720"/>
                  </w:tabs>
                  <w:ind w:left="196" w:hanging="196"/>
                </w:pPr>
              </w:pPrChange>
            </w:pPr>
            <w:r>
              <w:rPr>
                <w:rFonts w:ascii="Times New Roman" w:hAnsi="Times New Roman"/>
              </w:rPr>
              <w:t>Specify the e</w:t>
            </w:r>
            <w:r w:rsidR="003F7A15" w:rsidRPr="00E96FFD">
              <w:rPr>
                <w:rFonts w:ascii="Times New Roman" w:hAnsi="Times New Roman"/>
              </w:rPr>
              <w:t>ntities</w:t>
            </w:r>
            <w:r>
              <w:rPr>
                <w:rFonts w:ascii="Times New Roman" w:hAnsi="Times New Roman"/>
              </w:rPr>
              <w:t xml:space="preserve"> to which capacity is allocated? </w:t>
            </w:r>
            <w:ins w:id="359" w:author="Evan Katz" w:date="2019-06-17T15:04:00Z">
              <w:r w:rsidR="00E4150D">
                <w:rPr>
                  <w:rFonts w:ascii="Times New Roman" w:hAnsi="Times New Roman"/>
                </w:rPr>
                <w:br/>
              </w:r>
            </w:ins>
            <w:r>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0176DFC1" w14:textId="70860363" w:rsidR="003F7A15" w:rsidRPr="00E96FFD" w:rsidRDefault="00366A24">
            <w:pPr>
              <w:numPr>
                <w:ilvl w:val="0"/>
                <w:numId w:val="10"/>
              </w:numPr>
              <w:tabs>
                <w:tab w:val="clear" w:pos="720"/>
                <w:tab w:val="num" w:pos="196"/>
                <w:tab w:val="left" w:pos="1720"/>
              </w:tabs>
              <w:ind w:left="196" w:hanging="196"/>
              <w:rPr>
                <w:rFonts w:ascii="Times New Roman" w:hAnsi="Times New Roman"/>
              </w:rPr>
              <w:pPrChange w:id="360" w:author="Evan Katz" w:date="2019-06-17T15:11:00Z">
                <w:pPr>
                  <w:numPr>
                    <w:numId w:val="10"/>
                  </w:numPr>
                  <w:tabs>
                    <w:tab w:val="num" w:pos="196"/>
                    <w:tab w:val="num" w:pos="720"/>
                    <w:tab w:val="left" w:pos="1720"/>
                  </w:tabs>
                  <w:ind w:left="196" w:hanging="196"/>
                </w:pPr>
              </w:pPrChange>
            </w:pPr>
            <w:r>
              <w:rPr>
                <w:rFonts w:ascii="Times New Roman" w:hAnsi="Times New Roman"/>
              </w:rPr>
              <w:t>Describe the m</w:t>
            </w:r>
            <w:r w:rsidR="003F7A15" w:rsidRPr="00E96FFD">
              <w:rPr>
                <w:rFonts w:ascii="Times New Roman" w:hAnsi="Times New Roman"/>
              </w:rPr>
              <w:t>ethodology employed to allocate capacity</w:t>
            </w:r>
            <w:r>
              <w:rPr>
                <w:rFonts w:ascii="Times New Roman" w:hAnsi="Times New Roman"/>
              </w:rPr>
              <w:t xml:space="preserve">? </w:t>
            </w:r>
            <w:ins w:id="361" w:author="Evan Katz" w:date="2019-06-17T15:04:00Z">
              <w:r w:rsidR="00E4150D">
                <w:rPr>
                  <w:rFonts w:ascii="Times New Roman" w:hAnsi="Times New Roman"/>
                </w:rPr>
                <w:br/>
              </w:r>
            </w:ins>
            <w:r>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4872ADFA" w14:textId="603CECDE" w:rsidR="00366A24" w:rsidRDefault="00366A24">
            <w:pPr>
              <w:numPr>
                <w:ilvl w:val="0"/>
                <w:numId w:val="10"/>
              </w:numPr>
              <w:tabs>
                <w:tab w:val="clear" w:pos="720"/>
                <w:tab w:val="num" w:pos="196"/>
                <w:tab w:val="left" w:pos="1720"/>
              </w:tabs>
              <w:ind w:left="196" w:hanging="196"/>
              <w:rPr>
                <w:rFonts w:ascii="Times New Roman" w:hAnsi="Times New Roman"/>
              </w:rPr>
              <w:pPrChange w:id="362" w:author="Evan Katz" w:date="2019-06-17T15:11:00Z">
                <w:pPr>
                  <w:numPr>
                    <w:numId w:val="10"/>
                  </w:numPr>
                  <w:tabs>
                    <w:tab w:val="num" w:pos="196"/>
                    <w:tab w:val="num" w:pos="720"/>
                    <w:tab w:val="left" w:pos="1720"/>
                  </w:tabs>
                  <w:ind w:left="196" w:hanging="196"/>
                </w:pPr>
              </w:pPrChange>
            </w:pPr>
            <w:r>
              <w:rPr>
                <w:rFonts w:ascii="Times New Roman" w:hAnsi="Times New Roman"/>
              </w:rPr>
              <w:t xml:space="preserve">Indicate that the methodology is based on objective factors/criteria? </w:t>
            </w:r>
            <w:ins w:id="363" w:author="Evan Katz" w:date="2019-06-17T15:04:00Z">
              <w:r w:rsidR="00E4150D">
                <w:rPr>
                  <w:rFonts w:ascii="Times New Roman" w:hAnsi="Times New Roman"/>
                </w:rPr>
                <w:br/>
              </w:r>
            </w:ins>
            <w:r>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728938DE" w14:textId="1C57DCE3" w:rsidR="003F7A15" w:rsidRPr="00E96FFD" w:rsidRDefault="00366A24">
            <w:pPr>
              <w:numPr>
                <w:ilvl w:val="0"/>
                <w:numId w:val="10"/>
              </w:numPr>
              <w:tabs>
                <w:tab w:val="clear" w:pos="720"/>
                <w:tab w:val="num" w:pos="196"/>
                <w:tab w:val="left" w:pos="1720"/>
              </w:tabs>
              <w:ind w:left="196" w:hanging="196"/>
              <w:rPr>
                <w:rFonts w:ascii="Times New Roman" w:hAnsi="Times New Roman"/>
              </w:rPr>
              <w:pPrChange w:id="364" w:author="Evan Katz" w:date="2019-06-17T15:11:00Z">
                <w:pPr>
                  <w:numPr>
                    <w:numId w:val="10"/>
                  </w:numPr>
                  <w:tabs>
                    <w:tab w:val="num" w:pos="196"/>
                    <w:tab w:val="num" w:pos="720"/>
                    <w:tab w:val="left" w:pos="1720"/>
                  </w:tabs>
                  <w:ind w:left="196" w:hanging="196"/>
                </w:pPr>
              </w:pPrChange>
            </w:pPr>
            <w:r>
              <w:rPr>
                <w:rFonts w:ascii="Times New Roman" w:hAnsi="Times New Roman"/>
              </w:rPr>
              <w:t>Include p</w:t>
            </w:r>
            <w:r w:rsidR="003F7A15" w:rsidRPr="00E96FFD">
              <w:rPr>
                <w:rFonts w:ascii="Times New Roman" w:hAnsi="Times New Roman"/>
              </w:rPr>
              <w:t>olicies for the reallocation of unused capacity among local non-state entities</w:t>
            </w:r>
            <w:r>
              <w:rPr>
                <w:rFonts w:ascii="Times New Roman" w:hAnsi="Times New Roman"/>
              </w:rPr>
              <w:t>?</w:t>
            </w:r>
            <w:r w:rsidR="003F7A15" w:rsidRPr="00E96FFD">
              <w:rPr>
                <w:rFonts w:ascii="Times New Roman" w:hAnsi="Times New Roman"/>
              </w:rPr>
              <w:t xml:space="preserve"> </w:t>
            </w:r>
            <w:ins w:id="365" w:author="Evan Katz" w:date="2019-06-17T15:04:00Z">
              <w:r w:rsidR="00E4150D">
                <w:rPr>
                  <w:rFonts w:ascii="Times New Roman" w:hAnsi="Times New Roman"/>
                </w:rPr>
                <w:br/>
              </w:r>
            </w:ins>
            <w:r w:rsidR="00122E51">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122E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122E51"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122E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122E51" w:rsidRPr="00E96FFD">
              <w:rPr>
                <w:rFonts w:ascii="Times New Roman" w:hAnsi="Times New Roman"/>
              </w:rPr>
              <w:t xml:space="preserve">  No</w:t>
            </w:r>
          </w:p>
          <w:p w14:paraId="15579B48" w14:textId="71C1BAF1" w:rsidR="003F7A15" w:rsidRPr="00E96FFD" w:rsidRDefault="00122E51">
            <w:pPr>
              <w:numPr>
                <w:ilvl w:val="0"/>
                <w:numId w:val="10"/>
              </w:numPr>
              <w:tabs>
                <w:tab w:val="clear" w:pos="720"/>
                <w:tab w:val="num" w:pos="196"/>
                <w:tab w:val="left" w:pos="1720"/>
              </w:tabs>
              <w:ind w:left="196" w:hanging="196"/>
              <w:rPr>
                <w:rFonts w:ascii="Times New Roman" w:hAnsi="Times New Roman"/>
              </w:rPr>
              <w:pPrChange w:id="366" w:author="Evan Katz" w:date="2019-06-17T15:11:00Z">
                <w:pPr>
                  <w:numPr>
                    <w:numId w:val="10"/>
                  </w:numPr>
                  <w:tabs>
                    <w:tab w:val="num" w:pos="196"/>
                    <w:tab w:val="num" w:pos="720"/>
                    <w:tab w:val="left" w:pos="1720"/>
                  </w:tabs>
                  <w:ind w:left="196" w:hanging="196"/>
                </w:pPr>
              </w:pPrChange>
            </w:pPr>
            <w:r>
              <w:rPr>
                <w:rFonts w:ascii="Times New Roman" w:hAnsi="Times New Roman"/>
              </w:rPr>
              <w:t>Include assurance that the s</w:t>
            </w:r>
            <w:r w:rsidR="003F7A15" w:rsidRPr="00E96FFD">
              <w:rPr>
                <w:rFonts w:ascii="Times New Roman" w:hAnsi="Times New Roman"/>
              </w:rPr>
              <w:t>tate’s practice</w:t>
            </w:r>
            <w:r w:rsidR="00366A24">
              <w:rPr>
                <w:rFonts w:ascii="Times New Roman" w:hAnsi="Times New Roman"/>
              </w:rPr>
              <w:t>s do</w:t>
            </w:r>
            <w:r w:rsidR="003F7A15" w:rsidRPr="00E96FFD">
              <w:rPr>
                <w:rFonts w:ascii="Times New Roman" w:hAnsi="Times New Roman"/>
              </w:rPr>
              <w:t xml:space="preserve"> not violate the requirement that </w:t>
            </w:r>
            <w:r w:rsidR="00366A24">
              <w:rPr>
                <w:rFonts w:ascii="Times New Roman" w:hAnsi="Times New Roman"/>
              </w:rPr>
              <w:t>individuals h</w:t>
            </w:r>
            <w:r w:rsidR="003F7A15" w:rsidRPr="00E96FFD">
              <w:rPr>
                <w:rFonts w:ascii="Times New Roman" w:hAnsi="Times New Roman"/>
              </w:rPr>
              <w:t xml:space="preserve">ave comparable access to </w:t>
            </w:r>
            <w:r>
              <w:rPr>
                <w:rFonts w:ascii="Times New Roman" w:hAnsi="Times New Roman"/>
              </w:rPr>
              <w:t>waiver</w:t>
            </w:r>
            <w:r w:rsidR="003F7A15" w:rsidRPr="00E96FFD">
              <w:rPr>
                <w:rFonts w:ascii="Times New Roman" w:hAnsi="Times New Roman"/>
              </w:rPr>
              <w:t xml:space="preserve"> services </w:t>
            </w:r>
            <w:r>
              <w:rPr>
                <w:rFonts w:ascii="Times New Roman" w:hAnsi="Times New Roman"/>
              </w:rPr>
              <w:t xml:space="preserve">across the geographic areas served by the waiver or impede the movement of participants across geographic areas? </w:t>
            </w:r>
            <w:ins w:id="367" w:author="Evan Katz" w:date="2019-06-17T15:04:00Z">
              <w:r w:rsidR="00E4150D">
                <w:rPr>
                  <w:rFonts w:ascii="Times New Roman" w:hAnsi="Times New Roman"/>
                </w:rPr>
                <w:br/>
              </w:r>
            </w:ins>
            <w:r>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368" w:author="Evan Katz" w:date="2019-06-17T14:53:00Z">
              <w:r w:rsidR="002A4119">
                <w:rPr>
                  <w:rFonts w:ascii="Times New Roman" w:hAnsi="Times New Roman"/>
                </w:rPr>
                <w:br/>
              </w:r>
            </w:ins>
          </w:p>
        </w:tc>
        <w:tc>
          <w:tcPr>
            <w:tcW w:w="3060" w:type="dxa"/>
            <w:tcBorders>
              <w:bottom w:val="single" w:sz="4" w:space="0" w:color="auto"/>
            </w:tcBorders>
          </w:tcPr>
          <w:p w14:paraId="5CECCBBB" w14:textId="77777777" w:rsidR="003F7A15" w:rsidRPr="00C50347" w:rsidRDefault="003F7A15">
            <w:pPr>
              <w:rPr>
                <w:rFonts w:ascii="Times New Roman" w:hAnsi="Times New Roman"/>
                <w:bCs/>
              </w:rPr>
            </w:pPr>
          </w:p>
        </w:tc>
      </w:tr>
      <w:tr w:rsidR="003F7A15" w:rsidRPr="00E96FFD" w14:paraId="219FB467" w14:textId="77777777">
        <w:tc>
          <w:tcPr>
            <w:tcW w:w="2936" w:type="dxa"/>
            <w:gridSpan w:val="2"/>
            <w:tcBorders>
              <w:bottom w:val="single" w:sz="4" w:space="0" w:color="auto"/>
            </w:tcBorders>
          </w:tcPr>
          <w:p w14:paraId="4A65DB62" w14:textId="77777777" w:rsidR="003F7A15" w:rsidRPr="00E96FFD" w:rsidRDefault="00122E51">
            <w:pPr>
              <w:rPr>
                <w:rFonts w:ascii="Times New Roman" w:hAnsi="Times New Roman"/>
                <w:b/>
              </w:rPr>
            </w:pPr>
            <w:r>
              <w:rPr>
                <w:rFonts w:ascii="Times New Roman" w:hAnsi="Times New Roman"/>
                <w:b/>
              </w:rPr>
              <w:t xml:space="preserve">B-3-f:  </w:t>
            </w:r>
            <w:r w:rsidR="003F7A15" w:rsidRPr="00E96FFD">
              <w:rPr>
                <w:rFonts w:ascii="Times New Roman" w:hAnsi="Times New Roman"/>
                <w:b/>
              </w:rPr>
              <w:t>Selection of Entrants to the Waiver</w:t>
            </w:r>
          </w:p>
        </w:tc>
        <w:tc>
          <w:tcPr>
            <w:tcW w:w="8224" w:type="dxa"/>
            <w:tcBorders>
              <w:bottom w:val="single" w:sz="4" w:space="0" w:color="auto"/>
            </w:tcBorders>
          </w:tcPr>
          <w:p w14:paraId="409E0855" w14:textId="302D9E85" w:rsidR="00122E51" w:rsidRPr="00E96FFD" w:rsidRDefault="00122E51">
            <w:pPr>
              <w:rPr>
                <w:rFonts w:ascii="Times New Roman" w:hAnsi="Times New Roman"/>
              </w:rPr>
            </w:pPr>
            <w:r>
              <w:rPr>
                <w:rFonts w:ascii="Times New Roman" w:hAnsi="Times New Roman"/>
              </w:rPr>
              <w:t>A</w:t>
            </w:r>
            <w:r w:rsidRPr="00122E51">
              <w:rPr>
                <w:rFonts w:ascii="Times New Roman" w:hAnsi="Times New Roman"/>
              </w:rPr>
              <w:t>re the state-established policies governing the selection of individuals for entrance to the waiver based on objective criteria and do not violate the requirement that otherwise eligible individuals have comparable access to all services offered in the waiver?</w:t>
            </w:r>
            <w:r>
              <w:rPr>
                <w:rFonts w:ascii="Times New Roman" w:hAnsi="Times New Roman"/>
              </w:rPr>
              <w:t xml:space="preserve"> </w:t>
            </w:r>
            <w:ins w:id="369" w:author="Evan Katz" w:date="2019-06-17T15:04:00Z">
              <w:r w:rsidR="00E4150D">
                <w:rPr>
                  <w:rFonts w:ascii="Times New Roman" w:hAnsi="Times New Roman"/>
                </w:rPr>
                <w:br/>
              </w:r>
            </w:ins>
            <w:r>
              <w:rPr>
                <w:rFonts w:ascii="Times New Roman" w:hAnsi="Times New Roman"/>
              </w:rPr>
              <w:t xml:space="preserve">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370" w:author="Evan Katz" w:date="2019-06-17T14:53:00Z">
              <w:r w:rsidR="002A4119">
                <w:rPr>
                  <w:rFonts w:ascii="Times New Roman" w:hAnsi="Times New Roman"/>
                </w:rPr>
                <w:br/>
              </w:r>
            </w:ins>
          </w:p>
        </w:tc>
        <w:tc>
          <w:tcPr>
            <w:tcW w:w="3060" w:type="dxa"/>
            <w:tcBorders>
              <w:bottom w:val="single" w:sz="4" w:space="0" w:color="auto"/>
            </w:tcBorders>
          </w:tcPr>
          <w:p w14:paraId="09B28B89" w14:textId="77777777" w:rsidR="003F7A15" w:rsidRPr="00C50347" w:rsidRDefault="003F7A15">
            <w:pPr>
              <w:rPr>
                <w:rFonts w:ascii="Times New Roman" w:hAnsi="Times New Roman"/>
                <w:bCs/>
              </w:rPr>
            </w:pPr>
          </w:p>
        </w:tc>
      </w:tr>
      <w:tr w:rsidR="003F7A15" w:rsidRPr="00E96FFD" w14:paraId="51AB42A0" w14:textId="77777777">
        <w:tc>
          <w:tcPr>
            <w:tcW w:w="11160" w:type="dxa"/>
            <w:gridSpan w:val="3"/>
            <w:shd w:val="clear" w:color="auto" w:fill="E0E0E0"/>
          </w:tcPr>
          <w:p w14:paraId="06D89EA6" w14:textId="77777777" w:rsidR="003F7A15" w:rsidRPr="00E96FFD" w:rsidRDefault="00C37335">
            <w:pPr>
              <w:rPr>
                <w:rFonts w:ascii="Times New Roman" w:hAnsi="Times New Roman"/>
                <w:b/>
              </w:rPr>
            </w:pPr>
            <w:r>
              <w:rPr>
                <w:rFonts w:ascii="Times New Roman" w:hAnsi="Times New Roman"/>
                <w:b/>
              </w:rPr>
              <w:t xml:space="preserve">B-4: </w:t>
            </w:r>
            <w:r w:rsidR="003F7A15" w:rsidRPr="00E96FFD">
              <w:rPr>
                <w:rFonts w:ascii="Times New Roman" w:hAnsi="Times New Roman"/>
                <w:b/>
              </w:rPr>
              <w:t xml:space="preserve"> Medicaid Eligibility Groups Served in the Waiver</w:t>
            </w:r>
          </w:p>
          <w:p w14:paraId="3F4B07DE" w14:textId="77777777" w:rsidR="003F7A15" w:rsidRPr="00E96FFD" w:rsidRDefault="003F7A15">
            <w:pPr>
              <w:rPr>
                <w:rFonts w:ascii="Times New Roman" w:hAnsi="Times New Roman"/>
              </w:rPr>
            </w:pPr>
          </w:p>
        </w:tc>
        <w:tc>
          <w:tcPr>
            <w:tcW w:w="3060" w:type="dxa"/>
            <w:shd w:val="clear" w:color="auto" w:fill="E0E0E0"/>
          </w:tcPr>
          <w:p w14:paraId="3C79A704" w14:textId="77777777" w:rsidR="003F7A15" w:rsidRPr="00E96FFD" w:rsidRDefault="003F7A15">
            <w:pPr>
              <w:tabs>
                <w:tab w:val="left" w:pos="2052"/>
              </w:tabs>
              <w:rPr>
                <w:rFonts w:ascii="Times New Roman" w:hAnsi="Times New Roman"/>
                <w:bCs/>
              </w:rPr>
              <w:pPrChange w:id="371" w:author="Evan Katz" w:date="2019-06-17T15:11:00Z">
                <w:pPr>
                  <w:tabs>
                    <w:tab w:val="left" w:pos="2052"/>
                  </w:tabs>
                  <w:jc w:val="center"/>
                </w:pPr>
              </w:pPrChange>
            </w:pPr>
            <w:r w:rsidRPr="00E96FFD">
              <w:rPr>
                <w:rFonts w:ascii="Times New Roman" w:hAnsi="Times New Roman"/>
                <w:b/>
                <w:bCs/>
              </w:rPr>
              <w:t>Analyst Notes</w:t>
            </w:r>
          </w:p>
          <w:p w14:paraId="2209165A" w14:textId="77777777" w:rsidR="003F7A15" w:rsidRPr="00E96FFD" w:rsidRDefault="003F7A15">
            <w:pPr>
              <w:rPr>
                <w:rFonts w:ascii="Times New Roman" w:hAnsi="Times New Roman"/>
                <w:bCs/>
              </w:rPr>
              <w:pPrChange w:id="372" w:author="Evan Katz" w:date="2019-06-17T15:11:00Z">
                <w:pPr>
                  <w:jc w:val="center"/>
                </w:pPr>
              </w:pPrChange>
            </w:pPr>
          </w:p>
        </w:tc>
      </w:tr>
      <w:tr w:rsidR="003F7A15" w:rsidRPr="00E96FFD" w14:paraId="06E4AA11" w14:textId="77777777">
        <w:tc>
          <w:tcPr>
            <w:tcW w:w="2936" w:type="dxa"/>
            <w:gridSpan w:val="2"/>
            <w:tcBorders>
              <w:bottom w:val="single" w:sz="4" w:space="0" w:color="auto"/>
            </w:tcBorders>
          </w:tcPr>
          <w:p w14:paraId="3227DC5A" w14:textId="77777777" w:rsidR="00A64580" w:rsidRDefault="00E91FDF">
            <w:pPr>
              <w:rPr>
                <w:rFonts w:ascii="Times New Roman" w:hAnsi="Times New Roman"/>
                <w:b/>
              </w:rPr>
            </w:pPr>
            <w:r>
              <w:rPr>
                <w:rFonts w:ascii="Times New Roman" w:hAnsi="Times New Roman"/>
                <w:b/>
              </w:rPr>
              <w:t>B-4-</w:t>
            </w:r>
            <w:r w:rsidR="001E4EEA">
              <w:rPr>
                <w:rFonts w:ascii="Times New Roman" w:hAnsi="Times New Roman"/>
                <w:b/>
              </w:rPr>
              <w:t>a</w:t>
            </w:r>
            <w:r w:rsidR="001420B2">
              <w:rPr>
                <w:rFonts w:ascii="Times New Roman" w:hAnsi="Times New Roman"/>
                <w:b/>
              </w:rPr>
              <w:t>-i</w:t>
            </w:r>
            <w:r>
              <w:rPr>
                <w:rFonts w:ascii="Times New Roman" w:hAnsi="Times New Roman"/>
                <w:b/>
              </w:rPr>
              <w:t>:</w:t>
            </w:r>
            <w:r w:rsidR="001E4EEA">
              <w:rPr>
                <w:rFonts w:ascii="Times New Roman" w:hAnsi="Times New Roman"/>
                <w:b/>
              </w:rPr>
              <w:t xml:space="preserve">  </w:t>
            </w:r>
            <w:r w:rsidR="003F7A15" w:rsidRPr="00E96FFD">
              <w:rPr>
                <w:rFonts w:ascii="Times New Roman" w:hAnsi="Times New Roman"/>
                <w:b/>
              </w:rPr>
              <w:t xml:space="preserve">State </w:t>
            </w:r>
            <w:r>
              <w:rPr>
                <w:rFonts w:ascii="Times New Roman" w:hAnsi="Times New Roman"/>
                <w:b/>
              </w:rPr>
              <w:t>C</w:t>
            </w:r>
            <w:r w:rsidR="003F7A15" w:rsidRPr="00E96FFD">
              <w:rPr>
                <w:rFonts w:ascii="Times New Roman" w:hAnsi="Times New Roman"/>
                <w:b/>
              </w:rPr>
              <w:t>lassification</w:t>
            </w:r>
          </w:p>
          <w:p w14:paraId="3E3D3592" w14:textId="77777777" w:rsidR="001420B2" w:rsidRDefault="001420B2">
            <w:pPr>
              <w:rPr>
                <w:rFonts w:ascii="Times New Roman" w:hAnsi="Times New Roman"/>
                <w:b/>
              </w:rPr>
            </w:pPr>
          </w:p>
          <w:p w14:paraId="4D3D09D0" w14:textId="77777777" w:rsidR="001420B2" w:rsidRPr="00E96FFD" w:rsidRDefault="001420B2">
            <w:pPr>
              <w:rPr>
                <w:rFonts w:ascii="Times New Roman" w:hAnsi="Times New Roman"/>
              </w:rPr>
            </w:pPr>
            <w:r>
              <w:rPr>
                <w:rFonts w:ascii="Times New Roman" w:hAnsi="Times New Roman"/>
                <w:b/>
              </w:rPr>
              <w:t>B-4-a-ii: Miller Trust State</w:t>
            </w:r>
          </w:p>
        </w:tc>
        <w:tc>
          <w:tcPr>
            <w:tcW w:w="8224" w:type="dxa"/>
            <w:tcBorders>
              <w:bottom w:val="single" w:sz="4" w:space="0" w:color="auto"/>
            </w:tcBorders>
          </w:tcPr>
          <w:p w14:paraId="39AE605B" w14:textId="59CF4FE2" w:rsidR="006A3487" w:rsidRDefault="00E91FDF">
            <w:pPr>
              <w:rPr>
                <w:rFonts w:ascii="Times New Roman" w:hAnsi="Times New Roman"/>
                <w:bCs/>
              </w:rPr>
            </w:pPr>
            <w:r>
              <w:rPr>
                <w:rFonts w:ascii="Times New Roman" w:hAnsi="Times New Roman"/>
                <w:bCs/>
              </w:rPr>
              <w:t xml:space="preserve">Does the state’s selection comport with the </w:t>
            </w:r>
            <w:r w:rsidR="00EE04BD">
              <w:rPr>
                <w:rFonts w:ascii="Times New Roman" w:hAnsi="Times New Roman"/>
                <w:bCs/>
              </w:rPr>
              <w:t>s</w:t>
            </w:r>
            <w:r>
              <w:rPr>
                <w:rFonts w:ascii="Times New Roman" w:hAnsi="Times New Roman"/>
                <w:bCs/>
              </w:rPr>
              <w:t xml:space="preserve">tate plan?  </w:t>
            </w:r>
          </w:p>
          <w:p w14:paraId="71B35D32" w14:textId="77777777" w:rsidR="003F7A15" w:rsidRDefault="00654AE7">
            <w:pPr>
              <w:rPr>
                <w:rFonts w:ascii="Times New Roman" w:hAnsi="Times New Roman"/>
              </w:rPr>
            </w:pPr>
            <w:r w:rsidRPr="00E96FFD">
              <w:rPr>
                <w:rFonts w:ascii="Times New Roman" w:hAnsi="Times New Roman"/>
              </w:rPr>
              <w:fldChar w:fldCharType="begin">
                <w:ffData>
                  <w:name w:val="Check89"/>
                  <w:enabled/>
                  <w:calcOnExit w:val="0"/>
                  <w:checkBox>
                    <w:sizeAuto/>
                    <w:default w:val="0"/>
                  </w:checkBox>
                </w:ffData>
              </w:fldChar>
            </w:r>
            <w:r w:rsidR="00E91FDF"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E91FDF" w:rsidRPr="00E96FFD">
              <w:rPr>
                <w:rFonts w:ascii="Times New Roman" w:hAnsi="Times New Roman"/>
              </w:rPr>
              <w:t xml:space="preserve">  Yes   </w:t>
            </w:r>
            <w:r w:rsidRPr="00E96FFD">
              <w:rPr>
                <w:rFonts w:ascii="Times New Roman" w:hAnsi="Times New Roman"/>
              </w:rPr>
              <w:fldChar w:fldCharType="begin">
                <w:ffData>
                  <w:name w:val="Check89"/>
                  <w:enabled/>
                  <w:calcOnExit w:val="0"/>
                  <w:checkBox>
                    <w:sizeAuto/>
                    <w:default w:val="0"/>
                  </w:checkBox>
                </w:ffData>
              </w:fldChar>
            </w:r>
            <w:r w:rsidR="00E91FDF"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E91FDF" w:rsidRPr="00E96FFD">
              <w:rPr>
                <w:rFonts w:ascii="Times New Roman" w:hAnsi="Times New Roman"/>
              </w:rPr>
              <w:t xml:space="preserve">  No</w:t>
            </w:r>
          </w:p>
          <w:p w14:paraId="090B34B7" w14:textId="77777777" w:rsidR="001420B2" w:rsidRDefault="001420B2">
            <w:pPr>
              <w:rPr>
                <w:rFonts w:ascii="Times New Roman" w:hAnsi="Times New Roman"/>
              </w:rPr>
            </w:pPr>
          </w:p>
          <w:p w14:paraId="0DF1F32D" w14:textId="631B3CE2" w:rsidR="001420B2" w:rsidRDefault="001420B2">
            <w:pPr>
              <w:rPr>
                <w:rFonts w:ascii="Times New Roman" w:hAnsi="Times New Roman"/>
              </w:rPr>
            </w:pPr>
            <w:r>
              <w:rPr>
                <w:rFonts w:ascii="Times New Roman" w:hAnsi="Times New Roman"/>
              </w:rPr>
              <w:t xml:space="preserve">Is the </w:t>
            </w:r>
            <w:r w:rsidR="00605C78">
              <w:rPr>
                <w:rFonts w:ascii="Times New Roman" w:hAnsi="Times New Roman"/>
              </w:rPr>
              <w:t>s</w:t>
            </w:r>
            <w:r>
              <w:rPr>
                <w:rFonts w:ascii="Times New Roman" w:hAnsi="Times New Roman"/>
              </w:rPr>
              <w:t>tate a Miller Trust State?</w:t>
            </w:r>
          </w:p>
          <w:p w14:paraId="160ABCA6" w14:textId="77777777" w:rsidR="001420B2" w:rsidRDefault="00654AE7">
            <w:pPr>
              <w:rPr>
                <w:rFonts w:ascii="Times New Roman" w:hAnsi="Times New Roman"/>
              </w:rPr>
            </w:pPr>
            <w:r w:rsidRPr="00E96FFD">
              <w:rPr>
                <w:rFonts w:ascii="Times New Roman" w:hAnsi="Times New Roman"/>
                <w:bCs/>
              </w:rPr>
              <w:fldChar w:fldCharType="begin">
                <w:ffData>
                  <w:name w:val="Check74"/>
                  <w:enabled/>
                  <w:calcOnExit w:val="0"/>
                  <w:checkBox>
                    <w:sizeAuto/>
                    <w:default w:val="0"/>
                  </w:checkBox>
                </w:ffData>
              </w:fldChar>
            </w:r>
            <w:r w:rsidR="001420B2"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1420B2" w:rsidRPr="00E96FFD">
              <w:rPr>
                <w:rFonts w:ascii="Times New Roman" w:hAnsi="Times New Roman"/>
                <w:bCs/>
              </w:rPr>
              <w:t xml:space="preserve"> Yes  </w:t>
            </w:r>
            <w:r w:rsidRPr="00E96FFD">
              <w:rPr>
                <w:rFonts w:ascii="Times New Roman" w:hAnsi="Times New Roman"/>
                <w:bCs/>
              </w:rPr>
              <w:fldChar w:fldCharType="begin">
                <w:ffData>
                  <w:name w:val="Check75"/>
                  <w:enabled/>
                  <w:calcOnExit w:val="0"/>
                  <w:checkBox>
                    <w:sizeAuto/>
                    <w:default w:val="0"/>
                  </w:checkBox>
                </w:ffData>
              </w:fldChar>
            </w:r>
            <w:r w:rsidR="001420B2"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1420B2" w:rsidRPr="00E96FFD">
              <w:rPr>
                <w:rFonts w:ascii="Times New Roman" w:hAnsi="Times New Roman"/>
                <w:bCs/>
              </w:rPr>
              <w:t xml:space="preserve"> No</w:t>
            </w:r>
          </w:p>
          <w:p w14:paraId="34F3E1BB" w14:textId="77777777" w:rsidR="001420B2" w:rsidRPr="00E96FFD" w:rsidRDefault="001420B2">
            <w:pPr>
              <w:rPr>
                <w:rFonts w:ascii="Times New Roman" w:hAnsi="Times New Roman"/>
              </w:rPr>
            </w:pPr>
          </w:p>
        </w:tc>
        <w:tc>
          <w:tcPr>
            <w:tcW w:w="3060" w:type="dxa"/>
            <w:tcBorders>
              <w:bottom w:val="single" w:sz="4" w:space="0" w:color="auto"/>
            </w:tcBorders>
          </w:tcPr>
          <w:p w14:paraId="0B2789F8" w14:textId="77777777" w:rsidR="003F7A15" w:rsidRPr="00C50347" w:rsidRDefault="003F7A15">
            <w:pPr>
              <w:rPr>
                <w:rFonts w:ascii="Times New Roman" w:hAnsi="Times New Roman"/>
                <w:bCs/>
              </w:rPr>
            </w:pPr>
          </w:p>
        </w:tc>
      </w:tr>
      <w:tr w:rsidR="00E91FDF" w:rsidRPr="00E96FFD" w14:paraId="75FC1DC4" w14:textId="77777777">
        <w:tc>
          <w:tcPr>
            <w:tcW w:w="2936" w:type="dxa"/>
            <w:gridSpan w:val="2"/>
            <w:tcBorders>
              <w:bottom w:val="single" w:sz="4" w:space="0" w:color="auto"/>
            </w:tcBorders>
          </w:tcPr>
          <w:p w14:paraId="0D5CFFC8" w14:textId="77777777" w:rsidR="00E91FDF" w:rsidRDefault="00E91FDF">
            <w:pPr>
              <w:rPr>
                <w:rFonts w:ascii="Times New Roman" w:hAnsi="Times New Roman"/>
                <w:b/>
              </w:rPr>
            </w:pPr>
            <w:r>
              <w:rPr>
                <w:rFonts w:ascii="Times New Roman" w:hAnsi="Times New Roman"/>
                <w:b/>
              </w:rPr>
              <w:t>B-4-b:  Medicaid Eligibility Groups S</w:t>
            </w:r>
            <w:r w:rsidRPr="00E96FFD">
              <w:rPr>
                <w:rFonts w:ascii="Times New Roman" w:hAnsi="Times New Roman"/>
                <w:b/>
              </w:rPr>
              <w:t>erved</w:t>
            </w:r>
            <w:r>
              <w:rPr>
                <w:rFonts w:ascii="Times New Roman" w:hAnsi="Times New Roman"/>
                <w:b/>
              </w:rPr>
              <w:t xml:space="preserve"> </w:t>
            </w:r>
            <w:r w:rsidRPr="00E96FFD">
              <w:rPr>
                <w:rFonts w:ascii="Times New Roman" w:hAnsi="Times New Roman"/>
                <w:b/>
              </w:rPr>
              <w:t xml:space="preserve">in the </w:t>
            </w:r>
            <w:r>
              <w:rPr>
                <w:rFonts w:ascii="Times New Roman" w:hAnsi="Times New Roman"/>
                <w:b/>
              </w:rPr>
              <w:t>W</w:t>
            </w:r>
            <w:r w:rsidRPr="00E96FFD">
              <w:rPr>
                <w:rFonts w:ascii="Times New Roman" w:hAnsi="Times New Roman"/>
                <w:b/>
              </w:rPr>
              <w:t>aiver</w:t>
            </w:r>
          </w:p>
        </w:tc>
        <w:tc>
          <w:tcPr>
            <w:tcW w:w="8224" w:type="dxa"/>
            <w:tcBorders>
              <w:bottom w:val="single" w:sz="4" w:space="0" w:color="auto"/>
            </w:tcBorders>
          </w:tcPr>
          <w:p w14:paraId="43CD5893" w14:textId="52636E33" w:rsidR="006A3487" w:rsidRDefault="00E91FDF">
            <w:pPr>
              <w:rPr>
                <w:rFonts w:ascii="Times New Roman" w:hAnsi="Times New Roman"/>
                <w:bCs/>
              </w:rPr>
            </w:pPr>
            <w:r w:rsidRPr="00E91FDF">
              <w:rPr>
                <w:rFonts w:ascii="Times New Roman" w:hAnsi="Times New Roman"/>
                <w:bCs/>
              </w:rPr>
              <w:t xml:space="preserve">Are the eligibility groups served in the waiver included in the </w:t>
            </w:r>
            <w:r w:rsidR="00EE04BD">
              <w:rPr>
                <w:rFonts w:ascii="Times New Roman" w:hAnsi="Times New Roman"/>
                <w:bCs/>
              </w:rPr>
              <w:t>s</w:t>
            </w:r>
            <w:r w:rsidRPr="00E91FDF">
              <w:rPr>
                <w:rFonts w:ascii="Times New Roman" w:hAnsi="Times New Roman"/>
                <w:bCs/>
              </w:rPr>
              <w:t xml:space="preserve">tate </w:t>
            </w:r>
            <w:r w:rsidR="006A394B">
              <w:rPr>
                <w:rFonts w:ascii="Times New Roman" w:hAnsi="Times New Roman"/>
                <w:bCs/>
              </w:rPr>
              <w:t>p</w:t>
            </w:r>
            <w:r w:rsidRPr="00E91FDF">
              <w:rPr>
                <w:rFonts w:ascii="Times New Roman" w:hAnsi="Times New Roman"/>
                <w:bCs/>
              </w:rPr>
              <w:t>lan?</w:t>
            </w:r>
            <w:r>
              <w:rPr>
                <w:rFonts w:ascii="Times New Roman" w:hAnsi="Times New Roman"/>
                <w:bCs/>
              </w:rPr>
              <w:t xml:space="preserve"> </w:t>
            </w:r>
          </w:p>
          <w:p w14:paraId="37CBCCBB" w14:textId="77777777" w:rsidR="006A3487" w:rsidDel="00546512" w:rsidRDefault="006A3487">
            <w:pPr>
              <w:rPr>
                <w:del w:id="373" w:author="Evan Katz" w:date="2019-06-17T14:59:00Z"/>
                <w:rFonts w:ascii="Times New Roman" w:hAnsi="Times New Roman"/>
                <w:bCs/>
              </w:rPr>
            </w:pPr>
          </w:p>
          <w:p w14:paraId="2079E6CC" w14:textId="77777777" w:rsidR="00E91FDF" w:rsidRDefault="00654AE7">
            <w:pPr>
              <w:rPr>
                <w:rFonts w:ascii="Times New Roman" w:hAnsi="Times New Roman"/>
              </w:rPr>
            </w:pPr>
            <w:r w:rsidRPr="00E96FFD">
              <w:rPr>
                <w:rFonts w:ascii="Times New Roman" w:hAnsi="Times New Roman"/>
              </w:rPr>
              <w:fldChar w:fldCharType="begin">
                <w:ffData>
                  <w:name w:val="Check89"/>
                  <w:enabled/>
                  <w:calcOnExit w:val="0"/>
                  <w:checkBox>
                    <w:sizeAuto/>
                    <w:default w:val="0"/>
                  </w:checkBox>
                </w:ffData>
              </w:fldChar>
            </w:r>
            <w:r w:rsidR="00E91FDF"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E91FDF" w:rsidRPr="00E96FFD">
              <w:rPr>
                <w:rFonts w:ascii="Times New Roman" w:hAnsi="Times New Roman"/>
              </w:rPr>
              <w:t xml:space="preserve">  Yes   </w:t>
            </w:r>
            <w:r w:rsidRPr="00E96FFD">
              <w:rPr>
                <w:rFonts w:ascii="Times New Roman" w:hAnsi="Times New Roman"/>
              </w:rPr>
              <w:fldChar w:fldCharType="begin">
                <w:ffData>
                  <w:name w:val="Check89"/>
                  <w:enabled/>
                  <w:calcOnExit w:val="0"/>
                  <w:checkBox>
                    <w:sizeAuto/>
                    <w:default w:val="0"/>
                  </w:checkBox>
                </w:ffData>
              </w:fldChar>
            </w:r>
            <w:r w:rsidR="00E91FDF"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E91FDF" w:rsidRPr="00E96FFD">
              <w:rPr>
                <w:rFonts w:ascii="Times New Roman" w:hAnsi="Times New Roman"/>
              </w:rPr>
              <w:t xml:space="preserve">  No</w:t>
            </w:r>
          </w:p>
          <w:p w14:paraId="7F97D0CF" w14:textId="07EE3911" w:rsidR="00C344F0" w:rsidRDefault="00C344F0">
            <w:pPr>
              <w:rPr>
                <w:rFonts w:ascii="Times New Roman" w:hAnsi="Times New Roman"/>
                <w:bCs/>
              </w:rPr>
            </w:pPr>
            <w:r>
              <w:rPr>
                <w:rFonts w:ascii="Times New Roman" w:hAnsi="Times New Roman"/>
              </w:rPr>
              <w:t xml:space="preserve">Note: </w:t>
            </w:r>
            <w:r w:rsidR="006A394B">
              <w:rPr>
                <w:rFonts w:ascii="Times New Roman" w:hAnsi="Times New Roman"/>
              </w:rPr>
              <w:t xml:space="preserve"> DHCBSO</w:t>
            </w:r>
            <w:r>
              <w:rPr>
                <w:rFonts w:ascii="Times New Roman" w:hAnsi="Times New Roman"/>
              </w:rPr>
              <w:t>, please complete.</w:t>
            </w:r>
          </w:p>
        </w:tc>
        <w:tc>
          <w:tcPr>
            <w:tcW w:w="3060" w:type="dxa"/>
            <w:tcBorders>
              <w:bottom w:val="single" w:sz="4" w:space="0" w:color="auto"/>
            </w:tcBorders>
          </w:tcPr>
          <w:p w14:paraId="7E3297F2" w14:textId="77777777" w:rsidR="00E91FDF" w:rsidRPr="00C50347" w:rsidRDefault="00E91FDF">
            <w:pPr>
              <w:rPr>
                <w:rFonts w:ascii="Times New Roman" w:hAnsi="Times New Roman"/>
                <w:bCs/>
              </w:rPr>
            </w:pPr>
          </w:p>
        </w:tc>
      </w:tr>
      <w:tr w:rsidR="003F7A15" w:rsidRPr="00E96FFD" w14:paraId="20B25DA5" w14:textId="77777777">
        <w:tc>
          <w:tcPr>
            <w:tcW w:w="11160" w:type="dxa"/>
            <w:gridSpan w:val="3"/>
            <w:shd w:val="clear" w:color="auto" w:fill="E0E0E0"/>
          </w:tcPr>
          <w:p w14:paraId="640ED5F9" w14:textId="77777777" w:rsidR="003F7A15" w:rsidRPr="00E96FFD" w:rsidRDefault="00E91FDF">
            <w:pPr>
              <w:rPr>
                <w:rFonts w:ascii="Times New Roman" w:hAnsi="Times New Roman"/>
              </w:rPr>
            </w:pPr>
            <w:r>
              <w:rPr>
                <w:rFonts w:ascii="Times New Roman" w:hAnsi="Times New Roman"/>
                <w:b/>
              </w:rPr>
              <w:t>B-5:</w:t>
            </w:r>
            <w:r w:rsidR="003F7A15" w:rsidRPr="00E96FFD">
              <w:rPr>
                <w:rFonts w:ascii="Times New Roman" w:hAnsi="Times New Roman"/>
                <w:b/>
              </w:rPr>
              <w:t xml:space="preserve">  Post-Eligibility Treatment of Income</w:t>
            </w:r>
          </w:p>
        </w:tc>
        <w:tc>
          <w:tcPr>
            <w:tcW w:w="3060" w:type="dxa"/>
            <w:shd w:val="clear" w:color="auto" w:fill="E0E0E0"/>
          </w:tcPr>
          <w:p w14:paraId="28338F58" w14:textId="77777777" w:rsidR="003F7A15" w:rsidRPr="00E96FFD" w:rsidRDefault="003F7A15">
            <w:pPr>
              <w:tabs>
                <w:tab w:val="left" w:pos="2052"/>
              </w:tabs>
              <w:rPr>
                <w:rFonts w:ascii="Times New Roman" w:hAnsi="Times New Roman"/>
                <w:bCs/>
              </w:rPr>
              <w:pPrChange w:id="374" w:author="Evan Katz" w:date="2019-06-17T15:11:00Z">
                <w:pPr>
                  <w:tabs>
                    <w:tab w:val="left" w:pos="2052"/>
                  </w:tabs>
                  <w:jc w:val="center"/>
                </w:pPr>
              </w:pPrChange>
            </w:pPr>
            <w:r w:rsidRPr="00E96FFD">
              <w:rPr>
                <w:rFonts w:ascii="Times New Roman" w:hAnsi="Times New Roman"/>
                <w:b/>
                <w:bCs/>
              </w:rPr>
              <w:t>Analyst Notes</w:t>
            </w:r>
          </w:p>
          <w:p w14:paraId="5D0EED4C" w14:textId="77777777" w:rsidR="003F7A15" w:rsidRPr="00E96FFD" w:rsidRDefault="003F7A15">
            <w:pPr>
              <w:rPr>
                <w:rFonts w:ascii="Times New Roman" w:hAnsi="Times New Roman"/>
                <w:bCs/>
              </w:rPr>
              <w:pPrChange w:id="375" w:author="Evan Katz" w:date="2019-06-17T15:11:00Z">
                <w:pPr>
                  <w:jc w:val="center"/>
                </w:pPr>
              </w:pPrChange>
            </w:pPr>
          </w:p>
        </w:tc>
      </w:tr>
      <w:tr w:rsidR="003F7A15" w:rsidRPr="00E96FFD" w14:paraId="2CFA5F6E" w14:textId="77777777">
        <w:tc>
          <w:tcPr>
            <w:tcW w:w="2936" w:type="dxa"/>
            <w:gridSpan w:val="2"/>
            <w:tcBorders>
              <w:bottom w:val="single" w:sz="4" w:space="0" w:color="auto"/>
            </w:tcBorders>
          </w:tcPr>
          <w:p w14:paraId="75BF3F08" w14:textId="77777777" w:rsidR="00654FCF" w:rsidRDefault="00332EFD">
            <w:pPr>
              <w:rPr>
                <w:rFonts w:ascii="Times New Roman" w:hAnsi="Times New Roman"/>
                <w:b/>
              </w:rPr>
            </w:pPr>
            <w:r>
              <w:rPr>
                <w:rFonts w:ascii="Times New Roman" w:hAnsi="Times New Roman"/>
                <w:b/>
              </w:rPr>
              <w:t>B-5-</w:t>
            </w:r>
            <w:r w:rsidR="00654FCF">
              <w:rPr>
                <w:rFonts w:ascii="Times New Roman" w:hAnsi="Times New Roman"/>
                <w:b/>
              </w:rPr>
              <w:t>a</w:t>
            </w:r>
            <w:r>
              <w:rPr>
                <w:rFonts w:ascii="Times New Roman" w:hAnsi="Times New Roman"/>
                <w:b/>
              </w:rPr>
              <w:t>:</w:t>
            </w:r>
            <w:r w:rsidR="00654FCF">
              <w:rPr>
                <w:rFonts w:ascii="Times New Roman" w:hAnsi="Times New Roman"/>
                <w:b/>
              </w:rPr>
              <w:t xml:space="preserve">  </w:t>
            </w:r>
            <w:r w:rsidR="003F7A15" w:rsidRPr="00E96FFD">
              <w:rPr>
                <w:rFonts w:ascii="Times New Roman" w:hAnsi="Times New Roman"/>
                <w:b/>
              </w:rPr>
              <w:t>Use of Spousal Impoverishment Rules</w:t>
            </w:r>
          </w:p>
          <w:p w14:paraId="44E209AC" w14:textId="77777777" w:rsidR="003F7A15" w:rsidRPr="00E96FFD" w:rsidRDefault="003F7A15">
            <w:pPr>
              <w:rPr>
                <w:rFonts w:ascii="Times New Roman" w:hAnsi="Times New Roman"/>
              </w:rPr>
            </w:pPr>
          </w:p>
        </w:tc>
        <w:tc>
          <w:tcPr>
            <w:tcW w:w="8224" w:type="dxa"/>
            <w:tcBorders>
              <w:bottom w:val="single" w:sz="4" w:space="0" w:color="auto"/>
            </w:tcBorders>
          </w:tcPr>
          <w:p w14:paraId="2E99D763" w14:textId="77777777" w:rsidR="003F7A15" w:rsidRPr="00E96FFD" w:rsidRDefault="003F7A15">
            <w:pPr>
              <w:tabs>
                <w:tab w:val="left" w:pos="432"/>
                <w:tab w:val="left" w:pos="480"/>
                <w:tab w:val="left" w:pos="960"/>
                <w:tab w:val="left" w:pos="1440"/>
                <w:tab w:val="left" w:pos="1920"/>
                <w:tab w:val="left" w:pos="2400"/>
                <w:tab w:val="left" w:pos="2880"/>
                <w:tab w:val="left" w:pos="3360"/>
              </w:tabs>
              <w:spacing w:before="60" w:after="60"/>
              <w:rPr>
                <w:rFonts w:ascii="Times New Roman" w:hAnsi="Times New Roman"/>
              </w:rPr>
              <w:pPrChange w:id="376" w:author="Evan Katz" w:date="2019-06-17T15:11:00Z">
                <w:pPr>
                  <w:tabs>
                    <w:tab w:val="left" w:pos="432"/>
                    <w:tab w:val="left" w:pos="480"/>
                    <w:tab w:val="left" w:pos="960"/>
                    <w:tab w:val="left" w:pos="1440"/>
                    <w:tab w:val="left" w:pos="1920"/>
                    <w:tab w:val="left" w:pos="2400"/>
                    <w:tab w:val="left" w:pos="2880"/>
                    <w:tab w:val="left" w:pos="3360"/>
                  </w:tabs>
                  <w:spacing w:before="60" w:after="60"/>
                  <w:jc w:val="both"/>
                </w:pPr>
              </w:pPrChange>
            </w:pPr>
            <w:r w:rsidRPr="00E96FFD">
              <w:rPr>
                <w:rFonts w:ascii="Times New Roman" w:hAnsi="Times New Roman"/>
              </w:rPr>
              <w:t xml:space="preserve">The </w:t>
            </w:r>
            <w:r w:rsidR="00A71CA5">
              <w:rPr>
                <w:rFonts w:ascii="Times New Roman" w:hAnsi="Times New Roman"/>
              </w:rPr>
              <w:t>s</w:t>
            </w:r>
            <w:r w:rsidRPr="00E96FFD">
              <w:rPr>
                <w:rFonts w:ascii="Times New Roman" w:hAnsi="Times New Roman"/>
              </w:rPr>
              <w:t>tate has specified that:</w:t>
            </w:r>
          </w:p>
          <w:p w14:paraId="5EE8CAE1" w14:textId="3DFB94EB" w:rsidR="006A3487" w:rsidRDefault="003F7A15">
            <w:pPr>
              <w:numPr>
                <w:ilvl w:val="0"/>
                <w:numId w:val="14"/>
              </w:numPr>
              <w:tabs>
                <w:tab w:val="clear" w:pos="720"/>
                <w:tab w:val="num" w:pos="196"/>
                <w:tab w:val="left" w:pos="480"/>
                <w:tab w:val="left" w:pos="960"/>
                <w:tab w:val="left" w:pos="1440"/>
                <w:tab w:val="left" w:pos="1920"/>
                <w:tab w:val="left" w:pos="2400"/>
                <w:tab w:val="left" w:pos="2880"/>
                <w:tab w:val="left" w:pos="3360"/>
              </w:tabs>
              <w:spacing w:before="60" w:after="60"/>
              <w:ind w:left="196" w:hanging="196"/>
              <w:rPr>
                <w:rFonts w:ascii="Times New Roman" w:hAnsi="Times New Roman"/>
              </w:rPr>
              <w:pPrChange w:id="377" w:author="Evan Katz" w:date="2019-06-17T15:11:00Z">
                <w:pPr>
                  <w:numPr>
                    <w:numId w:val="14"/>
                  </w:numPr>
                  <w:tabs>
                    <w:tab w:val="num" w:pos="196"/>
                    <w:tab w:val="left" w:pos="480"/>
                    <w:tab w:val="num" w:pos="720"/>
                    <w:tab w:val="left" w:pos="960"/>
                    <w:tab w:val="left" w:pos="1440"/>
                    <w:tab w:val="left" w:pos="1920"/>
                    <w:tab w:val="left" w:pos="2400"/>
                    <w:tab w:val="left" w:pos="2880"/>
                    <w:tab w:val="left" w:pos="3360"/>
                  </w:tabs>
                  <w:spacing w:before="60" w:after="60"/>
                  <w:ind w:left="196" w:hanging="196"/>
                  <w:jc w:val="both"/>
                </w:pPr>
              </w:pPrChange>
            </w:pPr>
            <w:r w:rsidRPr="00E96FFD">
              <w:rPr>
                <w:rFonts w:ascii="Times New Roman" w:hAnsi="Times New Roman"/>
              </w:rPr>
              <w:t xml:space="preserve">For </w:t>
            </w:r>
            <w:r w:rsidR="00E40B13">
              <w:rPr>
                <w:rFonts w:ascii="Times New Roman" w:hAnsi="Times New Roman"/>
              </w:rPr>
              <w:t>r</w:t>
            </w:r>
            <w:r w:rsidRPr="00E96FFD">
              <w:rPr>
                <w:rFonts w:ascii="Times New Roman" w:hAnsi="Times New Roman"/>
              </w:rPr>
              <w:t xml:space="preserve">egular </w:t>
            </w:r>
            <w:r w:rsidR="00E40B13">
              <w:rPr>
                <w:rFonts w:ascii="Times New Roman" w:hAnsi="Times New Roman"/>
              </w:rPr>
              <w:t>p</w:t>
            </w:r>
            <w:r w:rsidRPr="00E96FFD">
              <w:rPr>
                <w:rFonts w:ascii="Times New Roman" w:hAnsi="Times New Roman"/>
              </w:rPr>
              <w:t xml:space="preserve">ost </w:t>
            </w:r>
            <w:r w:rsidR="00E40B13">
              <w:rPr>
                <w:rFonts w:ascii="Times New Roman" w:hAnsi="Times New Roman"/>
              </w:rPr>
              <w:t>e</w:t>
            </w:r>
            <w:r w:rsidRPr="00E96FFD">
              <w:rPr>
                <w:rFonts w:ascii="Times New Roman" w:hAnsi="Times New Roman"/>
              </w:rPr>
              <w:t xml:space="preserve">ligibility, </w:t>
            </w:r>
            <w:r w:rsidR="002B30E9">
              <w:rPr>
                <w:rFonts w:ascii="Times New Roman" w:hAnsi="Times New Roman"/>
              </w:rPr>
              <w:t xml:space="preserve">do </w:t>
            </w:r>
            <w:r w:rsidRPr="00E96FFD">
              <w:rPr>
                <w:rFonts w:ascii="Times New Roman" w:hAnsi="Times New Roman"/>
              </w:rPr>
              <w:t xml:space="preserve">the protected amounts </w:t>
            </w:r>
            <w:r w:rsidR="002B30E9">
              <w:rPr>
                <w:rFonts w:ascii="Times New Roman" w:hAnsi="Times New Roman"/>
              </w:rPr>
              <w:t xml:space="preserve">comply with </w:t>
            </w:r>
            <w:r w:rsidR="006A394B">
              <w:rPr>
                <w:rFonts w:ascii="Times New Roman" w:hAnsi="Times New Roman"/>
              </w:rPr>
              <w:t xml:space="preserve">42 CFR </w:t>
            </w:r>
            <w:r w:rsidR="006A394B" w:rsidRPr="00D552E3">
              <w:rPr>
                <w:rFonts w:ascii="Times New Roman" w:hAnsi="Times New Roman"/>
              </w:rPr>
              <w:t>§§</w:t>
            </w:r>
            <w:r w:rsidR="006A394B">
              <w:rPr>
                <w:rFonts w:ascii="Times New Roman" w:hAnsi="Times New Roman"/>
              </w:rPr>
              <w:t xml:space="preserve"> </w:t>
            </w:r>
            <w:r w:rsidR="002B30E9">
              <w:rPr>
                <w:rFonts w:ascii="Times New Roman" w:hAnsi="Times New Roman"/>
              </w:rPr>
              <w:t xml:space="preserve">435.726 and 435.735?  </w:t>
            </w:r>
          </w:p>
          <w:p w14:paraId="23BBF261" w14:textId="1927D842" w:rsidR="003F7A15" w:rsidRPr="00E96FFD" w:rsidRDefault="002A4119">
            <w:pPr>
              <w:tabs>
                <w:tab w:val="left" w:pos="480"/>
                <w:tab w:val="left" w:pos="960"/>
                <w:tab w:val="left" w:pos="1440"/>
                <w:tab w:val="left" w:pos="1920"/>
                <w:tab w:val="left" w:pos="2400"/>
                <w:tab w:val="left" w:pos="2880"/>
                <w:tab w:val="left" w:pos="3360"/>
              </w:tabs>
              <w:spacing w:before="60" w:after="60"/>
              <w:rPr>
                <w:rFonts w:ascii="Times New Roman" w:hAnsi="Times New Roman"/>
              </w:rPr>
              <w:pPrChange w:id="378" w:author="Evan Katz" w:date="2019-06-17T15:11:00Z">
                <w:pPr>
                  <w:tabs>
                    <w:tab w:val="left" w:pos="480"/>
                    <w:tab w:val="left" w:pos="960"/>
                    <w:tab w:val="left" w:pos="1440"/>
                    <w:tab w:val="left" w:pos="1920"/>
                    <w:tab w:val="left" w:pos="2400"/>
                    <w:tab w:val="left" w:pos="2880"/>
                    <w:tab w:val="left" w:pos="3360"/>
                  </w:tabs>
                  <w:spacing w:before="60" w:after="60"/>
                  <w:jc w:val="both"/>
                </w:pPr>
              </w:pPrChange>
            </w:pPr>
            <w:r>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2B30E9"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2B30E9"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2B30E9"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2B30E9" w:rsidRPr="00E96FFD">
              <w:rPr>
                <w:rFonts w:ascii="Times New Roman" w:hAnsi="Times New Roman"/>
              </w:rPr>
              <w:t xml:space="preserve">  No</w:t>
            </w:r>
            <w:r w:rsidR="00C344F0">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C344F0"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C344F0" w:rsidRPr="00E96FFD">
              <w:rPr>
                <w:rFonts w:ascii="Times New Roman" w:hAnsi="Times New Roman"/>
              </w:rPr>
              <w:t xml:space="preserve">  N</w:t>
            </w:r>
            <w:r w:rsidR="00C344F0">
              <w:rPr>
                <w:rFonts w:ascii="Times New Roman" w:hAnsi="Times New Roman"/>
              </w:rPr>
              <w:t>/A</w:t>
            </w:r>
          </w:p>
          <w:p w14:paraId="7C4E4881" w14:textId="3C236DA7" w:rsidR="006A3487" w:rsidRDefault="003F7A15">
            <w:pPr>
              <w:numPr>
                <w:ilvl w:val="0"/>
                <w:numId w:val="14"/>
              </w:numPr>
              <w:tabs>
                <w:tab w:val="clear" w:pos="720"/>
                <w:tab w:val="num" w:pos="196"/>
                <w:tab w:val="left" w:pos="480"/>
                <w:tab w:val="left" w:pos="960"/>
                <w:tab w:val="left" w:pos="1440"/>
                <w:tab w:val="left" w:pos="1920"/>
                <w:tab w:val="left" w:pos="2400"/>
                <w:tab w:val="left" w:pos="2880"/>
                <w:tab w:val="left" w:pos="3360"/>
              </w:tabs>
              <w:spacing w:before="60" w:after="60"/>
              <w:ind w:left="196" w:hanging="196"/>
              <w:rPr>
                <w:rFonts w:ascii="Times New Roman" w:hAnsi="Times New Roman"/>
              </w:rPr>
              <w:pPrChange w:id="379" w:author="Evan Katz" w:date="2019-06-17T15:11:00Z">
                <w:pPr>
                  <w:numPr>
                    <w:numId w:val="14"/>
                  </w:numPr>
                  <w:tabs>
                    <w:tab w:val="num" w:pos="196"/>
                    <w:tab w:val="left" w:pos="480"/>
                    <w:tab w:val="num" w:pos="720"/>
                    <w:tab w:val="left" w:pos="960"/>
                    <w:tab w:val="left" w:pos="1440"/>
                    <w:tab w:val="left" w:pos="1920"/>
                    <w:tab w:val="left" w:pos="2400"/>
                    <w:tab w:val="left" w:pos="2880"/>
                    <w:tab w:val="left" w:pos="3360"/>
                  </w:tabs>
                  <w:spacing w:before="60" w:after="60"/>
                  <w:ind w:left="196" w:hanging="196"/>
                  <w:jc w:val="both"/>
                </w:pPr>
              </w:pPrChange>
            </w:pPr>
            <w:r w:rsidRPr="00E96FFD">
              <w:rPr>
                <w:rFonts w:ascii="Times New Roman" w:hAnsi="Times New Roman"/>
              </w:rPr>
              <w:t xml:space="preserve">For </w:t>
            </w:r>
            <w:r w:rsidR="00E40B13">
              <w:rPr>
                <w:rFonts w:ascii="Times New Roman" w:hAnsi="Times New Roman"/>
              </w:rPr>
              <w:t>s</w:t>
            </w:r>
            <w:r w:rsidRPr="00E96FFD">
              <w:rPr>
                <w:rFonts w:ascii="Times New Roman" w:hAnsi="Times New Roman"/>
              </w:rPr>
              <w:t xml:space="preserve">pousal </w:t>
            </w:r>
            <w:r w:rsidR="00E40B13">
              <w:rPr>
                <w:rFonts w:ascii="Times New Roman" w:hAnsi="Times New Roman"/>
              </w:rPr>
              <w:t>i</w:t>
            </w:r>
            <w:r w:rsidRPr="00E96FFD">
              <w:rPr>
                <w:rFonts w:ascii="Times New Roman" w:hAnsi="Times New Roman"/>
              </w:rPr>
              <w:t xml:space="preserve">mpoverishment </w:t>
            </w:r>
            <w:r w:rsidR="00E40B13">
              <w:rPr>
                <w:rFonts w:ascii="Times New Roman" w:hAnsi="Times New Roman"/>
              </w:rPr>
              <w:t>p</w:t>
            </w:r>
            <w:r w:rsidRPr="00E96FFD">
              <w:rPr>
                <w:rFonts w:ascii="Times New Roman" w:hAnsi="Times New Roman"/>
              </w:rPr>
              <w:t xml:space="preserve">ost </w:t>
            </w:r>
            <w:r w:rsidR="00E40B13">
              <w:rPr>
                <w:rFonts w:ascii="Times New Roman" w:hAnsi="Times New Roman"/>
              </w:rPr>
              <w:t>e</w:t>
            </w:r>
            <w:r w:rsidRPr="00E96FFD">
              <w:rPr>
                <w:rFonts w:ascii="Times New Roman" w:hAnsi="Times New Roman"/>
              </w:rPr>
              <w:t xml:space="preserve">ligibility, if the personal needs amount differs from the amount protected under regular post-eligibility rules, </w:t>
            </w:r>
            <w:r w:rsidR="002B30E9">
              <w:rPr>
                <w:rFonts w:ascii="Times New Roman" w:hAnsi="Times New Roman"/>
              </w:rPr>
              <w:t xml:space="preserve">is </w:t>
            </w:r>
            <w:r w:rsidRPr="00E96FFD">
              <w:rPr>
                <w:rFonts w:ascii="Times New Roman" w:hAnsi="Times New Roman"/>
              </w:rPr>
              <w:t xml:space="preserve">there an explanation as to why the amount is reasonable to meet the maintenance </w:t>
            </w:r>
            <w:r w:rsidR="002B30E9">
              <w:rPr>
                <w:rFonts w:ascii="Times New Roman" w:hAnsi="Times New Roman"/>
              </w:rPr>
              <w:t xml:space="preserve">needs of the waiver participant?  </w:t>
            </w:r>
          </w:p>
          <w:p w14:paraId="624071D3" w14:textId="25AC24DE" w:rsidR="003F7A15" w:rsidRDefault="002A4119">
            <w:pPr>
              <w:tabs>
                <w:tab w:val="left" w:pos="480"/>
                <w:tab w:val="left" w:pos="960"/>
                <w:tab w:val="left" w:pos="1440"/>
                <w:tab w:val="left" w:pos="1920"/>
                <w:tab w:val="left" w:pos="2400"/>
                <w:tab w:val="left" w:pos="2880"/>
                <w:tab w:val="left" w:pos="3360"/>
              </w:tabs>
              <w:spacing w:before="60" w:after="60"/>
              <w:rPr>
                <w:rFonts w:ascii="Times New Roman" w:hAnsi="Times New Roman"/>
              </w:rPr>
              <w:pPrChange w:id="380" w:author="Evan Katz" w:date="2019-06-17T15:11:00Z">
                <w:pPr>
                  <w:tabs>
                    <w:tab w:val="left" w:pos="480"/>
                    <w:tab w:val="left" w:pos="960"/>
                    <w:tab w:val="left" w:pos="1440"/>
                    <w:tab w:val="left" w:pos="1920"/>
                    <w:tab w:val="left" w:pos="2400"/>
                    <w:tab w:val="left" w:pos="2880"/>
                    <w:tab w:val="left" w:pos="3360"/>
                  </w:tabs>
                  <w:spacing w:before="60" w:after="60"/>
                  <w:jc w:val="both"/>
                </w:pPr>
              </w:pPrChange>
            </w:pPr>
            <w:r>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2B30E9"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2B30E9"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2B30E9"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2B30E9" w:rsidRPr="00E96FFD">
              <w:rPr>
                <w:rFonts w:ascii="Times New Roman" w:hAnsi="Times New Roman"/>
              </w:rPr>
              <w:t xml:space="preserve">  No</w:t>
            </w:r>
            <w:r w:rsidR="00C344F0">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C344F0"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C344F0" w:rsidRPr="00E96FFD">
              <w:rPr>
                <w:rFonts w:ascii="Times New Roman" w:hAnsi="Times New Roman"/>
              </w:rPr>
              <w:t xml:space="preserve">  N</w:t>
            </w:r>
            <w:r w:rsidR="00C344F0">
              <w:rPr>
                <w:rFonts w:ascii="Times New Roman" w:hAnsi="Times New Roman"/>
              </w:rPr>
              <w:t>/A</w:t>
            </w:r>
          </w:p>
          <w:p w14:paraId="5D5B9A52" w14:textId="1EE5FEB6" w:rsidR="00D552E3" w:rsidRDefault="00D552E3" w:rsidP="00596164">
            <w:pPr>
              <w:numPr>
                <w:ilvl w:val="0"/>
                <w:numId w:val="14"/>
              </w:numPr>
              <w:tabs>
                <w:tab w:val="clear" w:pos="720"/>
                <w:tab w:val="num" w:pos="196"/>
                <w:tab w:val="left" w:pos="480"/>
                <w:tab w:val="left" w:pos="960"/>
                <w:tab w:val="left" w:pos="1440"/>
                <w:tab w:val="left" w:pos="1920"/>
                <w:tab w:val="left" w:pos="2400"/>
                <w:tab w:val="left" w:pos="2880"/>
                <w:tab w:val="left" w:pos="3360"/>
              </w:tabs>
              <w:spacing w:before="60" w:after="60"/>
              <w:ind w:left="196" w:hanging="196"/>
              <w:rPr>
                <w:rFonts w:ascii="Times New Roman" w:hAnsi="Times New Roman"/>
              </w:rPr>
            </w:pPr>
            <w:r>
              <w:rPr>
                <w:rFonts w:ascii="Times New Roman" w:hAnsi="Times New Roman"/>
              </w:rPr>
              <w:t xml:space="preserve">It uses </w:t>
            </w:r>
            <w:r w:rsidR="00E40B13">
              <w:rPr>
                <w:rFonts w:ascii="Times New Roman" w:hAnsi="Times New Roman"/>
              </w:rPr>
              <w:t>s</w:t>
            </w:r>
            <w:r w:rsidRPr="00E96FFD">
              <w:rPr>
                <w:rFonts w:ascii="Times New Roman" w:hAnsi="Times New Roman"/>
              </w:rPr>
              <w:t xml:space="preserve">pousal </w:t>
            </w:r>
            <w:r w:rsidR="00E40B13">
              <w:rPr>
                <w:rFonts w:ascii="Times New Roman" w:hAnsi="Times New Roman"/>
              </w:rPr>
              <w:t>i</w:t>
            </w:r>
            <w:r w:rsidRPr="00E96FFD">
              <w:rPr>
                <w:rFonts w:ascii="Times New Roman" w:hAnsi="Times New Roman"/>
              </w:rPr>
              <w:t xml:space="preserve">mpoverishment </w:t>
            </w:r>
            <w:r>
              <w:rPr>
                <w:rFonts w:ascii="Times New Roman" w:hAnsi="Times New Roman"/>
              </w:rPr>
              <w:t xml:space="preserve">rules under </w:t>
            </w:r>
            <w:r w:rsidR="006A394B">
              <w:rPr>
                <w:rFonts w:ascii="Times New Roman" w:hAnsi="Times New Roman"/>
              </w:rPr>
              <w:t xml:space="preserve">section </w:t>
            </w:r>
            <w:r w:rsidRPr="00D552E3">
              <w:rPr>
                <w:rFonts w:ascii="Times New Roman" w:hAnsi="Times New Roman"/>
              </w:rPr>
              <w:t xml:space="preserve">1924 of the Act if the waiver is effective at any time between January 1, 2014 and </w:t>
            </w:r>
            <w:r w:rsidR="00E40B13">
              <w:rPr>
                <w:rFonts w:ascii="Times New Roman" w:hAnsi="Times New Roman"/>
              </w:rPr>
              <w:t xml:space="preserve">September 30, 2027 (or other date required by law) </w:t>
            </w:r>
            <w:r w:rsidRPr="00D552E3">
              <w:rPr>
                <w:rFonts w:ascii="Times New Roman" w:hAnsi="Times New Roman"/>
              </w:rPr>
              <w:t xml:space="preserve">and the </w:t>
            </w:r>
            <w:r w:rsidR="00605C78">
              <w:rPr>
                <w:rFonts w:ascii="Times New Roman" w:hAnsi="Times New Roman"/>
              </w:rPr>
              <w:t>s</w:t>
            </w:r>
            <w:r w:rsidRPr="00D552E3">
              <w:rPr>
                <w:rFonts w:ascii="Times New Roman" w:hAnsi="Times New Roman"/>
              </w:rPr>
              <w:t>tate furnishes waiver services to individuals in the special home and community-based waiver group under 42 CFR §</w:t>
            </w:r>
            <w:r w:rsidR="00B132B9">
              <w:rPr>
                <w:rFonts w:ascii="Times New Roman" w:hAnsi="Times New Roman"/>
              </w:rPr>
              <w:t xml:space="preserve"> </w:t>
            </w:r>
            <w:r w:rsidRPr="00D552E3">
              <w:rPr>
                <w:rFonts w:ascii="Times New Roman" w:hAnsi="Times New Roman"/>
              </w:rPr>
              <w:t xml:space="preserve">435.217. </w:t>
            </w:r>
          </w:p>
          <w:p w14:paraId="1E3C207F" w14:textId="021FD23D" w:rsidR="00D552E3" w:rsidRPr="00E96FFD" w:rsidRDefault="002A4119" w:rsidP="00641E37">
            <w:pPr>
              <w:tabs>
                <w:tab w:val="left" w:pos="480"/>
                <w:tab w:val="left" w:pos="960"/>
                <w:tab w:val="left" w:pos="1440"/>
                <w:tab w:val="left" w:pos="1920"/>
                <w:tab w:val="left" w:pos="2400"/>
                <w:tab w:val="left" w:pos="2880"/>
                <w:tab w:val="left" w:pos="3360"/>
              </w:tabs>
              <w:spacing w:before="60" w:after="60"/>
              <w:rPr>
                <w:rFonts w:ascii="Times New Roman" w:hAnsi="Times New Roman"/>
              </w:rPr>
            </w:pPr>
            <w:r>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D552E3"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D552E3"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D552E3"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D552E3" w:rsidRPr="00E96FFD">
              <w:rPr>
                <w:rFonts w:ascii="Times New Roman" w:hAnsi="Times New Roman"/>
              </w:rPr>
              <w:t xml:space="preserve">  No</w:t>
            </w:r>
            <w:r w:rsidR="00D552E3">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D552E3"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D552E3" w:rsidRPr="00E96FFD">
              <w:rPr>
                <w:rFonts w:ascii="Times New Roman" w:hAnsi="Times New Roman"/>
              </w:rPr>
              <w:t xml:space="preserve">  N</w:t>
            </w:r>
            <w:r w:rsidR="00D552E3">
              <w:rPr>
                <w:rFonts w:ascii="Times New Roman" w:hAnsi="Times New Roman"/>
              </w:rPr>
              <w:t>/A</w:t>
            </w:r>
            <w:r>
              <w:rPr>
                <w:rFonts w:ascii="Times New Roman" w:hAnsi="Times New Roman"/>
              </w:rPr>
              <w:br/>
            </w:r>
          </w:p>
        </w:tc>
        <w:tc>
          <w:tcPr>
            <w:tcW w:w="3060" w:type="dxa"/>
            <w:tcBorders>
              <w:bottom w:val="single" w:sz="4" w:space="0" w:color="auto"/>
            </w:tcBorders>
          </w:tcPr>
          <w:p w14:paraId="03B76069" w14:textId="77777777" w:rsidR="003F7A15" w:rsidRPr="00C50347" w:rsidRDefault="003F7A15">
            <w:pPr>
              <w:rPr>
                <w:rFonts w:ascii="Times New Roman" w:hAnsi="Times New Roman"/>
                <w:bCs/>
              </w:rPr>
            </w:pPr>
          </w:p>
        </w:tc>
      </w:tr>
      <w:tr w:rsidR="00332EFD" w:rsidRPr="00E96FFD" w14:paraId="6D764D39" w14:textId="77777777">
        <w:tc>
          <w:tcPr>
            <w:tcW w:w="2936" w:type="dxa"/>
            <w:gridSpan w:val="2"/>
            <w:tcBorders>
              <w:bottom w:val="single" w:sz="4" w:space="0" w:color="auto"/>
            </w:tcBorders>
          </w:tcPr>
          <w:p w14:paraId="1C2BDD26" w14:textId="77777777" w:rsidR="00332EFD" w:rsidRDefault="00332EFD">
            <w:pPr>
              <w:rPr>
                <w:rFonts w:ascii="Times New Roman" w:hAnsi="Times New Roman"/>
                <w:b/>
              </w:rPr>
            </w:pPr>
            <w:r>
              <w:rPr>
                <w:rFonts w:ascii="Times New Roman" w:hAnsi="Times New Roman"/>
                <w:b/>
              </w:rPr>
              <w:t xml:space="preserve">B-5-b-1/B-5-b-2:   </w:t>
            </w:r>
            <w:r w:rsidRPr="00E96FFD">
              <w:rPr>
                <w:rFonts w:ascii="Times New Roman" w:hAnsi="Times New Roman"/>
                <w:b/>
              </w:rPr>
              <w:t>Regular Post-Eligibility Treatment of Income:  SSI State</w:t>
            </w:r>
          </w:p>
          <w:p w14:paraId="59CFBAA4" w14:textId="77777777" w:rsidR="00332EFD" w:rsidRPr="00E96FFD" w:rsidRDefault="00332EFD">
            <w:pPr>
              <w:rPr>
                <w:rFonts w:ascii="Times New Roman" w:hAnsi="Times New Roman"/>
                <w:b/>
              </w:rPr>
            </w:pPr>
            <w:r>
              <w:rPr>
                <w:rFonts w:ascii="Times New Roman" w:hAnsi="Times New Roman"/>
                <w:b/>
              </w:rPr>
              <w:t>B-5-c-1</w:t>
            </w:r>
            <w:r w:rsidR="002B30E9">
              <w:rPr>
                <w:rFonts w:ascii="Times New Roman" w:hAnsi="Times New Roman"/>
                <w:b/>
              </w:rPr>
              <w:t>/B-5-c-2:</w:t>
            </w:r>
            <w:r>
              <w:rPr>
                <w:rFonts w:ascii="Times New Roman" w:hAnsi="Times New Roman"/>
                <w:b/>
              </w:rPr>
              <w:t xml:space="preserve">  </w:t>
            </w:r>
            <w:r w:rsidRPr="00E96FFD">
              <w:rPr>
                <w:rFonts w:ascii="Times New Roman" w:hAnsi="Times New Roman"/>
                <w:b/>
              </w:rPr>
              <w:t>Regular Post-Eligibility Treatment of Income: §209(b) State</w:t>
            </w:r>
          </w:p>
          <w:p w14:paraId="11381C7E" w14:textId="77777777" w:rsidR="00332EFD" w:rsidRDefault="002B30E9">
            <w:pPr>
              <w:rPr>
                <w:rFonts w:ascii="Times New Roman" w:hAnsi="Times New Roman"/>
                <w:b/>
              </w:rPr>
            </w:pPr>
            <w:r>
              <w:rPr>
                <w:rFonts w:ascii="Times New Roman" w:hAnsi="Times New Roman"/>
                <w:b/>
              </w:rPr>
              <w:t>B-5-d:</w:t>
            </w:r>
            <w:r w:rsidR="00332EFD">
              <w:rPr>
                <w:rFonts w:ascii="Times New Roman" w:hAnsi="Times New Roman"/>
                <w:b/>
              </w:rPr>
              <w:t xml:space="preserve">  </w:t>
            </w:r>
            <w:r w:rsidR="00332EFD" w:rsidRPr="00E96FFD">
              <w:rPr>
                <w:rFonts w:ascii="Times New Roman" w:hAnsi="Times New Roman"/>
                <w:b/>
              </w:rPr>
              <w:t xml:space="preserve">Post-Eligibility Treatment of Income </w:t>
            </w:r>
            <w:r>
              <w:rPr>
                <w:rFonts w:ascii="Times New Roman" w:hAnsi="Times New Roman"/>
                <w:b/>
              </w:rPr>
              <w:t>U</w:t>
            </w:r>
            <w:r w:rsidR="00332EFD" w:rsidRPr="00E96FFD">
              <w:rPr>
                <w:rFonts w:ascii="Times New Roman" w:hAnsi="Times New Roman"/>
                <w:b/>
              </w:rPr>
              <w:t>sing Spousal Impoverishment Rules</w:t>
            </w:r>
          </w:p>
        </w:tc>
        <w:tc>
          <w:tcPr>
            <w:tcW w:w="8224" w:type="dxa"/>
            <w:tcBorders>
              <w:bottom w:val="single" w:sz="4" w:space="0" w:color="auto"/>
            </w:tcBorders>
          </w:tcPr>
          <w:p w14:paraId="30A9CB5E" w14:textId="5998FEC8" w:rsidR="002B30E9" w:rsidRDefault="002B30E9">
            <w:pPr>
              <w:widowControl w:val="0"/>
              <w:numPr>
                <w:ilvl w:val="0"/>
                <w:numId w:val="15"/>
              </w:numPr>
              <w:tabs>
                <w:tab w:val="clear" w:pos="720"/>
                <w:tab w:val="left" w:pos="-1440"/>
                <w:tab w:val="left" w:pos="-720"/>
                <w:tab w:val="left" w:pos="0"/>
                <w:tab w:val="num" w:pos="19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exact"/>
              <w:ind w:left="196" w:hanging="180"/>
              <w:rPr>
                <w:rFonts w:ascii="Times New Roman" w:hAnsi="Times New Roman"/>
              </w:rPr>
              <w:pPrChange w:id="381" w:author="Evan Katz" w:date="2019-06-17T15:11:00Z">
                <w:pPr>
                  <w:widowControl w:val="0"/>
                  <w:numPr>
                    <w:numId w:val="15"/>
                  </w:numPr>
                  <w:tabs>
                    <w:tab w:val="left" w:pos="-1440"/>
                    <w:tab w:val="left" w:pos="-720"/>
                    <w:tab w:val="left" w:pos="0"/>
                    <w:tab w:val="num" w:pos="196"/>
                    <w:tab w:val="num"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exact"/>
                  <w:ind w:left="196" w:hanging="180"/>
                  <w:jc w:val="both"/>
                </w:pPr>
              </w:pPrChange>
            </w:pPr>
            <w:r>
              <w:rPr>
                <w:rFonts w:ascii="Times New Roman" w:hAnsi="Times New Roman"/>
              </w:rPr>
              <w:t xml:space="preserve">When the state imposes a limit on the amount of incurred medical or remedial care expenses that may be deducted, is the limit specified and is it reasonable?  </w:t>
            </w:r>
            <w:r w:rsidR="00B6620D">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r w:rsidR="00C344F0">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00C344F0"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C344F0" w:rsidRPr="00E96FFD">
              <w:rPr>
                <w:rFonts w:ascii="Times New Roman" w:hAnsi="Times New Roman"/>
              </w:rPr>
              <w:t xml:space="preserve">  N</w:t>
            </w:r>
            <w:r w:rsidR="00C344F0">
              <w:rPr>
                <w:rFonts w:ascii="Times New Roman" w:hAnsi="Times New Roman"/>
              </w:rPr>
              <w:t>/A</w:t>
            </w:r>
          </w:p>
          <w:p w14:paraId="7CEB9476" w14:textId="77777777" w:rsidR="00332EFD" w:rsidRPr="00E96FFD" w:rsidRDefault="00332EFD">
            <w:pPr>
              <w:tabs>
                <w:tab w:val="left" w:pos="432"/>
                <w:tab w:val="left" w:pos="480"/>
                <w:tab w:val="left" w:pos="960"/>
                <w:tab w:val="left" w:pos="1440"/>
                <w:tab w:val="left" w:pos="1920"/>
                <w:tab w:val="left" w:pos="2400"/>
                <w:tab w:val="left" w:pos="2880"/>
                <w:tab w:val="left" w:pos="3360"/>
              </w:tabs>
              <w:spacing w:before="60" w:after="60"/>
              <w:ind w:left="196"/>
              <w:rPr>
                <w:rFonts w:ascii="Times New Roman" w:hAnsi="Times New Roman"/>
              </w:rPr>
              <w:pPrChange w:id="382" w:author="Evan Katz" w:date="2019-06-17T15:11:00Z">
                <w:pPr>
                  <w:tabs>
                    <w:tab w:val="left" w:pos="432"/>
                    <w:tab w:val="left" w:pos="480"/>
                    <w:tab w:val="left" w:pos="960"/>
                    <w:tab w:val="left" w:pos="1440"/>
                    <w:tab w:val="left" w:pos="1920"/>
                    <w:tab w:val="left" w:pos="2400"/>
                    <w:tab w:val="left" w:pos="2880"/>
                    <w:tab w:val="left" w:pos="3360"/>
                  </w:tabs>
                  <w:spacing w:before="60" w:after="60"/>
                  <w:ind w:left="196"/>
                  <w:jc w:val="both"/>
                </w:pPr>
              </w:pPrChange>
            </w:pPr>
          </w:p>
        </w:tc>
        <w:tc>
          <w:tcPr>
            <w:tcW w:w="3060" w:type="dxa"/>
            <w:tcBorders>
              <w:bottom w:val="single" w:sz="4" w:space="0" w:color="auto"/>
            </w:tcBorders>
          </w:tcPr>
          <w:p w14:paraId="74AB5F5C" w14:textId="77777777" w:rsidR="00332EFD" w:rsidRPr="00C50347" w:rsidRDefault="00332EFD">
            <w:pPr>
              <w:rPr>
                <w:rFonts w:ascii="Times New Roman" w:hAnsi="Times New Roman"/>
                <w:bCs/>
              </w:rPr>
            </w:pPr>
          </w:p>
        </w:tc>
      </w:tr>
      <w:tr w:rsidR="00123C71" w:rsidRPr="00E96FFD" w14:paraId="68E31858" w14:textId="77777777" w:rsidTr="001630E1">
        <w:tc>
          <w:tcPr>
            <w:tcW w:w="2936" w:type="dxa"/>
            <w:gridSpan w:val="2"/>
            <w:tcBorders>
              <w:bottom w:val="single" w:sz="4" w:space="0" w:color="auto"/>
            </w:tcBorders>
          </w:tcPr>
          <w:p w14:paraId="600FF8FD" w14:textId="1E9556F7" w:rsidR="009705E2" w:rsidRDefault="00123C71" w:rsidP="009705E2">
            <w:pPr>
              <w:rPr>
                <w:rFonts w:ascii="Times New Roman" w:hAnsi="Times New Roman"/>
                <w:b/>
              </w:rPr>
            </w:pPr>
            <w:r>
              <w:rPr>
                <w:rFonts w:ascii="Times New Roman" w:hAnsi="Times New Roman"/>
                <w:b/>
              </w:rPr>
              <w:t xml:space="preserve">B-5-e:   </w:t>
            </w:r>
            <w:r w:rsidRPr="00E96FFD">
              <w:rPr>
                <w:rFonts w:ascii="Times New Roman" w:hAnsi="Times New Roman"/>
                <w:b/>
              </w:rPr>
              <w:t>Regular Post-Eligibility Treatment of Income:  SSI State</w:t>
            </w:r>
            <w:r>
              <w:rPr>
                <w:rFonts w:ascii="Times New Roman" w:hAnsi="Times New Roman"/>
                <w:b/>
              </w:rPr>
              <w:t xml:space="preserve"> – 2014 through </w:t>
            </w:r>
            <w:r w:rsidR="009705E2">
              <w:rPr>
                <w:rFonts w:ascii="Times New Roman" w:hAnsi="Times New Roman"/>
                <w:b/>
              </w:rPr>
              <w:t>2027 (or later date if required by law)</w:t>
            </w:r>
          </w:p>
          <w:p w14:paraId="6E7D66D6" w14:textId="5FCFF287" w:rsidR="00123C71" w:rsidRDefault="00123C71">
            <w:pPr>
              <w:rPr>
                <w:rFonts w:ascii="Times New Roman" w:hAnsi="Times New Roman"/>
                <w:b/>
              </w:rPr>
            </w:pPr>
          </w:p>
          <w:p w14:paraId="4641AA15" w14:textId="2F2121E8" w:rsidR="009705E2" w:rsidRDefault="00123C71" w:rsidP="009705E2">
            <w:pPr>
              <w:rPr>
                <w:rFonts w:ascii="Times New Roman" w:hAnsi="Times New Roman"/>
                <w:b/>
              </w:rPr>
            </w:pPr>
            <w:r>
              <w:rPr>
                <w:rFonts w:ascii="Times New Roman" w:hAnsi="Times New Roman"/>
                <w:b/>
              </w:rPr>
              <w:t xml:space="preserve">B-5-f:  </w:t>
            </w:r>
            <w:r w:rsidRPr="00E96FFD">
              <w:rPr>
                <w:rFonts w:ascii="Times New Roman" w:hAnsi="Times New Roman"/>
                <w:b/>
              </w:rPr>
              <w:t>Regular Post-Eligibility Treatment of Income: §209(b) State</w:t>
            </w:r>
            <w:r>
              <w:rPr>
                <w:rFonts w:ascii="Times New Roman" w:hAnsi="Times New Roman"/>
                <w:b/>
              </w:rPr>
              <w:t xml:space="preserve"> – 2014 through </w:t>
            </w:r>
            <w:r w:rsidR="009705E2">
              <w:rPr>
                <w:rFonts w:ascii="Times New Roman" w:hAnsi="Times New Roman"/>
                <w:b/>
              </w:rPr>
              <w:t>2027 (or later date if required by law)</w:t>
            </w:r>
          </w:p>
          <w:p w14:paraId="5BDF0592" w14:textId="6026C7C3" w:rsidR="00123C71" w:rsidRPr="00E96FFD" w:rsidRDefault="00123C71">
            <w:pPr>
              <w:rPr>
                <w:rFonts w:ascii="Times New Roman" w:hAnsi="Times New Roman"/>
                <w:b/>
              </w:rPr>
            </w:pPr>
          </w:p>
          <w:p w14:paraId="1DF1D7B5" w14:textId="1644AC06" w:rsidR="009705E2" w:rsidRDefault="00123C71" w:rsidP="009705E2">
            <w:pPr>
              <w:rPr>
                <w:rFonts w:ascii="Times New Roman" w:hAnsi="Times New Roman"/>
                <w:b/>
              </w:rPr>
            </w:pPr>
            <w:r>
              <w:rPr>
                <w:rFonts w:ascii="Times New Roman" w:hAnsi="Times New Roman"/>
                <w:b/>
              </w:rPr>
              <w:t xml:space="preserve">B-5-g:  </w:t>
            </w:r>
            <w:r w:rsidRPr="00E96FFD">
              <w:rPr>
                <w:rFonts w:ascii="Times New Roman" w:hAnsi="Times New Roman"/>
                <w:b/>
              </w:rPr>
              <w:t xml:space="preserve">Post-Eligibility Treatment of Income </w:t>
            </w:r>
            <w:r>
              <w:rPr>
                <w:rFonts w:ascii="Times New Roman" w:hAnsi="Times New Roman"/>
                <w:b/>
              </w:rPr>
              <w:t>U</w:t>
            </w:r>
            <w:r w:rsidRPr="00E96FFD">
              <w:rPr>
                <w:rFonts w:ascii="Times New Roman" w:hAnsi="Times New Roman"/>
                <w:b/>
              </w:rPr>
              <w:t>sing Spousal Impoverishment Rules</w:t>
            </w:r>
            <w:r>
              <w:rPr>
                <w:rFonts w:ascii="Times New Roman" w:hAnsi="Times New Roman"/>
                <w:b/>
              </w:rPr>
              <w:t xml:space="preserve"> – 2014 through </w:t>
            </w:r>
            <w:r w:rsidR="009705E2">
              <w:rPr>
                <w:rFonts w:ascii="Times New Roman" w:hAnsi="Times New Roman"/>
                <w:b/>
              </w:rPr>
              <w:t>2027 (or later date if required by law)</w:t>
            </w:r>
          </w:p>
          <w:p w14:paraId="15E58630" w14:textId="61ECF160" w:rsidR="00123C71" w:rsidRDefault="00123C71">
            <w:pPr>
              <w:rPr>
                <w:rFonts w:ascii="Times New Roman" w:hAnsi="Times New Roman"/>
                <w:b/>
              </w:rPr>
            </w:pPr>
          </w:p>
        </w:tc>
        <w:tc>
          <w:tcPr>
            <w:tcW w:w="8224" w:type="dxa"/>
            <w:tcBorders>
              <w:bottom w:val="single" w:sz="4" w:space="0" w:color="auto"/>
            </w:tcBorders>
          </w:tcPr>
          <w:p w14:paraId="2159923E" w14:textId="5D73120D" w:rsidR="00123C71" w:rsidRDefault="00123C71">
            <w:pPr>
              <w:widowControl w:val="0"/>
              <w:numPr>
                <w:ilvl w:val="0"/>
                <w:numId w:val="15"/>
              </w:numPr>
              <w:tabs>
                <w:tab w:val="clear" w:pos="720"/>
                <w:tab w:val="left" w:pos="-1440"/>
                <w:tab w:val="left" w:pos="-720"/>
                <w:tab w:val="left" w:pos="0"/>
                <w:tab w:val="num" w:pos="19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exact"/>
              <w:ind w:left="196" w:hanging="180"/>
              <w:rPr>
                <w:rFonts w:ascii="Times New Roman" w:hAnsi="Times New Roman"/>
              </w:rPr>
              <w:pPrChange w:id="383" w:author="Evan Katz" w:date="2019-06-17T15:11:00Z">
                <w:pPr>
                  <w:widowControl w:val="0"/>
                  <w:numPr>
                    <w:numId w:val="15"/>
                  </w:numPr>
                  <w:tabs>
                    <w:tab w:val="left" w:pos="-1440"/>
                    <w:tab w:val="left" w:pos="-720"/>
                    <w:tab w:val="left" w:pos="0"/>
                    <w:tab w:val="num" w:pos="196"/>
                    <w:tab w:val="num"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60" w:lineRule="exact"/>
                  <w:ind w:left="196" w:hanging="180"/>
                  <w:jc w:val="both"/>
                </w:pPr>
              </w:pPrChange>
            </w:pPr>
            <w:r>
              <w:rPr>
                <w:rFonts w:ascii="Times New Roman" w:hAnsi="Times New Roman"/>
              </w:rPr>
              <w:t xml:space="preserve">When the state imposes a limit on the amount of incurred medical or remedial care expenses that may be deducted, is the limit specified and is it reasonable?  </w:t>
            </w:r>
            <w:r w:rsidR="00B6620D">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r>
              <w:rPr>
                <w:rFonts w:ascii="Times New Roman" w:hAnsi="Times New Roman"/>
              </w:rPr>
              <w:t xml:space="preserve">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w:t>
            </w:r>
            <w:r>
              <w:rPr>
                <w:rFonts w:ascii="Times New Roman" w:hAnsi="Times New Roman"/>
              </w:rPr>
              <w:t>/A</w:t>
            </w:r>
          </w:p>
          <w:p w14:paraId="044C0DD9" w14:textId="77777777" w:rsidR="00123C71" w:rsidRPr="00E96FFD" w:rsidRDefault="00123C71">
            <w:pPr>
              <w:tabs>
                <w:tab w:val="left" w:pos="432"/>
                <w:tab w:val="left" w:pos="480"/>
                <w:tab w:val="left" w:pos="960"/>
                <w:tab w:val="left" w:pos="1440"/>
                <w:tab w:val="left" w:pos="1920"/>
                <w:tab w:val="left" w:pos="2400"/>
                <w:tab w:val="left" w:pos="2880"/>
                <w:tab w:val="left" w:pos="3360"/>
              </w:tabs>
              <w:spacing w:before="60" w:after="60"/>
              <w:ind w:left="196"/>
              <w:rPr>
                <w:rFonts w:ascii="Times New Roman" w:hAnsi="Times New Roman"/>
              </w:rPr>
              <w:pPrChange w:id="384" w:author="Evan Katz" w:date="2019-06-17T15:11:00Z">
                <w:pPr>
                  <w:tabs>
                    <w:tab w:val="left" w:pos="432"/>
                    <w:tab w:val="left" w:pos="480"/>
                    <w:tab w:val="left" w:pos="960"/>
                    <w:tab w:val="left" w:pos="1440"/>
                    <w:tab w:val="left" w:pos="1920"/>
                    <w:tab w:val="left" w:pos="2400"/>
                    <w:tab w:val="left" w:pos="2880"/>
                    <w:tab w:val="left" w:pos="3360"/>
                  </w:tabs>
                  <w:spacing w:before="60" w:after="60"/>
                  <w:ind w:left="196"/>
                  <w:jc w:val="both"/>
                </w:pPr>
              </w:pPrChange>
            </w:pPr>
          </w:p>
        </w:tc>
        <w:tc>
          <w:tcPr>
            <w:tcW w:w="3060" w:type="dxa"/>
            <w:tcBorders>
              <w:bottom w:val="single" w:sz="4" w:space="0" w:color="auto"/>
            </w:tcBorders>
          </w:tcPr>
          <w:p w14:paraId="74BBEF95" w14:textId="77777777" w:rsidR="00123C71" w:rsidRPr="00C50347" w:rsidRDefault="00123C71">
            <w:pPr>
              <w:rPr>
                <w:rFonts w:ascii="Times New Roman" w:hAnsi="Times New Roman"/>
                <w:bCs/>
              </w:rPr>
            </w:pPr>
          </w:p>
        </w:tc>
      </w:tr>
      <w:tr w:rsidR="003F7A15" w:rsidRPr="00E96FFD" w14:paraId="09646C3E" w14:textId="77777777">
        <w:tc>
          <w:tcPr>
            <w:tcW w:w="11160" w:type="dxa"/>
            <w:gridSpan w:val="3"/>
            <w:shd w:val="clear" w:color="auto" w:fill="D9D9D9"/>
          </w:tcPr>
          <w:p w14:paraId="6B29D37D" w14:textId="77777777" w:rsidR="003F7A15" w:rsidRPr="00E96FFD" w:rsidRDefault="00C37335">
            <w:pPr>
              <w:rPr>
                <w:rFonts w:ascii="Times New Roman" w:hAnsi="Times New Roman"/>
              </w:rPr>
            </w:pPr>
            <w:r>
              <w:rPr>
                <w:rFonts w:ascii="Times New Roman" w:hAnsi="Times New Roman"/>
                <w:b/>
              </w:rPr>
              <w:t>B-6:</w:t>
            </w:r>
            <w:r w:rsidR="003F7A15" w:rsidRPr="00E96FFD">
              <w:rPr>
                <w:rFonts w:ascii="Times New Roman" w:hAnsi="Times New Roman"/>
                <w:b/>
              </w:rPr>
              <w:t xml:space="preserve"> Evaluation/Reevaluation of Level of Care</w:t>
            </w:r>
          </w:p>
        </w:tc>
        <w:tc>
          <w:tcPr>
            <w:tcW w:w="3060" w:type="dxa"/>
            <w:shd w:val="clear" w:color="auto" w:fill="D9D9D9"/>
          </w:tcPr>
          <w:p w14:paraId="3EA3555A" w14:textId="77777777" w:rsidR="003F7A15" w:rsidRPr="00E96FFD" w:rsidRDefault="003F7A15">
            <w:pPr>
              <w:tabs>
                <w:tab w:val="left" w:pos="2052"/>
              </w:tabs>
              <w:rPr>
                <w:rFonts w:ascii="Times New Roman" w:hAnsi="Times New Roman"/>
                <w:bCs/>
              </w:rPr>
              <w:pPrChange w:id="385" w:author="Evan Katz" w:date="2019-06-17T15:11:00Z">
                <w:pPr>
                  <w:tabs>
                    <w:tab w:val="left" w:pos="2052"/>
                  </w:tabs>
                  <w:jc w:val="center"/>
                </w:pPr>
              </w:pPrChange>
            </w:pPr>
            <w:r w:rsidRPr="00E96FFD">
              <w:rPr>
                <w:rFonts w:ascii="Times New Roman" w:hAnsi="Times New Roman"/>
                <w:b/>
                <w:bCs/>
              </w:rPr>
              <w:t>Analyst Notes</w:t>
            </w:r>
          </w:p>
          <w:p w14:paraId="1B0E29C0" w14:textId="77777777" w:rsidR="003F7A15" w:rsidRPr="00E96FFD" w:rsidRDefault="003F7A15">
            <w:pPr>
              <w:rPr>
                <w:rFonts w:ascii="Times New Roman" w:hAnsi="Times New Roman"/>
                <w:bCs/>
              </w:rPr>
              <w:pPrChange w:id="386" w:author="Evan Katz" w:date="2019-06-17T15:11:00Z">
                <w:pPr>
                  <w:jc w:val="center"/>
                </w:pPr>
              </w:pPrChange>
            </w:pPr>
          </w:p>
        </w:tc>
      </w:tr>
      <w:tr w:rsidR="00631201" w:rsidRPr="00E96FFD" w14:paraId="53B31EC8" w14:textId="77777777">
        <w:tc>
          <w:tcPr>
            <w:tcW w:w="2880" w:type="dxa"/>
          </w:tcPr>
          <w:p w14:paraId="6C99308E" w14:textId="77777777" w:rsidR="00631201" w:rsidRDefault="00631201">
            <w:pPr>
              <w:rPr>
                <w:rFonts w:ascii="Times New Roman" w:hAnsi="Times New Roman"/>
                <w:b/>
              </w:rPr>
            </w:pPr>
            <w:r>
              <w:rPr>
                <w:rFonts w:ascii="Times New Roman" w:hAnsi="Times New Roman"/>
                <w:b/>
              </w:rPr>
              <w:t>B-6-a:  Reasonable Indication of Need for Services</w:t>
            </w:r>
          </w:p>
          <w:p w14:paraId="4BE8B3F7" w14:textId="77777777" w:rsidR="00631201" w:rsidRDefault="00631201">
            <w:pPr>
              <w:rPr>
                <w:rFonts w:ascii="Times New Roman" w:hAnsi="Times New Roman"/>
                <w:b/>
              </w:rPr>
            </w:pPr>
          </w:p>
        </w:tc>
        <w:tc>
          <w:tcPr>
            <w:tcW w:w="8280" w:type="dxa"/>
            <w:gridSpan w:val="2"/>
          </w:tcPr>
          <w:p w14:paraId="394CF8A7" w14:textId="31450538" w:rsidR="00631201" w:rsidRDefault="00631201">
            <w:pPr>
              <w:spacing w:after="60"/>
              <w:rPr>
                <w:rFonts w:ascii="Times New Roman" w:hAnsi="Times New Roman"/>
              </w:rPr>
            </w:pPr>
            <w:r>
              <w:rPr>
                <w:rFonts w:ascii="Times New Roman" w:hAnsi="Times New Roman"/>
              </w:rPr>
              <w:t>Does the wai</w:t>
            </w:r>
            <w:r w:rsidR="00D208FF">
              <w:rPr>
                <w:rFonts w:ascii="Times New Roman" w:hAnsi="Times New Roman"/>
              </w:rPr>
              <w:t>v</w:t>
            </w:r>
            <w:r>
              <w:rPr>
                <w:rFonts w:ascii="Times New Roman" w:hAnsi="Times New Roman"/>
              </w:rPr>
              <w:t>er specify that:</w:t>
            </w:r>
          </w:p>
          <w:p w14:paraId="58EBE40D" w14:textId="232BFA77" w:rsidR="00631201" w:rsidRDefault="00631201">
            <w:pPr>
              <w:widowControl w:val="0"/>
              <w:numPr>
                <w:ilvl w:val="0"/>
                <w:numId w:val="16"/>
              </w:numPr>
              <w:tabs>
                <w:tab w:val="clear" w:pos="720"/>
                <w:tab w:val="left" w:pos="-1440"/>
                <w:tab w:val="left" w:pos="-720"/>
                <w:tab w:val="left" w:pos="0"/>
                <w:tab w:val="num" w:pos="25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ind w:left="252" w:hanging="180"/>
              <w:rPr>
                <w:rFonts w:ascii="Times New Roman" w:hAnsi="Times New Roman"/>
              </w:rPr>
              <w:pPrChange w:id="387" w:author="Evan Katz" w:date="2019-06-17T15:11:00Z">
                <w:pPr>
                  <w:widowControl w:val="0"/>
                  <w:numPr>
                    <w:numId w:val="16"/>
                  </w:numPr>
                  <w:tabs>
                    <w:tab w:val="left" w:pos="-1440"/>
                    <w:tab w:val="left" w:pos="-720"/>
                    <w:tab w:val="left" w:pos="0"/>
                    <w:tab w:val="num" w:pos="252"/>
                    <w:tab w:val="num"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ind w:left="252" w:hanging="180"/>
                  <w:jc w:val="both"/>
                </w:pPr>
              </w:pPrChange>
            </w:pPr>
            <w:r>
              <w:rPr>
                <w:rFonts w:ascii="Times New Roman" w:hAnsi="Times New Roman"/>
              </w:rPr>
              <w:t xml:space="preserve">An individual must require at least one waiver service?  </w:t>
            </w:r>
            <w:ins w:id="388" w:author="Evan Katz" w:date="2019-06-17T15:04:00Z">
              <w:r w:rsidR="00932972">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6C98A834" w14:textId="19D12695" w:rsidR="00631201" w:rsidRPr="00E96FFD" w:rsidRDefault="00631201">
            <w:pPr>
              <w:numPr>
                <w:ilvl w:val="0"/>
                <w:numId w:val="16"/>
              </w:numPr>
              <w:tabs>
                <w:tab w:val="clear" w:pos="720"/>
                <w:tab w:val="num" w:pos="252"/>
              </w:tabs>
              <w:ind w:left="252" w:hanging="180"/>
              <w:rPr>
                <w:rFonts w:ascii="Times New Roman" w:hAnsi="Times New Roman"/>
              </w:rPr>
              <w:pPrChange w:id="389" w:author="Evan Katz" w:date="2019-06-17T15:11:00Z">
                <w:pPr>
                  <w:numPr>
                    <w:numId w:val="16"/>
                  </w:numPr>
                  <w:tabs>
                    <w:tab w:val="num" w:pos="252"/>
                    <w:tab w:val="num" w:pos="720"/>
                  </w:tabs>
                  <w:ind w:left="252" w:hanging="180"/>
                </w:pPr>
              </w:pPrChange>
            </w:pPr>
            <w:r>
              <w:rPr>
                <w:rFonts w:ascii="Times New Roman" w:hAnsi="Times New Roman"/>
              </w:rPr>
              <w:t xml:space="preserve">An individual must require the provision of waiver services monthly, or at some other minimum frequency as established by the state, or, if less frequently than monthly, require monthly monitoring to assure health and welfare?  </w:t>
            </w:r>
            <w:r w:rsidR="002B060C">
              <w:rPr>
                <w:rFonts w:ascii="Times New Roman" w:hAnsi="Times New Roman"/>
              </w:rPr>
              <w:t xml:space="preserve">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390" w:author="Evan Katz" w:date="2019-06-17T14:54:00Z">
              <w:r w:rsidR="002A4119">
                <w:rPr>
                  <w:rFonts w:ascii="Times New Roman" w:hAnsi="Times New Roman"/>
                </w:rPr>
                <w:br/>
              </w:r>
            </w:ins>
          </w:p>
        </w:tc>
        <w:tc>
          <w:tcPr>
            <w:tcW w:w="3060" w:type="dxa"/>
          </w:tcPr>
          <w:p w14:paraId="3779B8CB" w14:textId="77777777" w:rsidR="00631201" w:rsidRPr="00C50347" w:rsidRDefault="00631201">
            <w:pPr>
              <w:rPr>
                <w:rFonts w:ascii="Times New Roman" w:hAnsi="Times New Roman"/>
                <w:bCs/>
              </w:rPr>
            </w:pPr>
          </w:p>
        </w:tc>
      </w:tr>
      <w:tr w:rsidR="00631201" w:rsidRPr="00E96FFD" w14:paraId="7894CE83" w14:textId="77777777">
        <w:tc>
          <w:tcPr>
            <w:tcW w:w="2880" w:type="dxa"/>
          </w:tcPr>
          <w:p w14:paraId="19B0D319" w14:textId="77777777" w:rsidR="00631201" w:rsidRDefault="00631201">
            <w:pPr>
              <w:rPr>
                <w:rFonts w:ascii="Times New Roman" w:hAnsi="Times New Roman"/>
                <w:b/>
              </w:rPr>
            </w:pPr>
            <w:r>
              <w:rPr>
                <w:rFonts w:ascii="Times New Roman" w:hAnsi="Times New Roman"/>
                <w:b/>
              </w:rPr>
              <w:t>B-6-b:  Responsibility for Performing Evaluations and Reevaluations</w:t>
            </w:r>
          </w:p>
        </w:tc>
        <w:tc>
          <w:tcPr>
            <w:tcW w:w="8280" w:type="dxa"/>
            <w:gridSpan w:val="2"/>
          </w:tcPr>
          <w:p w14:paraId="2F9F23E6" w14:textId="3718DBF0" w:rsidR="00631201" w:rsidRDefault="00631201">
            <w:pPr>
              <w:rPr>
                <w:rFonts w:ascii="Times New Roman" w:hAnsi="Times New Roman"/>
              </w:rPr>
            </w:pPr>
            <w:r>
              <w:rPr>
                <w:rFonts w:ascii="Times New Roman" w:hAnsi="Times New Roman"/>
              </w:rPr>
              <w:t xml:space="preserve">Has the state specified </w:t>
            </w:r>
            <w:r w:rsidR="00DE442E">
              <w:rPr>
                <w:rFonts w:ascii="Times New Roman" w:hAnsi="Times New Roman"/>
              </w:rPr>
              <w:t xml:space="preserve">and sufficiently described </w:t>
            </w:r>
            <w:r>
              <w:rPr>
                <w:rFonts w:ascii="Times New Roman" w:hAnsi="Times New Roman"/>
              </w:rPr>
              <w:t xml:space="preserve">the </w:t>
            </w:r>
            <w:r w:rsidR="00D0297A">
              <w:rPr>
                <w:rFonts w:ascii="Times New Roman" w:hAnsi="Times New Roman"/>
              </w:rPr>
              <w:t xml:space="preserve">agency </w:t>
            </w:r>
            <w:r>
              <w:rPr>
                <w:rFonts w:ascii="Times New Roman" w:hAnsi="Times New Roman"/>
              </w:rPr>
              <w:t xml:space="preserve">that performs evaluations and reevaluations of level of care? </w:t>
            </w:r>
            <w:ins w:id="391" w:author="Evan Katz" w:date="2019-06-17T15:05:00Z">
              <w:r w:rsidR="00932972">
                <w:rPr>
                  <w:rFonts w:ascii="Times New Roman" w:hAnsi="Times New Roman"/>
                </w:rPr>
                <w:br/>
              </w:r>
            </w:ins>
            <w:r>
              <w:rPr>
                <w:rFonts w:ascii="Times New Roman" w:hAnsi="Times New Roman"/>
              </w:rPr>
              <w:t xml:space="preserve">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073102C7" w14:textId="77777777" w:rsidR="0019558B" w:rsidRDefault="0019558B">
            <w:pPr>
              <w:rPr>
                <w:rFonts w:ascii="Times New Roman" w:hAnsi="Times New Roman"/>
              </w:rPr>
            </w:pPr>
          </w:p>
          <w:p w14:paraId="7E44460F" w14:textId="74E6E722" w:rsidR="0019558B" w:rsidRPr="00E96FFD" w:rsidRDefault="0019558B">
            <w:pPr>
              <w:rPr>
                <w:rFonts w:ascii="Times New Roman" w:hAnsi="Times New Roman"/>
              </w:rPr>
            </w:pPr>
          </w:p>
        </w:tc>
        <w:tc>
          <w:tcPr>
            <w:tcW w:w="3060" w:type="dxa"/>
          </w:tcPr>
          <w:p w14:paraId="1C40AF61" w14:textId="77777777" w:rsidR="00631201" w:rsidRPr="00C50347" w:rsidRDefault="00631201">
            <w:pPr>
              <w:rPr>
                <w:rFonts w:ascii="Times New Roman" w:hAnsi="Times New Roman"/>
                <w:bCs/>
              </w:rPr>
            </w:pPr>
          </w:p>
        </w:tc>
      </w:tr>
      <w:tr w:rsidR="003F7A15" w:rsidRPr="00E96FFD" w14:paraId="5E46C1D9" w14:textId="77777777">
        <w:tc>
          <w:tcPr>
            <w:tcW w:w="2880" w:type="dxa"/>
          </w:tcPr>
          <w:p w14:paraId="7FC37338" w14:textId="77777777" w:rsidR="003F7A15" w:rsidRPr="00D85CEE" w:rsidRDefault="00631201">
            <w:pPr>
              <w:rPr>
                <w:rFonts w:ascii="Times New Roman" w:hAnsi="Times New Roman"/>
                <w:b/>
              </w:rPr>
            </w:pPr>
            <w:r>
              <w:rPr>
                <w:rFonts w:ascii="Times New Roman" w:hAnsi="Times New Roman"/>
                <w:b/>
              </w:rPr>
              <w:t>B-6-c:  Qualifications of Individuals Performing Initial Evaluation</w:t>
            </w:r>
          </w:p>
        </w:tc>
        <w:tc>
          <w:tcPr>
            <w:tcW w:w="8280" w:type="dxa"/>
            <w:gridSpan w:val="2"/>
          </w:tcPr>
          <w:p w14:paraId="08282076" w14:textId="4A29CCCE" w:rsidR="003F7A15" w:rsidRPr="00E96FFD" w:rsidRDefault="00631201">
            <w:pPr>
              <w:rPr>
                <w:rFonts w:ascii="Times New Roman" w:hAnsi="Times New Roman"/>
                <w:iCs/>
              </w:rPr>
            </w:pPr>
            <w:r>
              <w:rPr>
                <w:rFonts w:ascii="Times New Roman" w:hAnsi="Times New Roman"/>
                <w:iCs/>
              </w:rPr>
              <w:t xml:space="preserve">Are the </w:t>
            </w:r>
            <w:r w:rsidR="00B43609">
              <w:rPr>
                <w:rFonts w:ascii="Times New Roman" w:hAnsi="Times New Roman"/>
                <w:iCs/>
              </w:rPr>
              <w:t xml:space="preserve">specified qualifications of evaluators appropriate for the target groups specified in the waiver?  </w:t>
            </w:r>
            <w:ins w:id="392" w:author="Evan Katz" w:date="2019-06-17T15:05:00Z">
              <w:r w:rsidR="00932972">
                <w:rPr>
                  <w:rFonts w:ascii="Times New Roman" w:hAnsi="Times New Roman"/>
                  <w:iCs/>
                </w:rPr>
                <w:br/>
              </w:r>
            </w:ins>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00B43609"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B43609"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3609" w:rsidRPr="00E96FFD">
              <w:rPr>
                <w:rFonts w:ascii="Times New Roman" w:hAnsi="Times New Roman"/>
              </w:rPr>
              <w:t xml:space="preserve">  No</w:t>
            </w:r>
            <w:ins w:id="393" w:author="Evan Katz" w:date="2019-06-17T15:05:00Z">
              <w:r w:rsidR="00932972">
                <w:rPr>
                  <w:rFonts w:ascii="Times New Roman" w:hAnsi="Times New Roman"/>
                </w:rPr>
                <w:br/>
              </w:r>
            </w:ins>
          </w:p>
        </w:tc>
        <w:tc>
          <w:tcPr>
            <w:tcW w:w="3060" w:type="dxa"/>
          </w:tcPr>
          <w:p w14:paraId="0671FEC0" w14:textId="77777777" w:rsidR="003F7A15" w:rsidRPr="00C50347" w:rsidRDefault="003F7A15">
            <w:pPr>
              <w:rPr>
                <w:rFonts w:ascii="Times New Roman" w:hAnsi="Times New Roman"/>
                <w:bCs/>
              </w:rPr>
            </w:pPr>
          </w:p>
        </w:tc>
      </w:tr>
      <w:tr w:rsidR="003F7A15" w:rsidRPr="00E96FFD" w14:paraId="1837776B" w14:textId="77777777">
        <w:tc>
          <w:tcPr>
            <w:tcW w:w="2880" w:type="dxa"/>
          </w:tcPr>
          <w:p w14:paraId="5B878137" w14:textId="77777777" w:rsidR="003F7A15" w:rsidRPr="00E96FFD" w:rsidRDefault="00B43609">
            <w:pPr>
              <w:rPr>
                <w:rFonts w:ascii="Times New Roman" w:hAnsi="Times New Roman"/>
                <w:b/>
              </w:rPr>
            </w:pPr>
            <w:r>
              <w:rPr>
                <w:rFonts w:ascii="Times New Roman" w:hAnsi="Times New Roman"/>
                <w:b/>
              </w:rPr>
              <w:t>B-6-d:  Level of Care Criteria</w:t>
            </w:r>
          </w:p>
        </w:tc>
        <w:tc>
          <w:tcPr>
            <w:tcW w:w="8280" w:type="dxa"/>
            <w:gridSpan w:val="2"/>
          </w:tcPr>
          <w:p w14:paraId="7874FD95" w14:textId="40A2CA43" w:rsidR="003F7A15" w:rsidRDefault="00B43609">
            <w:pPr>
              <w:rPr>
                <w:rFonts w:ascii="Times New Roman" w:hAnsi="Times New Roman"/>
              </w:rPr>
            </w:pPr>
            <w:r w:rsidRPr="00B43609">
              <w:rPr>
                <w:rFonts w:ascii="Times New Roman" w:hAnsi="Times New Roman"/>
                <w:iCs/>
              </w:rPr>
              <w:t>Are the factors used to evaluate and re-evaluate level of care consistent with and relevant to the level(s) of care specified for the waiver?</w:t>
            </w:r>
            <w:r>
              <w:rPr>
                <w:rFonts w:ascii="Times New Roman" w:hAnsi="Times New Roman"/>
                <w:iCs/>
              </w:rPr>
              <w:t xml:space="preserve"> </w:t>
            </w:r>
            <w:ins w:id="394" w:author="Evan Katz" w:date="2019-06-17T15:05:00Z">
              <w:r w:rsidR="00932972">
                <w:rPr>
                  <w:rFonts w:ascii="Times New Roman" w:hAnsi="Times New Roman"/>
                  <w:iCs/>
                </w:rPr>
                <w:br/>
              </w:r>
            </w:ins>
            <w:r>
              <w:rPr>
                <w:rFonts w:ascii="Times New Roman" w:hAnsi="Times New Roman"/>
                <w:iCs/>
              </w:rPr>
              <w:t xml:space="preserve">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3B313ED5" w14:textId="77777777" w:rsidR="00F717EC" w:rsidRDefault="00F717EC">
            <w:pPr>
              <w:rPr>
                <w:rFonts w:ascii="Times New Roman" w:hAnsi="Times New Roman"/>
              </w:rPr>
            </w:pPr>
          </w:p>
          <w:p w14:paraId="6B443509" w14:textId="1D42C0C6" w:rsidR="00F717EC" w:rsidRDefault="00F717EC">
            <w:pPr>
              <w:rPr>
                <w:rFonts w:ascii="Times New Roman" w:hAnsi="Times New Roman"/>
              </w:rPr>
            </w:pPr>
            <w:r>
              <w:rPr>
                <w:rFonts w:ascii="Times New Roman" w:hAnsi="Times New Roman"/>
              </w:rPr>
              <w:t>For ICF</w:t>
            </w:r>
            <w:r w:rsidR="00D208FF">
              <w:rPr>
                <w:rFonts w:ascii="Times New Roman" w:hAnsi="Times New Roman"/>
              </w:rPr>
              <w:t>/IID</w:t>
            </w:r>
            <w:r>
              <w:rPr>
                <w:rFonts w:ascii="Times New Roman" w:hAnsi="Times New Roman"/>
              </w:rPr>
              <w:t xml:space="preserve"> level of care, the criteria are consistent with 42 CFR </w:t>
            </w:r>
            <w:r w:rsidR="00C31E8D" w:rsidRPr="000858F4">
              <w:t>§</w:t>
            </w:r>
            <w:r w:rsidR="00C31E8D">
              <w:t xml:space="preserve"> </w:t>
            </w:r>
            <w:r>
              <w:rPr>
                <w:rFonts w:ascii="Times New Roman" w:hAnsi="Times New Roman"/>
              </w:rPr>
              <w:t xml:space="preserve">435.1009, persons with </w:t>
            </w:r>
            <w:r w:rsidR="00D208FF">
              <w:rPr>
                <w:rFonts w:ascii="Times New Roman" w:hAnsi="Times New Roman"/>
              </w:rPr>
              <w:t>ID</w:t>
            </w:r>
            <w:r>
              <w:rPr>
                <w:rFonts w:ascii="Times New Roman" w:hAnsi="Times New Roman"/>
              </w:rPr>
              <w:t xml:space="preserve"> or related conditions. The level of care evaluation tool is functional, and does not limit participation to individuals with certain conditions.  </w:t>
            </w:r>
          </w:p>
          <w:p w14:paraId="32B39B4C" w14:textId="09408CBA" w:rsidR="00F717EC" w:rsidRPr="0032178C" w:rsidRDefault="00654AE7">
            <w:pPr>
              <w:rPr>
                <w:rFonts w:ascii="Times New Roman" w:hAnsi="Times New Roman"/>
                <w:b/>
              </w:rPr>
            </w:pPr>
            <w:r w:rsidRPr="00E96FFD">
              <w:rPr>
                <w:rFonts w:ascii="Times New Roman" w:hAnsi="Times New Roman"/>
                <w:bCs/>
              </w:rPr>
              <w:fldChar w:fldCharType="begin">
                <w:ffData>
                  <w:name w:val="Check75"/>
                  <w:enabled/>
                  <w:calcOnExit w:val="0"/>
                  <w:checkBox>
                    <w:sizeAuto/>
                    <w:default w:val="0"/>
                  </w:checkBox>
                </w:ffData>
              </w:fldChar>
            </w:r>
            <w:r w:rsidR="00F717EC"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F717EC" w:rsidRPr="00E96FFD">
              <w:rPr>
                <w:rFonts w:ascii="Times New Roman" w:hAnsi="Times New Roman"/>
                <w:bCs/>
              </w:rPr>
              <w:t xml:space="preserve"> </w:t>
            </w:r>
            <w:r w:rsidR="00F717EC">
              <w:rPr>
                <w:rFonts w:ascii="Times New Roman" w:hAnsi="Times New Roman"/>
                <w:bCs/>
              </w:rPr>
              <w:t xml:space="preserve">Yes  </w:t>
            </w:r>
            <w:r w:rsidRPr="00E96FFD">
              <w:rPr>
                <w:rFonts w:ascii="Times New Roman" w:hAnsi="Times New Roman"/>
                <w:bCs/>
              </w:rPr>
              <w:fldChar w:fldCharType="begin">
                <w:ffData>
                  <w:name w:val="Check75"/>
                  <w:enabled/>
                  <w:calcOnExit w:val="0"/>
                  <w:checkBox>
                    <w:sizeAuto/>
                    <w:default w:val="0"/>
                  </w:checkBox>
                </w:ffData>
              </w:fldChar>
            </w:r>
            <w:r w:rsidR="00F717EC"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F717EC" w:rsidRPr="00E96FFD">
              <w:rPr>
                <w:rFonts w:ascii="Times New Roman" w:hAnsi="Times New Roman"/>
                <w:bCs/>
              </w:rPr>
              <w:t xml:space="preserve"> No</w:t>
            </w:r>
            <w:r w:rsidR="0032178C">
              <w:rPr>
                <w:rFonts w:ascii="Times New Roman" w:hAnsi="Times New Roman"/>
                <w:bCs/>
              </w:rPr>
              <w:t xml:space="preserve">  </w:t>
            </w:r>
            <w:ins w:id="395" w:author="Evan Katz" w:date="2019-06-17T14:54:00Z">
              <w:r w:rsidR="00C7638E">
                <w:rPr>
                  <w:rFonts w:ascii="Times New Roman" w:hAnsi="Times New Roman"/>
                  <w:bCs/>
                </w:rPr>
                <w:br/>
              </w:r>
            </w:ins>
          </w:p>
        </w:tc>
        <w:tc>
          <w:tcPr>
            <w:tcW w:w="3060" w:type="dxa"/>
          </w:tcPr>
          <w:p w14:paraId="2F59845C" w14:textId="77777777" w:rsidR="003F7A15" w:rsidRPr="00CD0FF9" w:rsidRDefault="003F7A15">
            <w:pPr>
              <w:rPr>
                <w:rFonts w:ascii="Times New Roman" w:hAnsi="Times New Roman"/>
                <w:b/>
                <w:bCs/>
                <w:color w:val="FF0000"/>
              </w:rPr>
            </w:pPr>
          </w:p>
        </w:tc>
      </w:tr>
      <w:tr w:rsidR="003F7A15" w:rsidRPr="00E96FFD" w14:paraId="146D35A7" w14:textId="77777777">
        <w:tc>
          <w:tcPr>
            <w:tcW w:w="2880" w:type="dxa"/>
          </w:tcPr>
          <w:p w14:paraId="22ED0DFA" w14:textId="22043116" w:rsidR="003F7A15" w:rsidRPr="00E96FFD" w:rsidRDefault="00A64580">
            <w:pPr>
              <w:rPr>
                <w:rFonts w:ascii="Times New Roman" w:hAnsi="Times New Roman"/>
                <w:b/>
              </w:rPr>
            </w:pPr>
            <w:r w:rsidRPr="00E96FFD">
              <w:rPr>
                <w:rFonts w:ascii="Times New Roman" w:hAnsi="Times New Roman"/>
                <w:b/>
              </w:rPr>
              <w:t>B-6</w:t>
            </w:r>
            <w:r w:rsidR="005D317F">
              <w:rPr>
                <w:rFonts w:ascii="Times New Roman" w:hAnsi="Times New Roman"/>
                <w:b/>
              </w:rPr>
              <w:t>-</w:t>
            </w:r>
            <w:r w:rsidR="00B43609">
              <w:rPr>
                <w:rFonts w:ascii="Times New Roman" w:hAnsi="Times New Roman"/>
                <w:b/>
              </w:rPr>
              <w:t>e:</w:t>
            </w:r>
            <w:r>
              <w:rPr>
                <w:rFonts w:ascii="Times New Roman" w:hAnsi="Times New Roman"/>
                <w:b/>
              </w:rPr>
              <w:t xml:space="preserve">  </w:t>
            </w:r>
            <w:r w:rsidR="00B43609" w:rsidRPr="00E96FFD">
              <w:rPr>
                <w:rFonts w:ascii="Times New Roman" w:hAnsi="Times New Roman"/>
                <w:b/>
              </w:rPr>
              <w:t xml:space="preserve">Level of Care </w:t>
            </w:r>
            <w:r w:rsidR="00B43609">
              <w:rPr>
                <w:rFonts w:ascii="Times New Roman" w:hAnsi="Times New Roman"/>
                <w:b/>
              </w:rPr>
              <w:br/>
              <w:t xml:space="preserve">            </w:t>
            </w:r>
            <w:r w:rsidR="00B43609" w:rsidRPr="00E96FFD">
              <w:rPr>
                <w:rFonts w:ascii="Times New Roman" w:hAnsi="Times New Roman"/>
                <w:b/>
              </w:rPr>
              <w:t>Instrument(s)</w:t>
            </w:r>
          </w:p>
        </w:tc>
        <w:tc>
          <w:tcPr>
            <w:tcW w:w="8280" w:type="dxa"/>
            <w:gridSpan w:val="2"/>
          </w:tcPr>
          <w:p w14:paraId="7B3DFBF2" w14:textId="4036347F" w:rsidR="003F7A15" w:rsidRPr="00D85CEE" w:rsidRDefault="00B43609">
            <w:pPr>
              <w:rPr>
                <w:rFonts w:ascii="Times New Roman" w:hAnsi="Times New Roman"/>
                <w:bCs/>
                <w:iCs/>
              </w:rPr>
            </w:pPr>
            <w:r>
              <w:rPr>
                <w:rFonts w:ascii="Times New Roman" w:hAnsi="Times New Roman"/>
                <w:iCs/>
              </w:rPr>
              <w:t>Does the waiver document</w:t>
            </w:r>
            <w:r w:rsidRPr="00E96FFD">
              <w:rPr>
                <w:rFonts w:ascii="Times New Roman" w:hAnsi="Times New Roman"/>
                <w:iCs/>
              </w:rPr>
              <w:t xml:space="preserve"> and provide evidence </w:t>
            </w:r>
            <w:r>
              <w:rPr>
                <w:rFonts w:ascii="Times New Roman" w:hAnsi="Times New Roman"/>
                <w:iCs/>
              </w:rPr>
              <w:t>that</w:t>
            </w:r>
            <w:r w:rsidRPr="00E96FFD">
              <w:rPr>
                <w:rFonts w:ascii="Times New Roman" w:hAnsi="Times New Roman"/>
                <w:bCs/>
                <w:iCs/>
              </w:rPr>
              <w:t xml:space="preserve"> </w:t>
            </w:r>
            <w:r>
              <w:rPr>
                <w:rFonts w:ascii="Times New Roman" w:hAnsi="Times New Roman"/>
                <w:bCs/>
                <w:iCs/>
              </w:rPr>
              <w:t xml:space="preserve">when </w:t>
            </w:r>
            <w:r w:rsidRPr="00E96FFD">
              <w:rPr>
                <w:rFonts w:ascii="Times New Roman" w:hAnsi="Times New Roman"/>
                <w:bCs/>
                <w:iCs/>
              </w:rPr>
              <w:t>a differe</w:t>
            </w:r>
            <w:r>
              <w:rPr>
                <w:rFonts w:ascii="Times New Roman" w:hAnsi="Times New Roman"/>
                <w:bCs/>
                <w:iCs/>
              </w:rPr>
              <w:t>nt level of care instrument/tool</w:t>
            </w:r>
            <w:r w:rsidRPr="00E96FFD">
              <w:rPr>
                <w:rFonts w:ascii="Times New Roman" w:hAnsi="Times New Roman"/>
                <w:bCs/>
                <w:iCs/>
              </w:rPr>
              <w:t xml:space="preserve"> is used for the waiver and institutional services, the outcomes of the </w:t>
            </w:r>
            <w:r>
              <w:rPr>
                <w:rFonts w:ascii="Times New Roman" w:hAnsi="Times New Roman"/>
                <w:bCs/>
                <w:iCs/>
              </w:rPr>
              <w:t xml:space="preserve">evaluations are equivalent? </w:t>
            </w:r>
            <w:ins w:id="396" w:author="Evan Katz" w:date="2019-06-17T15:05:00Z">
              <w:r w:rsidR="00932972">
                <w:rPr>
                  <w:rFonts w:ascii="Times New Roman" w:hAnsi="Times New Roman"/>
                  <w:bCs/>
                  <w:iCs/>
                </w:rPr>
                <w:br/>
              </w:r>
            </w:ins>
            <w:r>
              <w:rPr>
                <w:rFonts w:ascii="Times New Roman" w:hAnsi="Times New Roman"/>
                <w:bCs/>
                <w:iCs/>
              </w:rPr>
              <w:t xml:space="preserve">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397" w:author="Evan Katz" w:date="2019-06-17T14:54:00Z">
              <w:r w:rsidR="00C7638E">
                <w:rPr>
                  <w:rFonts w:ascii="Times New Roman" w:hAnsi="Times New Roman"/>
                </w:rPr>
                <w:br/>
              </w:r>
            </w:ins>
          </w:p>
        </w:tc>
        <w:tc>
          <w:tcPr>
            <w:tcW w:w="3060" w:type="dxa"/>
          </w:tcPr>
          <w:p w14:paraId="13F761BC" w14:textId="77777777" w:rsidR="003F7A15" w:rsidRPr="00C50347" w:rsidRDefault="003F7A15">
            <w:pPr>
              <w:rPr>
                <w:rFonts w:ascii="Times New Roman" w:hAnsi="Times New Roman"/>
                <w:bCs/>
              </w:rPr>
            </w:pPr>
          </w:p>
        </w:tc>
      </w:tr>
      <w:tr w:rsidR="003F7A15" w:rsidRPr="00E96FFD" w14:paraId="20B3C540" w14:textId="77777777">
        <w:tc>
          <w:tcPr>
            <w:tcW w:w="2880" w:type="dxa"/>
          </w:tcPr>
          <w:p w14:paraId="3CAFFEAA" w14:textId="77777777" w:rsidR="003F7A15" w:rsidRPr="00E96FFD" w:rsidRDefault="00B43609">
            <w:pPr>
              <w:rPr>
                <w:rFonts w:ascii="Times New Roman" w:hAnsi="Times New Roman"/>
                <w:b/>
              </w:rPr>
            </w:pPr>
            <w:r>
              <w:rPr>
                <w:rFonts w:ascii="Times New Roman" w:hAnsi="Times New Roman"/>
                <w:b/>
              </w:rPr>
              <w:t>B-6-f:</w:t>
            </w:r>
            <w:r w:rsidR="00A64580">
              <w:rPr>
                <w:rFonts w:ascii="Times New Roman" w:hAnsi="Times New Roman"/>
                <w:b/>
              </w:rPr>
              <w:t xml:space="preserve">  </w:t>
            </w:r>
            <w:r>
              <w:rPr>
                <w:rFonts w:ascii="Times New Roman" w:hAnsi="Times New Roman"/>
                <w:b/>
              </w:rPr>
              <w:t>Process for Level of Care Evaluation/Reevaluation</w:t>
            </w:r>
          </w:p>
        </w:tc>
        <w:tc>
          <w:tcPr>
            <w:tcW w:w="8280" w:type="dxa"/>
            <w:gridSpan w:val="2"/>
          </w:tcPr>
          <w:p w14:paraId="46C9A609" w14:textId="7A88C2E7" w:rsidR="00902CAF" w:rsidRPr="00E96FFD" w:rsidRDefault="00902CAF">
            <w:pPr>
              <w:numPr>
                <w:ilvl w:val="0"/>
                <w:numId w:val="17"/>
              </w:numPr>
              <w:tabs>
                <w:tab w:val="clear" w:pos="720"/>
                <w:tab w:val="num" w:pos="252"/>
              </w:tabs>
              <w:ind w:left="252" w:hanging="252"/>
              <w:rPr>
                <w:rFonts w:ascii="Times New Roman" w:hAnsi="Times New Roman"/>
                <w:bCs/>
                <w:iCs/>
              </w:rPr>
              <w:pPrChange w:id="398" w:author="Evan Katz" w:date="2019-06-17T15:11:00Z">
                <w:pPr>
                  <w:numPr>
                    <w:numId w:val="17"/>
                  </w:numPr>
                  <w:tabs>
                    <w:tab w:val="num" w:pos="252"/>
                    <w:tab w:val="num" w:pos="720"/>
                  </w:tabs>
                  <w:ind w:left="252" w:hanging="252"/>
                </w:pPr>
              </w:pPrChange>
            </w:pPr>
            <w:r>
              <w:rPr>
                <w:rFonts w:ascii="Times New Roman" w:hAnsi="Times New Roman"/>
              </w:rPr>
              <w:t>Does the</w:t>
            </w:r>
            <w:r w:rsidRPr="005B417C">
              <w:rPr>
                <w:rFonts w:ascii="Times New Roman" w:hAnsi="Times New Roman"/>
              </w:rPr>
              <w:t xml:space="preserve"> waiver describe the types of assessments and information that </w:t>
            </w:r>
            <w:r>
              <w:rPr>
                <w:rFonts w:ascii="Times New Roman" w:hAnsi="Times New Roman"/>
              </w:rPr>
              <w:t>are</w:t>
            </w:r>
            <w:r w:rsidRPr="005B417C">
              <w:rPr>
                <w:rFonts w:ascii="Times New Roman" w:hAnsi="Times New Roman"/>
              </w:rPr>
              <w:t xml:space="preserve"> used in support of the determination of level of care and who is responsible for ensuring th</w:t>
            </w:r>
            <w:r>
              <w:rPr>
                <w:rFonts w:ascii="Times New Roman" w:hAnsi="Times New Roman"/>
              </w:rPr>
              <w:t xml:space="preserve">at this information is obtained?  </w:t>
            </w:r>
            <w:ins w:id="399" w:author="Evan Katz" w:date="2019-06-17T15:05:00Z">
              <w:r w:rsidR="00932972">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40F37EC9" w14:textId="6BA9FECB" w:rsidR="003F7A15" w:rsidRPr="00902CAF" w:rsidRDefault="00902CAF">
            <w:pPr>
              <w:numPr>
                <w:ilvl w:val="0"/>
                <w:numId w:val="17"/>
              </w:numPr>
              <w:tabs>
                <w:tab w:val="clear" w:pos="720"/>
                <w:tab w:val="num" w:pos="252"/>
              </w:tabs>
              <w:ind w:left="252" w:hanging="252"/>
              <w:rPr>
                <w:rFonts w:ascii="Times New Roman" w:hAnsi="Times New Roman"/>
                <w:bCs/>
                <w:iCs/>
              </w:rPr>
              <w:pPrChange w:id="400" w:author="Evan Katz" w:date="2019-06-17T15:11:00Z">
                <w:pPr>
                  <w:numPr>
                    <w:numId w:val="17"/>
                  </w:numPr>
                  <w:tabs>
                    <w:tab w:val="num" w:pos="252"/>
                    <w:tab w:val="num" w:pos="720"/>
                  </w:tabs>
                  <w:ind w:left="252" w:hanging="252"/>
                </w:pPr>
              </w:pPrChange>
            </w:pPr>
            <w:r w:rsidRPr="005B417C">
              <w:rPr>
                <w:rFonts w:ascii="Times New Roman" w:hAnsi="Times New Roman"/>
              </w:rPr>
              <w:t xml:space="preserve">When </w:t>
            </w:r>
            <w:r>
              <w:rPr>
                <w:rFonts w:ascii="Times New Roman" w:hAnsi="Times New Roman"/>
              </w:rPr>
              <w:t>the re-evaluation process differs from the evaluation process, is the appropriate information gathered to confirm that the waiver participant continues to require a level</w:t>
            </w:r>
            <w:r w:rsidRPr="005B417C">
              <w:rPr>
                <w:rFonts w:ascii="Times New Roman" w:hAnsi="Times New Roman"/>
              </w:rPr>
              <w:t xml:space="preserve"> </w:t>
            </w:r>
            <w:r>
              <w:rPr>
                <w:rFonts w:ascii="Times New Roman" w:hAnsi="Times New Roman"/>
              </w:rPr>
              <w:t xml:space="preserve">of care specified in the waiver?  </w:t>
            </w:r>
            <w:ins w:id="401" w:author="Evan Katz" w:date="2019-06-17T15:05:00Z">
              <w:r w:rsidR="00932972">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402" w:author="Evan Katz" w:date="2019-06-17T14:54:00Z">
              <w:r w:rsidR="00C7638E">
                <w:rPr>
                  <w:rFonts w:ascii="Times New Roman" w:hAnsi="Times New Roman"/>
                </w:rPr>
                <w:br/>
              </w:r>
            </w:ins>
          </w:p>
        </w:tc>
        <w:tc>
          <w:tcPr>
            <w:tcW w:w="3060" w:type="dxa"/>
          </w:tcPr>
          <w:p w14:paraId="5853C4DA" w14:textId="77777777" w:rsidR="003F7A15" w:rsidRPr="00C50347" w:rsidRDefault="003F7A15">
            <w:pPr>
              <w:rPr>
                <w:rFonts w:ascii="Times New Roman" w:hAnsi="Times New Roman"/>
                <w:bCs/>
              </w:rPr>
            </w:pPr>
          </w:p>
        </w:tc>
      </w:tr>
      <w:tr w:rsidR="003F7A15" w:rsidRPr="00E96FFD" w14:paraId="588A1F31" w14:textId="77777777">
        <w:tc>
          <w:tcPr>
            <w:tcW w:w="2880" w:type="dxa"/>
          </w:tcPr>
          <w:p w14:paraId="2BA2EADD" w14:textId="77777777" w:rsidR="003F7A15" w:rsidRPr="00E96FFD" w:rsidRDefault="00B43609">
            <w:pPr>
              <w:rPr>
                <w:rFonts w:ascii="Times New Roman" w:hAnsi="Times New Roman"/>
                <w:b/>
              </w:rPr>
            </w:pPr>
            <w:r>
              <w:rPr>
                <w:rFonts w:ascii="Times New Roman" w:hAnsi="Times New Roman"/>
                <w:b/>
              </w:rPr>
              <w:t xml:space="preserve">B-6-g: </w:t>
            </w:r>
            <w:r w:rsidR="00A64580">
              <w:rPr>
                <w:rFonts w:ascii="Times New Roman" w:hAnsi="Times New Roman"/>
                <w:b/>
              </w:rPr>
              <w:t xml:space="preserve"> </w:t>
            </w:r>
            <w:r>
              <w:rPr>
                <w:rFonts w:ascii="Times New Roman" w:hAnsi="Times New Roman"/>
                <w:b/>
              </w:rPr>
              <w:t>Re-evaluation Schedule</w:t>
            </w:r>
          </w:p>
        </w:tc>
        <w:tc>
          <w:tcPr>
            <w:tcW w:w="8280" w:type="dxa"/>
            <w:gridSpan w:val="2"/>
          </w:tcPr>
          <w:p w14:paraId="2418E61F" w14:textId="3E6DCC8A" w:rsidR="003F7A15" w:rsidRPr="00E96FFD" w:rsidRDefault="00902CAF">
            <w:pPr>
              <w:rPr>
                <w:rFonts w:ascii="Times New Roman" w:hAnsi="Times New Roman"/>
                <w:bCs/>
                <w:iCs/>
              </w:rPr>
            </w:pPr>
            <w:r>
              <w:rPr>
                <w:rFonts w:ascii="Times New Roman" w:hAnsi="Times New Roman"/>
                <w:bCs/>
                <w:iCs/>
              </w:rPr>
              <w:t xml:space="preserve">Does the waiver specify that the level of care will be re-evaluated at least annually?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403" w:author="Evan Katz" w:date="2019-06-17T14:54:00Z">
              <w:r w:rsidR="00C7638E">
                <w:rPr>
                  <w:rFonts w:ascii="Times New Roman" w:hAnsi="Times New Roman"/>
                </w:rPr>
                <w:br/>
              </w:r>
            </w:ins>
          </w:p>
        </w:tc>
        <w:tc>
          <w:tcPr>
            <w:tcW w:w="3060" w:type="dxa"/>
          </w:tcPr>
          <w:p w14:paraId="6A40F1D3" w14:textId="77777777" w:rsidR="003F7A15" w:rsidRPr="00C50347" w:rsidRDefault="003F7A15">
            <w:pPr>
              <w:rPr>
                <w:rFonts w:ascii="Times New Roman" w:hAnsi="Times New Roman"/>
                <w:bCs/>
              </w:rPr>
            </w:pPr>
          </w:p>
        </w:tc>
      </w:tr>
      <w:tr w:rsidR="003F7A15" w:rsidRPr="00E96FFD" w14:paraId="11790C22" w14:textId="77777777">
        <w:tc>
          <w:tcPr>
            <w:tcW w:w="2880" w:type="dxa"/>
          </w:tcPr>
          <w:p w14:paraId="45DB7816" w14:textId="77777777" w:rsidR="003F7A15" w:rsidRPr="00E96FFD" w:rsidRDefault="00B43609">
            <w:pPr>
              <w:rPr>
                <w:rFonts w:ascii="Times New Roman" w:hAnsi="Times New Roman"/>
                <w:b/>
              </w:rPr>
            </w:pPr>
            <w:r>
              <w:rPr>
                <w:rFonts w:ascii="Times New Roman" w:hAnsi="Times New Roman"/>
                <w:b/>
              </w:rPr>
              <w:t xml:space="preserve">B-6-h: </w:t>
            </w:r>
            <w:r w:rsidR="00A64580">
              <w:rPr>
                <w:rFonts w:ascii="Times New Roman" w:hAnsi="Times New Roman"/>
                <w:b/>
              </w:rPr>
              <w:t xml:space="preserve">  </w:t>
            </w:r>
            <w:r w:rsidRPr="00E96FFD">
              <w:rPr>
                <w:rFonts w:ascii="Times New Roman" w:hAnsi="Times New Roman"/>
                <w:b/>
              </w:rPr>
              <w:t>Qualifications of Individuals Who Perform Re</w:t>
            </w:r>
            <w:r>
              <w:rPr>
                <w:rFonts w:ascii="Times New Roman" w:hAnsi="Times New Roman"/>
                <w:b/>
              </w:rPr>
              <w:t>-</w:t>
            </w:r>
            <w:r w:rsidRPr="00E96FFD">
              <w:rPr>
                <w:rFonts w:ascii="Times New Roman" w:hAnsi="Times New Roman"/>
                <w:b/>
              </w:rPr>
              <w:t>evaluations</w:t>
            </w:r>
          </w:p>
        </w:tc>
        <w:tc>
          <w:tcPr>
            <w:tcW w:w="8280" w:type="dxa"/>
            <w:gridSpan w:val="2"/>
          </w:tcPr>
          <w:p w14:paraId="0F9AC34E" w14:textId="735C711D" w:rsidR="003F7A15" w:rsidRPr="00E96FFD" w:rsidRDefault="00902CAF">
            <w:pPr>
              <w:rPr>
                <w:rFonts w:ascii="Times New Roman" w:hAnsi="Times New Roman"/>
                <w:iCs/>
              </w:rPr>
            </w:pPr>
            <w:r>
              <w:rPr>
                <w:rFonts w:ascii="Times New Roman" w:hAnsi="Times New Roman"/>
                <w:iCs/>
              </w:rPr>
              <w:t xml:space="preserve">Are the qualifications of the individuals who perform re-evaluations appropriate for the target groups specified in the waiver?  </w:t>
            </w:r>
            <w:ins w:id="404" w:author="Evan Katz" w:date="2019-06-17T15:05:00Z">
              <w:r w:rsidR="00932972">
                <w:rPr>
                  <w:rFonts w:ascii="Times New Roman" w:hAnsi="Times New Roman"/>
                  <w:iCs/>
                </w:rPr>
                <w:br/>
              </w:r>
            </w:ins>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405" w:author="Evan Katz" w:date="2019-06-17T15:05:00Z">
              <w:r w:rsidR="00932972">
                <w:rPr>
                  <w:rFonts w:ascii="Times New Roman" w:hAnsi="Times New Roman"/>
                </w:rPr>
                <w:br/>
              </w:r>
            </w:ins>
          </w:p>
        </w:tc>
        <w:tc>
          <w:tcPr>
            <w:tcW w:w="3060" w:type="dxa"/>
          </w:tcPr>
          <w:p w14:paraId="3F433C9C" w14:textId="77777777" w:rsidR="003F7A15" w:rsidRPr="00C50347" w:rsidRDefault="003F7A15">
            <w:pPr>
              <w:rPr>
                <w:rFonts w:ascii="Times New Roman" w:hAnsi="Times New Roman"/>
                <w:bCs/>
              </w:rPr>
            </w:pPr>
          </w:p>
        </w:tc>
      </w:tr>
      <w:tr w:rsidR="003F7A15" w:rsidRPr="00E96FFD" w14:paraId="60C06D52" w14:textId="77777777">
        <w:tc>
          <w:tcPr>
            <w:tcW w:w="2880" w:type="dxa"/>
          </w:tcPr>
          <w:p w14:paraId="6BD3378F" w14:textId="77777777" w:rsidR="003F7A15" w:rsidRPr="00E96FFD" w:rsidRDefault="00B43609">
            <w:pPr>
              <w:rPr>
                <w:rFonts w:ascii="Times New Roman" w:hAnsi="Times New Roman"/>
                <w:b/>
              </w:rPr>
            </w:pPr>
            <w:r>
              <w:rPr>
                <w:rFonts w:ascii="Times New Roman" w:hAnsi="Times New Roman"/>
                <w:b/>
              </w:rPr>
              <w:t>B-6-i:</w:t>
            </w:r>
            <w:r w:rsidR="003F7A15" w:rsidRPr="00E96FFD">
              <w:rPr>
                <w:rFonts w:ascii="Times New Roman" w:hAnsi="Times New Roman"/>
                <w:b/>
              </w:rPr>
              <w:t xml:space="preserve">  </w:t>
            </w:r>
            <w:r>
              <w:rPr>
                <w:rFonts w:ascii="Times New Roman" w:hAnsi="Times New Roman"/>
                <w:b/>
              </w:rPr>
              <w:t xml:space="preserve">Procedures to Ensure Timely </w:t>
            </w:r>
            <w:r w:rsidR="003F7A15" w:rsidRPr="00E96FFD">
              <w:rPr>
                <w:rFonts w:ascii="Times New Roman" w:hAnsi="Times New Roman"/>
                <w:b/>
              </w:rPr>
              <w:t>Re</w:t>
            </w:r>
            <w:r>
              <w:rPr>
                <w:rFonts w:ascii="Times New Roman" w:hAnsi="Times New Roman"/>
                <w:b/>
              </w:rPr>
              <w:t>-Evaluations</w:t>
            </w:r>
          </w:p>
        </w:tc>
        <w:tc>
          <w:tcPr>
            <w:tcW w:w="8280" w:type="dxa"/>
            <w:gridSpan w:val="2"/>
          </w:tcPr>
          <w:p w14:paraId="21076688" w14:textId="227FB854" w:rsidR="00A64580" w:rsidRPr="00E96FFD" w:rsidRDefault="00902CAF">
            <w:pPr>
              <w:rPr>
                <w:rFonts w:ascii="Times New Roman" w:hAnsi="Times New Roman"/>
                <w:bCs/>
                <w:iCs/>
              </w:rPr>
            </w:pPr>
            <w:r>
              <w:rPr>
                <w:rFonts w:ascii="Times New Roman" w:hAnsi="Times New Roman"/>
                <w:bCs/>
                <w:iCs/>
              </w:rPr>
              <w:t xml:space="preserve">Do the specified procedures ensure that re-evaluations will be performed on a timely basis? </w:t>
            </w:r>
            <w:ins w:id="406" w:author="Evan Katz" w:date="2019-06-17T15:05:00Z">
              <w:r w:rsidR="00932972">
                <w:rPr>
                  <w:rFonts w:ascii="Times New Roman" w:hAnsi="Times New Roman"/>
                  <w:bCs/>
                  <w:iCs/>
                </w:rPr>
                <w:br/>
              </w:r>
            </w:ins>
            <w:r>
              <w:rPr>
                <w:rFonts w:ascii="Times New Roman" w:hAnsi="Times New Roman"/>
                <w:bCs/>
                <w:iCs/>
              </w:rPr>
              <w:t xml:space="preserve">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407" w:author="Evan Katz" w:date="2019-06-17T15:05:00Z">
              <w:r w:rsidR="00932972">
                <w:rPr>
                  <w:rFonts w:ascii="Times New Roman" w:hAnsi="Times New Roman"/>
                </w:rPr>
                <w:br/>
              </w:r>
            </w:ins>
          </w:p>
        </w:tc>
        <w:tc>
          <w:tcPr>
            <w:tcW w:w="3060" w:type="dxa"/>
          </w:tcPr>
          <w:p w14:paraId="33F5335E" w14:textId="77777777" w:rsidR="003F7A15" w:rsidRPr="00C50347" w:rsidRDefault="003F7A15">
            <w:pPr>
              <w:rPr>
                <w:rFonts w:ascii="Times New Roman" w:hAnsi="Times New Roman"/>
                <w:bCs/>
              </w:rPr>
            </w:pPr>
          </w:p>
        </w:tc>
      </w:tr>
      <w:tr w:rsidR="003F7A15" w:rsidRPr="00E96FFD" w14:paraId="4C68B7A6" w14:textId="77777777">
        <w:tc>
          <w:tcPr>
            <w:tcW w:w="2880" w:type="dxa"/>
          </w:tcPr>
          <w:p w14:paraId="512ECA44" w14:textId="77777777" w:rsidR="003F7A15" w:rsidRPr="00E96FFD" w:rsidRDefault="00B43609">
            <w:pPr>
              <w:rPr>
                <w:rFonts w:ascii="Times New Roman" w:hAnsi="Times New Roman"/>
                <w:b/>
              </w:rPr>
            </w:pPr>
            <w:r>
              <w:rPr>
                <w:rFonts w:ascii="Times New Roman" w:hAnsi="Times New Roman"/>
                <w:b/>
              </w:rPr>
              <w:t>B-6</w:t>
            </w:r>
            <w:r w:rsidR="006A3487">
              <w:rPr>
                <w:rFonts w:ascii="Times New Roman" w:hAnsi="Times New Roman"/>
                <w:b/>
              </w:rPr>
              <w:t xml:space="preserve">-j: </w:t>
            </w:r>
            <w:r w:rsidRPr="00E96FFD">
              <w:rPr>
                <w:rFonts w:ascii="Times New Roman" w:hAnsi="Times New Roman"/>
                <w:b/>
              </w:rPr>
              <w:t xml:space="preserve">Maintenance of </w:t>
            </w:r>
            <w:r>
              <w:rPr>
                <w:rFonts w:ascii="Times New Roman" w:hAnsi="Times New Roman"/>
                <w:b/>
              </w:rPr>
              <w:br/>
              <w:t xml:space="preserve">        </w:t>
            </w:r>
            <w:r w:rsidRPr="00E96FFD">
              <w:rPr>
                <w:rFonts w:ascii="Times New Roman" w:hAnsi="Times New Roman"/>
                <w:b/>
              </w:rPr>
              <w:t>Evaluation/</w:t>
            </w:r>
            <w:r>
              <w:rPr>
                <w:rFonts w:ascii="Times New Roman" w:hAnsi="Times New Roman"/>
                <w:b/>
              </w:rPr>
              <w:br/>
              <w:t xml:space="preserve">        </w:t>
            </w:r>
            <w:r w:rsidRPr="00E96FFD">
              <w:rPr>
                <w:rFonts w:ascii="Times New Roman" w:hAnsi="Times New Roman"/>
                <w:b/>
              </w:rPr>
              <w:t xml:space="preserve">Revaluation </w:t>
            </w:r>
            <w:r>
              <w:rPr>
                <w:rFonts w:ascii="Times New Roman" w:hAnsi="Times New Roman"/>
                <w:b/>
              </w:rPr>
              <w:br/>
              <w:t xml:space="preserve">        </w:t>
            </w:r>
            <w:r w:rsidRPr="00E96FFD">
              <w:rPr>
                <w:rFonts w:ascii="Times New Roman" w:hAnsi="Times New Roman"/>
                <w:b/>
              </w:rPr>
              <w:t>Records</w:t>
            </w:r>
          </w:p>
        </w:tc>
        <w:tc>
          <w:tcPr>
            <w:tcW w:w="8280" w:type="dxa"/>
            <w:gridSpan w:val="2"/>
          </w:tcPr>
          <w:p w14:paraId="0B1266A0" w14:textId="18CF28AA" w:rsidR="003F7A15" w:rsidRPr="00E96FFD" w:rsidRDefault="00902CAF">
            <w:pPr>
              <w:rPr>
                <w:rFonts w:ascii="Times New Roman" w:hAnsi="Times New Roman"/>
              </w:rPr>
            </w:pPr>
            <w:r>
              <w:rPr>
                <w:rFonts w:ascii="Times New Roman" w:hAnsi="Times New Roman"/>
              </w:rPr>
              <w:t>Does the waiver specify the location(s) where records of evaluations and re-evaluations of level of care are maintained?</w:t>
            </w:r>
            <w:r w:rsidR="006B1D2B">
              <w:rPr>
                <w:rFonts w:ascii="Times New Roman" w:hAnsi="Times New Roman"/>
              </w:rPr>
              <w:t xml:space="preserve"> </w:t>
            </w:r>
            <w:ins w:id="408" w:author="Evan Katz" w:date="2019-06-17T15:05:00Z">
              <w:r w:rsidR="00932972">
                <w:rPr>
                  <w:rFonts w:ascii="Times New Roman" w:hAnsi="Times New Roman"/>
                </w:rPr>
                <w:br/>
              </w:r>
            </w:ins>
            <w:r w:rsidR="006B1D2B">
              <w:rPr>
                <w:rFonts w:ascii="Times New Roman" w:hAnsi="Times New Roman"/>
              </w:rPr>
              <w:t xml:space="preserve"> </w:t>
            </w:r>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006B1D2B"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006B1D2B"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6B1D2B" w:rsidRPr="00E96FFD">
              <w:rPr>
                <w:rFonts w:ascii="Times New Roman" w:hAnsi="Times New Roman"/>
              </w:rPr>
              <w:t xml:space="preserve">  No</w:t>
            </w:r>
          </w:p>
        </w:tc>
        <w:tc>
          <w:tcPr>
            <w:tcW w:w="3060" w:type="dxa"/>
          </w:tcPr>
          <w:p w14:paraId="5BF7CC62" w14:textId="77777777" w:rsidR="003F7A15" w:rsidRPr="00C50347" w:rsidRDefault="003F7A15">
            <w:pPr>
              <w:rPr>
                <w:rFonts w:ascii="Times New Roman" w:hAnsi="Times New Roman"/>
                <w:bCs/>
              </w:rPr>
            </w:pPr>
          </w:p>
        </w:tc>
      </w:tr>
    </w:tbl>
    <w:p w14:paraId="685A324B" w14:textId="4C76B8F3" w:rsidR="00D85CEE" w:rsidRPr="00E96FFD" w:rsidRDefault="00D85CEE">
      <w:pPr>
        <w:pStyle w:val="Heading1"/>
        <w:jc w:val="left"/>
        <w:pPrChange w:id="409" w:author="Evan Katz" w:date="2019-06-17T15:11:00Z">
          <w:pPr>
            <w:pStyle w:val="Heading1"/>
          </w:pPr>
        </w:pPrChange>
      </w:pPr>
      <w:r>
        <w:br w:type="page"/>
        <w:t>Instrument</w:t>
      </w:r>
      <w:r w:rsidRPr="00E96FFD">
        <w:t xml:space="preserve"> for Reviewing Draft 1915 (c) Waiver Application </w:t>
      </w:r>
      <w:r>
        <w:t xml:space="preserve">Version </w:t>
      </w:r>
      <w:r w:rsidR="00B10CBB">
        <w:t>3.7</w:t>
      </w:r>
      <w:r w:rsidRPr="00E96FFD">
        <w:t xml:space="preserve"> </w:t>
      </w:r>
    </w:p>
    <w:p w14:paraId="67486307" w14:textId="77777777" w:rsidR="00D85CEE" w:rsidRPr="00E96FFD" w:rsidRDefault="00D85CEE">
      <w:pPr>
        <w:pStyle w:val="Heading1"/>
        <w:jc w:val="left"/>
        <w:pPrChange w:id="410" w:author="Evan Katz" w:date="2019-06-17T15:11:00Z">
          <w:pPr>
            <w:pStyle w:val="Heading1"/>
          </w:pPr>
        </w:pPrChange>
      </w:pPr>
      <w:r>
        <w:t>Quality Improvement Strategy:  Level of Care</w:t>
      </w:r>
    </w:p>
    <w:p w14:paraId="5F0BE014" w14:textId="77777777" w:rsidR="00D85CEE" w:rsidRPr="00E96FFD" w:rsidRDefault="00D85CEE">
      <w:pPr>
        <w:rPr>
          <w:rFonts w:ascii="Times New Roman" w:hAnsi="Times New Roman"/>
          <w:b/>
          <w:bCs/>
        </w:rPr>
        <w:pPrChange w:id="411" w:author="Evan Katz" w:date="2019-06-17T15:11:00Z">
          <w:pPr>
            <w:jc w:val="center"/>
          </w:pPr>
        </w:pPrChange>
      </w:pPr>
    </w:p>
    <w:p w14:paraId="65A0459E" w14:textId="77777777" w:rsidR="00D85CEE" w:rsidRDefault="00D85CEE">
      <w:pPr>
        <w:rPr>
          <w:rFonts w:ascii="Times New Roman" w:hAnsi="Times New Roman"/>
          <w:kern w:val="22"/>
        </w:rPr>
        <w:pPrChange w:id="412" w:author="Evan Katz" w:date="2019-06-17T15:11:00Z">
          <w:pPr>
            <w:jc w:val="both"/>
          </w:pPr>
        </w:pPrChange>
      </w:pPr>
      <w:r>
        <w:rPr>
          <w:rFonts w:ascii="Times New Roman" w:hAnsi="Times New Roman"/>
          <w:kern w:val="22"/>
        </w:rPr>
        <w:t xml:space="preserve">  </w:t>
      </w: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7903"/>
        <w:gridCol w:w="3240"/>
      </w:tblGrid>
      <w:tr w:rsidR="00D85CEE" w:rsidRPr="00E96FFD" w14:paraId="2EB82F70" w14:textId="77777777" w:rsidTr="001D4485">
        <w:trPr>
          <w:trHeight w:val="328"/>
        </w:trPr>
        <w:tc>
          <w:tcPr>
            <w:tcW w:w="10980" w:type="dxa"/>
            <w:gridSpan w:val="2"/>
            <w:shd w:val="pct12" w:color="auto" w:fill="auto"/>
          </w:tcPr>
          <w:p w14:paraId="509B9CE2" w14:textId="77777777" w:rsidR="00D85CEE" w:rsidRDefault="00D85CEE">
            <w:pPr>
              <w:rPr>
                <w:rFonts w:ascii="Times New Roman" w:hAnsi="Times New Roman"/>
                <w:b/>
              </w:rPr>
            </w:pPr>
            <w:r>
              <w:rPr>
                <w:rFonts w:ascii="Times New Roman" w:hAnsi="Times New Roman"/>
                <w:b/>
              </w:rPr>
              <w:t>QIS: Level of Care</w:t>
            </w:r>
          </w:p>
          <w:p w14:paraId="7CDE65CF" w14:textId="77777777" w:rsidR="00D85CEE" w:rsidRPr="00E96FFD" w:rsidRDefault="00D85CEE">
            <w:pPr>
              <w:rPr>
                <w:rFonts w:ascii="Times New Roman" w:hAnsi="Times New Roman"/>
                <w:b/>
                <w:bCs/>
              </w:rPr>
            </w:pPr>
            <w:r>
              <w:rPr>
                <w:rFonts w:ascii="Times New Roman" w:hAnsi="Times New Roman"/>
                <w:b/>
              </w:rPr>
              <w:t>Discovery and Remediation</w:t>
            </w:r>
            <w:r w:rsidRPr="00E96FFD">
              <w:rPr>
                <w:rFonts w:ascii="Times New Roman" w:hAnsi="Times New Roman"/>
                <w:b/>
                <w:bCs/>
              </w:rPr>
              <w:t xml:space="preserve">                              </w:t>
            </w:r>
          </w:p>
          <w:p w14:paraId="7AF4C2FC" w14:textId="77777777" w:rsidR="00D85CEE" w:rsidRPr="00E96FFD" w:rsidRDefault="00D85CEE">
            <w:pPr>
              <w:rPr>
                <w:rFonts w:ascii="Times New Roman" w:hAnsi="Times New Roman"/>
                <w:bCs/>
              </w:rPr>
              <w:pPrChange w:id="413" w:author="Evan Katz" w:date="2019-06-17T15:11:00Z">
                <w:pPr>
                  <w:jc w:val="center"/>
                </w:pPr>
              </w:pPrChange>
            </w:pPr>
          </w:p>
        </w:tc>
        <w:tc>
          <w:tcPr>
            <w:tcW w:w="3240" w:type="dxa"/>
            <w:shd w:val="pct12" w:color="auto" w:fill="auto"/>
          </w:tcPr>
          <w:p w14:paraId="1AE94971" w14:textId="77777777" w:rsidR="00D85CEE" w:rsidRPr="00E96FFD" w:rsidRDefault="00D85CEE">
            <w:pPr>
              <w:rPr>
                <w:rFonts w:ascii="Times New Roman" w:hAnsi="Times New Roman"/>
                <w:b/>
                <w:bCs/>
              </w:rPr>
              <w:pPrChange w:id="414" w:author="Evan Katz" w:date="2019-06-17T15:11:00Z">
                <w:pPr>
                  <w:jc w:val="center"/>
                </w:pPr>
              </w:pPrChange>
            </w:pPr>
            <w:r w:rsidRPr="00E96FFD">
              <w:rPr>
                <w:rFonts w:ascii="Times New Roman" w:hAnsi="Times New Roman"/>
                <w:b/>
                <w:bCs/>
              </w:rPr>
              <w:t>Analyst Notes</w:t>
            </w:r>
          </w:p>
          <w:p w14:paraId="02B32C53" w14:textId="77777777" w:rsidR="00D85CEE" w:rsidRPr="00E96FFD" w:rsidRDefault="00D85CEE">
            <w:pPr>
              <w:rPr>
                <w:rFonts w:ascii="Times New Roman" w:hAnsi="Times New Roman"/>
                <w:bCs/>
              </w:rPr>
            </w:pPr>
          </w:p>
        </w:tc>
      </w:tr>
      <w:tr w:rsidR="00D85CEE" w:rsidRPr="00E96FFD" w14:paraId="099E07A9" w14:textId="77777777" w:rsidTr="001D4485">
        <w:trPr>
          <w:trHeight w:val="510"/>
        </w:trPr>
        <w:tc>
          <w:tcPr>
            <w:tcW w:w="3077" w:type="dxa"/>
          </w:tcPr>
          <w:p w14:paraId="6B00B9DF" w14:textId="77777777" w:rsidR="00D85CEE" w:rsidRPr="00E96FFD" w:rsidRDefault="00D85CEE">
            <w:pPr>
              <w:rPr>
                <w:rFonts w:ascii="Times New Roman" w:hAnsi="Times New Roman"/>
                <w:b/>
              </w:rPr>
            </w:pPr>
          </w:p>
        </w:tc>
        <w:tc>
          <w:tcPr>
            <w:tcW w:w="7903" w:type="dxa"/>
          </w:tcPr>
          <w:p w14:paraId="15E79D38" w14:textId="4292A236" w:rsidR="009571A5" w:rsidRDefault="009571A5">
            <w:pPr>
              <w:spacing w:after="120" w:line="260" w:lineRule="exact"/>
              <w:ind w:left="144"/>
              <w:rPr>
                <w:rFonts w:ascii="Times New Roman" w:hAnsi="Times New Roman"/>
              </w:rPr>
              <w:pPrChange w:id="415" w:author="Evan Katz" w:date="2019-06-17T15:11:00Z">
                <w:pPr>
                  <w:spacing w:after="120" w:line="260" w:lineRule="exact"/>
                  <w:ind w:left="144"/>
                  <w:jc w:val="both"/>
                </w:pPr>
              </w:pPrChange>
            </w:pPr>
            <w:r>
              <w:rPr>
                <w:rFonts w:ascii="Times New Roman" w:hAnsi="Times New Roman"/>
              </w:rPr>
              <w:t xml:space="preserve">Has the discovery of compliance with this assurance and the remediation of identified problems addressed the following?  </w:t>
            </w:r>
          </w:p>
          <w:p w14:paraId="718734E6" w14:textId="174BA718" w:rsidR="009571A5" w:rsidRDefault="009571A5" w:rsidP="00A4175D">
            <w:pPr>
              <w:pStyle w:val="Instructions-Bullet-Level1"/>
              <w:numPr>
                <w:ilvl w:val="0"/>
                <w:numId w:val="71"/>
              </w:numPr>
              <w:spacing w:after="0"/>
              <w:jc w:val="left"/>
              <w:rPr>
                <w:color w:val="auto"/>
              </w:rPr>
            </w:pPr>
            <w:r>
              <w:rPr>
                <w:color w:val="auto"/>
              </w:rPr>
              <w:t xml:space="preserve">How the Medicaid agency assures compliance with the following level of care </w:t>
            </w:r>
            <w:proofErr w:type="spellStart"/>
            <w:r>
              <w:rPr>
                <w:color w:val="auto"/>
              </w:rPr>
              <w:t>subassurances</w:t>
            </w:r>
            <w:proofErr w:type="spellEnd"/>
            <w:r w:rsidR="00542BB3">
              <w:rPr>
                <w:color w:val="auto"/>
              </w:rPr>
              <w:t>.</w:t>
            </w:r>
            <w:r>
              <w:rPr>
                <w:color w:val="auto"/>
              </w:rPr>
              <w:t xml:space="preserve"> </w:t>
            </w:r>
            <w:ins w:id="416" w:author="Evan Katz" w:date="2019-06-17T15:06:00Z">
              <w:r w:rsidR="00366E45">
                <w:rPr>
                  <w:color w:val="auto"/>
                </w:rPr>
                <w:br/>
              </w:r>
            </w:ins>
            <w:r w:rsidR="00654AE7">
              <w:fldChar w:fldCharType="begin">
                <w:ffData>
                  <w:name w:val=""/>
                  <w:enabled/>
                  <w:calcOnExit w:val="0"/>
                  <w:checkBox>
                    <w:sizeAuto/>
                    <w:default w:val="0"/>
                  </w:checkBox>
                </w:ffData>
              </w:fldChar>
            </w:r>
            <w:r>
              <w:instrText xml:space="preserve"> FORMCHECKBOX </w:instrText>
            </w:r>
            <w:r w:rsidR="00654AE7">
              <w:fldChar w:fldCharType="separate"/>
            </w:r>
            <w:r w:rsidR="00654AE7">
              <w:fldChar w:fldCharType="end"/>
            </w:r>
            <w:r w:rsidRPr="00E96FFD">
              <w:t xml:space="preserve">  Yes   </w:t>
            </w:r>
            <w:r w:rsidR="00654AE7" w:rsidRPr="00E96FFD">
              <w:fldChar w:fldCharType="begin">
                <w:ffData>
                  <w:name w:val="Check89"/>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No</w:t>
            </w:r>
            <w:r>
              <w:rPr>
                <w:color w:val="auto"/>
              </w:rPr>
              <w:t xml:space="preserve"> </w:t>
            </w:r>
            <w:ins w:id="417" w:author="Evan Katz" w:date="2019-06-17T15:12:00Z">
              <w:r w:rsidR="00366E45">
                <w:rPr>
                  <w:color w:val="auto"/>
                </w:rPr>
                <w:br/>
              </w:r>
            </w:ins>
          </w:p>
          <w:p w14:paraId="6B05474D" w14:textId="5F81E215" w:rsidR="009571A5" w:rsidRPr="00856C63" w:rsidRDefault="009571A5" w:rsidP="00A4175D">
            <w:pPr>
              <w:pStyle w:val="Instructions-Bullet-Level1"/>
              <w:numPr>
                <w:ilvl w:val="0"/>
                <w:numId w:val="71"/>
              </w:numPr>
              <w:spacing w:after="0"/>
              <w:jc w:val="left"/>
            </w:pPr>
            <w:r w:rsidRPr="00856C63">
              <w:t>An evaluation for LOC is provided to all applicants for whom there is reasonable indication that services may be needed in the future.</w:t>
            </w:r>
            <w:r>
              <w:t xml:space="preserve"> </w:t>
            </w:r>
            <w:ins w:id="418" w:author="Evan Katz" w:date="2019-06-17T15:07:00Z">
              <w:r w:rsidR="00366E45">
                <w:br/>
              </w:r>
            </w:ins>
            <w:r w:rsidR="00654AE7">
              <w:fldChar w:fldCharType="begin">
                <w:ffData>
                  <w:name w:val=""/>
                  <w:enabled/>
                  <w:calcOnExit w:val="0"/>
                  <w:checkBox>
                    <w:sizeAuto/>
                    <w:default w:val="0"/>
                  </w:checkBox>
                </w:ffData>
              </w:fldChar>
            </w:r>
            <w:r>
              <w:instrText xml:space="preserve"> FORMCHECKBOX </w:instrText>
            </w:r>
            <w:r w:rsidR="00654AE7">
              <w:fldChar w:fldCharType="separate"/>
            </w:r>
            <w:r w:rsidR="00654AE7">
              <w:fldChar w:fldCharType="end"/>
            </w:r>
            <w:r w:rsidRPr="00E96FFD">
              <w:t xml:space="preserve">  Yes   </w:t>
            </w:r>
            <w:r w:rsidR="00654AE7" w:rsidRPr="00E96FFD">
              <w:fldChar w:fldCharType="begin">
                <w:ffData>
                  <w:name w:val="Check89"/>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No</w:t>
            </w:r>
            <w:ins w:id="419" w:author="Evan Katz" w:date="2019-06-17T15:12:00Z">
              <w:r w:rsidR="00366E45">
                <w:br/>
              </w:r>
            </w:ins>
          </w:p>
          <w:p w14:paraId="448D369B" w14:textId="14CB3738" w:rsidR="009571A5" w:rsidRPr="00856C63" w:rsidRDefault="009571A5" w:rsidP="00A4175D">
            <w:pPr>
              <w:pStyle w:val="Instructions-Bullet-Level1"/>
              <w:numPr>
                <w:ilvl w:val="0"/>
                <w:numId w:val="71"/>
              </w:numPr>
              <w:spacing w:after="0"/>
              <w:jc w:val="left"/>
              <w:rPr>
                <w:b/>
                <w:color w:val="auto"/>
              </w:rPr>
            </w:pPr>
            <w:r w:rsidRPr="00856C63">
              <w:rPr>
                <w:color w:val="auto"/>
              </w:rPr>
              <w:t xml:space="preserve">The LOC of enrolled participants </w:t>
            </w:r>
            <w:r w:rsidRPr="00856C63">
              <w:t>are</w:t>
            </w:r>
            <w:r w:rsidRPr="00856C63">
              <w:rPr>
                <w:color w:val="auto"/>
              </w:rPr>
              <w:t xml:space="preserve"> reevaluated at least annually or as specified in the approved waiver</w:t>
            </w:r>
            <w:r w:rsidRPr="00856C63">
              <w:rPr>
                <w:b/>
                <w:color w:val="auto"/>
              </w:rPr>
              <w:t>.</w:t>
            </w:r>
            <w:r>
              <w:rPr>
                <w:b/>
                <w:color w:val="auto"/>
              </w:rPr>
              <w:t xml:space="preserve"> </w:t>
            </w:r>
            <w:ins w:id="420" w:author="Evan Katz" w:date="2019-06-17T15:07:00Z">
              <w:r w:rsidR="00366E45">
                <w:rPr>
                  <w:b/>
                  <w:color w:val="auto"/>
                </w:rPr>
                <w:br/>
              </w:r>
            </w:ins>
            <w:r w:rsidR="00654AE7">
              <w:fldChar w:fldCharType="begin">
                <w:ffData>
                  <w:name w:val=""/>
                  <w:enabled/>
                  <w:calcOnExit w:val="0"/>
                  <w:checkBox>
                    <w:sizeAuto/>
                    <w:default w:val="0"/>
                  </w:checkBox>
                </w:ffData>
              </w:fldChar>
            </w:r>
            <w:r>
              <w:instrText xml:space="preserve"> FORMCHECKBOX </w:instrText>
            </w:r>
            <w:r w:rsidR="00654AE7">
              <w:fldChar w:fldCharType="separate"/>
            </w:r>
            <w:r w:rsidR="00654AE7">
              <w:fldChar w:fldCharType="end"/>
            </w:r>
            <w:r w:rsidRPr="00E96FFD">
              <w:t xml:space="preserve">  Yes   </w:t>
            </w:r>
            <w:r w:rsidR="00654AE7" w:rsidRPr="00E96FFD">
              <w:fldChar w:fldCharType="begin">
                <w:ffData>
                  <w:name w:val="Check89"/>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No</w:t>
            </w:r>
            <w:ins w:id="421" w:author="Evan Katz" w:date="2019-06-17T15:13:00Z">
              <w:r w:rsidR="00366E45">
                <w:br/>
              </w:r>
            </w:ins>
          </w:p>
          <w:p w14:paraId="7874A5DB" w14:textId="7C2B6423" w:rsidR="009571A5" w:rsidRPr="00856C63" w:rsidRDefault="009571A5" w:rsidP="00A4175D">
            <w:pPr>
              <w:numPr>
                <w:ilvl w:val="0"/>
                <w:numId w:val="71"/>
              </w:numPr>
              <w:spacing w:after="120" w:line="260" w:lineRule="exact"/>
              <w:rPr>
                <w:rFonts w:ascii="Times New Roman" w:hAnsi="Times New Roman"/>
              </w:rPr>
            </w:pPr>
            <w:r w:rsidRPr="00856C63">
              <w:rPr>
                <w:rFonts w:ascii="Times New Roman" w:hAnsi="Times New Roman"/>
              </w:rPr>
              <w:t>The processes and instruments described in the approved waiver are applied appropriately and according to the approved description to determine participant LOC</w:t>
            </w:r>
            <w:r w:rsidR="00542BB3">
              <w:rPr>
                <w:rFonts w:ascii="Times New Roman" w:hAnsi="Times New Roman"/>
              </w:rPr>
              <w:t>.</w:t>
            </w:r>
            <w:r>
              <w:rPr>
                <w:rFonts w:ascii="Times New Roman" w:hAnsi="Times New Roman"/>
              </w:rPr>
              <w:t xml:space="preserve">  </w:t>
            </w:r>
            <w:ins w:id="422" w:author="Evan Katz" w:date="2019-06-17T15:07:00Z">
              <w:r w:rsidR="00366E45">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2E0BC2B0" w14:textId="25F2E90E" w:rsidR="009571A5" w:rsidRDefault="009571A5" w:rsidP="00A4175D">
            <w:pPr>
              <w:numPr>
                <w:ilvl w:val="0"/>
                <w:numId w:val="71"/>
              </w:numPr>
              <w:spacing w:after="120" w:line="260" w:lineRule="exact"/>
              <w:rPr>
                <w:rFonts w:ascii="Times New Roman" w:hAnsi="Times New Roman"/>
              </w:rPr>
            </w:pPr>
            <w:r>
              <w:rPr>
                <w:rFonts w:ascii="Times New Roman" w:hAnsi="Times New Roman"/>
              </w:rPr>
              <w:t>How frequently oversight is conducted</w:t>
            </w:r>
            <w:r w:rsidR="00542BB3">
              <w:rPr>
                <w:rFonts w:ascii="Times New Roman" w:hAnsi="Times New Roman"/>
              </w:rPr>
              <w:t>.</w:t>
            </w:r>
            <w:r>
              <w:rPr>
                <w:rFonts w:ascii="Times New Roman" w:hAnsi="Times New Roman"/>
              </w:rPr>
              <w:t xml:space="preserve"> </w:t>
            </w:r>
            <w:ins w:id="423" w:author="Evan Katz" w:date="2019-06-17T15:07:00Z">
              <w:r w:rsidR="00366E45">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r>
              <w:rPr>
                <w:rFonts w:ascii="Times New Roman" w:hAnsi="Times New Roman"/>
              </w:rPr>
              <w:t xml:space="preserve"> and</w:t>
            </w:r>
          </w:p>
          <w:p w14:paraId="1438A4CB" w14:textId="4B8C214A" w:rsidR="009571A5" w:rsidRDefault="009571A5" w:rsidP="00A4175D">
            <w:pPr>
              <w:numPr>
                <w:ilvl w:val="0"/>
                <w:numId w:val="71"/>
              </w:numPr>
              <w:spacing w:after="120" w:line="260" w:lineRule="exact"/>
              <w:rPr>
                <w:rFonts w:ascii="Times New Roman" w:hAnsi="Times New Roman"/>
              </w:rPr>
            </w:pPr>
            <w:r>
              <w:rPr>
                <w:rFonts w:ascii="Times New Roman" w:hAnsi="Times New Roman"/>
              </w:rPr>
              <w:t>The entity (or entities) responsible for the discovery and remediation activities.</w:t>
            </w:r>
            <w:r w:rsidR="00366E45">
              <w:rPr>
                <w:rFonts w:ascii="Times New Roman" w:hAnsi="Times New Roman"/>
              </w:rPr>
              <w:br/>
            </w:r>
            <w:r>
              <w:rPr>
                <w:rFonts w:ascii="Times New Roman" w:hAnsi="Times New Roman"/>
              </w:rPr>
              <w:t xml:space="preserve"> </w:t>
            </w:r>
            <w:r w:rsidR="00654AE7">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5C16C4D4" w14:textId="088FF537" w:rsidR="009571A5" w:rsidRDefault="009571A5">
            <w:pPr>
              <w:spacing w:after="120" w:line="260" w:lineRule="exact"/>
              <w:rPr>
                <w:rFonts w:ascii="Times New Roman" w:hAnsi="Times New Roman"/>
              </w:rPr>
              <w:pPrChange w:id="424" w:author="Evan Katz" w:date="2019-06-17T15:11:00Z">
                <w:pPr>
                  <w:spacing w:after="120" w:line="260" w:lineRule="exact"/>
                  <w:jc w:val="both"/>
                </w:pPr>
              </w:pPrChange>
            </w:pPr>
            <w:r>
              <w:rPr>
                <w:rFonts w:ascii="Times New Roman" w:hAnsi="Times New Roman"/>
              </w:rPr>
              <w:t xml:space="preserve">When the </w:t>
            </w:r>
            <w:r w:rsidR="00605C78">
              <w:rPr>
                <w:rFonts w:ascii="Times New Roman" w:hAnsi="Times New Roman"/>
              </w:rPr>
              <w:t>s</w:t>
            </w:r>
            <w:r>
              <w:rPr>
                <w:rFonts w:ascii="Times New Roman" w:hAnsi="Times New Roman"/>
              </w:rPr>
              <w:t xml:space="preserve">tate lacks processes to produce data associated with discovery and </w:t>
            </w:r>
            <w:r w:rsidR="00923A86">
              <w:rPr>
                <w:rFonts w:ascii="Times New Roman" w:hAnsi="Times New Roman"/>
              </w:rPr>
              <w:t>remediation</w:t>
            </w:r>
            <w:r>
              <w:rPr>
                <w:rFonts w:ascii="Times New Roman" w:hAnsi="Times New Roman"/>
              </w:rPr>
              <w:t xml:space="preserve"> activities, the </w:t>
            </w:r>
            <w:r w:rsidR="00721617">
              <w:rPr>
                <w:rFonts w:ascii="Times New Roman" w:hAnsi="Times New Roman"/>
              </w:rPr>
              <w:t>s</w:t>
            </w:r>
            <w:r>
              <w:rPr>
                <w:rFonts w:ascii="Times New Roman" w:hAnsi="Times New Roman"/>
              </w:rPr>
              <w:t>tate employs timelines that include the following:</w:t>
            </w:r>
          </w:p>
          <w:p w14:paraId="7089E4FC" w14:textId="681A0961" w:rsidR="009571A5" w:rsidRDefault="009571A5">
            <w:pPr>
              <w:numPr>
                <w:ilvl w:val="0"/>
                <w:numId w:val="71"/>
              </w:numPr>
              <w:spacing w:after="120" w:line="260" w:lineRule="exact"/>
              <w:rPr>
                <w:rFonts w:ascii="Times New Roman" w:hAnsi="Times New Roman"/>
              </w:rPr>
              <w:pPrChange w:id="425" w:author="Evan Katz" w:date="2019-06-17T15:11:00Z">
                <w:pPr>
                  <w:numPr>
                    <w:numId w:val="71"/>
                  </w:numPr>
                  <w:spacing w:after="120" w:line="260" w:lineRule="exact"/>
                  <w:ind w:left="504" w:hanging="360"/>
                  <w:jc w:val="both"/>
                </w:pPr>
              </w:pPrChange>
            </w:pPr>
            <w:r>
              <w:rPr>
                <w:rFonts w:ascii="Times New Roman" w:hAnsi="Times New Roman"/>
              </w:rPr>
              <w:t>Specific tasks associated with the design and implementation of discovery and remediation activities</w:t>
            </w:r>
            <w:r w:rsidR="00542BB3">
              <w:rPr>
                <w:rFonts w:ascii="Times New Roman" w:hAnsi="Times New Roman"/>
              </w:rPr>
              <w:t>.</w:t>
            </w:r>
            <w:ins w:id="426" w:author="Evan Katz" w:date="2019-06-17T15:07:00Z">
              <w:r w:rsidR="00366E45">
                <w:rPr>
                  <w:rFonts w:ascii="Times New Roman" w:hAnsi="Times New Roman"/>
                </w:rPr>
                <w:br/>
              </w:r>
            </w:ins>
            <w:r>
              <w:rPr>
                <w:rFonts w:ascii="Times New Roman" w:hAnsi="Times New Roman"/>
              </w:rPr>
              <w:t xml:space="preserve"> </w:t>
            </w:r>
            <w:r w:rsidR="00654AE7">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75228DEE" w14:textId="3742C256" w:rsidR="009571A5" w:rsidRDefault="009571A5">
            <w:pPr>
              <w:numPr>
                <w:ilvl w:val="0"/>
                <w:numId w:val="71"/>
              </w:numPr>
              <w:spacing w:after="120" w:line="260" w:lineRule="exact"/>
              <w:rPr>
                <w:rFonts w:ascii="Times New Roman" w:hAnsi="Times New Roman"/>
              </w:rPr>
              <w:pPrChange w:id="427" w:author="Evan Katz" w:date="2019-06-17T15:11:00Z">
                <w:pPr>
                  <w:numPr>
                    <w:numId w:val="71"/>
                  </w:numPr>
                  <w:spacing w:after="120" w:line="260" w:lineRule="exact"/>
                  <w:ind w:left="504" w:hanging="360"/>
                  <w:jc w:val="both"/>
                </w:pPr>
              </w:pPrChange>
            </w:pPr>
            <w:r>
              <w:rPr>
                <w:rFonts w:ascii="Times New Roman" w:hAnsi="Times New Roman"/>
              </w:rPr>
              <w:t>Major milestones for completing the improvement</w:t>
            </w:r>
            <w:r w:rsidR="00542BB3">
              <w:rPr>
                <w:rFonts w:ascii="Times New Roman" w:hAnsi="Times New Roman"/>
              </w:rPr>
              <w:t>.</w:t>
            </w:r>
            <w:r>
              <w:rPr>
                <w:rFonts w:ascii="Times New Roman" w:hAnsi="Times New Roman"/>
              </w:rPr>
              <w:t xml:space="preserve"> </w:t>
            </w:r>
            <w:ins w:id="428" w:author="Evan Katz" w:date="2019-06-17T15:07:00Z">
              <w:r w:rsidR="00366E45">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49ABE35D" w14:textId="77777777" w:rsidR="00D85CEE" w:rsidRPr="00E96FFD" w:rsidRDefault="00D85CEE">
            <w:pPr>
              <w:rPr>
                <w:rFonts w:ascii="Times New Roman" w:hAnsi="Times New Roman"/>
                <w:kern w:val="22"/>
              </w:rPr>
              <w:pPrChange w:id="429" w:author="Evan Katz" w:date="2019-06-17T15:11:00Z">
                <w:pPr>
                  <w:jc w:val="both"/>
                </w:pPr>
              </w:pPrChange>
            </w:pPr>
          </w:p>
        </w:tc>
        <w:tc>
          <w:tcPr>
            <w:tcW w:w="3240" w:type="dxa"/>
          </w:tcPr>
          <w:p w14:paraId="623E4305" w14:textId="77777777" w:rsidR="00D85CEE" w:rsidRPr="00E96FFD" w:rsidRDefault="00D85CEE">
            <w:pPr>
              <w:rPr>
                <w:rFonts w:ascii="Times New Roman" w:hAnsi="Times New Roman"/>
                <w:bCs/>
              </w:rPr>
            </w:pPr>
          </w:p>
        </w:tc>
      </w:tr>
    </w:tbl>
    <w:p w14:paraId="0E98A701" w14:textId="77777777" w:rsidR="00D85CEE" w:rsidRPr="00E96FFD" w:rsidRDefault="00D85CEE">
      <w:pPr>
        <w:rPr>
          <w:rFonts w:ascii="Times New Roman" w:hAnsi="Times New Roman"/>
          <w:kern w:val="22"/>
          <w:sz w:val="22"/>
          <w:szCs w:val="22"/>
        </w:rPr>
        <w:pPrChange w:id="430" w:author="Evan Katz" w:date="2019-06-17T15:11:00Z">
          <w:pPr>
            <w:jc w:val="both"/>
          </w:pPr>
        </w:pPrChange>
      </w:pPr>
      <w:r>
        <w:rPr>
          <w:rFonts w:ascii="Times New Roman" w:hAnsi="Times New Roman"/>
          <w:kern w:val="22"/>
        </w:rPr>
        <w:br w:type="page"/>
      </w:r>
    </w:p>
    <w:p w14:paraId="114B8538" w14:textId="77777777" w:rsidR="00D85CEE" w:rsidRDefault="00D85CEE"/>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8100"/>
        <w:gridCol w:w="3060"/>
      </w:tblGrid>
      <w:tr w:rsidR="003F7A15" w:rsidRPr="00E96FFD" w14:paraId="20F52295" w14:textId="77777777">
        <w:tc>
          <w:tcPr>
            <w:tcW w:w="11160" w:type="dxa"/>
            <w:gridSpan w:val="2"/>
            <w:shd w:val="clear" w:color="auto" w:fill="E0E0E0"/>
          </w:tcPr>
          <w:p w14:paraId="19425D22" w14:textId="77777777" w:rsidR="003F7A15" w:rsidRPr="00E96FFD" w:rsidRDefault="00C37335">
            <w:pPr>
              <w:rPr>
                <w:rFonts w:ascii="Times New Roman" w:hAnsi="Times New Roman"/>
                <w:b/>
              </w:rPr>
            </w:pPr>
            <w:r>
              <w:rPr>
                <w:rFonts w:ascii="Times New Roman" w:hAnsi="Times New Roman"/>
                <w:b/>
              </w:rPr>
              <w:t>B-7:</w:t>
            </w:r>
            <w:r w:rsidR="003F7A15" w:rsidRPr="00E96FFD">
              <w:rPr>
                <w:rFonts w:ascii="Times New Roman" w:hAnsi="Times New Roman"/>
                <w:b/>
              </w:rPr>
              <w:t xml:space="preserve"> Freedom of Choice</w:t>
            </w:r>
          </w:p>
          <w:p w14:paraId="21FBA623" w14:textId="77777777" w:rsidR="003F7A15" w:rsidRPr="00E96FFD" w:rsidRDefault="003F7A15">
            <w:pPr>
              <w:rPr>
                <w:rFonts w:ascii="Times New Roman" w:hAnsi="Times New Roman"/>
              </w:rPr>
            </w:pPr>
          </w:p>
        </w:tc>
        <w:tc>
          <w:tcPr>
            <w:tcW w:w="3060" w:type="dxa"/>
            <w:shd w:val="clear" w:color="auto" w:fill="E0E0E0"/>
          </w:tcPr>
          <w:p w14:paraId="4E215CD0" w14:textId="77777777" w:rsidR="003F7A15" w:rsidRPr="00E96FFD" w:rsidRDefault="003F7A15">
            <w:pPr>
              <w:tabs>
                <w:tab w:val="left" w:pos="2052"/>
              </w:tabs>
              <w:rPr>
                <w:rFonts w:ascii="Times New Roman" w:hAnsi="Times New Roman"/>
                <w:bCs/>
              </w:rPr>
              <w:pPrChange w:id="431" w:author="Evan Katz" w:date="2019-06-17T15:11:00Z">
                <w:pPr>
                  <w:tabs>
                    <w:tab w:val="left" w:pos="2052"/>
                  </w:tabs>
                  <w:jc w:val="center"/>
                </w:pPr>
              </w:pPrChange>
            </w:pPr>
            <w:r w:rsidRPr="00E96FFD">
              <w:rPr>
                <w:rFonts w:ascii="Times New Roman" w:hAnsi="Times New Roman"/>
                <w:b/>
                <w:bCs/>
              </w:rPr>
              <w:t>Analyst Notes</w:t>
            </w:r>
          </w:p>
          <w:p w14:paraId="70F27811" w14:textId="77777777" w:rsidR="003F7A15" w:rsidRPr="00E96FFD" w:rsidRDefault="003F7A15">
            <w:pPr>
              <w:rPr>
                <w:rFonts w:ascii="Times New Roman" w:hAnsi="Times New Roman"/>
                <w:bCs/>
              </w:rPr>
              <w:pPrChange w:id="432" w:author="Evan Katz" w:date="2019-06-17T15:11:00Z">
                <w:pPr>
                  <w:jc w:val="center"/>
                </w:pPr>
              </w:pPrChange>
            </w:pPr>
          </w:p>
        </w:tc>
      </w:tr>
      <w:tr w:rsidR="003F7A15" w:rsidRPr="00E96FFD" w14:paraId="6CA45119" w14:textId="77777777">
        <w:tc>
          <w:tcPr>
            <w:tcW w:w="3060" w:type="dxa"/>
          </w:tcPr>
          <w:p w14:paraId="773C7216" w14:textId="77777777" w:rsidR="00196ADA" w:rsidRPr="00E96FFD" w:rsidRDefault="006B1D2B">
            <w:pPr>
              <w:rPr>
                <w:rFonts w:ascii="Times New Roman" w:hAnsi="Times New Roman"/>
                <w:b/>
              </w:rPr>
            </w:pPr>
            <w:r>
              <w:rPr>
                <w:rFonts w:ascii="Times New Roman" w:hAnsi="Times New Roman"/>
                <w:b/>
              </w:rPr>
              <w:t xml:space="preserve">B-7-a: </w:t>
            </w:r>
            <w:r w:rsidR="003F7A15" w:rsidRPr="00E96FFD">
              <w:rPr>
                <w:rFonts w:ascii="Times New Roman" w:hAnsi="Times New Roman"/>
                <w:b/>
              </w:rPr>
              <w:t xml:space="preserve"> </w:t>
            </w:r>
            <w:r>
              <w:rPr>
                <w:rFonts w:ascii="Times New Roman" w:hAnsi="Times New Roman"/>
                <w:b/>
              </w:rPr>
              <w:t>Procedures</w:t>
            </w:r>
          </w:p>
          <w:p w14:paraId="64F1AC87" w14:textId="77777777" w:rsidR="003F7A15" w:rsidRPr="00E96FFD" w:rsidRDefault="003F7A15">
            <w:pPr>
              <w:rPr>
                <w:rFonts w:ascii="Times New Roman" w:hAnsi="Times New Roman"/>
                <w:b/>
              </w:rPr>
            </w:pPr>
          </w:p>
        </w:tc>
        <w:tc>
          <w:tcPr>
            <w:tcW w:w="8100" w:type="dxa"/>
          </w:tcPr>
          <w:p w14:paraId="26749EAC" w14:textId="76E9266A" w:rsidR="006B1D2B" w:rsidRDefault="006B1D2B">
            <w:pPr>
              <w:widowControl w:val="0"/>
              <w:numPr>
                <w:ilvl w:val="0"/>
                <w:numId w:val="18"/>
              </w:numPr>
              <w:tabs>
                <w:tab w:val="clear" w:pos="720"/>
                <w:tab w:val="left" w:pos="-1440"/>
                <w:tab w:val="left" w:pos="-720"/>
                <w:tab w:val="left" w:pos="0"/>
                <w:tab w:val="num" w:pos="25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ind w:left="252" w:hanging="252"/>
              <w:rPr>
                <w:rFonts w:ascii="Times New Roman" w:hAnsi="Times New Roman"/>
              </w:rPr>
              <w:pPrChange w:id="433" w:author="Evan Katz" w:date="2019-06-17T15:11:00Z">
                <w:pPr>
                  <w:widowControl w:val="0"/>
                  <w:numPr>
                    <w:numId w:val="18"/>
                  </w:numPr>
                  <w:tabs>
                    <w:tab w:val="left" w:pos="-1440"/>
                    <w:tab w:val="left" w:pos="-720"/>
                    <w:tab w:val="left" w:pos="0"/>
                    <w:tab w:val="num" w:pos="252"/>
                    <w:tab w:val="num"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ind w:left="252" w:hanging="252"/>
                  <w:jc w:val="both"/>
                </w:pPr>
              </w:pPrChange>
            </w:pPr>
            <w:r>
              <w:rPr>
                <w:rFonts w:ascii="Times New Roman" w:hAnsi="Times New Roman"/>
              </w:rPr>
              <w:t>Do t</w:t>
            </w:r>
            <w:r w:rsidRPr="00A71EB1">
              <w:rPr>
                <w:rFonts w:ascii="Times New Roman" w:hAnsi="Times New Roman"/>
              </w:rPr>
              <w:t xml:space="preserve">he procedures </w:t>
            </w:r>
            <w:r>
              <w:rPr>
                <w:rFonts w:ascii="Times New Roman" w:hAnsi="Times New Roman"/>
              </w:rPr>
              <w:t xml:space="preserve">described </w:t>
            </w:r>
            <w:r w:rsidRPr="00A71EB1">
              <w:rPr>
                <w:rFonts w:ascii="Times New Roman" w:hAnsi="Times New Roman"/>
              </w:rPr>
              <w:t>ensure that individuals are provided information about the services that are available under the waiver and that they have the choice of institutional or home and community-based services prior to the enrollment into the waiver program</w:t>
            </w:r>
            <w:r>
              <w:rPr>
                <w:rFonts w:ascii="Times New Roman" w:hAnsi="Times New Roman"/>
              </w:rPr>
              <w:t xml:space="preserve">?  </w:t>
            </w:r>
            <w:ins w:id="434" w:author="Evan Katz" w:date="2019-06-17T15:08:00Z">
              <w:r w:rsidR="00366E45">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p>
          <w:p w14:paraId="62F7E7FA" w14:textId="77777777" w:rsidR="006A3487" w:rsidRPr="00A71EB1" w:rsidRDefault="006A3487">
            <w:pPr>
              <w:widowControl w:val="0"/>
              <w:tabs>
                <w:tab w:val="left" w:pos="-1440"/>
                <w:tab w:val="left" w:pos="-720"/>
                <w:tab w:val="left" w:pos="0"/>
                <w:tab w:val="num" w:pos="25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ind w:left="252" w:hanging="252"/>
              <w:rPr>
                <w:rFonts w:ascii="Times New Roman" w:hAnsi="Times New Roman"/>
              </w:rPr>
              <w:pPrChange w:id="435" w:author="Evan Katz" w:date="2019-06-17T15:11:00Z">
                <w:pPr>
                  <w:widowControl w:val="0"/>
                  <w:tabs>
                    <w:tab w:val="left" w:pos="-1440"/>
                    <w:tab w:val="left" w:pos="-720"/>
                    <w:tab w:val="left" w:pos="0"/>
                    <w:tab w:val="num" w:pos="25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ind w:left="252" w:hanging="252"/>
                  <w:jc w:val="both"/>
                </w:pPr>
              </w:pPrChange>
            </w:pPr>
          </w:p>
          <w:p w14:paraId="5B8B4433" w14:textId="6973BA00" w:rsidR="003F7A15" w:rsidRPr="00E96FFD" w:rsidRDefault="006B1D2B">
            <w:pPr>
              <w:numPr>
                <w:ilvl w:val="0"/>
                <w:numId w:val="18"/>
              </w:numPr>
              <w:tabs>
                <w:tab w:val="clear" w:pos="720"/>
                <w:tab w:val="num" w:pos="252"/>
              </w:tabs>
              <w:ind w:left="252" w:hanging="252"/>
              <w:rPr>
                <w:rFonts w:ascii="Times New Roman" w:hAnsi="Times New Roman"/>
              </w:rPr>
              <w:pPrChange w:id="436" w:author="Evan Katz" w:date="2019-06-17T15:11:00Z">
                <w:pPr>
                  <w:numPr>
                    <w:numId w:val="18"/>
                  </w:numPr>
                  <w:tabs>
                    <w:tab w:val="num" w:pos="252"/>
                    <w:tab w:val="num" w:pos="720"/>
                  </w:tabs>
                  <w:ind w:left="252" w:hanging="252"/>
                </w:pPr>
              </w:pPrChange>
            </w:pPr>
            <w:r>
              <w:rPr>
                <w:rFonts w:ascii="Times New Roman" w:hAnsi="Times New Roman"/>
              </w:rPr>
              <w:t>Does t</w:t>
            </w:r>
            <w:r w:rsidRPr="00A71EB1">
              <w:rPr>
                <w:rFonts w:ascii="Times New Roman" w:hAnsi="Times New Roman"/>
              </w:rPr>
              <w:t>he waiver identif</w:t>
            </w:r>
            <w:r>
              <w:rPr>
                <w:rFonts w:ascii="Times New Roman" w:hAnsi="Times New Roman"/>
              </w:rPr>
              <w:t>y</w:t>
            </w:r>
            <w:r w:rsidRPr="00A71EB1">
              <w:rPr>
                <w:rFonts w:ascii="Times New Roman" w:hAnsi="Times New Roman"/>
              </w:rPr>
              <w:t xml:space="preserve"> the entity or individual responsible for providing information about feasible alternatives and informing the individual, or their legal representative, about their freedom of choice between waiver and institutional services</w:t>
            </w:r>
            <w:r>
              <w:rPr>
                <w:rFonts w:ascii="Times New Roman" w:hAnsi="Times New Roman"/>
              </w:rPr>
              <w:t xml:space="preserve">?  </w:t>
            </w:r>
            <w:ins w:id="437" w:author="Evan Katz" w:date="2019-06-17T15:08:00Z">
              <w:r w:rsidR="00366E45">
                <w:rPr>
                  <w:rFonts w:ascii="Times New Roman" w:hAnsi="Times New Roman"/>
                </w:rPr>
                <w:br/>
              </w:r>
            </w:ins>
            <w:r w:rsidR="00654AE7">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sidR="00654AE7">
              <w:rPr>
                <w:rFonts w:ascii="Times New Roman" w:hAnsi="Times New Roman"/>
              </w:rPr>
            </w:r>
            <w:r w:rsidR="00654AE7">
              <w:rPr>
                <w:rFonts w:ascii="Times New Roman" w:hAnsi="Times New Roman"/>
              </w:rPr>
              <w:fldChar w:fldCharType="separate"/>
            </w:r>
            <w:r w:rsidR="00654AE7">
              <w:rPr>
                <w:rFonts w:ascii="Times New Roman" w:hAnsi="Times New Roman"/>
              </w:rPr>
              <w:fldChar w:fldCharType="end"/>
            </w:r>
            <w:r w:rsidRPr="00E96FFD">
              <w:rPr>
                <w:rFonts w:ascii="Times New Roman" w:hAnsi="Times New Roman"/>
              </w:rPr>
              <w:t xml:space="preserve">  Yes   </w:t>
            </w:r>
            <w:r w:rsidR="00654AE7" w:rsidRPr="00E96FFD">
              <w:rPr>
                <w:rFonts w:ascii="Times New Roman" w:hAnsi="Times New Roman"/>
              </w:rPr>
              <w:fldChar w:fldCharType="begin">
                <w:ffData>
                  <w:name w:val="Check89"/>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No</w:t>
            </w:r>
            <w:ins w:id="438" w:author="Evan Katz" w:date="2019-06-17T14:54:00Z">
              <w:r w:rsidR="00546512">
                <w:rPr>
                  <w:rFonts w:ascii="Times New Roman" w:hAnsi="Times New Roman"/>
                </w:rPr>
                <w:br/>
              </w:r>
            </w:ins>
          </w:p>
        </w:tc>
        <w:tc>
          <w:tcPr>
            <w:tcW w:w="3060" w:type="dxa"/>
          </w:tcPr>
          <w:p w14:paraId="08C44554" w14:textId="77777777" w:rsidR="003F7A15" w:rsidRPr="00C50347" w:rsidRDefault="003F7A15">
            <w:pPr>
              <w:rPr>
                <w:rFonts w:ascii="Times New Roman" w:hAnsi="Times New Roman"/>
                <w:bCs/>
              </w:rPr>
            </w:pPr>
          </w:p>
        </w:tc>
      </w:tr>
      <w:tr w:rsidR="006B1D2B" w:rsidRPr="00E96FFD" w14:paraId="07E59F7F" w14:textId="77777777">
        <w:tc>
          <w:tcPr>
            <w:tcW w:w="3060" w:type="dxa"/>
          </w:tcPr>
          <w:p w14:paraId="76C82503" w14:textId="77777777" w:rsidR="006B1D2B" w:rsidRPr="00E96FFD" w:rsidRDefault="006B1D2B">
            <w:pPr>
              <w:rPr>
                <w:rFonts w:ascii="Times New Roman" w:hAnsi="Times New Roman"/>
                <w:b/>
              </w:rPr>
            </w:pPr>
            <w:r>
              <w:rPr>
                <w:rFonts w:ascii="Times New Roman" w:hAnsi="Times New Roman"/>
                <w:b/>
              </w:rPr>
              <w:t>B-7-</w:t>
            </w:r>
            <w:r w:rsidRPr="00E96FFD">
              <w:rPr>
                <w:rFonts w:ascii="Times New Roman" w:hAnsi="Times New Roman"/>
                <w:b/>
              </w:rPr>
              <w:t>b</w:t>
            </w:r>
            <w:r>
              <w:rPr>
                <w:rFonts w:ascii="Times New Roman" w:hAnsi="Times New Roman"/>
                <w:b/>
              </w:rPr>
              <w:t>:  Maintenance of Forms</w:t>
            </w:r>
          </w:p>
          <w:p w14:paraId="7740EAE2" w14:textId="77777777" w:rsidR="006B1D2B" w:rsidRDefault="006B1D2B">
            <w:pPr>
              <w:rPr>
                <w:rFonts w:ascii="Times New Roman" w:hAnsi="Times New Roman"/>
                <w:b/>
              </w:rPr>
            </w:pPr>
          </w:p>
        </w:tc>
        <w:tc>
          <w:tcPr>
            <w:tcW w:w="8100" w:type="dxa"/>
          </w:tcPr>
          <w:p w14:paraId="107FD79E" w14:textId="77777777" w:rsidR="006A3487" w:rsidRDefault="008D4BD1">
            <w:pPr>
              <w:widowControl w:val="0"/>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rPr>
                <w:rFonts w:ascii="Times New Roman" w:hAnsi="Times New Roman"/>
              </w:rPr>
              <w:pPrChange w:id="439" w:author="Evan Katz" w:date="2019-06-17T15:11:00Z">
                <w:pPr>
                  <w:widowControl w:val="0"/>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jc w:val="both"/>
                </w:pPr>
              </w:pPrChange>
            </w:pPr>
            <w:r>
              <w:rPr>
                <w:rFonts w:ascii="Times New Roman" w:hAnsi="Times New Roman"/>
              </w:rPr>
              <w:t>D</w:t>
            </w:r>
            <w:r w:rsidR="006A3487">
              <w:rPr>
                <w:rFonts w:ascii="Times New Roman" w:hAnsi="Times New Roman"/>
              </w:rPr>
              <w:t>o</w:t>
            </w:r>
            <w:r>
              <w:rPr>
                <w:rFonts w:ascii="Times New Roman" w:hAnsi="Times New Roman"/>
              </w:rPr>
              <w:t xml:space="preserve">es the state specify the locations where copies of the forms that document that the participant has been informed of feasible alternatives and has exercised choice in the selection of waiver or institutional services are maintained?  </w:t>
            </w:r>
          </w:p>
          <w:p w14:paraId="137F7116" w14:textId="45F21F04" w:rsidR="006B1D2B" w:rsidRDefault="00654AE7">
            <w:pPr>
              <w:widowControl w:val="0"/>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rPr>
                <w:rFonts w:ascii="Times New Roman" w:hAnsi="Times New Roman"/>
              </w:rPr>
              <w:pPrChange w:id="440" w:author="Evan Katz" w:date="2019-06-17T15:11:00Z">
                <w:pPr>
                  <w:widowControl w:val="0"/>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line="260" w:lineRule="exact"/>
                  <w:jc w:val="both"/>
                </w:pPr>
              </w:pPrChange>
            </w:pPr>
            <w:r>
              <w:rPr>
                <w:rFonts w:ascii="Times New Roman" w:hAnsi="Times New Roman"/>
              </w:rPr>
              <w:fldChar w:fldCharType="begin">
                <w:ffData>
                  <w:name w:val=""/>
                  <w:enabled/>
                  <w:calcOnExit w:val="0"/>
                  <w:checkBox>
                    <w:sizeAuto/>
                    <w:default w:val="0"/>
                  </w:checkBox>
                </w:ffData>
              </w:fldChar>
            </w:r>
            <w:r w:rsidR="00BE5F1B">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sidR="008D4BD1" w:rsidRPr="00E96FFD">
              <w:rPr>
                <w:rFonts w:ascii="Times New Roman" w:hAnsi="Times New Roman"/>
              </w:rPr>
              <w:t xml:space="preserve">  Yes   </w:t>
            </w:r>
            <w:r w:rsidRPr="00E96FFD">
              <w:rPr>
                <w:rFonts w:ascii="Times New Roman" w:hAnsi="Times New Roman"/>
              </w:rPr>
              <w:fldChar w:fldCharType="begin">
                <w:ffData>
                  <w:name w:val="Check89"/>
                  <w:enabled/>
                  <w:calcOnExit w:val="0"/>
                  <w:checkBox>
                    <w:sizeAuto/>
                    <w:default w:val="0"/>
                  </w:checkBox>
                </w:ffData>
              </w:fldChar>
            </w:r>
            <w:r w:rsidR="008D4BD1"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8D4BD1" w:rsidRPr="00E96FFD">
              <w:rPr>
                <w:rFonts w:ascii="Times New Roman" w:hAnsi="Times New Roman"/>
              </w:rPr>
              <w:t xml:space="preserve">  No</w:t>
            </w:r>
            <w:ins w:id="441" w:author="Evan Katz" w:date="2019-06-17T14:54:00Z">
              <w:r w:rsidR="00546512">
                <w:rPr>
                  <w:rFonts w:ascii="Times New Roman" w:hAnsi="Times New Roman"/>
                </w:rPr>
                <w:br/>
              </w:r>
            </w:ins>
          </w:p>
        </w:tc>
        <w:tc>
          <w:tcPr>
            <w:tcW w:w="3060" w:type="dxa"/>
          </w:tcPr>
          <w:p w14:paraId="1B2224AC" w14:textId="77777777" w:rsidR="006B1D2B" w:rsidRPr="00C50347" w:rsidRDefault="006B1D2B">
            <w:pPr>
              <w:rPr>
                <w:rFonts w:ascii="Times New Roman" w:hAnsi="Times New Roman"/>
                <w:bCs/>
              </w:rPr>
            </w:pPr>
          </w:p>
        </w:tc>
      </w:tr>
      <w:tr w:rsidR="003F7A15" w:rsidRPr="00E96FFD" w14:paraId="47A00AE1" w14:textId="77777777">
        <w:tc>
          <w:tcPr>
            <w:tcW w:w="11160" w:type="dxa"/>
            <w:gridSpan w:val="2"/>
            <w:shd w:val="clear" w:color="auto" w:fill="E0E0E0"/>
          </w:tcPr>
          <w:p w14:paraId="0F2489C8" w14:textId="77777777" w:rsidR="003F7A15" w:rsidRPr="00E96FFD" w:rsidRDefault="008D4BD1">
            <w:pPr>
              <w:rPr>
                <w:rFonts w:ascii="Times New Roman" w:hAnsi="Times New Roman"/>
                <w:b/>
              </w:rPr>
            </w:pPr>
            <w:r>
              <w:rPr>
                <w:rFonts w:ascii="Times New Roman" w:hAnsi="Times New Roman"/>
                <w:b/>
              </w:rPr>
              <w:t>B-8:</w:t>
            </w:r>
            <w:r w:rsidR="003F7A15" w:rsidRPr="00E96FFD">
              <w:rPr>
                <w:rFonts w:ascii="Times New Roman" w:hAnsi="Times New Roman"/>
                <w:b/>
              </w:rPr>
              <w:t xml:space="preserve">  Access to Services by Limited English Proficiency Persons</w:t>
            </w:r>
          </w:p>
        </w:tc>
        <w:tc>
          <w:tcPr>
            <w:tcW w:w="3060" w:type="dxa"/>
            <w:shd w:val="clear" w:color="auto" w:fill="E0E0E0"/>
          </w:tcPr>
          <w:p w14:paraId="07C66B71" w14:textId="77777777" w:rsidR="003F7A15" w:rsidRPr="00E96FFD" w:rsidRDefault="003F7A15">
            <w:pPr>
              <w:tabs>
                <w:tab w:val="left" w:pos="2052"/>
              </w:tabs>
              <w:rPr>
                <w:rFonts w:ascii="Times New Roman" w:hAnsi="Times New Roman"/>
                <w:b/>
                <w:bCs/>
              </w:rPr>
              <w:pPrChange w:id="442" w:author="Evan Katz" w:date="2019-06-17T15:11:00Z">
                <w:pPr>
                  <w:tabs>
                    <w:tab w:val="left" w:pos="2052"/>
                  </w:tabs>
                  <w:jc w:val="center"/>
                </w:pPr>
              </w:pPrChange>
            </w:pPr>
            <w:r w:rsidRPr="00E96FFD">
              <w:rPr>
                <w:rFonts w:ascii="Times New Roman" w:hAnsi="Times New Roman"/>
                <w:b/>
                <w:bCs/>
              </w:rPr>
              <w:t>Analyst Notes</w:t>
            </w:r>
          </w:p>
          <w:p w14:paraId="621480DA" w14:textId="77777777" w:rsidR="003F7A15" w:rsidRPr="00E96FFD" w:rsidRDefault="003F7A15">
            <w:pPr>
              <w:rPr>
                <w:rFonts w:ascii="Times New Roman" w:hAnsi="Times New Roman"/>
                <w:b/>
                <w:bCs/>
              </w:rPr>
              <w:pPrChange w:id="443" w:author="Evan Katz" w:date="2019-06-17T15:11:00Z">
                <w:pPr>
                  <w:jc w:val="center"/>
                </w:pPr>
              </w:pPrChange>
            </w:pPr>
          </w:p>
        </w:tc>
      </w:tr>
      <w:tr w:rsidR="003F7A15" w:rsidRPr="00E96FFD" w14:paraId="74799D09" w14:textId="77777777">
        <w:tc>
          <w:tcPr>
            <w:tcW w:w="3060" w:type="dxa"/>
          </w:tcPr>
          <w:p w14:paraId="61CE31DA" w14:textId="77777777" w:rsidR="003F7A15" w:rsidRPr="00E96FFD" w:rsidRDefault="003F7A15">
            <w:pPr>
              <w:rPr>
                <w:rFonts w:ascii="Times New Roman" w:hAnsi="Times New Roman"/>
              </w:rPr>
            </w:pPr>
          </w:p>
        </w:tc>
        <w:tc>
          <w:tcPr>
            <w:tcW w:w="8100" w:type="dxa"/>
          </w:tcPr>
          <w:p w14:paraId="3E5B696A" w14:textId="77777777" w:rsidR="003F7A15" w:rsidRDefault="008D4BD1">
            <w:pPr>
              <w:rPr>
                <w:rFonts w:ascii="Times New Roman" w:hAnsi="Times New Roman"/>
              </w:rPr>
            </w:pPr>
            <w:r>
              <w:rPr>
                <w:rFonts w:ascii="Times New Roman" w:hAnsi="Times New Roman"/>
              </w:rPr>
              <w:t>Does the waiver describe a</w:t>
            </w:r>
            <w:r w:rsidR="003F7A15" w:rsidRPr="00E96FFD">
              <w:rPr>
                <w:rFonts w:ascii="Times New Roman" w:hAnsi="Times New Roman"/>
              </w:rPr>
              <w:t xml:space="preserve"> variety of accommodations, both in conjunction with the waiver entrance process and for communicating with </w:t>
            </w:r>
            <w:r>
              <w:rPr>
                <w:rFonts w:ascii="Times New Roman" w:hAnsi="Times New Roman"/>
              </w:rPr>
              <w:t>LEP persons</w:t>
            </w:r>
            <w:r w:rsidR="003F7A15" w:rsidRPr="00E96FFD">
              <w:rPr>
                <w:rFonts w:ascii="Times New Roman" w:hAnsi="Times New Roman"/>
              </w:rPr>
              <w:t xml:space="preserve"> on an ongoing basis (e.g., by providing for bilingual case managers).</w:t>
            </w:r>
          </w:p>
          <w:p w14:paraId="53E7CC97" w14:textId="17B377D5" w:rsidR="001B28AD" w:rsidRPr="00E96FFD" w:rsidRDefault="00654AE7">
            <w:pPr>
              <w:rPr>
                <w:rFonts w:ascii="Times New Roman" w:hAnsi="Times New Roman"/>
              </w:rPr>
            </w:pPr>
            <w:r>
              <w:rPr>
                <w:rFonts w:ascii="Times New Roman" w:hAnsi="Times New Roman"/>
                <w:bCs/>
              </w:rPr>
              <w:fldChar w:fldCharType="begin">
                <w:ffData>
                  <w:name w:val=""/>
                  <w:enabled/>
                  <w:calcOnExit w:val="0"/>
                  <w:checkBox>
                    <w:sizeAuto/>
                    <w:default w:val="0"/>
                  </w:checkBox>
                </w:ffData>
              </w:fldChar>
            </w:r>
            <w:r w:rsidR="00BE5F1B">
              <w:rPr>
                <w:rFonts w:ascii="Times New Roman" w:hAnsi="Times New Roman"/>
                <w:bCs/>
              </w:rPr>
              <w:instrText xml:space="preserve"> FORMCHECKBOX </w:instrText>
            </w:r>
            <w:r>
              <w:rPr>
                <w:rFonts w:ascii="Times New Roman" w:hAnsi="Times New Roman"/>
                <w:bCs/>
              </w:rPr>
            </w:r>
            <w:r>
              <w:rPr>
                <w:rFonts w:ascii="Times New Roman" w:hAnsi="Times New Roman"/>
                <w:bCs/>
              </w:rPr>
              <w:fldChar w:fldCharType="separate"/>
            </w:r>
            <w:r>
              <w:rPr>
                <w:rFonts w:ascii="Times New Roman" w:hAnsi="Times New Roman"/>
                <w:bCs/>
              </w:rPr>
              <w:fldChar w:fldCharType="end"/>
            </w:r>
            <w:r w:rsidR="001B28AD" w:rsidRPr="00E96FFD">
              <w:rPr>
                <w:rFonts w:ascii="Times New Roman" w:hAnsi="Times New Roman"/>
                <w:bCs/>
              </w:rPr>
              <w:t xml:space="preserve"> </w:t>
            </w:r>
            <w:r w:rsidR="001B28AD">
              <w:rPr>
                <w:rFonts w:ascii="Times New Roman" w:hAnsi="Times New Roman"/>
                <w:bCs/>
              </w:rPr>
              <w:t xml:space="preserve">Yes  </w:t>
            </w:r>
            <w:r w:rsidRPr="00E96FFD">
              <w:rPr>
                <w:rFonts w:ascii="Times New Roman" w:hAnsi="Times New Roman"/>
                <w:bCs/>
              </w:rPr>
              <w:fldChar w:fldCharType="begin">
                <w:ffData>
                  <w:name w:val="Check75"/>
                  <w:enabled/>
                  <w:calcOnExit w:val="0"/>
                  <w:checkBox>
                    <w:sizeAuto/>
                    <w:default w:val="0"/>
                  </w:checkBox>
                </w:ffData>
              </w:fldChar>
            </w:r>
            <w:r w:rsidR="001B28AD"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001B28AD" w:rsidRPr="00E96FFD">
              <w:rPr>
                <w:rFonts w:ascii="Times New Roman" w:hAnsi="Times New Roman"/>
                <w:bCs/>
              </w:rPr>
              <w:t xml:space="preserve"> No</w:t>
            </w:r>
            <w:ins w:id="444" w:author="Evan Katz" w:date="2019-06-17T15:08:00Z">
              <w:r w:rsidR="00366E45">
                <w:rPr>
                  <w:rFonts w:ascii="Times New Roman" w:hAnsi="Times New Roman"/>
                  <w:bCs/>
                </w:rPr>
                <w:br/>
              </w:r>
            </w:ins>
          </w:p>
        </w:tc>
        <w:tc>
          <w:tcPr>
            <w:tcW w:w="3060" w:type="dxa"/>
          </w:tcPr>
          <w:p w14:paraId="7EA0A8D3" w14:textId="77777777" w:rsidR="003F7A15" w:rsidRPr="00C50347" w:rsidRDefault="003F7A15">
            <w:pPr>
              <w:rPr>
                <w:rFonts w:ascii="Times New Roman" w:hAnsi="Times New Roman"/>
                <w:bCs/>
              </w:rPr>
              <w:pPrChange w:id="445" w:author="Evan Katz" w:date="2019-06-17T15:11:00Z">
                <w:pPr>
                  <w:jc w:val="both"/>
                </w:pPr>
              </w:pPrChange>
            </w:pPr>
          </w:p>
        </w:tc>
      </w:tr>
    </w:tbl>
    <w:p w14:paraId="788A622B" w14:textId="77777777" w:rsidR="003F7A15" w:rsidRPr="00E96FFD" w:rsidRDefault="003F7A15">
      <w:pPr>
        <w:rPr>
          <w:rFonts w:ascii="Times New Roman" w:hAnsi="Times New Roman"/>
        </w:rPr>
        <w:pPrChange w:id="446" w:author="Evan Katz" w:date="2019-06-17T15:11:00Z">
          <w:pPr>
            <w:jc w:val="both"/>
          </w:pPr>
        </w:pPrChange>
      </w:pPr>
    </w:p>
    <w:p w14:paraId="6FE50E38" w14:textId="77777777" w:rsidR="003D761C" w:rsidRPr="00420D64" w:rsidRDefault="003D761C">
      <w:pPr>
        <w:pStyle w:val="Heading1"/>
        <w:jc w:val="left"/>
        <w:pPrChange w:id="447" w:author="Evan Katz" w:date="2019-06-17T15:11:00Z">
          <w:pPr>
            <w:pStyle w:val="Heading1"/>
          </w:pPr>
        </w:pPrChange>
      </w:pPr>
      <w:r w:rsidRPr="00E96FFD">
        <w:rPr>
          <w:bCs/>
        </w:rPr>
        <w:br w:type="page"/>
      </w:r>
      <w:bookmarkStart w:id="448" w:name="_Toc109201798"/>
      <w:bookmarkStart w:id="449" w:name="_Toc111346307"/>
      <w:r w:rsidR="00420D64" w:rsidRPr="00420D64">
        <w:t>Instrument</w:t>
      </w:r>
      <w:r w:rsidRPr="00420D64">
        <w:t xml:space="preserve"> for Reviewing 1915 (c)</w:t>
      </w:r>
      <w:r w:rsidR="00AD248D" w:rsidRPr="00420D64">
        <w:t xml:space="preserve"> Waiver Applications</w:t>
      </w:r>
      <w:r w:rsidR="00C5227D" w:rsidRPr="00420D64">
        <w:br/>
      </w:r>
      <w:r w:rsidR="00420D64" w:rsidRPr="00FC4464">
        <w:t>Worksheet</w:t>
      </w:r>
      <w:r w:rsidRPr="00FC4464">
        <w:t xml:space="preserve"> C:  Participant Services</w:t>
      </w:r>
      <w:bookmarkEnd w:id="448"/>
      <w:bookmarkEnd w:id="449"/>
    </w:p>
    <w:p w14:paraId="415F6B43" w14:textId="77777777" w:rsidR="003D761C" w:rsidRPr="00E96FFD" w:rsidRDefault="003D761C">
      <w:pPr>
        <w:rPr>
          <w:rFonts w:ascii="Times New Roman" w:hAnsi="Times New Roman"/>
          <w:b/>
          <w:bCs/>
          <w:sz w:val="32"/>
          <w:szCs w:val="32"/>
        </w:rPr>
      </w:pP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450" w:author="Evan Katz" w:date="2019-06-17T15:12:00Z">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3007"/>
        <w:gridCol w:w="8153"/>
        <w:gridCol w:w="3060"/>
        <w:tblGridChange w:id="451">
          <w:tblGrid>
            <w:gridCol w:w="3007"/>
            <w:gridCol w:w="8153"/>
            <w:gridCol w:w="3060"/>
          </w:tblGrid>
        </w:tblGridChange>
      </w:tblGrid>
      <w:tr w:rsidR="003D761C" w:rsidRPr="00E96FFD" w14:paraId="5C365FFF" w14:textId="77777777" w:rsidTr="00366E45">
        <w:trPr>
          <w:cantSplit/>
          <w:tblHeader/>
        </w:trPr>
        <w:tc>
          <w:tcPr>
            <w:tcW w:w="11160" w:type="dxa"/>
            <w:gridSpan w:val="2"/>
            <w:shd w:val="pct12" w:color="auto" w:fill="auto"/>
            <w:tcPrChange w:id="452" w:author="Evan Katz" w:date="2019-06-17T15:12:00Z">
              <w:tcPr>
                <w:tcW w:w="11160" w:type="dxa"/>
                <w:gridSpan w:val="2"/>
                <w:shd w:val="pct12" w:color="auto" w:fill="auto"/>
              </w:tcPr>
            </w:tcPrChange>
          </w:tcPr>
          <w:p w14:paraId="04A2B8FE" w14:textId="77777777" w:rsidR="003D761C" w:rsidRPr="00E96FFD" w:rsidRDefault="00EE0DC7">
            <w:pPr>
              <w:rPr>
                <w:rFonts w:ascii="Times New Roman" w:hAnsi="Times New Roman"/>
                <w:b/>
                <w:bCs/>
              </w:rPr>
            </w:pPr>
            <w:r>
              <w:rPr>
                <w:rFonts w:ascii="Times New Roman" w:hAnsi="Times New Roman"/>
                <w:b/>
                <w:bCs/>
              </w:rPr>
              <w:t>C-1:</w:t>
            </w:r>
            <w:r w:rsidR="003D761C" w:rsidRPr="00E96FFD">
              <w:rPr>
                <w:rFonts w:ascii="Times New Roman" w:hAnsi="Times New Roman"/>
                <w:b/>
                <w:bCs/>
              </w:rPr>
              <w:t xml:space="preserve">  Summary of Services Covered</w:t>
            </w:r>
          </w:p>
          <w:p w14:paraId="719F9EF8" w14:textId="77777777" w:rsidR="003D761C" w:rsidRPr="00E96FFD" w:rsidRDefault="003D761C">
            <w:pPr>
              <w:rPr>
                <w:rFonts w:ascii="Times New Roman" w:hAnsi="Times New Roman"/>
                <w:b/>
                <w:bCs/>
              </w:rPr>
            </w:pPr>
          </w:p>
        </w:tc>
        <w:tc>
          <w:tcPr>
            <w:tcW w:w="3060" w:type="dxa"/>
            <w:shd w:val="pct12" w:color="auto" w:fill="auto"/>
            <w:tcPrChange w:id="453" w:author="Evan Katz" w:date="2019-06-17T15:12:00Z">
              <w:tcPr>
                <w:tcW w:w="3060" w:type="dxa"/>
                <w:shd w:val="pct12" w:color="auto" w:fill="auto"/>
              </w:tcPr>
            </w:tcPrChange>
          </w:tcPr>
          <w:p w14:paraId="13A280DD" w14:textId="77777777" w:rsidR="003D761C" w:rsidRPr="00E96FFD" w:rsidRDefault="003D761C">
            <w:pPr>
              <w:rPr>
                <w:rFonts w:ascii="Times New Roman" w:hAnsi="Times New Roman"/>
                <w:b/>
                <w:bCs/>
              </w:rPr>
              <w:pPrChange w:id="454" w:author="Evan Katz" w:date="2019-06-17T15:11:00Z">
                <w:pPr>
                  <w:jc w:val="center"/>
                </w:pPr>
              </w:pPrChange>
            </w:pPr>
            <w:r w:rsidRPr="00E96FFD">
              <w:rPr>
                <w:rFonts w:ascii="Times New Roman" w:hAnsi="Times New Roman"/>
                <w:b/>
                <w:bCs/>
              </w:rPr>
              <w:t>Analyst Notes</w:t>
            </w:r>
          </w:p>
        </w:tc>
      </w:tr>
      <w:tr w:rsidR="003D761C" w:rsidRPr="00E96FFD" w14:paraId="6D32D441" w14:textId="77777777" w:rsidTr="00366E45">
        <w:trPr>
          <w:cantSplit/>
          <w:tblHeader/>
        </w:trPr>
        <w:tc>
          <w:tcPr>
            <w:tcW w:w="3007" w:type="dxa"/>
            <w:tcPrChange w:id="455" w:author="Evan Katz" w:date="2019-06-17T15:12:00Z">
              <w:tcPr>
                <w:tcW w:w="3007" w:type="dxa"/>
              </w:tcPr>
            </w:tcPrChange>
          </w:tcPr>
          <w:p w14:paraId="2D0D9EF1" w14:textId="77777777" w:rsidR="003D761C" w:rsidRPr="00E96FFD" w:rsidRDefault="00EE0DC7">
            <w:pPr>
              <w:rPr>
                <w:rFonts w:ascii="Times New Roman" w:hAnsi="Times New Roman"/>
                <w:b/>
              </w:rPr>
            </w:pPr>
            <w:r>
              <w:rPr>
                <w:rFonts w:ascii="Times New Roman" w:hAnsi="Times New Roman"/>
                <w:b/>
                <w:bCs/>
              </w:rPr>
              <w:t>C-1-</w:t>
            </w:r>
            <w:r w:rsidR="00A64580">
              <w:rPr>
                <w:rFonts w:ascii="Times New Roman" w:hAnsi="Times New Roman"/>
                <w:b/>
                <w:bCs/>
              </w:rPr>
              <w:t>a</w:t>
            </w:r>
            <w:r>
              <w:rPr>
                <w:rFonts w:ascii="Times New Roman" w:hAnsi="Times New Roman"/>
                <w:b/>
                <w:bCs/>
              </w:rPr>
              <w:t>:  Waiver Services Summary</w:t>
            </w:r>
          </w:p>
        </w:tc>
        <w:tc>
          <w:tcPr>
            <w:tcW w:w="8153" w:type="dxa"/>
            <w:tcPrChange w:id="456" w:author="Evan Katz" w:date="2019-06-17T15:12:00Z">
              <w:tcPr>
                <w:tcW w:w="8153" w:type="dxa"/>
              </w:tcPr>
            </w:tcPrChange>
          </w:tcPr>
          <w:p w14:paraId="6E0B9B3B" w14:textId="09A79AA6" w:rsidR="00366E45" w:rsidRPr="00366E45" w:rsidRDefault="00EE0DC7">
            <w:pPr>
              <w:numPr>
                <w:ilvl w:val="0"/>
                <w:numId w:val="19"/>
              </w:numPr>
              <w:tabs>
                <w:tab w:val="clear" w:pos="720"/>
                <w:tab w:val="num" w:pos="305"/>
              </w:tabs>
              <w:spacing w:before="60" w:after="60" w:line="260" w:lineRule="atLeast"/>
              <w:ind w:left="305" w:hanging="305"/>
              <w:rPr>
                <w:rFonts w:ascii="Times New Roman" w:hAnsi="Times New Roman"/>
              </w:rPr>
              <w:pPrChange w:id="457" w:author="Evan Katz" w:date="2019-06-17T15:11:00Z">
                <w:pPr>
                  <w:numPr>
                    <w:numId w:val="19"/>
                  </w:numPr>
                  <w:tabs>
                    <w:tab w:val="num" w:pos="305"/>
                    <w:tab w:val="num" w:pos="720"/>
                  </w:tabs>
                  <w:spacing w:before="60" w:after="60" w:line="260" w:lineRule="atLeast"/>
                  <w:ind w:left="305" w:hanging="305"/>
                  <w:jc w:val="both"/>
                </w:pPr>
              </w:pPrChange>
            </w:pPr>
            <w:r>
              <w:rPr>
                <w:rFonts w:ascii="Times New Roman" w:hAnsi="Times New Roman"/>
              </w:rPr>
              <w:t>Does the waiver properly classify s</w:t>
            </w:r>
            <w:r w:rsidRPr="005716C5">
              <w:rPr>
                <w:rFonts w:ascii="Times New Roman" w:hAnsi="Times New Roman"/>
              </w:rPr>
              <w:t>ervice</w:t>
            </w:r>
            <w:r>
              <w:rPr>
                <w:rFonts w:ascii="Times New Roman" w:hAnsi="Times New Roman"/>
              </w:rPr>
              <w:t xml:space="preserve">s?   </w:t>
            </w:r>
            <w:ins w:id="458" w:author="Evan Katz" w:date="2019-06-17T15:08:00Z">
              <w:r w:rsidR="00366E45">
                <w:rPr>
                  <w:rFonts w:ascii="Times New Roman" w:hAnsi="Times New Roman"/>
                </w:rPr>
                <w:br/>
              </w:r>
            </w:ins>
            <w:r>
              <w:rPr>
                <w:rFonts w:ascii="Times New Roman" w:hAnsi="Times New Roman"/>
              </w:rPr>
              <w:t xml:space="preserve"> </w:t>
            </w:r>
            <w:bookmarkStart w:id="459" w:name="Check91"/>
            <w:r w:rsidR="00654AE7">
              <w:rPr>
                <w:rFonts w:ascii="Times New Roman" w:hAnsi="Times New Roman"/>
                <w:iCs/>
              </w:rPr>
              <w:fldChar w:fldCharType="begin">
                <w:ffData>
                  <w:name w:val="Check91"/>
                  <w:enabled/>
                  <w:calcOnExit w:val="0"/>
                  <w:checkBox>
                    <w:sizeAuto/>
                    <w:default w:val="0"/>
                  </w:checkBox>
                </w:ffData>
              </w:fldChar>
            </w:r>
            <w:r w:rsidR="00BE5F1B">
              <w:rPr>
                <w:rFonts w:ascii="Times New Roman" w:hAnsi="Times New Roman"/>
                <w:iCs/>
              </w:rPr>
              <w:instrText xml:space="preserve"> FORMCHECKBOX </w:instrText>
            </w:r>
            <w:r w:rsidR="00654AE7">
              <w:rPr>
                <w:rFonts w:ascii="Times New Roman" w:hAnsi="Times New Roman"/>
                <w:iCs/>
              </w:rPr>
            </w:r>
            <w:r w:rsidR="00654AE7">
              <w:rPr>
                <w:rFonts w:ascii="Times New Roman" w:hAnsi="Times New Roman"/>
                <w:iCs/>
              </w:rPr>
              <w:fldChar w:fldCharType="separate"/>
            </w:r>
            <w:r w:rsidR="00654AE7">
              <w:rPr>
                <w:rFonts w:ascii="Times New Roman" w:hAnsi="Times New Roman"/>
                <w:iCs/>
              </w:rPr>
              <w:fldChar w:fldCharType="end"/>
            </w:r>
            <w:bookmarkEnd w:id="459"/>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0D79B2F0" w14:textId="7CBD222F" w:rsidR="00F96DA9" w:rsidRDefault="00EE0DC7">
            <w:pPr>
              <w:numPr>
                <w:ilvl w:val="0"/>
                <w:numId w:val="19"/>
              </w:numPr>
              <w:tabs>
                <w:tab w:val="clear" w:pos="720"/>
                <w:tab w:val="num" w:pos="305"/>
              </w:tabs>
              <w:spacing w:before="60" w:after="60" w:line="260" w:lineRule="atLeast"/>
              <w:ind w:left="305" w:hanging="305"/>
              <w:rPr>
                <w:rFonts w:ascii="Times New Roman" w:hAnsi="Times New Roman"/>
              </w:rPr>
              <w:pPrChange w:id="460" w:author="Evan Katz" w:date="2019-06-17T15:11:00Z">
                <w:pPr>
                  <w:numPr>
                    <w:numId w:val="19"/>
                  </w:numPr>
                  <w:tabs>
                    <w:tab w:val="num" w:pos="305"/>
                    <w:tab w:val="num" w:pos="720"/>
                  </w:tabs>
                  <w:spacing w:before="60" w:after="60" w:line="260" w:lineRule="atLeast"/>
                  <w:ind w:left="305" w:hanging="305"/>
                  <w:jc w:val="both"/>
                </w:pPr>
              </w:pPrChange>
            </w:pPr>
            <w:r>
              <w:rPr>
                <w:rFonts w:ascii="Times New Roman" w:hAnsi="Times New Roman"/>
              </w:rPr>
              <w:t>Is t</w:t>
            </w:r>
            <w:r w:rsidRPr="005716C5">
              <w:rPr>
                <w:rFonts w:ascii="Times New Roman" w:hAnsi="Times New Roman"/>
              </w:rPr>
              <w:t xml:space="preserve">here is </w:t>
            </w:r>
            <w:r>
              <w:rPr>
                <w:rFonts w:ascii="Times New Roman" w:hAnsi="Times New Roman"/>
              </w:rPr>
              <w:t>a</w:t>
            </w:r>
            <w:r w:rsidRPr="005716C5">
              <w:rPr>
                <w:rFonts w:ascii="Times New Roman" w:hAnsi="Times New Roman"/>
              </w:rPr>
              <w:t xml:space="preserve"> duplication o</w:t>
            </w:r>
            <w:r>
              <w:rPr>
                <w:rFonts w:ascii="Times New Roman" w:hAnsi="Times New Roman"/>
              </w:rPr>
              <w:t xml:space="preserve">f </w:t>
            </w:r>
            <w:r w:rsidR="00EE04BD">
              <w:rPr>
                <w:rFonts w:ascii="Times New Roman" w:hAnsi="Times New Roman"/>
              </w:rPr>
              <w:t>Medicaid s</w:t>
            </w:r>
            <w:r>
              <w:rPr>
                <w:rFonts w:ascii="Times New Roman" w:hAnsi="Times New Roman"/>
              </w:rPr>
              <w:t>tate plan services?</w:t>
            </w:r>
            <w:r w:rsidR="00F96DA9">
              <w:rPr>
                <w:rFonts w:ascii="Times New Roman" w:hAnsi="Times New Roman"/>
              </w:rPr>
              <w:t xml:space="preserve">  </w:t>
            </w:r>
            <w:ins w:id="461" w:author="Evan Katz" w:date="2019-06-17T15:08:00Z">
              <w:r w:rsidR="00366E45">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00F96DA9"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F96DA9" w:rsidRPr="00E96FFD">
              <w:rPr>
                <w:rFonts w:ascii="Times New Roman" w:hAnsi="Times New Roman"/>
                <w:iCs/>
              </w:rPr>
              <w:t xml:space="preserve"> </w:t>
            </w:r>
            <w:r w:rsidR="00F96DA9"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F96DA9"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F96DA9" w:rsidRPr="00E96FFD">
              <w:rPr>
                <w:rFonts w:ascii="Times New Roman" w:hAnsi="Times New Roman"/>
                <w:iCs/>
              </w:rPr>
              <w:t xml:space="preserve">  </w:t>
            </w:r>
            <w:r w:rsidR="00F96DA9" w:rsidRPr="00E96FFD">
              <w:rPr>
                <w:rFonts w:ascii="Times New Roman" w:hAnsi="Times New Roman"/>
              </w:rPr>
              <w:t>No</w:t>
            </w:r>
          </w:p>
          <w:p w14:paraId="10D25C29" w14:textId="7ED56F3D" w:rsidR="003D761C" w:rsidRDefault="00EE0DC7">
            <w:pPr>
              <w:numPr>
                <w:ilvl w:val="0"/>
                <w:numId w:val="19"/>
              </w:numPr>
              <w:tabs>
                <w:tab w:val="clear" w:pos="720"/>
                <w:tab w:val="num" w:pos="305"/>
              </w:tabs>
              <w:spacing w:before="60" w:after="60" w:line="260" w:lineRule="atLeast"/>
              <w:ind w:left="305" w:hanging="305"/>
              <w:rPr>
                <w:rFonts w:ascii="Times New Roman" w:hAnsi="Times New Roman"/>
              </w:rPr>
              <w:pPrChange w:id="462" w:author="Evan Katz" w:date="2019-06-17T15:11:00Z">
                <w:pPr>
                  <w:numPr>
                    <w:numId w:val="19"/>
                  </w:numPr>
                  <w:tabs>
                    <w:tab w:val="num" w:pos="305"/>
                    <w:tab w:val="num" w:pos="720"/>
                  </w:tabs>
                  <w:spacing w:before="60" w:after="60" w:line="260" w:lineRule="atLeast"/>
                  <w:ind w:left="305" w:hanging="305"/>
                  <w:jc w:val="both"/>
                </w:pPr>
              </w:pPrChange>
            </w:pPr>
            <w:r>
              <w:rPr>
                <w:rFonts w:ascii="Times New Roman" w:hAnsi="Times New Roman"/>
              </w:rPr>
              <w:t>Are s</w:t>
            </w:r>
            <w:r w:rsidRPr="005716C5">
              <w:rPr>
                <w:rFonts w:ascii="Times New Roman" w:hAnsi="Times New Roman"/>
              </w:rPr>
              <w:t>ervices necessary for assisting waiver participants to avoid institutionalization and function in the community</w:t>
            </w:r>
            <w:r>
              <w:rPr>
                <w:rFonts w:ascii="Times New Roman" w:hAnsi="Times New Roman"/>
              </w:rPr>
              <w:t>?</w:t>
            </w:r>
            <w:r w:rsidR="00F96DA9">
              <w:rPr>
                <w:rFonts w:ascii="Times New Roman" w:hAnsi="Times New Roman"/>
              </w:rPr>
              <w:t xml:space="preserve">  </w:t>
            </w:r>
            <w:ins w:id="463" w:author="Evan Katz" w:date="2019-06-17T15:08:00Z">
              <w:r w:rsidR="00366E45">
                <w:rPr>
                  <w:rFonts w:ascii="Times New Roman" w:hAnsi="Times New Roman"/>
                </w:rPr>
                <w:br/>
              </w:r>
            </w:ins>
            <w:r w:rsidR="00654AE7">
              <w:rPr>
                <w:rFonts w:ascii="Times New Roman" w:hAnsi="Times New Roman"/>
                <w:iCs/>
              </w:rPr>
              <w:fldChar w:fldCharType="begin">
                <w:ffData>
                  <w:name w:val=""/>
                  <w:enabled/>
                  <w:calcOnExit w:val="0"/>
                  <w:checkBox>
                    <w:sizeAuto/>
                    <w:default w:val="0"/>
                  </w:checkBox>
                </w:ffData>
              </w:fldChar>
            </w:r>
            <w:r w:rsidR="00BE5F1B">
              <w:rPr>
                <w:rFonts w:ascii="Times New Roman" w:hAnsi="Times New Roman"/>
                <w:iCs/>
              </w:rPr>
              <w:instrText xml:space="preserve"> FORMCHECKBOX </w:instrText>
            </w:r>
            <w:r w:rsidR="00654AE7">
              <w:rPr>
                <w:rFonts w:ascii="Times New Roman" w:hAnsi="Times New Roman"/>
                <w:iCs/>
              </w:rPr>
            </w:r>
            <w:r w:rsidR="00654AE7">
              <w:rPr>
                <w:rFonts w:ascii="Times New Roman" w:hAnsi="Times New Roman"/>
                <w:iCs/>
              </w:rPr>
              <w:fldChar w:fldCharType="separate"/>
            </w:r>
            <w:r w:rsidR="00654AE7">
              <w:rPr>
                <w:rFonts w:ascii="Times New Roman" w:hAnsi="Times New Roman"/>
                <w:iCs/>
              </w:rPr>
              <w:fldChar w:fldCharType="end"/>
            </w:r>
            <w:r w:rsidR="00F96DA9" w:rsidRPr="00E96FFD">
              <w:rPr>
                <w:rFonts w:ascii="Times New Roman" w:hAnsi="Times New Roman"/>
                <w:iCs/>
              </w:rPr>
              <w:t xml:space="preserve"> </w:t>
            </w:r>
            <w:r w:rsidR="00F96DA9"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F96DA9"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F96DA9" w:rsidRPr="00E96FFD">
              <w:rPr>
                <w:rFonts w:ascii="Times New Roman" w:hAnsi="Times New Roman"/>
                <w:iCs/>
              </w:rPr>
              <w:t xml:space="preserve">  </w:t>
            </w:r>
            <w:r w:rsidR="00F96DA9" w:rsidRPr="00E96FFD">
              <w:rPr>
                <w:rFonts w:ascii="Times New Roman" w:hAnsi="Times New Roman"/>
              </w:rPr>
              <w:t>No</w:t>
            </w:r>
          </w:p>
          <w:p w14:paraId="7126427F" w14:textId="77777777" w:rsidR="004A6B51" w:rsidRDefault="004A6B51">
            <w:pPr>
              <w:spacing w:before="60" w:after="60" w:line="260" w:lineRule="atLeast"/>
              <w:rPr>
                <w:rFonts w:ascii="Times New Roman" w:hAnsi="Times New Roman"/>
              </w:rPr>
              <w:pPrChange w:id="464" w:author="Evan Katz" w:date="2019-06-17T15:11:00Z">
                <w:pPr>
                  <w:spacing w:before="60" w:after="60" w:line="260" w:lineRule="atLeast"/>
                  <w:jc w:val="both"/>
                </w:pPr>
              </w:pPrChange>
            </w:pPr>
          </w:p>
          <w:p w14:paraId="63D1E56A" w14:textId="77777777" w:rsidR="004A6B51" w:rsidRPr="004A6B51" w:rsidRDefault="004A6B51">
            <w:pPr>
              <w:spacing w:before="60" w:after="60" w:line="260" w:lineRule="atLeast"/>
              <w:rPr>
                <w:rFonts w:ascii="Times New Roman" w:hAnsi="Times New Roman"/>
                <w:i/>
              </w:rPr>
              <w:pPrChange w:id="465" w:author="Evan Katz" w:date="2019-06-17T15:11:00Z">
                <w:pPr>
                  <w:spacing w:before="60" w:after="60" w:line="260" w:lineRule="atLeast"/>
                  <w:jc w:val="both"/>
                </w:pPr>
              </w:pPrChange>
            </w:pPr>
            <w:r w:rsidRPr="004A6B51">
              <w:rPr>
                <w:rFonts w:ascii="Times New Roman" w:hAnsi="Times New Roman"/>
                <w:b/>
                <w:i/>
              </w:rPr>
              <w:t>Note:</w:t>
            </w:r>
            <w:r w:rsidRPr="004A6B51">
              <w:rPr>
                <w:rFonts w:ascii="Times New Roman" w:hAnsi="Times New Roman"/>
                <w:i/>
              </w:rPr>
              <w:t xml:space="preserve">  It is necessary to review each service identified in C-1-a against the relevant criteria. If the state is providing Supports for Participant Direction i.e. Information and Assistance and Financial Management Services, the review criteria contained in Item E-1-i and Item E-1-j should be used.</w:t>
            </w:r>
          </w:p>
        </w:tc>
        <w:tc>
          <w:tcPr>
            <w:tcW w:w="3060" w:type="dxa"/>
            <w:tcPrChange w:id="466" w:author="Evan Katz" w:date="2019-06-17T15:12:00Z">
              <w:tcPr>
                <w:tcW w:w="3060" w:type="dxa"/>
              </w:tcPr>
            </w:tcPrChange>
          </w:tcPr>
          <w:p w14:paraId="065B0747" w14:textId="77777777" w:rsidR="003D761C" w:rsidRPr="00E96FFD" w:rsidRDefault="003D761C">
            <w:pPr>
              <w:rPr>
                <w:rFonts w:ascii="Times New Roman" w:hAnsi="Times New Roman"/>
                <w:bCs/>
              </w:rPr>
            </w:pPr>
          </w:p>
        </w:tc>
      </w:tr>
      <w:tr w:rsidR="003D761C" w:rsidRPr="00E96FFD" w14:paraId="3E2B2DC8" w14:textId="77777777" w:rsidTr="00366E45">
        <w:trPr>
          <w:cantSplit/>
          <w:tblHeader/>
        </w:trPr>
        <w:tc>
          <w:tcPr>
            <w:tcW w:w="3007" w:type="dxa"/>
            <w:tcPrChange w:id="467" w:author="Evan Katz" w:date="2019-06-17T15:12:00Z">
              <w:tcPr>
                <w:tcW w:w="3007" w:type="dxa"/>
              </w:tcPr>
            </w:tcPrChange>
          </w:tcPr>
          <w:p w14:paraId="5205BAEC" w14:textId="77777777" w:rsidR="003D761C" w:rsidRDefault="00F96DA9">
            <w:pPr>
              <w:rPr>
                <w:rFonts w:ascii="Times New Roman" w:hAnsi="Times New Roman"/>
                <w:b/>
              </w:rPr>
            </w:pPr>
            <w:r>
              <w:rPr>
                <w:rFonts w:ascii="Times New Roman" w:hAnsi="Times New Roman"/>
                <w:b/>
              </w:rPr>
              <w:t>C-1-b: Alternate Provision of Case Management Services to Waiver Participants</w:t>
            </w:r>
          </w:p>
          <w:p w14:paraId="40E0CC92" w14:textId="77777777" w:rsidR="00F96DA9" w:rsidRDefault="00F96DA9">
            <w:pPr>
              <w:rPr>
                <w:rFonts w:ascii="Times New Roman" w:hAnsi="Times New Roman"/>
                <w:b/>
              </w:rPr>
            </w:pPr>
          </w:p>
          <w:p w14:paraId="0B14D8E8" w14:textId="77777777" w:rsidR="00F96DA9" w:rsidRPr="00F96DA9" w:rsidRDefault="00F96DA9">
            <w:pPr>
              <w:rPr>
                <w:rFonts w:ascii="Times New Roman" w:hAnsi="Times New Roman"/>
                <w:i/>
              </w:rPr>
            </w:pPr>
            <w:r w:rsidRPr="00F96DA9">
              <w:rPr>
                <w:rFonts w:ascii="Times New Roman" w:hAnsi="Times New Roman"/>
                <w:i/>
              </w:rPr>
              <w:t>(Complete only when case management is not a covered waiver service.)</w:t>
            </w:r>
          </w:p>
        </w:tc>
        <w:tc>
          <w:tcPr>
            <w:tcW w:w="8153" w:type="dxa"/>
            <w:tcPrChange w:id="468" w:author="Evan Katz" w:date="2019-06-17T15:12:00Z">
              <w:tcPr>
                <w:tcW w:w="8153" w:type="dxa"/>
              </w:tcPr>
            </w:tcPrChange>
          </w:tcPr>
          <w:p w14:paraId="44218B95" w14:textId="6D8E1A9B" w:rsidR="003D761C" w:rsidRDefault="00B033BE">
            <w:pPr>
              <w:rPr>
                <w:rFonts w:ascii="Times New Roman" w:hAnsi="Times New Roman"/>
              </w:rPr>
            </w:pPr>
            <w:r>
              <w:rPr>
                <w:rFonts w:ascii="Times New Roman" w:hAnsi="Times New Roman"/>
              </w:rPr>
              <w:t>D</w:t>
            </w:r>
            <w:r w:rsidR="00F96DA9">
              <w:rPr>
                <w:rFonts w:ascii="Times New Roman" w:hAnsi="Times New Roman"/>
              </w:rPr>
              <w:t>oes the</w:t>
            </w:r>
            <w:r w:rsidR="002E2AF5">
              <w:rPr>
                <w:rFonts w:ascii="Times New Roman" w:hAnsi="Times New Roman"/>
              </w:rPr>
              <w:t xml:space="preserve"> </w:t>
            </w:r>
            <w:r w:rsidR="00422F08">
              <w:rPr>
                <w:rFonts w:ascii="Times New Roman" w:hAnsi="Times New Roman"/>
              </w:rPr>
              <w:t>application</w:t>
            </w:r>
            <w:r w:rsidR="00F96DA9">
              <w:rPr>
                <w:rFonts w:ascii="Times New Roman" w:hAnsi="Times New Roman"/>
              </w:rPr>
              <w:t xml:space="preserve"> indicate how case management is furnished to waiver participants?</w:t>
            </w:r>
            <w:ins w:id="469" w:author="Evan Katz" w:date="2019-06-17T14:55:00Z">
              <w:r w:rsidR="00546512">
                <w:rPr>
                  <w:rFonts w:ascii="Times New Roman" w:hAnsi="Times New Roman"/>
                </w:rPr>
                <w:t xml:space="preserve">   </w:t>
              </w:r>
            </w:ins>
            <w:ins w:id="470" w:author="Evan Katz" w:date="2019-06-17T15:08:00Z">
              <w:r w:rsidR="00366E45">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00F96DA9"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F96DA9" w:rsidRPr="00E96FFD">
              <w:rPr>
                <w:rFonts w:ascii="Times New Roman" w:hAnsi="Times New Roman"/>
                <w:iCs/>
              </w:rPr>
              <w:t xml:space="preserve"> </w:t>
            </w:r>
            <w:r w:rsidR="00F96DA9"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F96DA9"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F96DA9" w:rsidRPr="00E96FFD">
              <w:rPr>
                <w:rFonts w:ascii="Times New Roman" w:hAnsi="Times New Roman"/>
                <w:iCs/>
              </w:rPr>
              <w:t xml:space="preserve">  </w:t>
            </w:r>
            <w:r w:rsidR="00F96DA9" w:rsidRPr="00E96FFD">
              <w:rPr>
                <w:rFonts w:ascii="Times New Roman" w:hAnsi="Times New Roman"/>
              </w:rPr>
              <w:t>No</w:t>
            </w:r>
          </w:p>
          <w:p w14:paraId="55F4AB78" w14:textId="77777777" w:rsidR="000648B4" w:rsidRPr="00E96FFD" w:rsidRDefault="000648B4">
            <w:pPr>
              <w:rPr>
                <w:rFonts w:ascii="Times New Roman" w:hAnsi="Times New Roman"/>
              </w:rPr>
            </w:pPr>
          </w:p>
        </w:tc>
        <w:tc>
          <w:tcPr>
            <w:tcW w:w="3060" w:type="dxa"/>
            <w:tcPrChange w:id="471" w:author="Evan Katz" w:date="2019-06-17T15:12:00Z">
              <w:tcPr>
                <w:tcW w:w="3060" w:type="dxa"/>
              </w:tcPr>
            </w:tcPrChange>
          </w:tcPr>
          <w:p w14:paraId="2662FA5B" w14:textId="77777777" w:rsidR="003D761C" w:rsidRPr="00E96FFD" w:rsidRDefault="003D761C">
            <w:pPr>
              <w:rPr>
                <w:rFonts w:ascii="Times New Roman" w:hAnsi="Times New Roman"/>
                <w:bCs/>
              </w:rPr>
            </w:pPr>
          </w:p>
        </w:tc>
      </w:tr>
      <w:tr w:rsidR="003D761C" w:rsidRPr="00E96FFD" w14:paraId="3C7A6960" w14:textId="77777777" w:rsidTr="00366E45">
        <w:trPr>
          <w:cantSplit/>
          <w:tblHeader/>
        </w:trPr>
        <w:tc>
          <w:tcPr>
            <w:tcW w:w="3007" w:type="dxa"/>
            <w:tcPrChange w:id="472" w:author="Evan Katz" w:date="2019-06-17T15:12:00Z">
              <w:tcPr>
                <w:tcW w:w="3007" w:type="dxa"/>
              </w:tcPr>
            </w:tcPrChange>
          </w:tcPr>
          <w:p w14:paraId="19881864" w14:textId="77777777" w:rsidR="003D761C" w:rsidRPr="00E96FFD" w:rsidRDefault="00F96DA9">
            <w:pPr>
              <w:rPr>
                <w:rFonts w:ascii="Times New Roman" w:hAnsi="Times New Roman"/>
                <w:b/>
              </w:rPr>
            </w:pPr>
            <w:r>
              <w:rPr>
                <w:rFonts w:ascii="Times New Roman" w:hAnsi="Times New Roman"/>
                <w:b/>
              </w:rPr>
              <w:t>C-1-c:  Delivery of Case Management Services</w:t>
            </w:r>
          </w:p>
        </w:tc>
        <w:tc>
          <w:tcPr>
            <w:tcW w:w="8153" w:type="dxa"/>
            <w:tcPrChange w:id="473" w:author="Evan Katz" w:date="2019-06-17T15:12:00Z">
              <w:tcPr>
                <w:tcW w:w="8153" w:type="dxa"/>
              </w:tcPr>
            </w:tcPrChange>
          </w:tcPr>
          <w:p w14:paraId="3EFDDE3C" w14:textId="77777777" w:rsidR="00BD04D2" w:rsidRDefault="00B033BE">
            <w:pPr>
              <w:spacing w:before="60" w:after="60" w:line="260" w:lineRule="atLeast"/>
              <w:rPr>
                <w:rFonts w:ascii="Times New Roman" w:hAnsi="Times New Roman"/>
              </w:rPr>
            </w:pPr>
            <w:r>
              <w:rPr>
                <w:rFonts w:ascii="Times New Roman" w:hAnsi="Times New Roman"/>
              </w:rPr>
              <w:t>When case management is not a waiver service, d</w:t>
            </w:r>
            <w:r w:rsidR="0065501F">
              <w:rPr>
                <w:rFonts w:ascii="Times New Roman" w:hAnsi="Times New Roman"/>
              </w:rPr>
              <w:t xml:space="preserve">oes the state specify the entity or entities that conduct case management functions on behalf of waiver participants?  </w:t>
            </w:r>
            <w:r w:rsidR="00654AE7" w:rsidRPr="00E96FFD">
              <w:rPr>
                <w:rFonts w:ascii="Times New Roman" w:hAnsi="Times New Roman"/>
                <w:iCs/>
              </w:rPr>
              <w:fldChar w:fldCharType="begin">
                <w:ffData>
                  <w:name w:val="Check91"/>
                  <w:enabled/>
                  <w:calcOnExit w:val="0"/>
                  <w:checkBox>
                    <w:sizeAuto/>
                    <w:default w:val="0"/>
                  </w:checkBox>
                </w:ffData>
              </w:fldChar>
            </w:r>
            <w:r w:rsidR="0071063D"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71063D" w:rsidRPr="00E96FFD">
              <w:rPr>
                <w:rFonts w:ascii="Times New Roman" w:hAnsi="Times New Roman"/>
                <w:iCs/>
              </w:rPr>
              <w:t xml:space="preserve"> </w:t>
            </w:r>
            <w:r w:rsidR="0071063D"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71063D"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71063D" w:rsidRPr="00E96FFD">
              <w:rPr>
                <w:rFonts w:ascii="Times New Roman" w:hAnsi="Times New Roman"/>
                <w:iCs/>
              </w:rPr>
              <w:t xml:space="preserve">  </w:t>
            </w:r>
            <w:r w:rsidR="0071063D" w:rsidRPr="00E96FFD">
              <w:rPr>
                <w:rFonts w:ascii="Times New Roman" w:hAnsi="Times New Roman"/>
              </w:rPr>
              <w:t>No</w:t>
            </w:r>
          </w:p>
          <w:p w14:paraId="64818E4F" w14:textId="77777777" w:rsidR="00BD04D2" w:rsidRDefault="00BD04D2">
            <w:pPr>
              <w:spacing w:before="60" w:after="60" w:line="260" w:lineRule="atLeast"/>
              <w:rPr>
                <w:rFonts w:ascii="Times New Roman" w:hAnsi="Times New Roman"/>
              </w:rPr>
            </w:pPr>
          </w:p>
          <w:p w14:paraId="71F7C4DD" w14:textId="77777777" w:rsidR="00BD04D2" w:rsidRDefault="00BD04D2">
            <w:pPr>
              <w:spacing w:before="60" w:after="60" w:line="260" w:lineRule="atLeast"/>
              <w:rPr>
                <w:rFonts w:ascii="Times New Roman" w:hAnsi="Times New Roman"/>
              </w:rPr>
            </w:pPr>
            <w:r>
              <w:rPr>
                <w:rFonts w:ascii="Times New Roman" w:hAnsi="Times New Roman"/>
              </w:rPr>
              <w:t>Does the state specify the requirements for case management training on the HCBS settings and person-centered planning regulatory requirements?</w:t>
            </w:r>
          </w:p>
          <w:p w14:paraId="151C79CA" w14:textId="4546DDF5" w:rsidR="003D761C" w:rsidRPr="00E96FFD" w:rsidRDefault="00BD04D2" w:rsidP="00386CBE">
            <w:pPr>
              <w:spacing w:before="60" w:after="60" w:line="260" w:lineRule="atLeast"/>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474" w:author="Evan Katz" w:date="2019-06-17T14:56:00Z">
              <w:r w:rsidR="00546512">
                <w:rPr>
                  <w:rFonts w:ascii="Times New Roman" w:hAnsi="Times New Roman"/>
                </w:rPr>
                <w:br/>
              </w:r>
            </w:ins>
          </w:p>
        </w:tc>
        <w:tc>
          <w:tcPr>
            <w:tcW w:w="3060" w:type="dxa"/>
            <w:tcPrChange w:id="475" w:author="Evan Katz" w:date="2019-06-17T15:12:00Z">
              <w:tcPr>
                <w:tcW w:w="3060" w:type="dxa"/>
              </w:tcPr>
            </w:tcPrChange>
          </w:tcPr>
          <w:p w14:paraId="0078FC79" w14:textId="77777777" w:rsidR="003D761C" w:rsidRPr="00E96FFD" w:rsidRDefault="003D761C">
            <w:pPr>
              <w:rPr>
                <w:rFonts w:ascii="Times New Roman" w:hAnsi="Times New Roman"/>
                <w:bCs/>
              </w:rPr>
            </w:pPr>
          </w:p>
        </w:tc>
      </w:tr>
      <w:tr w:rsidR="00387859" w:rsidRPr="00E96FFD" w14:paraId="3E49A417" w14:textId="77777777" w:rsidTr="00366E45">
        <w:trPr>
          <w:cantSplit/>
          <w:tblHeader/>
        </w:trPr>
        <w:tc>
          <w:tcPr>
            <w:tcW w:w="3007" w:type="dxa"/>
          </w:tcPr>
          <w:p w14:paraId="5F7F50A5" w14:textId="0047859D" w:rsidR="00387859" w:rsidRDefault="00387859">
            <w:pPr>
              <w:rPr>
                <w:rFonts w:ascii="Times New Roman" w:hAnsi="Times New Roman"/>
                <w:b/>
              </w:rPr>
            </w:pPr>
            <w:r>
              <w:rPr>
                <w:rFonts w:ascii="Times New Roman" w:hAnsi="Times New Roman"/>
                <w:b/>
              </w:rPr>
              <w:t xml:space="preserve">C-1-d: Remote/Telehealth Delivery of Waiver Services </w:t>
            </w:r>
          </w:p>
        </w:tc>
        <w:tc>
          <w:tcPr>
            <w:tcW w:w="8153" w:type="dxa"/>
          </w:tcPr>
          <w:p w14:paraId="48405C08" w14:textId="5C9E7261" w:rsidR="00387859" w:rsidRDefault="00387859">
            <w:pPr>
              <w:spacing w:before="60" w:after="60" w:line="260" w:lineRule="atLeast"/>
              <w:rPr>
                <w:rFonts w:ascii="Times New Roman" w:hAnsi="Times New Roman"/>
              </w:rPr>
            </w:pPr>
            <w:r>
              <w:rPr>
                <w:rFonts w:ascii="Times New Roman" w:hAnsi="Times New Roman"/>
              </w:rPr>
              <w:t>Did the state indicate that any waiver services can be delivered remotely/via telehealth?</w:t>
            </w:r>
          </w:p>
          <w:p w14:paraId="277BFDA9" w14:textId="7F8047A1" w:rsidR="00387859" w:rsidRDefault="00387859">
            <w:pPr>
              <w:spacing w:before="60" w:after="60" w:line="260" w:lineRule="atLeast"/>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3BA58508" w14:textId="77777777" w:rsidR="00387859" w:rsidRDefault="00387859">
            <w:pPr>
              <w:spacing w:before="60" w:after="60" w:line="260" w:lineRule="atLeast"/>
              <w:rPr>
                <w:rFonts w:ascii="Times New Roman" w:hAnsi="Times New Roman"/>
              </w:rPr>
            </w:pPr>
          </w:p>
          <w:p w14:paraId="700F74CA" w14:textId="77777777" w:rsidR="00387859" w:rsidRDefault="00387859">
            <w:pPr>
              <w:spacing w:before="60" w:after="60" w:line="260" w:lineRule="atLeast"/>
              <w:rPr>
                <w:rFonts w:ascii="Times New Roman" w:hAnsi="Times New Roman"/>
              </w:rPr>
            </w:pPr>
            <w:r>
              <w:rPr>
                <w:rFonts w:ascii="Times New Roman" w:hAnsi="Times New Roman"/>
              </w:rPr>
              <w:t>If yes, did the state specify:</w:t>
            </w:r>
          </w:p>
          <w:p w14:paraId="3B88B2D1" w14:textId="52F67B01" w:rsidR="006B655F" w:rsidRDefault="00387859" w:rsidP="00387859">
            <w:pPr>
              <w:pStyle w:val="ListParagraph"/>
              <w:numPr>
                <w:ilvl w:val="0"/>
                <w:numId w:val="100"/>
              </w:numPr>
              <w:spacing w:before="60" w:after="60" w:line="260" w:lineRule="atLeast"/>
              <w:rPr>
                <w:rFonts w:ascii="Times New Roman" w:hAnsi="Times New Roman"/>
              </w:rPr>
            </w:pPr>
            <w:r w:rsidRPr="006803E9">
              <w:rPr>
                <w:rFonts w:ascii="Times New Roman" w:hAnsi="Times New Roman"/>
              </w:rPr>
              <w:t>How the remote service</w:t>
            </w:r>
            <w:r w:rsidR="00F26E3B">
              <w:rPr>
                <w:rFonts w:ascii="Times New Roman" w:hAnsi="Times New Roman"/>
              </w:rPr>
              <w:t>(s)</w:t>
            </w:r>
            <w:r w:rsidRPr="00387859">
              <w:rPr>
                <w:rFonts w:ascii="Times New Roman" w:hAnsi="Times New Roman"/>
                <w:rPrChange w:id="476" w:author="Poisal, Kathryn (CMS/CMCS)" w:date="2024-09-10T08:47:00Z">
                  <w:rPr/>
                </w:rPrChange>
              </w:rPr>
              <w:t xml:space="preserve"> will be delivered in a way that respects the privacy of the individual especially in instances of toileting, dressing, etc. </w:t>
            </w:r>
          </w:p>
          <w:p w14:paraId="65B4A5F1" w14:textId="379A42F1" w:rsidR="006B655F" w:rsidRDefault="00387859" w:rsidP="006B655F">
            <w:pPr>
              <w:spacing w:before="60" w:after="60" w:line="260" w:lineRule="atLeast"/>
              <w:rPr>
                <w:ins w:id="477" w:author="Jonathan  Hicks" w:date="2024-11-07T15:13:00Z"/>
                <w:rFonts w:ascii="Times New Roman" w:hAnsi="Times New Roman"/>
              </w:rPr>
            </w:pPr>
            <w:r w:rsidRPr="00387859">
              <w:rPr>
                <w:rFonts w:ascii="Times New Roman" w:hAnsi="Times New Roman"/>
                <w:rPrChange w:id="478" w:author="Poisal, Kathryn (CMS/CMCS)" w:date="2024-09-10T08:47:00Z">
                  <w:rPr/>
                </w:rPrChange>
              </w:rPr>
              <w:t xml:space="preserve"> </w:t>
            </w:r>
            <w:r w:rsidR="006803E9">
              <w:rPr>
                <w:rFonts w:ascii="Times New Roman" w:hAnsi="Times New Roman"/>
              </w:rPr>
              <w:t xml:space="preserve">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 xml:space="preserve">Yes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No</w:t>
            </w:r>
          </w:p>
          <w:p w14:paraId="051BDB1D" w14:textId="77777777" w:rsidR="006803E9" w:rsidRDefault="006803E9" w:rsidP="006B655F">
            <w:pPr>
              <w:spacing w:before="60" w:after="60" w:line="260" w:lineRule="atLeast"/>
              <w:rPr>
                <w:rFonts w:ascii="Times New Roman" w:hAnsi="Times New Roman"/>
              </w:rPr>
            </w:pPr>
          </w:p>
          <w:p w14:paraId="6DC3D59E" w14:textId="77777777" w:rsidR="00387859" w:rsidRDefault="00387859" w:rsidP="00387859">
            <w:pPr>
              <w:pStyle w:val="ListParagraph"/>
              <w:numPr>
                <w:ilvl w:val="0"/>
                <w:numId w:val="100"/>
              </w:numPr>
              <w:spacing w:before="60" w:after="60" w:line="260" w:lineRule="atLeast"/>
              <w:rPr>
                <w:rFonts w:ascii="Times New Roman" w:hAnsi="Times New Roman"/>
              </w:rPr>
            </w:pPr>
            <w:r w:rsidRPr="006803E9">
              <w:rPr>
                <w:rFonts w:ascii="Times New Roman" w:hAnsi="Times New Roman"/>
              </w:rPr>
              <w:t>How the telehealth service delivery will facilitate community integration.</w:t>
            </w:r>
          </w:p>
          <w:p w14:paraId="3051A395" w14:textId="11951F64" w:rsidR="006B655F" w:rsidDel="006803E9" w:rsidRDefault="006803E9" w:rsidP="006B655F">
            <w:pPr>
              <w:spacing w:before="60" w:after="60" w:line="260" w:lineRule="atLeast"/>
              <w:rPr>
                <w:del w:id="479" w:author="Jonathan  Hicks" w:date="2024-11-07T15:12:00Z"/>
                <w:rFonts w:ascii="Times New Roman" w:hAnsi="Times New Roman"/>
              </w:rPr>
            </w:pPr>
            <w:r>
              <w:rPr>
                <w:rFonts w:ascii="Times New Roman" w:hAnsi="Times New Roman"/>
                <w:iCs/>
              </w:rPr>
              <w:t xml:space="preserve">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 xml:space="preserve">Yes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No</w:t>
            </w:r>
          </w:p>
          <w:p w14:paraId="517C2EC2" w14:textId="77777777" w:rsidR="006B655F" w:rsidRPr="006803E9" w:rsidRDefault="006B655F" w:rsidP="006803E9">
            <w:pPr>
              <w:spacing w:before="60" w:after="60" w:line="260" w:lineRule="atLeast"/>
              <w:rPr>
                <w:rFonts w:ascii="Times New Roman" w:hAnsi="Times New Roman"/>
              </w:rPr>
            </w:pPr>
          </w:p>
          <w:p w14:paraId="0CE6F0EF" w14:textId="77777777" w:rsidR="00387859" w:rsidRDefault="00387859" w:rsidP="00387859">
            <w:pPr>
              <w:pStyle w:val="ListParagraph"/>
              <w:numPr>
                <w:ilvl w:val="0"/>
                <w:numId w:val="100"/>
              </w:numPr>
              <w:spacing w:before="60" w:after="60" w:line="260" w:lineRule="atLeast"/>
              <w:rPr>
                <w:rFonts w:ascii="Times New Roman" w:hAnsi="Times New Roman"/>
              </w:rPr>
            </w:pPr>
            <w:r w:rsidRPr="00387859">
              <w:rPr>
                <w:rFonts w:ascii="Times New Roman" w:hAnsi="Times New Roman"/>
                <w:rPrChange w:id="480" w:author="Poisal, Kathryn (CMS/CMCS)" w:date="2024-09-10T08:47:00Z">
                  <w:rPr/>
                </w:rPrChange>
              </w:rPr>
              <w:t xml:space="preserve">How the telehealth will ensure the successful delivery of services for individuals who need hands on assistance/physical assistance, including whether the service may be rendered without someone who is physically present or is separated from the individual. </w:t>
            </w:r>
          </w:p>
          <w:p w14:paraId="6297C1D0" w14:textId="291CECAD" w:rsidR="006B655F" w:rsidRDefault="006803E9" w:rsidP="006B655F">
            <w:pPr>
              <w:spacing w:before="60" w:after="60" w:line="260" w:lineRule="atLeast"/>
              <w:rPr>
                <w:rFonts w:ascii="Times New Roman" w:hAnsi="Times New Roman"/>
              </w:rPr>
            </w:pPr>
            <w:r>
              <w:rPr>
                <w:rFonts w:ascii="Times New Roman" w:hAnsi="Times New Roman"/>
                <w:iCs/>
              </w:rPr>
              <w:t xml:space="preserve">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 xml:space="preserve">Yes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No</w:t>
            </w:r>
          </w:p>
          <w:p w14:paraId="0CA3105B" w14:textId="77777777" w:rsidR="006B655F" w:rsidRPr="006803E9" w:rsidRDefault="006B655F" w:rsidP="006803E9">
            <w:pPr>
              <w:spacing w:before="60" w:after="60" w:line="260" w:lineRule="atLeast"/>
              <w:rPr>
                <w:rFonts w:ascii="Times New Roman" w:hAnsi="Times New Roman"/>
              </w:rPr>
            </w:pPr>
          </w:p>
          <w:p w14:paraId="30FA4CD1" w14:textId="6E95497D" w:rsidR="006B655F" w:rsidRPr="006B655F" w:rsidRDefault="00387859">
            <w:pPr>
              <w:pStyle w:val="ListParagraph"/>
              <w:numPr>
                <w:ilvl w:val="0"/>
                <w:numId w:val="100"/>
              </w:numPr>
              <w:spacing w:before="60" w:after="60" w:line="260" w:lineRule="atLeast"/>
              <w:rPr>
                <w:rFonts w:ascii="Times New Roman" w:hAnsi="Times New Roman"/>
                <w:rPrChange w:id="481" w:author="Poisal, Kathryn (CMS/CMCS)" w:date="2024-09-10T08:49:00Z">
                  <w:rPr/>
                </w:rPrChange>
              </w:rPr>
              <w:pPrChange w:id="482" w:author="Poisal, Kathryn (CMS/CMCS)" w:date="2024-09-10T08:49:00Z">
                <w:pPr>
                  <w:pStyle w:val="ListParagraph"/>
                  <w:numPr>
                    <w:numId w:val="99"/>
                  </w:numPr>
                  <w:spacing w:after="100"/>
                  <w:ind w:hanging="360"/>
                </w:pPr>
              </w:pPrChange>
            </w:pPr>
            <w:r w:rsidRPr="00387859">
              <w:rPr>
                <w:rFonts w:ascii="Times New Roman" w:hAnsi="Times New Roman"/>
                <w:rPrChange w:id="483" w:author="Poisal, Kathryn (CMS/CMCS)" w:date="2024-09-10T08:47:00Z">
                  <w:rPr/>
                </w:rPrChange>
              </w:rPr>
              <w:t xml:space="preserve">How the state will support individuals who need assistance with using the technology required for telehealth delivery of the service.  </w:t>
            </w:r>
          </w:p>
          <w:p w14:paraId="6E3EBE69" w14:textId="69C495CD" w:rsidR="006B655F" w:rsidRDefault="006803E9" w:rsidP="006B655F">
            <w:pPr>
              <w:spacing w:before="60" w:after="60" w:line="260" w:lineRule="atLeast"/>
              <w:rPr>
                <w:rFonts w:ascii="Times New Roman" w:hAnsi="Times New Roman"/>
              </w:rPr>
            </w:pPr>
            <w:r>
              <w:rPr>
                <w:rFonts w:ascii="Times New Roman" w:hAnsi="Times New Roman"/>
                <w:iCs/>
              </w:rPr>
              <w:t xml:space="preserve">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 xml:space="preserve">Yes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No</w:t>
            </w:r>
          </w:p>
          <w:p w14:paraId="4770D562" w14:textId="77777777" w:rsidR="006B655F" w:rsidRDefault="006B655F" w:rsidP="006B655F">
            <w:pPr>
              <w:spacing w:before="60" w:after="60" w:line="260" w:lineRule="atLeast"/>
              <w:rPr>
                <w:rFonts w:ascii="Times New Roman" w:hAnsi="Times New Roman"/>
              </w:rPr>
            </w:pPr>
          </w:p>
          <w:p w14:paraId="5F03C8F4" w14:textId="77777777" w:rsidR="00387859" w:rsidRDefault="00387859" w:rsidP="00387859">
            <w:pPr>
              <w:pStyle w:val="ListParagraph"/>
              <w:numPr>
                <w:ilvl w:val="0"/>
                <w:numId w:val="100"/>
              </w:numPr>
              <w:spacing w:before="60" w:after="60" w:line="260" w:lineRule="atLeast"/>
              <w:rPr>
                <w:rFonts w:ascii="Times New Roman" w:hAnsi="Times New Roman"/>
              </w:rPr>
            </w:pPr>
            <w:r w:rsidRPr="00387859">
              <w:rPr>
                <w:rFonts w:ascii="Times New Roman" w:hAnsi="Times New Roman"/>
                <w:rPrChange w:id="484" w:author="Poisal, Kathryn (CMS/CMCS)" w:date="2024-09-10T08:47:00Z">
                  <w:rPr/>
                </w:rPrChange>
              </w:rPr>
              <w:t xml:space="preserve">How the telehealth will ensure the health and safety of an individual.  </w:t>
            </w:r>
          </w:p>
          <w:p w14:paraId="1811F58E" w14:textId="752BBC41" w:rsidR="006B655F" w:rsidDel="006803E9" w:rsidRDefault="006803E9" w:rsidP="006B655F">
            <w:pPr>
              <w:spacing w:before="60" w:after="60" w:line="260" w:lineRule="atLeast"/>
              <w:rPr>
                <w:del w:id="485" w:author="Jonathan  Hicks" w:date="2024-11-07T15:12:00Z"/>
                <w:rFonts w:ascii="Times New Roman" w:hAnsi="Times New Roman"/>
              </w:rPr>
            </w:pPr>
            <w:r>
              <w:rPr>
                <w:rFonts w:ascii="Times New Roman" w:hAnsi="Times New Roman"/>
                <w:iCs/>
              </w:rPr>
              <w:t xml:space="preserve">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 xml:space="preserve">Yes  </w:t>
            </w:r>
            <w:r w:rsidR="006B655F" w:rsidRPr="00E96FFD">
              <w:rPr>
                <w:rFonts w:ascii="Times New Roman" w:hAnsi="Times New Roman"/>
                <w:iCs/>
              </w:rPr>
              <w:fldChar w:fldCharType="begin">
                <w:ffData>
                  <w:name w:val="Check91"/>
                  <w:enabled/>
                  <w:calcOnExit w:val="0"/>
                  <w:checkBox>
                    <w:sizeAuto/>
                    <w:default w:val="0"/>
                  </w:checkBox>
                </w:ffData>
              </w:fldChar>
            </w:r>
            <w:r w:rsidR="006B655F" w:rsidRPr="00E96FFD">
              <w:rPr>
                <w:rFonts w:ascii="Times New Roman" w:hAnsi="Times New Roman"/>
                <w:iCs/>
              </w:rPr>
              <w:instrText xml:space="preserve"> FORMCHECKBOX </w:instrText>
            </w:r>
            <w:r w:rsidR="006B655F" w:rsidRPr="00E96FFD">
              <w:rPr>
                <w:rFonts w:ascii="Times New Roman" w:hAnsi="Times New Roman"/>
                <w:iCs/>
              </w:rPr>
            </w:r>
            <w:r w:rsidR="006B655F" w:rsidRPr="00E96FFD">
              <w:rPr>
                <w:rFonts w:ascii="Times New Roman" w:hAnsi="Times New Roman"/>
                <w:iCs/>
              </w:rPr>
              <w:fldChar w:fldCharType="separate"/>
            </w:r>
            <w:r w:rsidR="006B655F" w:rsidRPr="00E96FFD">
              <w:rPr>
                <w:rFonts w:ascii="Times New Roman" w:hAnsi="Times New Roman"/>
                <w:iCs/>
              </w:rPr>
              <w:fldChar w:fldCharType="end"/>
            </w:r>
            <w:r w:rsidR="006B655F" w:rsidRPr="00E96FFD">
              <w:rPr>
                <w:rFonts w:ascii="Times New Roman" w:hAnsi="Times New Roman"/>
                <w:iCs/>
              </w:rPr>
              <w:t xml:space="preserve">  </w:t>
            </w:r>
            <w:r w:rsidR="006B655F" w:rsidRPr="00E96FFD">
              <w:rPr>
                <w:rFonts w:ascii="Times New Roman" w:hAnsi="Times New Roman"/>
              </w:rPr>
              <w:t>No</w:t>
            </w:r>
          </w:p>
          <w:p w14:paraId="73850B04" w14:textId="77777777" w:rsidR="006B655F" w:rsidRPr="006803E9" w:rsidRDefault="006B655F" w:rsidP="006803E9">
            <w:pPr>
              <w:spacing w:before="60" w:after="60" w:line="260" w:lineRule="atLeast"/>
              <w:rPr>
                <w:rFonts w:ascii="Times New Roman" w:hAnsi="Times New Roman"/>
              </w:rPr>
            </w:pPr>
          </w:p>
          <w:p w14:paraId="085E9179" w14:textId="2F412E34" w:rsidR="00387859" w:rsidRDefault="00387859">
            <w:pPr>
              <w:spacing w:before="60" w:after="60" w:line="260" w:lineRule="atLeast"/>
              <w:rPr>
                <w:rFonts w:ascii="Times New Roman" w:hAnsi="Times New Roman"/>
              </w:rPr>
            </w:pPr>
          </w:p>
          <w:p w14:paraId="3245BE62" w14:textId="48D1148E" w:rsidR="00387859" w:rsidRDefault="00387859">
            <w:pPr>
              <w:spacing w:before="60" w:after="60" w:line="260" w:lineRule="atLeast"/>
              <w:rPr>
                <w:rFonts w:ascii="Times New Roman" w:hAnsi="Times New Roman"/>
              </w:rPr>
            </w:pPr>
          </w:p>
        </w:tc>
        <w:tc>
          <w:tcPr>
            <w:tcW w:w="3060" w:type="dxa"/>
          </w:tcPr>
          <w:p w14:paraId="38A5736B" w14:textId="77777777" w:rsidR="00387859" w:rsidRPr="00E96FFD" w:rsidRDefault="00387859">
            <w:pPr>
              <w:rPr>
                <w:rFonts w:ascii="Times New Roman" w:hAnsi="Times New Roman"/>
                <w:bCs/>
              </w:rPr>
            </w:pPr>
          </w:p>
        </w:tc>
      </w:tr>
      <w:tr w:rsidR="003D761C" w:rsidRPr="00E96FFD" w14:paraId="317FF9B5" w14:textId="77777777" w:rsidTr="00994965">
        <w:trPr>
          <w:cantSplit/>
          <w:tblHeader/>
        </w:trPr>
        <w:tc>
          <w:tcPr>
            <w:tcW w:w="11160" w:type="dxa"/>
            <w:gridSpan w:val="2"/>
            <w:shd w:val="pct15" w:color="auto" w:fill="auto"/>
          </w:tcPr>
          <w:p w14:paraId="3F29634A" w14:textId="77777777" w:rsidR="003D761C" w:rsidRPr="00E96FFD" w:rsidRDefault="00B0603D">
            <w:pPr>
              <w:rPr>
                <w:rFonts w:ascii="Times New Roman" w:hAnsi="Times New Roman"/>
                <w:b/>
              </w:rPr>
            </w:pPr>
            <w:r>
              <w:rPr>
                <w:rFonts w:ascii="Times New Roman" w:hAnsi="Times New Roman"/>
                <w:b/>
              </w:rPr>
              <w:t>C-2:</w:t>
            </w:r>
            <w:r w:rsidR="003D761C" w:rsidRPr="00E96FFD">
              <w:rPr>
                <w:rFonts w:ascii="Times New Roman" w:hAnsi="Times New Roman"/>
                <w:b/>
              </w:rPr>
              <w:t xml:space="preserve">  General Service Specifications</w:t>
            </w:r>
          </w:p>
          <w:p w14:paraId="31D2E3E7" w14:textId="77777777" w:rsidR="003D761C" w:rsidRPr="00E96FFD" w:rsidRDefault="003D761C">
            <w:pPr>
              <w:rPr>
                <w:rFonts w:ascii="Times New Roman" w:hAnsi="Times New Roman"/>
                <w:b/>
              </w:rPr>
            </w:pPr>
          </w:p>
        </w:tc>
        <w:tc>
          <w:tcPr>
            <w:tcW w:w="3060" w:type="dxa"/>
            <w:shd w:val="pct15" w:color="auto" w:fill="auto"/>
          </w:tcPr>
          <w:p w14:paraId="027DDC7B" w14:textId="77777777" w:rsidR="003D761C" w:rsidRPr="00E96FFD" w:rsidRDefault="003D761C">
            <w:pPr>
              <w:rPr>
                <w:rFonts w:ascii="Times New Roman" w:hAnsi="Times New Roman"/>
                <w:bCs/>
              </w:rPr>
              <w:pPrChange w:id="486" w:author="Evan Katz" w:date="2019-06-17T15:11:00Z">
                <w:pPr>
                  <w:jc w:val="center"/>
                </w:pPr>
              </w:pPrChange>
            </w:pPr>
            <w:r w:rsidRPr="00E96FFD">
              <w:rPr>
                <w:rFonts w:ascii="Times New Roman" w:hAnsi="Times New Roman"/>
                <w:b/>
                <w:bCs/>
              </w:rPr>
              <w:t>Analyst Notes</w:t>
            </w:r>
          </w:p>
        </w:tc>
      </w:tr>
      <w:tr w:rsidR="003D761C" w:rsidRPr="00E96FFD" w14:paraId="6DB3F218" w14:textId="77777777" w:rsidTr="00994965">
        <w:trPr>
          <w:cantSplit/>
          <w:tblHeader/>
        </w:trPr>
        <w:tc>
          <w:tcPr>
            <w:tcW w:w="3007" w:type="dxa"/>
            <w:tcBorders>
              <w:bottom w:val="single" w:sz="4" w:space="0" w:color="auto"/>
            </w:tcBorders>
          </w:tcPr>
          <w:p w14:paraId="159B4FE1" w14:textId="769CC7FF" w:rsidR="003D761C" w:rsidDel="00366E45" w:rsidRDefault="00B0603D">
            <w:pPr>
              <w:rPr>
                <w:del w:id="487" w:author="Evan Katz" w:date="2019-06-17T15:09:00Z"/>
                <w:rFonts w:ascii="Times New Roman" w:hAnsi="Times New Roman"/>
                <w:b/>
              </w:rPr>
            </w:pPr>
            <w:r>
              <w:rPr>
                <w:rFonts w:ascii="Times New Roman" w:hAnsi="Times New Roman"/>
                <w:b/>
              </w:rPr>
              <w:t>C-2-</w:t>
            </w:r>
            <w:r w:rsidR="003D761C" w:rsidRPr="00E96FFD">
              <w:rPr>
                <w:rFonts w:ascii="Times New Roman" w:hAnsi="Times New Roman"/>
                <w:b/>
              </w:rPr>
              <w:t>a</w:t>
            </w:r>
            <w:r>
              <w:rPr>
                <w:rFonts w:ascii="Times New Roman" w:hAnsi="Times New Roman"/>
                <w:b/>
              </w:rPr>
              <w:t>:</w:t>
            </w:r>
            <w:r w:rsidR="003D761C" w:rsidRPr="00E96FFD">
              <w:rPr>
                <w:rFonts w:ascii="Times New Roman" w:hAnsi="Times New Roman"/>
                <w:b/>
              </w:rPr>
              <w:t xml:space="preserve">  Criminal History/Background Investigations</w:t>
            </w:r>
            <w:ins w:id="488" w:author="Evan Katz" w:date="2019-06-17T15:09:00Z">
              <w:r w:rsidR="00366E45">
                <w:rPr>
                  <w:rFonts w:ascii="Times New Roman" w:hAnsi="Times New Roman"/>
                  <w:i/>
                </w:rPr>
                <w:br/>
              </w:r>
            </w:ins>
          </w:p>
          <w:p w14:paraId="02541AEC" w14:textId="77777777" w:rsidR="00B0603D" w:rsidDel="00366E45" w:rsidRDefault="00B0603D">
            <w:pPr>
              <w:rPr>
                <w:del w:id="489" w:author="Evan Katz" w:date="2019-06-17T15:09:00Z"/>
                <w:rFonts w:ascii="Times New Roman" w:hAnsi="Times New Roman"/>
                <w:b/>
              </w:rPr>
            </w:pPr>
          </w:p>
          <w:p w14:paraId="6F997B57" w14:textId="77777777" w:rsidR="006A3487" w:rsidDel="00366E45" w:rsidRDefault="006A3487">
            <w:pPr>
              <w:rPr>
                <w:del w:id="490" w:author="Evan Katz" w:date="2019-06-17T15:09:00Z"/>
                <w:rFonts w:ascii="Times New Roman" w:hAnsi="Times New Roman"/>
                <w:i/>
              </w:rPr>
            </w:pPr>
          </w:p>
          <w:p w14:paraId="6E1DADDE" w14:textId="77777777" w:rsidR="006A3487" w:rsidRDefault="006A3487">
            <w:pPr>
              <w:rPr>
                <w:rFonts w:ascii="Times New Roman" w:hAnsi="Times New Roman"/>
                <w:i/>
              </w:rPr>
            </w:pPr>
          </w:p>
          <w:p w14:paraId="03A418C2" w14:textId="77777777" w:rsidR="00B0603D" w:rsidRPr="00B0603D" w:rsidRDefault="00B0603D">
            <w:pPr>
              <w:rPr>
                <w:rFonts w:ascii="Times New Roman" w:hAnsi="Times New Roman"/>
                <w:i/>
              </w:rPr>
            </w:pPr>
            <w:r>
              <w:rPr>
                <w:rFonts w:ascii="Times New Roman" w:hAnsi="Times New Roman"/>
                <w:i/>
              </w:rPr>
              <w:t>(C</w:t>
            </w:r>
            <w:r w:rsidRPr="00B0603D">
              <w:rPr>
                <w:rFonts w:ascii="Times New Roman" w:hAnsi="Times New Roman"/>
                <w:i/>
              </w:rPr>
              <w:t xml:space="preserve">omplete </w:t>
            </w:r>
            <w:r>
              <w:rPr>
                <w:rFonts w:ascii="Times New Roman" w:hAnsi="Times New Roman"/>
                <w:i/>
              </w:rPr>
              <w:t xml:space="preserve">only </w:t>
            </w:r>
            <w:r w:rsidR="004A6B51">
              <w:rPr>
                <w:rFonts w:ascii="Times New Roman" w:hAnsi="Times New Roman"/>
                <w:i/>
              </w:rPr>
              <w:t>when the state</w:t>
            </w:r>
            <w:r w:rsidRPr="00B0603D">
              <w:rPr>
                <w:rFonts w:ascii="Times New Roman" w:hAnsi="Times New Roman"/>
                <w:i/>
              </w:rPr>
              <w:t xml:space="preserve"> requires a criminal history and/or background investigation</w:t>
            </w:r>
            <w:r w:rsidR="004A6B51">
              <w:rPr>
                <w:rFonts w:ascii="Times New Roman" w:hAnsi="Times New Roman"/>
                <w:i/>
              </w:rPr>
              <w:t xml:space="preserve"> for any service provider</w:t>
            </w:r>
            <w:r w:rsidRPr="00B0603D">
              <w:rPr>
                <w:rFonts w:ascii="Times New Roman" w:hAnsi="Times New Roman"/>
                <w:i/>
              </w:rPr>
              <w:t>.)</w:t>
            </w:r>
          </w:p>
        </w:tc>
        <w:tc>
          <w:tcPr>
            <w:tcW w:w="8153" w:type="dxa"/>
            <w:tcBorders>
              <w:bottom w:val="single" w:sz="4" w:space="0" w:color="auto"/>
            </w:tcBorders>
          </w:tcPr>
          <w:p w14:paraId="0BA538D4" w14:textId="1192BC5B" w:rsidR="00366E45" w:rsidRDefault="00B0603D">
            <w:pPr>
              <w:pStyle w:val="BodyText2"/>
              <w:tabs>
                <w:tab w:val="left" w:pos="0"/>
              </w:tabs>
              <w:spacing w:before="120" w:after="60" w:line="260" w:lineRule="exact"/>
              <w:rPr>
                <w:b w:val="0"/>
                <w:szCs w:val="24"/>
              </w:rPr>
              <w:pPrChange w:id="491" w:author="Evan Katz" w:date="2019-06-17T15:11:00Z">
                <w:pPr>
                  <w:pStyle w:val="BodyText2"/>
                  <w:tabs>
                    <w:tab w:val="left" w:pos="305"/>
                  </w:tabs>
                  <w:spacing w:before="120" w:after="60" w:line="260" w:lineRule="exact"/>
                  <w:ind w:left="305" w:hanging="305"/>
                  <w:jc w:val="both"/>
                </w:pPr>
              </w:pPrChange>
            </w:pPr>
            <w:r w:rsidRPr="00A61CCC">
              <w:rPr>
                <w:b w:val="0"/>
                <w:szCs w:val="24"/>
              </w:rPr>
              <w:t>When criminal h</w:t>
            </w:r>
            <w:r>
              <w:rPr>
                <w:b w:val="0"/>
                <w:szCs w:val="24"/>
              </w:rPr>
              <w:t>istory/background investigations are required, does the waiver</w:t>
            </w:r>
            <w:ins w:id="492" w:author="Evan Katz" w:date="2019-06-17T15:08:00Z">
              <w:r w:rsidR="00366E45">
                <w:rPr>
                  <w:b w:val="0"/>
                  <w:szCs w:val="24"/>
                </w:rPr>
                <w:t xml:space="preserve"> </w:t>
              </w:r>
            </w:ins>
            <w:del w:id="493" w:author="Evan Katz" w:date="2019-06-17T14:55:00Z">
              <w:r w:rsidDel="00546512">
                <w:rPr>
                  <w:b w:val="0"/>
                  <w:szCs w:val="24"/>
                </w:rPr>
                <w:delText xml:space="preserve"> </w:delText>
              </w:r>
            </w:del>
            <w:r>
              <w:rPr>
                <w:b w:val="0"/>
                <w:szCs w:val="24"/>
              </w:rPr>
              <w:t>specify:</w:t>
            </w:r>
          </w:p>
          <w:p w14:paraId="5432C830" w14:textId="20F5225A" w:rsidR="00366E45" w:rsidRDefault="00B0603D" w:rsidP="00C432DA">
            <w:pPr>
              <w:numPr>
                <w:ilvl w:val="0"/>
                <w:numId w:val="20"/>
              </w:numPr>
              <w:tabs>
                <w:tab w:val="clear" w:pos="720"/>
                <w:tab w:val="left" w:pos="0"/>
                <w:tab w:val="left" w:pos="305"/>
                <w:tab w:val="left" w:pos="480"/>
                <w:tab w:val="left" w:pos="960"/>
                <w:tab w:val="left" w:pos="1440"/>
                <w:tab w:val="left" w:pos="1920"/>
                <w:tab w:val="left" w:pos="2400"/>
              </w:tabs>
              <w:spacing w:line="260" w:lineRule="exact"/>
              <w:ind w:left="305" w:hanging="305"/>
              <w:rPr>
                <w:rFonts w:ascii="Times New Roman" w:hAnsi="Times New Roman"/>
              </w:rPr>
            </w:pPr>
            <w:r w:rsidRPr="006439C7">
              <w:rPr>
                <w:rFonts w:ascii="Times New Roman" w:hAnsi="Times New Roman"/>
              </w:rPr>
              <w:t>The types of positions that must underg</w:t>
            </w:r>
            <w:r>
              <w:rPr>
                <w:rFonts w:ascii="Times New Roman" w:hAnsi="Times New Roman"/>
              </w:rPr>
              <w:t xml:space="preserve">o such investigations? </w:t>
            </w:r>
            <w:ins w:id="494" w:author="Evan Katz" w:date="2019-06-17T15:09:00Z">
              <w:r w:rsidR="00366E45">
                <w:rPr>
                  <w:rFonts w:ascii="Times New Roman" w:hAnsi="Times New Roman"/>
                </w:rPr>
                <w:br/>
              </w:r>
            </w:ins>
            <w:r>
              <w:rPr>
                <w:rFonts w:ascii="Times New Roman" w:hAnsi="Times New Roman"/>
              </w:rPr>
              <w:t xml:space="preserve"> </w:t>
            </w:r>
            <w:r w:rsidR="00654AE7">
              <w:rPr>
                <w:rFonts w:ascii="Times New Roman" w:hAnsi="Times New Roman"/>
                <w:iCs/>
              </w:rPr>
              <w:fldChar w:fldCharType="begin">
                <w:ffData>
                  <w:name w:val=""/>
                  <w:enabled/>
                  <w:calcOnExit w:val="0"/>
                  <w:checkBox>
                    <w:sizeAuto/>
                    <w:default w:val="0"/>
                  </w:checkBox>
                </w:ffData>
              </w:fldChar>
            </w:r>
            <w:r w:rsidR="00BE5F1B">
              <w:rPr>
                <w:rFonts w:ascii="Times New Roman" w:hAnsi="Times New Roman"/>
                <w:iCs/>
              </w:rPr>
              <w:instrText xml:space="preserve"> FORMCHECKBOX </w:instrText>
            </w:r>
            <w:r w:rsidR="00654AE7">
              <w:rPr>
                <w:rFonts w:ascii="Times New Roman" w:hAnsi="Times New Roman"/>
                <w:iCs/>
              </w:rPr>
            </w:r>
            <w:r w:rsidR="00654AE7">
              <w:rPr>
                <w:rFonts w:ascii="Times New Roman" w:hAnsi="Times New Roman"/>
                <w:iCs/>
              </w:rPr>
              <w:fldChar w:fldCharType="separate"/>
            </w:r>
            <w:r w:rsidR="00654AE7">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7733999A" w14:textId="77777777" w:rsidR="00366E45" w:rsidRPr="00366E45" w:rsidRDefault="00366E45" w:rsidP="00C432DA">
            <w:pPr>
              <w:tabs>
                <w:tab w:val="left" w:pos="0"/>
                <w:tab w:val="left" w:pos="305"/>
                <w:tab w:val="left" w:pos="480"/>
                <w:tab w:val="left" w:pos="960"/>
                <w:tab w:val="left" w:pos="1440"/>
                <w:tab w:val="left" w:pos="1920"/>
                <w:tab w:val="left" w:pos="2400"/>
              </w:tabs>
              <w:spacing w:line="260" w:lineRule="exact"/>
              <w:ind w:left="305"/>
              <w:rPr>
                <w:rFonts w:ascii="Times New Roman" w:hAnsi="Times New Roman"/>
              </w:rPr>
            </w:pPr>
          </w:p>
          <w:p w14:paraId="00633CF7" w14:textId="77777777" w:rsidR="006A3487" w:rsidRDefault="00B0603D">
            <w:pPr>
              <w:numPr>
                <w:ilvl w:val="0"/>
                <w:numId w:val="20"/>
              </w:numPr>
              <w:tabs>
                <w:tab w:val="clear" w:pos="720"/>
                <w:tab w:val="left" w:pos="0"/>
                <w:tab w:val="left" w:pos="305"/>
                <w:tab w:val="left" w:pos="480"/>
                <w:tab w:val="left" w:pos="960"/>
                <w:tab w:val="left" w:pos="1440"/>
                <w:tab w:val="left" w:pos="1920"/>
                <w:tab w:val="left" w:pos="2400"/>
              </w:tabs>
              <w:spacing w:line="260" w:lineRule="exact"/>
              <w:ind w:left="305" w:hanging="305"/>
              <w:rPr>
                <w:rFonts w:ascii="Times New Roman" w:hAnsi="Times New Roman"/>
              </w:rPr>
              <w:pPrChange w:id="495" w:author="Evan Katz" w:date="2019-06-17T15:11:00Z">
                <w:pPr>
                  <w:numPr>
                    <w:numId w:val="20"/>
                  </w:numPr>
                  <w:tabs>
                    <w:tab w:val="left" w:pos="0"/>
                    <w:tab w:val="left" w:pos="305"/>
                    <w:tab w:val="left" w:pos="480"/>
                    <w:tab w:val="num" w:pos="720"/>
                    <w:tab w:val="left" w:pos="960"/>
                    <w:tab w:val="left" w:pos="1440"/>
                    <w:tab w:val="left" w:pos="1920"/>
                    <w:tab w:val="left" w:pos="2400"/>
                  </w:tabs>
                  <w:spacing w:line="260" w:lineRule="exact"/>
                  <w:ind w:left="305" w:hanging="305"/>
                  <w:jc w:val="both"/>
                </w:pPr>
              </w:pPrChange>
            </w:pPr>
            <w:r>
              <w:rPr>
                <w:rFonts w:ascii="Times New Roman" w:hAnsi="Times New Roman"/>
              </w:rPr>
              <w:t xml:space="preserve">The entity responsible for conducting the checks or investigations?  </w:t>
            </w:r>
          </w:p>
          <w:p w14:paraId="7A267EC8" w14:textId="7F4A7554" w:rsidR="00B0603D" w:rsidRPr="006439C7" w:rsidRDefault="00546512">
            <w:pPr>
              <w:tabs>
                <w:tab w:val="left" w:pos="0"/>
                <w:tab w:val="left" w:pos="305"/>
                <w:tab w:val="left" w:pos="480"/>
                <w:tab w:val="left" w:pos="960"/>
                <w:tab w:val="left" w:pos="1440"/>
                <w:tab w:val="left" w:pos="1920"/>
                <w:tab w:val="left" w:pos="2400"/>
              </w:tabs>
              <w:spacing w:line="260" w:lineRule="exact"/>
              <w:rPr>
                <w:rFonts w:ascii="Times New Roman" w:hAnsi="Times New Roman"/>
              </w:rPr>
              <w:pPrChange w:id="496" w:author="Evan Katz" w:date="2019-06-17T15:11:00Z">
                <w:pPr>
                  <w:tabs>
                    <w:tab w:val="left" w:pos="0"/>
                    <w:tab w:val="left" w:pos="305"/>
                    <w:tab w:val="left" w:pos="480"/>
                    <w:tab w:val="left" w:pos="960"/>
                    <w:tab w:val="left" w:pos="1440"/>
                    <w:tab w:val="left" w:pos="1920"/>
                    <w:tab w:val="left" w:pos="2400"/>
                  </w:tabs>
                  <w:spacing w:line="260" w:lineRule="exact"/>
                  <w:jc w:val="both"/>
                </w:pPr>
              </w:pPrChange>
            </w:pPr>
            <w:r>
              <w:rPr>
                <w:rFonts w:ascii="Times New Roman" w:hAnsi="Times New Roman"/>
                <w:iCs/>
              </w:rPr>
              <w:t xml:space="preserve">     </w:t>
            </w:r>
            <w:r w:rsidR="00654AE7">
              <w:rPr>
                <w:rFonts w:ascii="Times New Roman" w:hAnsi="Times New Roman"/>
                <w:iCs/>
              </w:rPr>
              <w:fldChar w:fldCharType="begin">
                <w:ffData>
                  <w:name w:val=""/>
                  <w:enabled/>
                  <w:calcOnExit w:val="0"/>
                  <w:checkBox>
                    <w:sizeAuto/>
                    <w:default w:val="0"/>
                  </w:checkBox>
                </w:ffData>
              </w:fldChar>
            </w:r>
            <w:r w:rsidR="00BE5F1B">
              <w:rPr>
                <w:rFonts w:ascii="Times New Roman" w:hAnsi="Times New Roman"/>
                <w:iCs/>
              </w:rPr>
              <w:instrText xml:space="preserve"> FORMCHECKBOX </w:instrText>
            </w:r>
            <w:r w:rsidR="00654AE7">
              <w:rPr>
                <w:rFonts w:ascii="Times New Roman" w:hAnsi="Times New Roman"/>
                <w:iCs/>
              </w:rPr>
            </w:r>
            <w:r w:rsidR="00654AE7">
              <w:rPr>
                <w:rFonts w:ascii="Times New Roman" w:hAnsi="Times New Roman"/>
                <w:iCs/>
              </w:rPr>
              <w:fldChar w:fldCharType="separate"/>
            </w:r>
            <w:r w:rsidR="00654AE7">
              <w:rPr>
                <w:rFonts w:ascii="Times New Roman" w:hAnsi="Times New Roman"/>
                <w:iCs/>
              </w:rPr>
              <w:fldChar w:fldCharType="end"/>
            </w:r>
            <w:r w:rsidR="00B0603D" w:rsidRPr="00E96FFD">
              <w:rPr>
                <w:rFonts w:ascii="Times New Roman" w:hAnsi="Times New Roman"/>
                <w:iCs/>
              </w:rPr>
              <w:t xml:space="preserve"> </w:t>
            </w:r>
            <w:r w:rsidR="00B0603D"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B0603D"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B0603D" w:rsidRPr="00E96FFD">
              <w:rPr>
                <w:rFonts w:ascii="Times New Roman" w:hAnsi="Times New Roman"/>
                <w:iCs/>
              </w:rPr>
              <w:t xml:space="preserve">  </w:t>
            </w:r>
            <w:r w:rsidR="00B0603D" w:rsidRPr="00E96FFD">
              <w:rPr>
                <w:rFonts w:ascii="Times New Roman" w:hAnsi="Times New Roman"/>
              </w:rPr>
              <w:t>No</w:t>
            </w:r>
            <w:ins w:id="497" w:author="Evan Katz" w:date="2019-06-17T15:09:00Z">
              <w:r w:rsidR="00366E45">
                <w:rPr>
                  <w:rFonts w:ascii="Times New Roman" w:hAnsi="Times New Roman"/>
                </w:rPr>
                <w:br/>
              </w:r>
            </w:ins>
          </w:p>
          <w:p w14:paraId="31DAC18F" w14:textId="472D096B" w:rsidR="00B0603D" w:rsidRPr="006439C7" w:rsidRDefault="00B0603D">
            <w:pPr>
              <w:numPr>
                <w:ilvl w:val="0"/>
                <w:numId w:val="20"/>
              </w:numPr>
              <w:tabs>
                <w:tab w:val="clear" w:pos="720"/>
                <w:tab w:val="left" w:pos="0"/>
                <w:tab w:val="left" w:pos="305"/>
                <w:tab w:val="left" w:pos="480"/>
                <w:tab w:val="left" w:pos="960"/>
                <w:tab w:val="left" w:pos="1440"/>
                <w:tab w:val="left" w:pos="1920"/>
                <w:tab w:val="left" w:pos="2400"/>
              </w:tabs>
              <w:spacing w:line="260" w:lineRule="exact"/>
              <w:ind w:left="305" w:hanging="305"/>
              <w:rPr>
                <w:rFonts w:ascii="Times New Roman" w:hAnsi="Times New Roman"/>
              </w:rPr>
              <w:pPrChange w:id="498" w:author="Evan Katz" w:date="2019-06-17T15:11:00Z">
                <w:pPr>
                  <w:numPr>
                    <w:numId w:val="20"/>
                  </w:numPr>
                  <w:tabs>
                    <w:tab w:val="left" w:pos="0"/>
                    <w:tab w:val="left" w:pos="305"/>
                    <w:tab w:val="left" w:pos="480"/>
                    <w:tab w:val="num" w:pos="720"/>
                    <w:tab w:val="left" w:pos="960"/>
                    <w:tab w:val="left" w:pos="1440"/>
                    <w:tab w:val="left" w:pos="1920"/>
                    <w:tab w:val="left" w:pos="2400"/>
                  </w:tabs>
                  <w:spacing w:line="260" w:lineRule="exact"/>
                  <w:ind w:left="305" w:hanging="305"/>
                  <w:jc w:val="both"/>
                </w:pPr>
              </w:pPrChange>
            </w:pPr>
            <w:r w:rsidRPr="006439C7">
              <w:rPr>
                <w:rFonts w:ascii="Times New Roman" w:hAnsi="Times New Roman"/>
              </w:rPr>
              <w:t>The scope of the required investigation</w:t>
            </w:r>
            <w:r>
              <w:rPr>
                <w:rFonts w:ascii="Times New Roman" w:hAnsi="Times New Roman"/>
              </w:rPr>
              <w:t>?</w:t>
            </w:r>
            <w:r w:rsidRPr="006439C7">
              <w:rPr>
                <w:rFonts w:ascii="Times New Roman" w:hAnsi="Times New Roman"/>
              </w:rPr>
              <w:t xml:space="preserve"> </w:t>
            </w:r>
            <w:ins w:id="499" w:author="Evan Katz" w:date="2019-06-17T15:09:00Z">
              <w:r w:rsidR="00366E45">
                <w:rPr>
                  <w:rFonts w:ascii="Times New Roman" w:hAnsi="Times New Roman"/>
                </w:rPr>
                <w:br/>
              </w:r>
            </w:ins>
            <w:r w:rsidR="00654AE7">
              <w:rPr>
                <w:rFonts w:ascii="Times New Roman" w:hAnsi="Times New Roman"/>
                <w:iCs/>
              </w:rPr>
              <w:fldChar w:fldCharType="begin">
                <w:ffData>
                  <w:name w:val=""/>
                  <w:enabled/>
                  <w:calcOnExit w:val="0"/>
                  <w:checkBox>
                    <w:sizeAuto/>
                    <w:default w:val="0"/>
                  </w:checkBox>
                </w:ffData>
              </w:fldChar>
            </w:r>
            <w:r w:rsidR="00BE5F1B">
              <w:rPr>
                <w:rFonts w:ascii="Times New Roman" w:hAnsi="Times New Roman"/>
                <w:iCs/>
              </w:rPr>
              <w:instrText xml:space="preserve"> FORMCHECKBOX </w:instrText>
            </w:r>
            <w:r w:rsidR="00654AE7">
              <w:rPr>
                <w:rFonts w:ascii="Times New Roman" w:hAnsi="Times New Roman"/>
                <w:iCs/>
              </w:rPr>
            </w:r>
            <w:r w:rsidR="00654AE7">
              <w:rPr>
                <w:rFonts w:ascii="Times New Roman" w:hAnsi="Times New Roman"/>
                <w:iCs/>
              </w:rPr>
              <w:fldChar w:fldCharType="separate"/>
            </w:r>
            <w:r w:rsidR="00654AE7">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00" w:author="Evan Katz" w:date="2019-06-17T15:09:00Z">
              <w:r w:rsidR="00366E45">
                <w:rPr>
                  <w:rFonts w:ascii="Times New Roman" w:hAnsi="Times New Roman"/>
                </w:rPr>
                <w:br/>
              </w:r>
            </w:ins>
          </w:p>
          <w:p w14:paraId="30405967" w14:textId="0D59816A" w:rsidR="003D761C" w:rsidRPr="00E96FFD" w:rsidRDefault="00B0603D">
            <w:pPr>
              <w:numPr>
                <w:ilvl w:val="0"/>
                <w:numId w:val="20"/>
              </w:numPr>
              <w:tabs>
                <w:tab w:val="clear" w:pos="720"/>
                <w:tab w:val="left" w:pos="305"/>
              </w:tabs>
              <w:ind w:left="305" w:hanging="305"/>
              <w:rPr>
                <w:rFonts w:ascii="Times New Roman" w:hAnsi="Times New Roman"/>
              </w:rPr>
              <w:pPrChange w:id="501" w:author="Evan Katz" w:date="2019-06-17T15:11:00Z">
                <w:pPr>
                  <w:numPr>
                    <w:numId w:val="20"/>
                  </w:numPr>
                  <w:tabs>
                    <w:tab w:val="left" w:pos="305"/>
                    <w:tab w:val="num" w:pos="720"/>
                  </w:tabs>
                  <w:ind w:left="305" w:hanging="305"/>
                </w:pPr>
              </w:pPrChange>
            </w:pPr>
            <w:r w:rsidRPr="006439C7">
              <w:rPr>
                <w:rFonts w:ascii="Times New Roman" w:hAnsi="Times New Roman"/>
              </w:rPr>
              <w:t>The state’s process to ensure that mandatory investigations have been conducted</w:t>
            </w:r>
            <w:r>
              <w:rPr>
                <w:rFonts w:ascii="Times New Roman" w:hAnsi="Times New Roman"/>
              </w:rPr>
              <w:t xml:space="preserve">?  </w:t>
            </w:r>
            <w:ins w:id="502" w:author="Evan Katz" w:date="2019-06-17T15:09:00Z">
              <w:r w:rsidR="00366E45">
                <w:rPr>
                  <w:rFonts w:ascii="Times New Roman" w:hAnsi="Times New Roman"/>
                </w:rPr>
                <w:br/>
              </w:r>
            </w:ins>
            <w:r w:rsidR="00654AE7">
              <w:rPr>
                <w:rFonts w:ascii="Times New Roman" w:hAnsi="Times New Roman"/>
                <w:iCs/>
              </w:rPr>
              <w:fldChar w:fldCharType="begin">
                <w:ffData>
                  <w:name w:val=""/>
                  <w:enabled/>
                  <w:calcOnExit w:val="0"/>
                  <w:checkBox>
                    <w:sizeAuto/>
                    <w:default w:val="0"/>
                  </w:checkBox>
                </w:ffData>
              </w:fldChar>
            </w:r>
            <w:r w:rsidR="00BE5F1B">
              <w:rPr>
                <w:rFonts w:ascii="Times New Roman" w:hAnsi="Times New Roman"/>
                <w:iCs/>
              </w:rPr>
              <w:instrText xml:space="preserve"> FORMCHECKBOX </w:instrText>
            </w:r>
            <w:r w:rsidR="00654AE7">
              <w:rPr>
                <w:rFonts w:ascii="Times New Roman" w:hAnsi="Times New Roman"/>
                <w:iCs/>
              </w:rPr>
            </w:r>
            <w:r w:rsidR="00654AE7">
              <w:rPr>
                <w:rFonts w:ascii="Times New Roman" w:hAnsi="Times New Roman"/>
                <w:iCs/>
              </w:rPr>
              <w:fldChar w:fldCharType="separate"/>
            </w:r>
            <w:r w:rsidR="00654AE7">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03" w:author="Evan Katz" w:date="2019-06-17T15:09:00Z">
              <w:r w:rsidR="00366E45">
                <w:rPr>
                  <w:rFonts w:ascii="Times New Roman" w:hAnsi="Times New Roman"/>
                </w:rPr>
                <w:br/>
              </w:r>
            </w:ins>
          </w:p>
        </w:tc>
        <w:tc>
          <w:tcPr>
            <w:tcW w:w="3060" w:type="dxa"/>
            <w:tcBorders>
              <w:bottom w:val="single" w:sz="4" w:space="0" w:color="auto"/>
            </w:tcBorders>
          </w:tcPr>
          <w:p w14:paraId="2FB27EB7" w14:textId="77777777" w:rsidR="003D761C" w:rsidRPr="005E4F4B" w:rsidRDefault="003D761C">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504" w:author="Evan Katz" w:date="2019-06-17T15:11:00Z">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3D761C" w:rsidRPr="00E96FFD" w14:paraId="716B8FCA" w14:textId="77777777" w:rsidTr="00994965">
        <w:trPr>
          <w:cantSplit/>
          <w:tblHeader/>
        </w:trPr>
        <w:tc>
          <w:tcPr>
            <w:tcW w:w="3007" w:type="dxa"/>
            <w:tcBorders>
              <w:bottom w:val="single" w:sz="4" w:space="0" w:color="auto"/>
            </w:tcBorders>
          </w:tcPr>
          <w:p w14:paraId="2B5B64BA" w14:textId="77777777" w:rsidR="003D761C" w:rsidRDefault="00B0603D">
            <w:pPr>
              <w:rPr>
                <w:rFonts w:ascii="Times New Roman" w:hAnsi="Times New Roman"/>
                <w:b/>
              </w:rPr>
            </w:pPr>
            <w:r>
              <w:rPr>
                <w:rFonts w:ascii="Times New Roman" w:hAnsi="Times New Roman"/>
                <w:b/>
              </w:rPr>
              <w:t>C-2-</w:t>
            </w:r>
            <w:r w:rsidR="003D761C" w:rsidRPr="00E96FFD">
              <w:rPr>
                <w:rFonts w:ascii="Times New Roman" w:hAnsi="Times New Roman"/>
                <w:b/>
              </w:rPr>
              <w:t>b</w:t>
            </w:r>
            <w:r>
              <w:rPr>
                <w:rFonts w:ascii="Times New Roman" w:hAnsi="Times New Roman"/>
                <w:b/>
              </w:rPr>
              <w:t>:</w:t>
            </w:r>
            <w:r w:rsidR="003D761C" w:rsidRPr="00E96FFD">
              <w:rPr>
                <w:rFonts w:ascii="Times New Roman" w:hAnsi="Times New Roman"/>
                <w:b/>
              </w:rPr>
              <w:t xml:space="preserve">  Abuse Registry </w:t>
            </w:r>
            <w:r w:rsidR="00A64580">
              <w:rPr>
                <w:rFonts w:ascii="Times New Roman" w:hAnsi="Times New Roman"/>
                <w:b/>
              </w:rPr>
              <w:br/>
              <w:t xml:space="preserve">        </w:t>
            </w:r>
            <w:r w:rsidR="003D761C" w:rsidRPr="00E96FFD">
              <w:rPr>
                <w:rFonts w:ascii="Times New Roman" w:hAnsi="Times New Roman"/>
                <w:b/>
              </w:rPr>
              <w:t>Screening</w:t>
            </w:r>
          </w:p>
          <w:p w14:paraId="6C33FD86" w14:textId="77777777" w:rsidR="008029DC" w:rsidRDefault="008029DC">
            <w:pPr>
              <w:rPr>
                <w:rFonts w:ascii="Times New Roman" w:hAnsi="Times New Roman"/>
                <w:b/>
              </w:rPr>
            </w:pPr>
          </w:p>
          <w:p w14:paraId="2191E23C" w14:textId="77777777" w:rsidR="008029DC" w:rsidRPr="00E96FFD" w:rsidRDefault="008029DC">
            <w:pPr>
              <w:rPr>
                <w:rFonts w:ascii="Times New Roman" w:hAnsi="Times New Roman"/>
                <w:b/>
              </w:rPr>
            </w:pPr>
            <w:r>
              <w:rPr>
                <w:rFonts w:ascii="Times New Roman" w:hAnsi="Times New Roman"/>
                <w:i/>
              </w:rPr>
              <w:t>(C</w:t>
            </w:r>
            <w:r w:rsidRPr="00B0603D">
              <w:rPr>
                <w:rFonts w:ascii="Times New Roman" w:hAnsi="Times New Roman"/>
                <w:i/>
              </w:rPr>
              <w:t xml:space="preserve">omplete </w:t>
            </w:r>
            <w:r>
              <w:rPr>
                <w:rFonts w:ascii="Times New Roman" w:hAnsi="Times New Roman"/>
                <w:i/>
              </w:rPr>
              <w:t xml:space="preserve">only </w:t>
            </w:r>
            <w:r w:rsidRPr="00B0603D">
              <w:rPr>
                <w:rFonts w:ascii="Times New Roman" w:hAnsi="Times New Roman"/>
                <w:i/>
              </w:rPr>
              <w:t xml:space="preserve">when the </w:t>
            </w:r>
            <w:r w:rsidR="004A6B51">
              <w:rPr>
                <w:rFonts w:ascii="Times New Roman" w:hAnsi="Times New Roman"/>
                <w:i/>
              </w:rPr>
              <w:t>state</w:t>
            </w:r>
            <w:r w:rsidRPr="00B0603D">
              <w:rPr>
                <w:rFonts w:ascii="Times New Roman" w:hAnsi="Times New Roman"/>
                <w:i/>
              </w:rPr>
              <w:t xml:space="preserve"> </w:t>
            </w:r>
            <w:r>
              <w:rPr>
                <w:rFonts w:ascii="Times New Roman" w:hAnsi="Times New Roman"/>
                <w:i/>
              </w:rPr>
              <w:t>conducts abuse registry screening</w:t>
            </w:r>
            <w:r w:rsidR="004A6B51">
              <w:rPr>
                <w:rFonts w:ascii="Times New Roman" w:hAnsi="Times New Roman"/>
                <w:i/>
              </w:rPr>
              <w:t xml:space="preserve"> for any service provider</w:t>
            </w:r>
            <w:r w:rsidRPr="00B0603D">
              <w:rPr>
                <w:rFonts w:ascii="Times New Roman" w:hAnsi="Times New Roman"/>
                <w:i/>
              </w:rPr>
              <w:t>.)</w:t>
            </w:r>
          </w:p>
        </w:tc>
        <w:tc>
          <w:tcPr>
            <w:tcW w:w="8153" w:type="dxa"/>
            <w:tcBorders>
              <w:bottom w:val="single" w:sz="4" w:space="0" w:color="auto"/>
            </w:tcBorders>
          </w:tcPr>
          <w:p w14:paraId="74A0E8A4" w14:textId="77777777" w:rsidR="008029DC" w:rsidRPr="006B738C" w:rsidRDefault="008029DC">
            <w:pPr>
              <w:spacing w:after="60"/>
              <w:rPr>
                <w:rFonts w:ascii="Times New Roman" w:hAnsi="Times New Roman"/>
                <w:kern w:val="22"/>
              </w:rPr>
            </w:pPr>
            <w:r w:rsidRPr="006B738C">
              <w:rPr>
                <w:rFonts w:ascii="Times New Roman" w:hAnsi="Times New Roman"/>
                <w:kern w:val="22"/>
              </w:rPr>
              <w:t xml:space="preserve">When abuse registry screening is required, </w:t>
            </w:r>
            <w:r>
              <w:rPr>
                <w:rFonts w:ascii="Times New Roman" w:hAnsi="Times New Roman"/>
                <w:kern w:val="22"/>
              </w:rPr>
              <w:t>does the waiver specify:</w:t>
            </w:r>
          </w:p>
          <w:p w14:paraId="5C09DB68" w14:textId="77777777" w:rsidR="006A3487" w:rsidRPr="006A3487" w:rsidRDefault="008029DC">
            <w:pPr>
              <w:numPr>
                <w:ilvl w:val="0"/>
                <w:numId w:val="20"/>
              </w:numPr>
              <w:tabs>
                <w:tab w:val="clear" w:pos="720"/>
                <w:tab w:val="left" w:pos="0"/>
                <w:tab w:val="left" w:pos="305"/>
                <w:tab w:val="left" w:pos="480"/>
                <w:tab w:val="left" w:pos="960"/>
                <w:tab w:val="left" w:pos="1440"/>
                <w:tab w:val="left" w:pos="1920"/>
                <w:tab w:val="left" w:pos="2400"/>
              </w:tabs>
              <w:spacing w:line="260" w:lineRule="exact"/>
              <w:ind w:left="305" w:hanging="305"/>
              <w:rPr>
                <w:rFonts w:ascii="Times New Roman" w:hAnsi="Times New Roman"/>
              </w:rPr>
              <w:pPrChange w:id="505" w:author="Evan Katz" w:date="2019-06-17T15:11:00Z">
                <w:pPr>
                  <w:numPr>
                    <w:numId w:val="20"/>
                  </w:numPr>
                  <w:tabs>
                    <w:tab w:val="left" w:pos="0"/>
                    <w:tab w:val="left" w:pos="305"/>
                    <w:tab w:val="left" w:pos="480"/>
                    <w:tab w:val="num" w:pos="720"/>
                    <w:tab w:val="left" w:pos="960"/>
                    <w:tab w:val="left" w:pos="1440"/>
                    <w:tab w:val="left" w:pos="1920"/>
                    <w:tab w:val="left" w:pos="2400"/>
                  </w:tabs>
                  <w:spacing w:line="260" w:lineRule="exact"/>
                  <w:ind w:left="305" w:hanging="305"/>
                  <w:jc w:val="both"/>
                </w:pPr>
              </w:pPrChange>
            </w:pPr>
            <w:r w:rsidRPr="006B738C">
              <w:rPr>
                <w:rFonts w:ascii="Times New Roman" w:hAnsi="Times New Roman"/>
                <w:kern w:val="22"/>
              </w:rPr>
              <w:t>The entity (entities) responsible for</w:t>
            </w:r>
            <w:r>
              <w:rPr>
                <w:rFonts w:ascii="Times New Roman" w:hAnsi="Times New Roman"/>
                <w:kern w:val="22"/>
              </w:rPr>
              <w:t xml:space="preserve"> maintaining the abuse registry?  </w:t>
            </w:r>
          </w:p>
          <w:p w14:paraId="0132FA21" w14:textId="1198B105" w:rsidR="008029DC" w:rsidRPr="006439C7" w:rsidRDefault="00546512">
            <w:pPr>
              <w:tabs>
                <w:tab w:val="left" w:pos="0"/>
                <w:tab w:val="left" w:pos="305"/>
                <w:tab w:val="left" w:pos="480"/>
                <w:tab w:val="left" w:pos="960"/>
                <w:tab w:val="left" w:pos="1440"/>
                <w:tab w:val="left" w:pos="1920"/>
                <w:tab w:val="left" w:pos="2400"/>
              </w:tabs>
              <w:spacing w:line="260" w:lineRule="exact"/>
              <w:rPr>
                <w:rFonts w:ascii="Times New Roman" w:hAnsi="Times New Roman"/>
              </w:rPr>
              <w:pPrChange w:id="506" w:author="Evan Katz" w:date="2019-06-17T15:11:00Z">
                <w:pPr>
                  <w:tabs>
                    <w:tab w:val="left" w:pos="0"/>
                    <w:tab w:val="left" w:pos="305"/>
                    <w:tab w:val="left" w:pos="480"/>
                    <w:tab w:val="left" w:pos="960"/>
                    <w:tab w:val="left" w:pos="1440"/>
                    <w:tab w:val="left" w:pos="1920"/>
                    <w:tab w:val="left" w:pos="2400"/>
                  </w:tabs>
                  <w:spacing w:line="260" w:lineRule="exact"/>
                  <w:jc w:val="both"/>
                </w:pPr>
              </w:pPrChange>
            </w:pPr>
            <w:r>
              <w:rPr>
                <w:rFonts w:ascii="Times New Roman" w:hAnsi="Times New Roman"/>
                <w:iCs/>
              </w:rPr>
              <w:t xml:space="preserve">     </w:t>
            </w:r>
            <w:r w:rsidR="00654AE7">
              <w:rPr>
                <w:rFonts w:ascii="Times New Roman" w:hAnsi="Times New Roman"/>
                <w:iCs/>
              </w:rPr>
              <w:fldChar w:fldCharType="begin">
                <w:ffData>
                  <w:name w:val=""/>
                  <w:enabled/>
                  <w:calcOnExit w:val="0"/>
                  <w:checkBox>
                    <w:sizeAuto/>
                    <w:default w:val="0"/>
                  </w:checkBox>
                </w:ffData>
              </w:fldChar>
            </w:r>
            <w:r w:rsidR="00BE5F1B">
              <w:rPr>
                <w:rFonts w:ascii="Times New Roman" w:hAnsi="Times New Roman"/>
                <w:iCs/>
              </w:rPr>
              <w:instrText xml:space="preserve"> FORMCHECKBOX </w:instrText>
            </w:r>
            <w:r w:rsidR="00654AE7">
              <w:rPr>
                <w:rFonts w:ascii="Times New Roman" w:hAnsi="Times New Roman"/>
                <w:iCs/>
              </w:rPr>
            </w:r>
            <w:r w:rsidR="00654AE7">
              <w:rPr>
                <w:rFonts w:ascii="Times New Roman" w:hAnsi="Times New Roman"/>
                <w:iCs/>
              </w:rPr>
              <w:fldChar w:fldCharType="separate"/>
            </w:r>
            <w:r w:rsidR="00654AE7">
              <w:rPr>
                <w:rFonts w:ascii="Times New Roman" w:hAnsi="Times New Roman"/>
                <w:iCs/>
              </w:rPr>
              <w:fldChar w:fldCharType="end"/>
            </w:r>
            <w:r w:rsidR="008029DC" w:rsidRPr="00E96FFD">
              <w:rPr>
                <w:rFonts w:ascii="Times New Roman" w:hAnsi="Times New Roman"/>
                <w:iCs/>
              </w:rPr>
              <w:t xml:space="preserve"> </w:t>
            </w:r>
            <w:r w:rsidR="008029DC"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8029DC"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8029DC" w:rsidRPr="00E96FFD">
              <w:rPr>
                <w:rFonts w:ascii="Times New Roman" w:hAnsi="Times New Roman"/>
                <w:iCs/>
              </w:rPr>
              <w:t xml:space="preserve">  </w:t>
            </w:r>
            <w:r w:rsidR="008029DC" w:rsidRPr="00E96FFD">
              <w:rPr>
                <w:rFonts w:ascii="Times New Roman" w:hAnsi="Times New Roman"/>
              </w:rPr>
              <w:t>No</w:t>
            </w:r>
            <w:ins w:id="507" w:author="Evan Katz" w:date="2019-06-17T15:10:00Z">
              <w:r w:rsidR="00366E45">
                <w:rPr>
                  <w:rFonts w:ascii="Times New Roman" w:hAnsi="Times New Roman"/>
                </w:rPr>
                <w:br/>
              </w:r>
            </w:ins>
          </w:p>
          <w:p w14:paraId="1BB27332" w14:textId="77777777" w:rsidR="006A3487" w:rsidRPr="006A3487" w:rsidRDefault="008029DC">
            <w:pPr>
              <w:numPr>
                <w:ilvl w:val="0"/>
                <w:numId w:val="20"/>
              </w:numPr>
              <w:tabs>
                <w:tab w:val="clear" w:pos="720"/>
                <w:tab w:val="left" w:pos="0"/>
                <w:tab w:val="left" w:pos="305"/>
                <w:tab w:val="left" w:pos="480"/>
                <w:tab w:val="left" w:pos="960"/>
                <w:tab w:val="left" w:pos="1440"/>
                <w:tab w:val="left" w:pos="1920"/>
                <w:tab w:val="left" w:pos="2400"/>
              </w:tabs>
              <w:spacing w:line="260" w:lineRule="exact"/>
              <w:ind w:left="305" w:hanging="305"/>
              <w:rPr>
                <w:rFonts w:ascii="Times New Roman" w:hAnsi="Times New Roman"/>
              </w:rPr>
              <w:pPrChange w:id="508" w:author="Evan Katz" w:date="2019-06-17T15:11:00Z">
                <w:pPr>
                  <w:numPr>
                    <w:numId w:val="20"/>
                  </w:numPr>
                  <w:tabs>
                    <w:tab w:val="left" w:pos="0"/>
                    <w:tab w:val="left" w:pos="305"/>
                    <w:tab w:val="left" w:pos="480"/>
                    <w:tab w:val="num" w:pos="720"/>
                    <w:tab w:val="left" w:pos="960"/>
                    <w:tab w:val="left" w:pos="1440"/>
                    <w:tab w:val="left" w:pos="1920"/>
                    <w:tab w:val="left" w:pos="2400"/>
                  </w:tabs>
                  <w:spacing w:line="260" w:lineRule="exact"/>
                  <w:ind w:left="305" w:hanging="305"/>
                  <w:jc w:val="both"/>
                </w:pPr>
              </w:pPrChange>
            </w:pPr>
            <w:r w:rsidRPr="006B738C">
              <w:rPr>
                <w:rFonts w:ascii="Times New Roman" w:hAnsi="Times New Roman"/>
                <w:kern w:val="22"/>
              </w:rPr>
              <w:t>The type of staff for whom abuse regist</w:t>
            </w:r>
            <w:r>
              <w:rPr>
                <w:rFonts w:ascii="Times New Roman" w:hAnsi="Times New Roman"/>
                <w:kern w:val="22"/>
              </w:rPr>
              <w:t xml:space="preserve">ry screenings must be conducted? </w:t>
            </w:r>
          </w:p>
          <w:p w14:paraId="27FA0947" w14:textId="29CBBAE6" w:rsidR="008029DC" w:rsidRPr="006439C7" w:rsidRDefault="00546512">
            <w:pPr>
              <w:tabs>
                <w:tab w:val="left" w:pos="0"/>
                <w:tab w:val="left" w:pos="305"/>
                <w:tab w:val="left" w:pos="480"/>
                <w:tab w:val="left" w:pos="960"/>
                <w:tab w:val="left" w:pos="1440"/>
                <w:tab w:val="left" w:pos="1920"/>
                <w:tab w:val="left" w:pos="2400"/>
              </w:tabs>
              <w:spacing w:line="260" w:lineRule="exact"/>
              <w:rPr>
                <w:rFonts w:ascii="Times New Roman" w:hAnsi="Times New Roman"/>
              </w:rPr>
              <w:pPrChange w:id="509" w:author="Evan Katz" w:date="2019-06-17T15:11:00Z">
                <w:pPr>
                  <w:tabs>
                    <w:tab w:val="left" w:pos="0"/>
                    <w:tab w:val="left" w:pos="305"/>
                    <w:tab w:val="left" w:pos="480"/>
                    <w:tab w:val="left" w:pos="960"/>
                    <w:tab w:val="left" w:pos="1440"/>
                    <w:tab w:val="left" w:pos="1920"/>
                    <w:tab w:val="left" w:pos="2400"/>
                  </w:tabs>
                  <w:spacing w:line="260" w:lineRule="exact"/>
                  <w:jc w:val="both"/>
                </w:pPr>
              </w:pPrChange>
            </w:pPr>
            <w:r>
              <w:rPr>
                <w:rFonts w:ascii="Times New Roman" w:hAnsi="Times New Roman"/>
                <w:iCs/>
              </w:rPr>
              <w:t xml:space="preserve">     </w:t>
            </w:r>
            <w:r w:rsidR="00654AE7">
              <w:rPr>
                <w:rFonts w:ascii="Times New Roman" w:hAnsi="Times New Roman"/>
                <w:iCs/>
              </w:rPr>
              <w:fldChar w:fldCharType="begin">
                <w:ffData>
                  <w:name w:val=""/>
                  <w:enabled/>
                  <w:calcOnExit w:val="0"/>
                  <w:checkBox>
                    <w:sizeAuto/>
                    <w:default w:val="0"/>
                  </w:checkBox>
                </w:ffData>
              </w:fldChar>
            </w:r>
            <w:r w:rsidR="00BE5F1B">
              <w:rPr>
                <w:rFonts w:ascii="Times New Roman" w:hAnsi="Times New Roman"/>
                <w:iCs/>
              </w:rPr>
              <w:instrText xml:space="preserve"> FORMCHECKBOX </w:instrText>
            </w:r>
            <w:r w:rsidR="00654AE7">
              <w:rPr>
                <w:rFonts w:ascii="Times New Roman" w:hAnsi="Times New Roman"/>
                <w:iCs/>
              </w:rPr>
            </w:r>
            <w:r w:rsidR="00654AE7">
              <w:rPr>
                <w:rFonts w:ascii="Times New Roman" w:hAnsi="Times New Roman"/>
                <w:iCs/>
              </w:rPr>
              <w:fldChar w:fldCharType="separate"/>
            </w:r>
            <w:r w:rsidR="00654AE7">
              <w:rPr>
                <w:rFonts w:ascii="Times New Roman" w:hAnsi="Times New Roman"/>
                <w:iCs/>
              </w:rPr>
              <w:fldChar w:fldCharType="end"/>
            </w:r>
            <w:r w:rsidR="008029DC" w:rsidRPr="00E96FFD">
              <w:rPr>
                <w:rFonts w:ascii="Times New Roman" w:hAnsi="Times New Roman"/>
                <w:iCs/>
              </w:rPr>
              <w:t xml:space="preserve"> </w:t>
            </w:r>
            <w:r w:rsidR="008029DC"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8029DC"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8029DC" w:rsidRPr="00E96FFD">
              <w:rPr>
                <w:rFonts w:ascii="Times New Roman" w:hAnsi="Times New Roman"/>
                <w:iCs/>
              </w:rPr>
              <w:t xml:space="preserve">  </w:t>
            </w:r>
            <w:r w:rsidR="008029DC" w:rsidRPr="00E96FFD">
              <w:rPr>
                <w:rFonts w:ascii="Times New Roman" w:hAnsi="Times New Roman"/>
              </w:rPr>
              <w:t>No</w:t>
            </w:r>
            <w:ins w:id="510" w:author="Evan Katz" w:date="2019-06-17T15:10:00Z">
              <w:r w:rsidR="00366E45">
                <w:rPr>
                  <w:rFonts w:ascii="Times New Roman" w:hAnsi="Times New Roman"/>
                </w:rPr>
                <w:br/>
              </w:r>
            </w:ins>
          </w:p>
          <w:p w14:paraId="1B097777" w14:textId="77777777" w:rsidR="00271018" w:rsidRPr="00271018" w:rsidRDefault="008029DC" w:rsidP="00386CBE">
            <w:pPr>
              <w:numPr>
                <w:ilvl w:val="0"/>
                <w:numId w:val="20"/>
              </w:numPr>
              <w:tabs>
                <w:tab w:val="clear" w:pos="720"/>
                <w:tab w:val="left" w:pos="0"/>
                <w:tab w:val="left" w:pos="305"/>
                <w:tab w:val="left" w:pos="480"/>
                <w:tab w:val="left" w:pos="960"/>
                <w:tab w:val="left" w:pos="1440"/>
                <w:tab w:val="left" w:pos="1920"/>
                <w:tab w:val="left" w:pos="2400"/>
              </w:tabs>
              <w:spacing w:line="260" w:lineRule="exact"/>
              <w:ind w:left="305" w:hanging="305"/>
              <w:rPr>
                <w:rFonts w:ascii="Times New Roman" w:hAnsi="Times New Roman"/>
                <w:rPrChange w:id="511" w:author="Jonathan  Hicks" w:date="2024-11-05T18:14:00Z">
                  <w:rPr>
                    <w:rFonts w:ascii="Times New Roman" w:hAnsi="Times New Roman"/>
                    <w:kern w:val="22"/>
                  </w:rPr>
                </w:rPrChange>
              </w:rPr>
            </w:pPr>
            <w:r>
              <w:rPr>
                <w:rFonts w:ascii="Times New Roman" w:hAnsi="Times New Roman"/>
                <w:kern w:val="22"/>
              </w:rPr>
              <w:t xml:space="preserve">The entity or entities responsible for conducting the screening against the registry? </w:t>
            </w:r>
          </w:p>
          <w:p w14:paraId="1ECEE984" w14:textId="223D0C31" w:rsidR="008029DC" w:rsidRPr="00546512" w:rsidRDefault="008029DC" w:rsidP="00271018">
            <w:pPr>
              <w:tabs>
                <w:tab w:val="left" w:pos="0"/>
                <w:tab w:val="left" w:pos="305"/>
                <w:tab w:val="left" w:pos="480"/>
                <w:tab w:val="left" w:pos="960"/>
                <w:tab w:val="left" w:pos="1440"/>
                <w:tab w:val="left" w:pos="1920"/>
                <w:tab w:val="left" w:pos="2400"/>
              </w:tabs>
              <w:spacing w:line="260" w:lineRule="exact"/>
              <w:ind w:left="305"/>
              <w:rPr>
                <w:rFonts w:ascii="Times New Roman" w:hAnsi="Times New Roman"/>
              </w:rPr>
            </w:pPr>
            <w:r>
              <w:rPr>
                <w:rFonts w:ascii="Times New Roman" w:hAnsi="Times New Roman"/>
                <w:kern w:val="22"/>
              </w:rPr>
              <w:t xml:space="preserve"> </w:t>
            </w:r>
            <w:r w:rsidR="00654AE7" w:rsidRPr="00A90582">
              <w:rPr>
                <w:rFonts w:ascii="Times New Roman" w:hAnsi="Times New Roman"/>
                <w:iCs/>
              </w:rPr>
              <w:fldChar w:fldCharType="begin">
                <w:ffData>
                  <w:name w:val=""/>
                  <w:enabled/>
                  <w:calcOnExit w:val="0"/>
                  <w:checkBox>
                    <w:sizeAuto/>
                    <w:default w:val="0"/>
                  </w:checkBox>
                </w:ffData>
              </w:fldChar>
            </w:r>
            <w:r w:rsidR="00BE5F1B" w:rsidRPr="00546512">
              <w:rPr>
                <w:rFonts w:ascii="Times New Roman" w:hAnsi="Times New Roman"/>
                <w:iCs/>
              </w:rPr>
              <w:instrText xml:space="preserve"> FORMCHECKBOX </w:instrText>
            </w:r>
            <w:r w:rsidR="00654AE7" w:rsidRPr="00A90582">
              <w:rPr>
                <w:rFonts w:ascii="Times New Roman" w:hAnsi="Times New Roman"/>
                <w:iCs/>
              </w:rPr>
            </w:r>
            <w:r w:rsidR="00654AE7" w:rsidRPr="00A90582">
              <w:rPr>
                <w:rFonts w:ascii="Times New Roman" w:hAnsi="Times New Roman"/>
                <w:iCs/>
              </w:rPr>
              <w:fldChar w:fldCharType="separate"/>
            </w:r>
            <w:r w:rsidR="00654AE7" w:rsidRPr="00A90582">
              <w:rPr>
                <w:rFonts w:ascii="Times New Roman" w:hAnsi="Times New Roman"/>
                <w:iCs/>
              </w:rPr>
              <w:fldChar w:fldCharType="end"/>
            </w:r>
            <w:r w:rsidRPr="00546512">
              <w:rPr>
                <w:rFonts w:ascii="Times New Roman" w:hAnsi="Times New Roman"/>
                <w:iCs/>
              </w:rPr>
              <w:t xml:space="preserve"> </w:t>
            </w:r>
            <w:r w:rsidRPr="00546512">
              <w:rPr>
                <w:rFonts w:ascii="Times New Roman" w:hAnsi="Times New Roman"/>
              </w:rPr>
              <w:t xml:space="preserve">Yes  </w:t>
            </w:r>
            <w:r w:rsidR="00654AE7" w:rsidRPr="00A90582">
              <w:rPr>
                <w:rFonts w:ascii="Times New Roman" w:hAnsi="Times New Roman"/>
                <w:iCs/>
              </w:rPr>
              <w:fldChar w:fldCharType="begin">
                <w:ffData>
                  <w:name w:val="Check91"/>
                  <w:enabled/>
                  <w:calcOnExit w:val="0"/>
                  <w:checkBox>
                    <w:sizeAuto/>
                    <w:default w:val="0"/>
                  </w:checkBox>
                </w:ffData>
              </w:fldChar>
            </w:r>
            <w:r w:rsidRPr="00546512">
              <w:rPr>
                <w:rFonts w:ascii="Times New Roman" w:hAnsi="Times New Roman"/>
                <w:iCs/>
              </w:rPr>
              <w:instrText xml:space="preserve"> FORMCHECKBOX </w:instrText>
            </w:r>
            <w:r w:rsidR="00654AE7" w:rsidRPr="00A90582">
              <w:rPr>
                <w:rFonts w:ascii="Times New Roman" w:hAnsi="Times New Roman"/>
                <w:iCs/>
              </w:rPr>
            </w:r>
            <w:r w:rsidR="00654AE7" w:rsidRPr="00A90582">
              <w:rPr>
                <w:rFonts w:ascii="Times New Roman" w:hAnsi="Times New Roman"/>
                <w:iCs/>
              </w:rPr>
              <w:fldChar w:fldCharType="separate"/>
            </w:r>
            <w:r w:rsidR="00654AE7" w:rsidRPr="00A90582">
              <w:rPr>
                <w:rFonts w:ascii="Times New Roman" w:hAnsi="Times New Roman"/>
                <w:iCs/>
              </w:rPr>
              <w:fldChar w:fldCharType="end"/>
            </w:r>
            <w:r w:rsidRPr="00546512">
              <w:rPr>
                <w:rFonts w:ascii="Times New Roman" w:hAnsi="Times New Roman"/>
                <w:iCs/>
              </w:rPr>
              <w:t xml:space="preserve">  </w:t>
            </w:r>
            <w:r w:rsidRPr="00546512">
              <w:rPr>
                <w:rFonts w:ascii="Times New Roman" w:hAnsi="Times New Roman"/>
              </w:rPr>
              <w:t>No</w:t>
            </w:r>
            <w:r w:rsidR="00366E45">
              <w:rPr>
                <w:rFonts w:ascii="Times New Roman" w:hAnsi="Times New Roman"/>
              </w:rPr>
              <w:br/>
            </w:r>
          </w:p>
          <w:p w14:paraId="4261CB7D" w14:textId="77777777" w:rsidR="00271018" w:rsidRPr="00271018" w:rsidRDefault="008029DC">
            <w:pPr>
              <w:numPr>
                <w:ilvl w:val="0"/>
                <w:numId w:val="20"/>
              </w:numPr>
              <w:tabs>
                <w:tab w:val="clear" w:pos="720"/>
                <w:tab w:val="left" w:pos="0"/>
                <w:tab w:val="left" w:pos="305"/>
                <w:tab w:val="left" w:pos="480"/>
                <w:tab w:val="left" w:pos="960"/>
                <w:tab w:val="left" w:pos="1440"/>
                <w:tab w:val="left" w:pos="1920"/>
                <w:tab w:val="left" w:pos="2400"/>
              </w:tabs>
              <w:spacing w:line="260" w:lineRule="exact"/>
              <w:ind w:left="305" w:hanging="305"/>
              <w:rPr>
                <w:rFonts w:ascii="Times New Roman" w:hAnsi="Times New Roman"/>
              </w:rPr>
            </w:pPr>
            <w:r w:rsidRPr="006B738C">
              <w:rPr>
                <w:rFonts w:ascii="Times New Roman" w:hAnsi="Times New Roman"/>
                <w:kern w:val="22"/>
              </w:rPr>
              <w:t xml:space="preserve">The </w:t>
            </w:r>
            <w:r w:rsidR="00721617">
              <w:rPr>
                <w:rFonts w:ascii="Times New Roman" w:hAnsi="Times New Roman"/>
                <w:kern w:val="22"/>
              </w:rPr>
              <w:t>s</w:t>
            </w:r>
            <w:r w:rsidRPr="006B738C">
              <w:rPr>
                <w:rFonts w:ascii="Times New Roman" w:hAnsi="Times New Roman"/>
                <w:kern w:val="22"/>
              </w:rPr>
              <w:t>tate process for ensuring that mandatory screenings have been conducted</w:t>
            </w:r>
            <w:r>
              <w:rPr>
                <w:rFonts w:ascii="Times New Roman" w:hAnsi="Times New Roman"/>
                <w:kern w:val="22"/>
              </w:rPr>
              <w:t xml:space="preserve">?  </w:t>
            </w:r>
            <w:ins w:id="512" w:author="Evan Katz" w:date="2019-06-17T14:56:00Z">
              <w:r w:rsidR="00546512" w:rsidRPr="00546512">
                <w:rPr>
                  <w:rFonts w:ascii="Times New Roman" w:hAnsi="Times New Roman"/>
                  <w:iCs/>
                </w:rPr>
                <w:t xml:space="preserve"> </w:t>
              </w:r>
            </w:ins>
          </w:p>
          <w:p w14:paraId="13B47A46" w14:textId="4564AD86" w:rsidR="00CE278D" w:rsidRDefault="00654AE7" w:rsidP="00271018">
            <w:pPr>
              <w:tabs>
                <w:tab w:val="left" w:pos="0"/>
                <w:tab w:val="left" w:pos="305"/>
                <w:tab w:val="left" w:pos="480"/>
                <w:tab w:val="left" w:pos="960"/>
                <w:tab w:val="left" w:pos="1440"/>
                <w:tab w:val="left" w:pos="1920"/>
                <w:tab w:val="left" w:pos="2400"/>
              </w:tabs>
              <w:spacing w:line="260" w:lineRule="exact"/>
              <w:ind w:left="305"/>
              <w:rPr>
                <w:rFonts w:ascii="Times New Roman" w:hAnsi="Times New Roman"/>
              </w:rPr>
            </w:pPr>
            <w:r w:rsidRPr="00A90582">
              <w:rPr>
                <w:rFonts w:ascii="Times New Roman" w:hAnsi="Times New Roman"/>
                <w:iCs/>
              </w:rPr>
              <w:fldChar w:fldCharType="begin">
                <w:ffData>
                  <w:name w:val=""/>
                  <w:enabled/>
                  <w:calcOnExit w:val="0"/>
                  <w:checkBox>
                    <w:sizeAuto/>
                    <w:default w:val="0"/>
                  </w:checkBox>
                </w:ffData>
              </w:fldChar>
            </w:r>
            <w:r w:rsidR="00BE5F1B" w:rsidRPr="00546512">
              <w:rPr>
                <w:rFonts w:ascii="Times New Roman" w:hAnsi="Times New Roman"/>
                <w:iCs/>
              </w:rPr>
              <w:instrText xml:space="preserve"> FORMCHECKBOX </w:instrText>
            </w:r>
            <w:r w:rsidRPr="00A90582">
              <w:rPr>
                <w:rFonts w:ascii="Times New Roman" w:hAnsi="Times New Roman"/>
                <w:iCs/>
              </w:rPr>
            </w:r>
            <w:r w:rsidRPr="00A90582">
              <w:rPr>
                <w:rFonts w:ascii="Times New Roman" w:hAnsi="Times New Roman"/>
                <w:iCs/>
              </w:rPr>
              <w:fldChar w:fldCharType="separate"/>
            </w:r>
            <w:r w:rsidRPr="00A90582">
              <w:rPr>
                <w:rFonts w:ascii="Times New Roman" w:hAnsi="Times New Roman"/>
                <w:iCs/>
              </w:rPr>
              <w:fldChar w:fldCharType="end"/>
            </w:r>
            <w:r w:rsidR="008029DC" w:rsidRPr="00546512">
              <w:rPr>
                <w:rFonts w:ascii="Times New Roman" w:hAnsi="Times New Roman"/>
                <w:iCs/>
              </w:rPr>
              <w:t xml:space="preserve"> </w:t>
            </w:r>
            <w:r w:rsidR="008029DC" w:rsidRPr="00546512">
              <w:rPr>
                <w:rFonts w:ascii="Times New Roman" w:hAnsi="Times New Roman"/>
              </w:rPr>
              <w:t xml:space="preserve">Yes  </w:t>
            </w:r>
            <w:r w:rsidRPr="00A90582">
              <w:rPr>
                <w:rFonts w:ascii="Times New Roman" w:hAnsi="Times New Roman"/>
                <w:iCs/>
              </w:rPr>
              <w:fldChar w:fldCharType="begin">
                <w:ffData>
                  <w:name w:val="Check91"/>
                  <w:enabled/>
                  <w:calcOnExit w:val="0"/>
                  <w:checkBox>
                    <w:sizeAuto/>
                    <w:default w:val="0"/>
                  </w:checkBox>
                </w:ffData>
              </w:fldChar>
            </w:r>
            <w:r w:rsidR="008029DC" w:rsidRPr="00546512">
              <w:rPr>
                <w:rFonts w:ascii="Times New Roman" w:hAnsi="Times New Roman"/>
                <w:iCs/>
              </w:rPr>
              <w:instrText xml:space="preserve"> FORMCHECKBOX </w:instrText>
            </w:r>
            <w:r w:rsidRPr="00A90582">
              <w:rPr>
                <w:rFonts w:ascii="Times New Roman" w:hAnsi="Times New Roman"/>
                <w:iCs/>
              </w:rPr>
            </w:r>
            <w:r w:rsidRPr="00A90582">
              <w:rPr>
                <w:rFonts w:ascii="Times New Roman" w:hAnsi="Times New Roman"/>
                <w:iCs/>
              </w:rPr>
              <w:fldChar w:fldCharType="separate"/>
            </w:r>
            <w:r w:rsidRPr="00A90582">
              <w:rPr>
                <w:rFonts w:ascii="Times New Roman" w:hAnsi="Times New Roman"/>
                <w:iCs/>
              </w:rPr>
              <w:fldChar w:fldCharType="end"/>
            </w:r>
            <w:r w:rsidR="008029DC" w:rsidRPr="00546512">
              <w:rPr>
                <w:rFonts w:ascii="Times New Roman" w:hAnsi="Times New Roman"/>
                <w:iCs/>
              </w:rPr>
              <w:t xml:space="preserve">  </w:t>
            </w:r>
            <w:r w:rsidR="008029DC" w:rsidRPr="00546512">
              <w:rPr>
                <w:rFonts w:ascii="Times New Roman" w:hAnsi="Times New Roman"/>
              </w:rPr>
              <w:t>No</w:t>
            </w:r>
          </w:p>
          <w:p w14:paraId="652D6027" w14:textId="77777777" w:rsidR="00CE278D" w:rsidRDefault="00CE278D" w:rsidP="00386CBE">
            <w:pPr>
              <w:tabs>
                <w:tab w:val="left" w:pos="0"/>
                <w:tab w:val="left" w:pos="305"/>
                <w:tab w:val="left" w:pos="480"/>
                <w:tab w:val="left" w:pos="960"/>
                <w:tab w:val="left" w:pos="1440"/>
                <w:tab w:val="left" w:pos="1920"/>
                <w:tab w:val="left" w:pos="2400"/>
              </w:tabs>
              <w:spacing w:line="260" w:lineRule="exact"/>
              <w:rPr>
                <w:rFonts w:ascii="Times New Roman" w:hAnsi="Times New Roman"/>
              </w:rPr>
            </w:pPr>
          </w:p>
          <w:p w14:paraId="7554DF09" w14:textId="77777777" w:rsidR="00271018" w:rsidRDefault="00CE278D" w:rsidP="00271018">
            <w:pPr>
              <w:numPr>
                <w:ilvl w:val="0"/>
                <w:numId w:val="20"/>
              </w:numPr>
              <w:tabs>
                <w:tab w:val="clear" w:pos="720"/>
                <w:tab w:val="left" w:pos="0"/>
                <w:tab w:val="left" w:pos="305"/>
                <w:tab w:val="left" w:pos="480"/>
                <w:tab w:val="left" w:pos="960"/>
                <w:tab w:val="left" w:pos="1440"/>
                <w:tab w:val="left" w:pos="1920"/>
                <w:tab w:val="left" w:pos="2400"/>
              </w:tabs>
              <w:spacing w:line="260" w:lineRule="exact"/>
              <w:ind w:left="305" w:hanging="305"/>
              <w:rPr>
                <w:rFonts w:ascii="Times New Roman" w:hAnsi="Times New Roman"/>
              </w:rPr>
            </w:pPr>
            <w:r>
              <w:rPr>
                <w:rFonts w:ascii="Times New Roman" w:hAnsi="Times New Roman"/>
              </w:rPr>
              <w:t>The process for ensuring continuity of care for a waiver participant whose service provider was added to the abuse registry?</w:t>
            </w:r>
          </w:p>
          <w:p w14:paraId="6C212252" w14:textId="25EC4D0E" w:rsidR="00CE278D" w:rsidRPr="00271018" w:rsidRDefault="00CE278D" w:rsidP="00271018">
            <w:pPr>
              <w:tabs>
                <w:tab w:val="left" w:pos="0"/>
                <w:tab w:val="left" w:pos="305"/>
                <w:tab w:val="left" w:pos="480"/>
                <w:tab w:val="left" w:pos="960"/>
                <w:tab w:val="left" w:pos="1440"/>
                <w:tab w:val="left" w:pos="1920"/>
                <w:tab w:val="left" w:pos="2400"/>
              </w:tabs>
              <w:spacing w:line="260" w:lineRule="exact"/>
              <w:ind w:left="305"/>
              <w:rPr>
                <w:rFonts w:ascii="Times New Roman" w:hAnsi="Times New Roman"/>
              </w:rPr>
            </w:pPr>
            <w:r w:rsidRPr="00271018">
              <w:rPr>
                <w:rFonts w:ascii="Times New Roman" w:hAnsi="Times New Roman"/>
                <w:iCs/>
              </w:rPr>
              <w:fldChar w:fldCharType="begin">
                <w:ffData>
                  <w:name w:val="Check91"/>
                  <w:enabled/>
                  <w:calcOnExit w:val="0"/>
                  <w:checkBox>
                    <w:sizeAuto/>
                    <w:default w:val="0"/>
                  </w:checkBox>
                </w:ffData>
              </w:fldChar>
            </w:r>
            <w:r w:rsidRPr="00271018">
              <w:rPr>
                <w:rFonts w:ascii="Times New Roman" w:hAnsi="Times New Roman"/>
                <w:iCs/>
              </w:rPr>
              <w:instrText xml:space="preserve"> FORMCHECKBOX </w:instrText>
            </w:r>
            <w:r w:rsidRPr="00271018">
              <w:rPr>
                <w:rFonts w:ascii="Times New Roman" w:hAnsi="Times New Roman"/>
                <w:iCs/>
              </w:rPr>
            </w:r>
            <w:r w:rsidRPr="00271018">
              <w:rPr>
                <w:rFonts w:ascii="Times New Roman" w:hAnsi="Times New Roman"/>
                <w:iCs/>
              </w:rPr>
              <w:fldChar w:fldCharType="separate"/>
            </w:r>
            <w:r w:rsidRPr="00271018">
              <w:rPr>
                <w:rFonts w:ascii="Times New Roman" w:hAnsi="Times New Roman"/>
                <w:iCs/>
              </w:rPr>
              <w:fldChar w:fldCharType="end"/>
            </w:r>
            <w:r w:rsidRPr="00271018">
              <w:rPr>
                <w:rFonts w:ascii="Times New Roman" w:hAnsi="Times New Roman"/>
                <w:iCs/>
              </w:rPr>
              <w:t xml:space="preserve"> </w:t>
            </w:r>
            <w:r w:rsidRPr="00271018">
              <w:rPr>
                <w:rFonts w:ascii="Times New Roman" w:hAnsi="Times New Roman"/>
              </w:rPr>
              <w:t xml:space="preserve">Yes  </w:t>
            </w:r>
            <w:r w:rsidRPr="00271018">
              <w:rPr>
                <w:rFonts w:ascii="Times New Roman" w:hAnsi="Times New Roman"/>
                <w:iCs/>
              </w:rPr>
              <w:fldChar w:fldCharType="begin">
                <w:ffData>
                  <w:name w:val="Check91"/>
                  <w:enabled/>
                  <w:calcOnExit w:val="0"/>
                  <w:checkBox>
                    <w:sizeAuto/>
                    <w:default w:val="0"/>
                  </w:checkBox>
                </w:ffData>
              </w:fldChar>
            </w:r>
            <w:r w:rsidRPr="00271018">
              <w:rPr>
                <w:rFonts w:ascii="Times New Roman" w:hAnsi="Times New Roman"/>
                <w:iCs/>
              </w:rPr>
              <w:instrText xml:space="preserve"> FORMCHECKBOX </w:instrText>
            </w:r>
            <w:r w:rsidRPr="00271018">
              <w:rPr>
                <w:rFonts w:ascii="Times New Roman" w:hAnsi="Times New Roman"/>
                <w:iCs/>
              </w:rPr>
            </w:r>
            <w:r w:rsidRPr="00271018">
              <w:rPr>
                <w:rFonts w:ascii="Times New Roman" w:hAnsi="Times New Roman"/>
                <w:iCs/>
              </w:rPr>
              <w:fldChar w:fldCharType="separate"/>
            </w:r>
            <w:r w:rsidRPr="00271018">
              <w:rPr>
                <w:rFonts w:ascii="Times New Roman" w:hAnsi="Times New Roman"/>
                <w:iCs/>
              </w:rPr>
              <w:fldChar w:fldCharType="end"/>
            </w:r>
            <w:r w:rsidRPr="00271018">
              <w:rPr>
                <w:rFonts w:ascii="Times New Roman" w:hAnsi="Times New Roman"/>
                <w:iCs/>
              </w:rPr>
              <w:t xml:space="preserve">  </w:t>
            </w:r>
            <w:r w:rsidRPr="00271018">
              <w:rPr>
                <w:rFonts w:ascii="Times New Roman" w:hAnsi="Times New Roman"/>
              </w:rPr>
              <w:t>No</w:t>
            </w:r>
          </w:p>
          <w:p w14:paraId="16B09391" w14:textId="5B0A7E57" w:rsidR="003D761C" w:rsidRPr="00546512" w:rsidRDefault="00546512">
            <w:pPr>
              <w:tabs>
                <w:tab w:val="left" w:pos="0"/>
                <w:tab w:val="left" w:pos="305"/>
                <w:tab w:val="left" w:pos="480"/>
                <w:tab w:val="left" w:pos="960"/>
                <w:tab w:val="left" w:pos="1440"/>
                <w:tab w:val="left" w:pos="1920"/>
                <w:tab w:val="left" w:pos="2400"/>
              </w:tabs>
              <w:spacing w:line="260" w:lineRule="exact"/>
              <w:ind w:left="305"/>
              <w:rPr>
                <w:rFonts w:ascii="Times New Roman" w:hAnsi="Times New Roman"/>
              </w:rPr>
              <w:pPrChange w:id="513" w:author="Poisal, Kathryn (CMS/CMCS)" w:date="2024-09-10T08:57:00Z">
                <w:pPr>
                  <w:tabs>
                    <w:tab w:val="left" w:pos="0"/>
                    <w:tab w:val="left" w:pos="305"/>
                    <w:tab w:val="left" w:pos="480"/>
                    <w:tab w:val="left" w:pos="960"/>
                    <w:tab w:val="left" w:pos="1440"/>
                    <w:tab w:val="left" w:pos="1920"/>
                    <w:tab w:val="left" w:pos="2400"/>
                  </w:tabs>
                  <w:spacing w:line="260" w:lineRule="exact"/>
                  <w:jc w:val="both"/>
                </w:pPr>
              </w:pPrChange>
            </w:pPr>
            <w:ins w:id="514" w:author="Evan Katz" w:date="2019-06-17T14:56:00Z">
              <w:r w:rsidRPr="00546512">
                <w:rPr>
                  <w:rFonts w:ascii="Times New Roman" w:hAnsi="Times New Roman"/>
                </w:rPr>
                <w:br/>
              </w:r>
            </w:ins>
          </w:p>
        </w:tc>
        <w:tc>
          <w:tcPr>
            <w:tcW w:w="3060" w:type="dxa"/>
            <w:tcBorders>
              <w:bottom w:val="single" w:sz="4" w:space="0" w:color="auto"/>
            </w:tcBorders>
          </w:tcPr>
          <w:p w14:paraId="0DA54D56" w14:textId="77777777" w:rsidR="003D761C" w:rsidRDefault="003D761C">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ins w:id="515" w:author="Poisal, Kathryn (CMS/CMCS)" w:date="2024-09-10T08:56:00Z"/>
                <w:rFonts w:ascii="Times New Roman" w:hAnsi="Times New Roman"/>
                <w:bCs/>
              </w:rPr>
            </w:pPr>
          </w:p>
          <w:p w14:paraId="0F19F228" w14:textId="77777777" w:rsidR="00CE278D" w:rsidRPr="005E4F4B" w:rsidRDefault="00CE278D">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516" w:author="Evan Katz" w:date="2019-06-17T15:11:00Z">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3D761C" w:rsidRPr="00E96FFD" w14:paraId="1BB3F9B5" w14:textId="77777777" w:rsidTr="00994965">
        <w:trPr>
          <w:cantSplit/>
          <w:tblHeader/>
        </w:trPr>
        <w:tc>
          <w:tcPr>
            <w:tcW w:w="3007" w:type="dxa"/>
            <w:tcBorders>
              <w:bottom w:val="single" w:sz="4" w:space="0" w:color="auto"/>
            </w:tcBorders>
          </w:tcPr>
          <w:p w14:paraId="46783F7A" w14:textId="77777777" w:rsidR="003D761C" w:rsidRPr="00E96FFD" w:rsidRDefault="00EB2DBF">
            <w:pPr>
              <w:rPr>
                <w:rFonts w:ascii="Times New Roman" w:hAnsi="Times New Roman"/>
                <w:b/>
              </w:rPr>
            </w:pPr>
            <w:r>
              <w:rPr>
                <w:rFonts w:ascii="Times New Roman" w:hAnsi="Times New Roman"/>
                <w:b/>
              </w:rPr>
              <w:t>C-2-</w:t>
            </w:r>
            <w:r w:rsidR="003D761C" w:rsidRPr="00E96FFD">
              <w:rPr>
                <w:rFonts w:ascii="Times New Roman" w:hAnsi="Times New Roman"/>
                <w:b/>
              </w:rPr>
              <w:t>c</w:t>
            </w:r>
            <w:r>
              <w:rPr>
                <w:rFonts w:ascii="Times New Roman" w:hAnsi="Times New Roman"/>
                <w:b/>
              </w:rPr>
              <w:t>:</w:t>
            </w:r>
            <w:r w:rsidR="003D761C" w:rsidRPr="00E96FFD">
              <w:rPr>
                <w:rFonts w:ascii="Times New Roman" w:hAnsi="Times New Roman"/>
                <w:b/>
              </w:rPr>
              <w:t xml:space="preserve">  Facilities Subject to §1616(e) of the Social Security Act</w:t>
            </w:r>
          </w:p>
          <w:p w14:paraId="0E281858" w14:textId="77777777" w:rsidR="0071063D" w:rsidRPr="00E96FFD" w:rsidRDefault="0071063D">
            <w:pPr>
              <w:rPr>
                <w:rFonts w:ascii="Times New Roman" w:hAnsi="Times New Roman"/>
                <w:b/>
              </w:rPr>
            </w:pPr>
          </w:p>
          <w:p w14:paraId="333AA676" w14:textId="77777777" w:rsidR="003D761C" w:rsidRPr="00E96FFD" w:rsidRDefault="00EB2DBF">
            <w:pPr>
              <w:rPr>
                <w:rFonts w:ascii="Times New Roman" w:hAnsi="Times New Roman"/>
                <w:b/>
              </w:rPr>
            </w:pPr>
            <w:r>
              <w:rPr>
                <w:rFonts w:ascii="Times New Roman" w:hAnsi="Times New Roman"/>
                <w:b/>
              </w:rPr>
              <w:t>C-2-c-</w:t>
            </w:r>
            <w:r w:rsidR="00161228">
              <w:rPr>
                <w:rFonts w:ascii="Times New Roman" w:hAnsi="Times New Roman"/>
                <w:b/>
              </w:rPr>
              <w:t>i:</w:t>
            </w:r>
            <w:r w:rsidR="003D761C" w:rsidRPr="00E96FFD">
              <w:rPr>
                <w:rFonts w:ascii="Times New Roman" w:hAnsi="Times New Roman"/>
                <w:b/>
              </w:rPr>
              <w:t xml:space="preserve">   Types of facilities Subject to §1616(e)</w:t>
            </w:r>
          </w:p>
          <w:p w14:paraId="6C10C313" w14:textId="77777777" w:rsidR="003D761C" w:rsidRDefault="003D761C">
            <w:pPr>
              <w:rPr>
                <w:rFonts w:ascii="Times New Roman" w:hAnsi="Times New Roman"/>
              </w:rPr>
            </w:pPr>
          </w:p>
          <w:p w14:paraId="5A18914F" w14:textId="77777777" w:rsidR="00EB2DBF" w:rsidRPr="00E96FFD" w:rsidRDefault="00EB2DBF">
            <w:pPr>
              <w:rPr>
                <w:rFonts w:ascii="Times New Roman" w:hAnsi="Times New Roman"/>
              </w:rPr>
            </w:pPr>
            <w:r>
              <w:rPr>
                <w:rFonts w:ascii="Times New Roman" w:hAnsi="Times New Roman"/>
                <w:i/>
              </w:rPr>
              <w:t>(C</w:t>
            </w:r>
            <w:r w:rsidRPr="00B0603D">
              <w:rPr>
                <w:rFonts w:ascii="Times New Roman" w:hAnsi="Times New Roman"/>
                <w:i/>
              </w:rPr>
              <w:t xml:space="preserve">omplete </w:t>
            </w:r>
            <w:r>
              <w:rPr>
                <w:rFonts w:ascii="Times New Roman" w:hAnsi="Times New Roman"/>
                <w:i/>
              </w:rPr>
              <w:t xml:space="preserve">only </w:t>
            </w:r>
            <w:r w:rsidRPr="00B0603D">
              <w:rPr>
                <w:rFonts w:ascii="Times New Roman" w:hAnsi="Times New Roman"/>
                <w:i/>
              </w:rPr>
              <w:t xml:space="preserve">when </w:t>
            </w:r>
            <w:r>
              <w:rPr>
                <w:rFonts w:ascii="Times New Roman" w:hAnsi="Times New Roman"/>
                <w:i/>
              </w:rPr>
              <w:t xml:space="preserve">HCBS services under this waiver are provided in facilities subject to of </w:t>
            </w:r>
            <w:r w:rsidRPr="00EB2DBF">
              <w:rPr>
                <w:rFonts w:ascii="Times New Roman" w:hAnsi="Times New Roman"/>
                <w:i/>
              </w:rPr>
              <w:t>the §1616(e)</w:t>
            </w:r>
            <w:r>
              <w:rPr>
                <w:rFonts w:ascii="Times New Roman" w:hAnsi="Times New Roman"/>
                <w:b/>
              </w:rPr>
              <w:t xml:space="preserve"> </w:t>
            </w:r>
            <w:r>
              <w:rPr>
                <w:rFonts w:ascii="Times New Roman" w:hAnsi="Times New Roman"/>
                <w:i/>
              </w:rPr>
              <w:t>Act</w:t>
            </w:r>
            <w:r w:rsidRPr="00B0603D">
              <w:rPr>
                <w:rFonts w:ascii="Times New Roman" w:hAnsi="Times New Roman"/>
                <w:i/>
              </w:rPr>
              <w:t>.)</w:t>
            </w:r>
          </w:p>
        </w:tc>
        <w:tc>
          <w:tcPr>
            <w:tcW w:w="8153" w:type="dxa"/>
            <w:tcBorders>
              <w:bottom w:val="single" w:sz="4" w:space="0" w:color="auto"/>
            </w:tcBorders>
          </w:tcPr>
          <w:p w14:paraId="7B8B62A1" w14:textId="77777777" w:rsidR="00EB2DBF" w:rsidRDefault="00EB2DBF">
            <w:pPr>
              <w:pStyle w:val="BodyText2"/>
              <w:spacing w:before="60" w:after="60" w:line="260" w:lineRule="exact"/>
              <w:rPr>
                <w:b w:val="0"/>
                <w:szCs w:val="24"/>
              </w:rPr>
              <w:pPrChange w:id="517" w:author="Evan Katz" w:date="2019-06-17T15:11:00Z">
                <w:pPr>
                  <w:pStyle w:val="BodyText2"/>
                  <w:spacing w:before="60" w:after="60" w:line="260" w:lineRule="exact"/>
                  <w:jc w:val="both"/>
                </w:pPr>
              </w:pPrChange>
            </w:pPr>
            <w:r>
              <w:rPr>
                <w:b w:val="0"/>
                <w:szCs w:val="24"/>
              </w:rPr>
              <w:t xml:space="preserve">When waiver services are furnished in facilities subject to §1616(e) of the Act: </w:t>
            </w:r>
          </w:p>
          <w:p w14:paraId="2D53C003" w14:textId="77777777" w:rsidR="006A3487" w:rsidRDefault="00EB2DBF">
            <w:pPr>
              <w:numPr>
                <w:ilvl w:val="0"/>
                <w:numId w:val="21"/>
              </w:numPr>
              <w:tabs>
                <w:tab w:val="clear" w:pos="720"/>
                <w:tab w:val="left" w:pos="0"/>
                <w:tab w:val="num" w:pos="305"/>
                <w:tab w:val="left" w:pos="480"/>
                <w:tab w:val="left" w:pos="960"/>
                <w:tab w:val="left" w:pos="1440"/>
                <w:tab w:val="left" w:pos="1920"/>
                <w:tab w:val="left" w:pos="2400"/>
              </w:tabs>
              <w:spacing w:line="260" w:lineRule="exact"/>
              <w:ind w:left="305" w:hanging="305"/>
              <w:rPr>
                <w:rFonts w:ascii="Times New Roman" w:hAnsi="Times New Roman"/>
              </w:rPr>
              <w:pPrChange w:id="518" w:author="Evan Katz" w:date="2019-06-17T15:11:00Z">
                <w:pPr>
                  <w:numPr>
                    <w:numId w:val="21"/>
                  </w:numPr>
                  <w:tabs>
                    <w:tab w:val="left" w:pos="0"/>
                    <w:tab w:val="num" w:pos="305"/>
                    <w:tab w:val="left" w:pos="480"/>
                    <w:tab w:val="num" w:pos="720"/>
                    <w:tab w:val="left" w:pos="960"/>
                    <w:tab w:val="left" w:pos="1440"/>
                    <w:tab w:val="left" w:pos="1920"/>
                    <w:tab w:val="left" w:pos="2400"/>
                  </w:tabs>
                  <w:spacing w:line="260" w:lineRule="exact"/>
                  <w:ind w:left="305" w:hanging="305"/>
                  <w:jc w:val="both"/>
                </w:pPr>
              </w:pPrChange>
            </w:pPr>
            <w:r>
              <w:rPr>
                <w:rFonts w:ascii="Times New Roman" w:hAnsi="Times New Roman"/>
              </w:rPr>
              <w:t>Is e</w:t>
            </w:r>
            <w:r w:rsidRPr="007D28AA">
              <w:rPr>
                <w:rFonts w:ascii="Times New Roman" w:hAnsi="Times New Roman"/>
              </w:rPr>
              <w:t xml:space="preserve">ach type of </w:t>
            </w:r>
            <w:r w:rsidRPr="007D28AA">
              <w:rPr>
                <w:rFonts w:ascii="Times New Roman" w:hAnsi="Times New Roman"/>
                <w:kern w:val="22"/>
              </w:rPr>
              <w:t>facility</w:t>
            </w:r>
            <w:r>
              <w:rPr>
                <w:rFonts w:ascii="Times New Roman" w:hAnsi="Times New Roman"/>
              </w:rPr>
              <w:t xml:space="preserve"> listed by title?  </w:t>
            </w:r>
          </w:p>
          <w:p w14:paraId="00FA00F2" w14:textId="572B4BAD" w:rsidR="00EB2DBF" w:rsidRPr="007D28AA" w:rsidRDefault="00366E45">
            <w:pPr>
              <w:tabs>
                <w:tab w:val="left" w:pos="0"/>
                <w:tab w:val="left" w:pos="480"/>
                <w:tab w:val="left" w:pos="960"/>
                <w:tab w:val="left" w:pos="1440"/>
                <w:tab w:val="left" w:pos="1920"/>
                <w:tab w:val="left" w:pos="2400"/>
              </w:tabs>
              <w:spacing w:line="260" w:lineRule="exact"/>
              <w:rPr>
                <w:rFonts w:ascii="Times New Roman" w:hAnsi="Times New Roman"/>
              </w:rPr>
              <w:pPrChange w:id="519" w:author="Evan Katz" w:date="2019-06-17T15:11:00Z">
                <w:pPr>
                  <w:tabs>
                    <w:tab w:val="left" w:pos="0"/>
                    <w:tab w:val="left" w:pos="480"/>
                    <w:tab w:val="left" w:pos="960"/>
                    <w:tab w:val="left" w:pos="1440"/>
                    <w:tab w:val="left" w:pos="1920"/>
                    <w:tab w:val="left" w:pos="2400"/>
                  </w:tabs>
                  <w:spacing w:line="260" w:lineRule="exact"/>
                  <w:jc w:val="both"/>
                </w:pPr>
              </w:pPrChange>
            </w:pPr>
            <w:r>
              <w:rPr>
                <w:rFonts w:ascii="Times New Roman" w:hAnsi="Times New Roman"/>
                <w:iCs/>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00EB2DB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EB2DBF" w:rsidRPr="00E96FFD">
              <w:rPr>
                <w:rFonts w:ascii="Times New Roman" w:hAnsi="Times New Roman"/>
                <w:iCs/>
              </w:rPr>
              <w:t xml:space="preserve"> </w:t>
            </w:r>
            <w:r w:rsidR="00EB2DBF"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EB2DB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EB2DBF" w:rsidRPr="00E96FFD">
              <w:rPr>
                <w:rFonts w:ascii="Times New Roman" w:hAnsi="Times New Roman"/>
                <w:iCs/>
              </w:rPr>
              <w:t xml:space="preserve">  </w:t>
            </w:r>
            <w:r w:rsidR="00EB2DBF" w:rsidRPr="00E96FFD">
              <w:rPr>
                <w:rFonts w:ascii="Times New Roman" w:hAnsi="Times New Roman"/>
              </w:rPr>
              <w:t>No</w:t>
            </w:r>
            <w:ins w:id="520" w:author="Evan Katz" w:date="2019-06-17T15:11:00Z">
              <w:r>
                <w:rPr>
                  <w:rFonts w:ascii="Times New Roman" w:hAnsi="Times New Roman"/>
                </w:rPr>
                <w:br/>
              </w:r>
            </w:ins>
          </w:p>
          <w:p w14:paraId="1202ECD4" w14:textId="77777777" w:rsidR="006A3487" w:rsidRDefault="00EB2DBF">
            <w:pPr>
              <w:numPr>
                <w:ilvl w:val="0"/>
                <w:numId w:val="21"/>
              </w:numPr>
              <w:tabs>
                <w:tab w:val="clear" w:pos="720"/>
                <w:tab w:val="left" w:pos="0"/>
                <w:tab w:val="num" w:pos="305"/>
                <w:tab w:val="left" w:pos="480"/>
                <w:tab w:val="left" w:pos="960"/>
                <w:tab w:val="left" w:pos="1440"/>
                <w:tab w:val="left" w:pos="1920"/>
                <w:tab w:val="left" w:pos="2400"/>
              </w:tabs>
              <w:spacing w:line="260" w:lineRule="exact"/>
              <w:ind w:left="305" w:hanging="305"/>
              <w:rPr>
                <w:rFonts w:ascii="Times New Roman" w:hAnsi="Times New Roman"/>
              </w:rPr>
              <w:pPrChange w:id="521" w:author="Evan Katz" w:date="2019-06-17T15:11:00Z">
                <w:pPr>
                  <w:numPr>
                    <w:numId w:val="21"/>
                  </w:numPr>
                  <w:tabs>
                    <w:tab w:val="left" w:pos="0"/>
                    <w:tab w:val="num" w:pos="305"/>
                    <w:tab w:val="left" w:pos="480"/>
                    <w:tab w:val="num" w:pos="720"/>
                    <w:tab w:val="left" w:pos="960"/>
                    <w:tab w:val="left" w:pos="1440"/>
                    <w:tab w:val="left" w:pos="1920"/>
                    <w:tab w:val="left" w:pos="2400"/>
                  </w:tabs>
                  <w:spacing w:line="260" w:lineRule="exact"/>
                  <w:ind w:left="305" w:hanging="305"/>
                  <w:jc w:val="both"/>
                </w:pPr>
              </w:pPrChange>
            </w:pPr>
            <w:r>
              <w:rPr>
                <w:rFonts w:ascii="Times New Roman" w:hAnsi="Times New Roman"/>
              </w:rPr>
              <w:t>Are t</w:t>
            </w:r>
            <w:r w:rsidRPr="007D28AA">
              <w:rPr>
                <w:rFonts w:ascii="Times New Roman" w:hAnsi="Times New Roman"/>
              </w:rPr>
              <w:t xml:space="preserve">he waiver services that are provided in each type of facility </w:t>
            </w:r>
            <w:r>
              <w:rPr>
                <w:rFonts w:ascii="Times New Roman" w:hAnsi="Times New Roman"/>
              </w:rPr>
              <w:t xml:space="preserve">specified? </w:t>
            </w:r>
          </w:p>
          <w:p w14:paraId="15443B3D" w14:textId="53120EEC" w:rsidR="00EB2DBF" w:rsidRPr="007D28AA" w:rsidRDefault="00366E45">
            <w:pPr>
              <w:tabs>
                <w:tab w:val="left" w:pos="0"/>
                <w:tab w:val="left" w:pos="480"/>
                <w:tab w:val="left" w:pos="960"/>
                <w:tab w:val="left" w:pos="1440"/>
                <w:tab w:val="left" w:pos="1920"/>
                <w:tab w:val="left" w:pos="2400"/>
              </w:tabs>
              <w:spacing w:line="260" w:lineRule="exact"/>
              <w:rPr>
                <w:rFonts w:ascii="Times New Roman" w:hAnsi="Times New Roman"/>
              </w:rPr>
              <w:pPrChange w:id="522" w:author="Evan Katz" w:date="2019-06-17T15:11:00Z">
                <w:pPr>
                  <w:tabs>
                    <w:tab w:val="left" w:pos="0"/>
                    <w:tab w:val="left" w:pos="480"/>
                    <w:tab w:val="left" w:pos="960"/>
                    <w:tab w:val="left" w:pos="1440"/>
                    <w:tab w:val="left" w:pos="1920"/>
                    <w:tab w:val="left" w:pos="2400"/>
                  </w:tabs>
                  <w:spacing w:line="260" w:lineRule="exact"/>
                  <w:jc w:val="both"/>
                </w:pPr>
              </w:pPrChange>
            </w:pPr>
            <w:r>
              <w:rPr>
                <w:rFonts w:ascii="Times New Roman" w:hAnsi="Times New Roman"/>
                <w:iCs/>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00EB2DB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EB2DBF" w:rsidRPr="00E96FFD">
              <w:rPr>
                <w:rFonts w:ascii="Times New Roman" w:hAnsi="Times New Roman"/>
                <w:iCs/>
              </w:rPr>
              <w:t xml:space="preserve"> </w:t>
            </w:r>
            <w:r w:rsidR="00EB2DBF"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EB2DB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EB2DBF" w:rsidRPr="00E96FFD">
              <w:rPr>
                <w:rFonts w:ascii="Times New Roman" w:hAnsi="Times New Roman"/>
                <w:iCs/>
              </w:rPr>
              <w:t xml:space="preserve">  </w:t>
            </w:r>
            <w:r w:rsidR="00EB2DBF" w:rsidRPr="00E96FFD">
              <w:rPr>
                <w:rFonts w:ascii="Times New Roman" w:hAnsi="Times New Roman"/>
              </w:rPr>
              <w:t>No</w:t>
            </w:r>
            <w:ins w:id="523" w:author="Evan Katz" w:date="2019-06-17T15:13:00Z">
              <w:r>
                <w:rPr>
                  <w:rFonts w:ascii="Times New Roman" w:hAnsi="Times New Roman"/>
                </w:rPr>
                <w:br/>
              </w:r>
            </w:ins>
          </w:p>
          <w:p w14:paraId="75A1574E" w14:textId="77777777" w:rsidR="006A3487" w:rsidRDefault="00EB2DBF">
            <w:pPr>
              <w:numPr>
                <w:ilvl w:val="0"/>
                <w:numId w:val="21"/>
              </w:numPr>
              <w:tabs>
                <w:tab w:val="clear" w:pos="720"/>
                <w:tab w:val="num" w:pos="305"/>
              </w:tabs>
              <w:ind w:left="305" w:hanging="305"/>
              <w:rPr>
                <w:rFonts w:ascii="Times New Roman" w:hAnsi="Times New Roman"/>
              </w:rPr>
              <w:pPrChange w:id="524" w:author="Evan Katz" w:date="2019-06-17T15:11:00Z">
                <w:pPr>
                  <w:numPr>
                    <w:numId w:val="21"/>
                  </w:numPr>
                  <w:tabs>
                    <w:tab w:val="num" w:pos="305"/>
                    <w:tab w:val="num" w:pos="720"/>
                  </w:tabs>
                  <w:ind w:left="305" w:hanging="305"/>
                </w:pPr>
              </w:pPrChange>
            </w:pPr>
            <w:r>
              <w:rPr>
                <w:rFonts w:ascii="Times New Roman" w:hAnsi="Times New Roman"/>
              </w:rPr>
              <w:t>If applicable</w:t>
            </w:r>
            <w:r w:rsidR="004A6B51">
              <w:rPr>
                <w:rFonts w:ascii="Times New Roman" w:hAnsi="Times New Roman"/>
              </w:rPr>
              <w:t>, is</w:t>
            </w:r>
            <w:r>
              <w:rPr>
                <w:rFonts w:ascii="Times New Roman" w:hAnsi="Times New Roman"/>
              </w:rPr>
              <w:t xml:space="preserve"> t</w:t>
            </w:r>
            <w:r w:rsidRPr="007D28AA">
              <w:rPr>
                <w:rFonts w:ascii="Times New Roman" w:hAnsi="Times New Roman"/>
              </w:rPr>
              <w:t>he maximum number of individuals who may be se</w:t>
            </w:r>
            <w:r>
              <w:rPr>
                <w:rFonts w:ascii="Times New Roman" w:hAnsi="Times New Roman"/>
              </w:rPr>
              <w:t xml:space="preserve">rved in each type of facility </w:t>
            </w:r>
            <w:r w:rsidRPr="007D28AA">
              <w:rPr>
                <w:rFonts w:ascii="Times New Roman" w:hAnsi="Times New Roman"/>
              </w:rPr>
              <w:t>specified</w:t>
            </w:r>
            <w:r>
              <w:rPr>
                <w:rFonts w:ascii="Times New Roman" w:hAnsi="Times New Roman"/>
              </w:rPr>
              <w:t xml:space="preserve">?  </w:t>
            </w:r>
          </w:p>
          <w:p w14:paraId="499F401D" w14:textId="18981485" w:rsidR="003D761C" w:rsidRPr="00E96FFD" w:rsidRDefault="00366E45">
            <w:pPr>
              <w:rPr>
                <w:rFonts w:ascii="Times New Roman" w:hAnsi="Times New Roman"/>
              </w:rPr>
            </w:pPr>
            <w:r>
              <w:rPr>
                <w:rFonts w:ascii="Times New Roman" w:hAnsi="Times New Roman"/>
                <w:iCs/>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00EB2DB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EB2DBF" w:rsidRPr="00E96FFD">
              <w:rPr>
                <w:rFonts w:ascii="Times New Roman" w:hAnsi="Times New Roman"/>
                <w:iCs/>
              </w:rPr>
              <w:t xml:space="preserve"> </w:t>
            </w:r>
            <w:r w:rsidR="00EB2DBF"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EB2DB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EB2DBF" w:rsidRPr="00E96FFD">
              <w:rPr>
                <w:rFonts w:ascii="Times New Roman" w:hAnsi="Times New Roman"/>
                <w:iCs/>
              </w:rPr>
              <w:t xml:space="preserve">  </w:t>
            </w:r>
            <w:r w:rsidR="00EB2DBF" w:rsidRPr="00E96FFD">
              <w:rPr>
                <w:rFonts w:ascii="Times New Roman" w:hAnsi="Times New Roman"/>
              </w:rPr>
              <w:t>No</w:t>
            </w:r>
          </w:p>
        </w:tc>
        <w:tc>
          <w:tcPr>
            <w:tcW w:w="3060" w:type="dxa"/>
            <w:tcBorders>
              <w:bottom w:val="single" w:sz="4" w:space="0" w:color="auto"/>
            </w:tcBorders>
          </w:tcPr>
          <w:p w14:paraId="7D6B62A3" w14:textId="77777777" w:rsidR="003D761C" w:rsidRPr="00C135DB" w:rsidRDefault="003D761C">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525" w:author="Evan Katz" w:date="2019-06-17T15:11:00Z">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EB2DBF" w:rsidRPr="00E96FFD" w14:paraId="4930556E" w14:textId="77777777" w:rsidTr="00994965">
        <w:trPr>
          <w:cantSplit/>
          <w:tblHeader/>
        </w:trPr>
        <w:tc>
          <w:tcPr>
            <w:tcW w:w="3007" w:type="dxa"/>
            <w:tcBorders>
              <w:bottom w:val="single" w:sz="4" w:space="0" w:color="auto"/>
            </w:tcBorders>
          </w:tcPr>
          <w:p w14:paraId="627F5D35" w14:textId="77777777" w:rsidR="00EB2DBF" w:rsidRPr="00E96FFD" w:rsidRDefault="00EB2DBF">
            <w:pPr>
              <w:rPr>
                <w:rFonts w:ascii="Times New Roman" w:hAnsi="Times New Roman"/>
                <w:b/>
              </w:rPr>
            </w:pPr>
            <w:r>
              <w:rPr>
                <w:rFonts w:ascii="Times New Roman" w:hAnsi="Times New Roman"/>
                <w:b/>
              </w:rPr>
              <w:t>C-2-c-</w:t>
            </w:r>
            <w:r w:rsidRPr="00E96FFD">
              <w:rPr>
                <w:rFonts w:ascii="Times New Roman" w:hAnsi="Times New Roman"/>
                <w:b/>
              </w:rPr>
              <w:t>ii</w:t>
            </w:r>
            <w:r w:rsidR="00161228">
              <w:rPr>
                <w:rFonts w:ascii="Times New Roman" w:hAnsi="Times New Roman"/>
                <w:b/>
              </w:rPr>
              <w:t>:</w:t>
            </w:r>
            <w:r w:rsidRPr="00E96FFD">
              <w:rPr>
                <w:rFonts w:ascii="Times New Roman" w:hAnsi="Times New Roman"/>
                <w:b/>
              </w:rPr>
              <w:t xml:space="preserve">  Larger Facilities</w:t>
            </w:r>
          </w:p>
          <w:p w14:paraId="4B27ACE5" w14:textId="77777777" w:rsidR="00EB2DBF" w:rsidRDefault="00EB2DBF">
            <w:pPr>
              <w:rPr>
                <w:rFonts w:ascii="Times New Roman" w:hAnsi="Times New Roman"/>
                <w:b/>
              </w:rPr>
            </w:pPr>
          </w:p>
          <w:p w14:paraId="4C20A395" w14:textId="77777777" w:rsidR="00431ECF" w:rsidRPr="00431ECF" w:rsidRDefault="00431ECF">
            <w:pPr>
              <w:rPr>
                <w:rFonts w:ascii="Times New Roman" w:hAnsi="Times New Roman"/>
                <w:i/>
              </w:rPr>
            </w:pPr>
            <w:r w:rsidRPr="00431ECF">
              <w:rPr>
                <w:rFonts w:ascii="Times New Roman" w:hAnsi="Times New Roman"/>
                <w:i/>
              </w:rPr>
              <w:t>(Complete only when the residential facilities described in Item C-2-c-i serve four or more individuals unrelated to the proprietor.)</w:t>
            </w:r>
          </w:p>
        </w:tc>
        <w:tc>
          <w:tcPr>
            <w:tcW w:w="8153" w:type="dxa"/>
            <w:tcBorders>
              <w:bottom w:val="single" w:sz="4" w:space="0" w:color="auto"/>
            </w:tcBorders>
          </w:tcPr>
          <w:p w14:paraId="56E7A064" w14:textId="77777777" w:rsidR="00EB2DBF" w:rsidRDefault="00161228">
            <w:pPr>
              <w:rPr>
                <w:ins w:id="526" w:author="Evan Katz" w:date="2019-06-17T14:57:00Z"/>
                <w:rFonts w:ascii="Times New Roman" w:hAnsi="Times New Roman"/>
              </w:rPr>
            </w:pPr>
            <w:r>
              <w:rPr>
                <w:rFonts w:ascii="Times New Roman" w:hAnsi="Times New Roman"/>
              </w:rPr>
              <w:t>Is a</w:t>
            </w:r>
            <w:r w:rsidR="000128F0" w:rsidRPr="00161228">
              <w:rPr>
                <w:rFonts w:ascii="Times New Roman" w:hAnsi="Times New Roman"/>
              </w:rPr>
              <w:t xml:space="preserve"> home-like character maintained in larger settings, i.e. the facility is community-based, provides an environment that is like a home, provides full access to typical facilities in a home such as a kitchen with cooking facilities, small dining areas, provides for privacy and easy access to </w:t>
            </w:r>
            <w:r w:rsidR="00B033BE">
              <w:rPr>
                <w:rFonts w:ascii="Times New Roman" w:hAnsi="Times New Roman"/>
              </w:rPr>
              <w:t xml:space="preserve">visitors at times convenient to the individual, </w:t>
            </w:r>
            <w:r w:rsidR="000128F0" w:rsidRPr="00161228">
              <w:rPr>
                <w:rFonts w:ascii="Times New Roman" w:hAnsi="Times New Roman"/>
              </w:rPr>
              <w:t>resources and activities in the community</w:t>
            </w:r>
            <w:r>
              <w:rPr>
                <w:rFonts w:ascii="Times New Roman" w:hAnsi="Times New Roman"/>
              </w:rPr>
              <w:t xml:space="preserve">?  </w:t>
            </w:r>
            <w:ins w:id="527" w:author="Evan Katz" w:date="2019-06-17T14:57:00Z">
              <w:r w:rsidR="00546512">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1B307588" w14:textId="01C753D4" w:rsidR="00546512" w:rsidRPr="00E96FFD" w:rsidRDefault="00546512">
            <w:pPr>
              <w:rPr>
                <w:rFonts w:ascii="Times New Roman" w:hAnsi="Times New Roman"/>
              </w:rPr>
            </w:pPr>
          </w:p>
        </w:tc>
        <w:tc>
          <w:tcPr>
            <w:tcW w:w="3060" w:type="dxa"/>
            <w:tcBorders>
              <w:bottom w:val="single" w:sz="4" w:space="0" w:color="auto"/>
            </w:tcBorders>
          </w:tcPr>
          <w:p w14:paraId="2D199330" w14:textId="77777777" w:rsidR="00EB2DBF" w:rsidRPr="005E4F4B" w:rsidRDefault="00EB2DBF">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528" w:author="Evan Katz" w:date="2019-06-17T15:11:00Z">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161228" w:rsidRPr="00E96FFD" w14:paraId="7B584699" w14:textId="77777777" w:rsidTr="00994965">
        <w:trPr>
          <w:cantSplit/>
          <w:tblHeader/>
        </w:trPr>
        <w:tc>
          <w:tcPr>
            <w:tcW w:w="3007" w:type="dxa"/>
            <w:tcBorders>
              <w:bottom w:val="single" w:sz="4" w:space="0" w:color="auto"/>
            </w:tcBorders>
          </w:tcPr>
          <w:p w14:paraId="5E4A3141" w14:textId="77777777" w:rsidR="00161228" w:rsidRPr="00E96FFD" w:rsidRDefault="00161228">
            <w:pPr>
              <w:rPr>
                <w:rFonts w:ascii="Times New Roman" w:hAnsi="Times New Roman"/>
                <w:b/>
              </w:rPr>
            </w:pPr>
            <w:r>
              <w:rPr>
                <w:rFonts w:ascii="Times New Roman" w:hAnsi="Times New Roman"/>
                <w:b/>
              </w:rPr>
              <w:t>C-2-c-</w:t>
            </w:r>
            <w:r w:rsidRPr="00E96FFD">
              <w:rPr>
                <w:rFonts w:ascii="Times New Roman" w:hAnsi="Times New Roman"/>
                <w:b/>
              </w:rPr>
              <w:t>iii</w:t>
            </w:r>
            <w:r>
              <w:rPr>
                <w:rFonts w:ascii="Times New Roman" w:hAnsi="Times New Roman"/>
                <w:b/>
              </w:rPr>
              <w:t>:</w:t>
            </w:r>
            <w:r w:rsidRPr="00E96FFD">
              <w:rPr>
                <w:rFonts w:ascii="Times New Roman" w:hAnsi="Times New Roman"/>
                <w:b/>
              </w:rPr>
              <w:t xml:space="preserve">  Scope of State Facility Standards</w:t>
            </w:r>
          </w:p>
        </w:tc>
        <w:tc>
          <w:tcPr>
            <w:tcW w:w="8153" w:type="dxa"/>
            <w:tcBorders>
              <w:bottom w:val="single" w:sz="4" w:space="0" w:color="auto"/>
            </w:tcBorders>
          </w:tcPr>
          <w:p w14:paraId="5F5071B7" w14:textId="76D35AAF" w:rsidR="00161228" w:rsidRPr="00E96FFD" w:rsidRDefault="00161228">
            <w:pPr>
              <w:rPr>
                <w:rFonts w:ascii="Times New Roman" w:hAnsi="Times New Roman"/>
              </w:rPr>
            </w:pPr>
            <w:r w:rsidRPr="00161228">
              <w:rPr>
                <w:rFonts w:ascii="Times New Roman" w:hAnsi="Times New Roman"/>
              </w:rPr>
              <w:t xml:space="preserve">When a standards-related topic is not addressed, </w:t>
            </w:r>
            <w:r>
              <w:rPr>
                <w:rFonts w:ascii="Times New Roman" w:hAnsi="Times New Roman"/>
              </w:rPr>
              <w:t xml:space="preserve">is </w:t>
            </w:r>
            <w:r w:rsidRPr="00161228">
              <w:rPr>
                <w:rFonts w:ascii="Times New Roman" w:hAnsi="Times New Roman"/>
              </w:rPr>
              <w:t xml:space="preserve">there an explanation why the standard is not addressed or is not relevant to the facility type or population served in the facility and the state has explained how the health and welfare of waiver participants are assured in the </w:t>
            </w:r>
            <w:r>
              <w:rPr>
                <w:rFonts w:ascii="Times New Roman" w:hAnsi="Times New Roman"/>
              </w:rPr>
              <w:t xml:space="preserve">unaddressed </w:t>
            </w:r>
            <w:r w:rsidRPr="00161228">
              <w:rPr>
                <w:rFonts w:ascii="Times New Roman" w:hAnsi="Times New Roman"/>
              </w:rPr>
              <w:t>standard area</w:t>
            </w:r>
            <w:r w:rsidR="00C20871">
              <w:rPr>
                <w:rFonts w:ascii="Times New Roman" w:hAnsi="Times New Roman"/>
              </w:rPr>
              <w:t>(s)</w:t>
            </w:r>
            <w:r>
              <w:rPr>
                <w:rFonts w:ascii="Times New Roman" w:hAnsi="Times New Roman"/>
              </w:rPr>
              <w:t xml:space="preserve">?  </w:t>
            </w:r>
            <w:ins w:id="529" w:author="Evan Katz" w:date="2019-06-17T15:13:00Z">
              <w:r w:rsidR="00366E45">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tc>
        <w:tc>
          <w:tcPr>
            <w:tcW w:w="3060" w:type="dxa"/>
            <w:tcBorders>
              <w:bottom w:val="single" w:sz="4" w:space="0" w:color="auto"/>
            </w:tcBorders>
          </w:tcPr>
          <w:p w14:paraId="2C2750EC" w14:textId="77777777" w:rsidR="00161228" w:rsidRPr="005E4F4B" w:rsidRDefault="00161228">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530" w:author="Evan Katz" w:date="2019-06-17T15:11:00Z">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3D761C" w:rsidRPr="00E96FFD" w14:paraId="27A9A56A" w14:textId="77777777" w:rsidTr="00994965">
        <w:trPr>
          <w:cantSplit/>
          <w:tblHeader/>
        </w:trPr>
        <w:tc>
          <w:tcPr>
            <w:tcW w:w="3007" w:type="dxa"/>
            <w:tcBorders>
              <w:bottom w:val="single" w:sz="4" w:space="0" w:color="auto"/>
            </w:tcBorders>
          </w:tcPr>
          <w:p w14:paraId="049945C2" w14:textId="58711ACC" w:rsidR="003D761C" w:rsidRDefault="00A64580">
            <w:pPr>
              <w:rPr>
                <w:rFonts w:ascii="Times New Roman" w:hAnsi="Times New Roman"/>
                <w:b/>
              </w:rPr>
            </w:pPr>
            <w:r w:rsidRPr="00E96FFD">
              <w:rPr>
                <w:rFonts w:ascii="Times New Roman" w:hAnsi="Times New Roman"/>
                <w:b/>
              </w:rPr>
              <w:t>C-2</w:t>
            </w:r>
            <w:r w:rsidR="00D208FF">
              <w:rPr>
                <w:rFonts w:ascii="Times New Roman" w:hAnsi="Times New Roman"/>
                <w:b/>
              </w:rPr>
              <w:t>-</w:t>
            </w:r>
            <w:r w:rsidR="00161228">
              <w:rPr>
                <w:rFonts w:ascii="Times New Roman" w:hAnsi="Times New Roman"/>
                <w:b/>
              </w:rPr>
              <w:t>d:</w:t>
            </w:r>
            <w:r w:rsidR="003D761C" w:rsidRPr="00E96FFD">
              <w:rPr>
                <w:rFonts w:ascii="Times New Roman" w:hAnsi="Times New Roman"/>
                <w:b/>
              </w:rPr>
              <w:t xml:space="preserve">  Provision of </w:t>
            </w:r>
            <w:r w:rsidR="00161228">
              <w:rPr>
                <w:rFonts w:ascii="Times New Roman" w:hAnsi="Times New Roman"/>
                <w:b/>
              </w:rPr>
              <w:t xml:space="preserve">Personal Care or Similar </w:t>
            </w:r>
            <w:r w:rsidR="003D761C" w:rsidRPr="00E96FFD">
              <w:rPr>
                <w:rFonts w:ascii="Times New Roman" w:hAnsi="Times New Roman"/>
                <w:b/>
              </w:rPr>
              <w:t xml:space="preserve">Services by </w:t>
            </w:r>
            <w:r w:rsidR="00161228">
              <w:rPr>
                <w:rFonts w:ascii="Times New Roman" w:hAnsi="Times New Roman"/>
                <w:b/>
              </w:rPr>
              <w:t xml:space="preserve">Legally Responsible </w:t>
            </w:r>
            <w:r w:rsidR="003D761C" w:rsidRPr="00E96FFD">
              <w:rPr>
                <w:rFonts w:ascii="Times New Roman" w:hAnsi="Times New Roman"/>
                <w:b/>
              </w:rPr>
              <w:t xml:space="preserve">Individuals </w:t>
            </w:r>
          </w:p>
          <w:p w14:paraId="0715E5CB" w14:textId="77777777" w:rsidR="00161228" w:rsidRDefault="00161228">
            <w:pPr>
              <w:rPr>
                <w:rFonts w:ascii="Times New Roman" w:hAnsi="Times New Roman"/>
                <w:b/>
              </w:rPr>
            </w:pPr>
          </w:p>
          <w:p w14:paraId="6E1D46B4" w14:textId="77777777" w:rsidR="00161228" w:rsidRPr="00E96FFD" w:rsidRDefault="00161228">
            <w:pPr>
              <w:rPr>
                <w:rFonts w:ascii="Times New Roman" w:hAnsi="Times New Roman"/>
                <w:b/>
              </w:rPr>
            </w:pPr>
            <w:r>
              <w:rPr>
                <w:rFonts w:ascii="Times New Roman" w:hAnsi="Times New Roman"/>
                <w:i/>
              </w:rPr>
              <w:t>(C</w:t>
            </w:r>
            <w:r w:rsidRPr="00B0603D">
              <w:rPr>
                <w:rFonts w:ascii="Times New Roman" w:hAnsi="Times New Roman"/>
                <w:i/>
              </w:rPr>
              <w:t xml:space="preserve">omplete </w:t>
            </w:r>
            <w:r>
              <w:rPr>
                <w:rFonts w:ascii="Times New Roman" w:hAnsi="Times New Roman"/>
                <w:i/>
              </w:rPr>
              <w:t xml:space="preserve">only </w:t>
            </w:r>
            <w:r w:rsidRPr="00B0603D">
              <w:rPr>
                <w:rFonts w:ascii="Times New Roman" w:hAnsi="Times New Roman"/>
                <w:i/>
              </w:rPr>
              <w:t xml:space="preserve">when </w:t>
            </w:r>
            <w:r>
              <w:rPr>
                <w:rFonts w:ascii="Times New Roman" w:hAnsi="Times New Roman"/>
                <w:i/>
              </w:rPr>
              <w:t>state makes payment to legally responsible individuals for furnishing personal care or similar services</w:t>
            </w:r>
            <w:r w:rsidRPr="00B0603D">
              <w:rPr>
                <w:rFonts w:ascii="Times New Roman" w:hAnsi="Times New Roman"/>
                <w:i/>
              </w:rPr>
              <w:t>.)</w:t>
            </w:r>
          </w:p>
        </w:tc>
        <w:tc>
          <w:tcPr>
            <w:tcW w:w="8153" w:type="dxa"/>
            <w:tcBorders>
              <w:bottom w:val="single" w:sz="4" w:space="0" w:color="auto"/>
            </w:tcBorders>
          </w:tcPr>
          <w:p w14:paraId="742E5CCD" w14:textId="77777777" w:rsidR="00161228" w:rsidRPr="001E4418" w:rsidRDefault="00161228">
            <w:pPr>
              <w:spacing w:before="60" w:after="60" w:line="260" w:lineRule="exact"/>
              <w:rPr>
                <w:rFonts w:ascii="Times New Roman" w:hAnsi="Times New Roman"/>
              </w:rPr>
              <w:pPrChange w:id="531" w:author="Evan Katz" w:date="2019-06-17T15:11:00Z">
                <w:pPr>
                  <w:spacing w:before="60" w:after="60" w:line="260" w:lineRule="exact"/>
                  <w:jc w:val="both"/>
                </w:pPr>
              </w:pPrChange>
            </w:pPr>
            <w:r w:rsidRPr="001E4418">
              <w:rPr>
                <w:rFonts w:ascii="Times New Roman" w:hAnsi="Times New Roman"/>
              </w:rPr>
              <w:t xml:space="preserve">When the waiver provides for the payment for personal care or similar services to legally responsible individuals for extraordinary care, </w:t>
            </w:r>
            <w:r>
              <w:rPr>
                <w:rFonts w:ascii="Times New Roman" w:hAnsi="Times New Roman"/>
              </w:rPr>
              <w:t>does the waiver specify:</w:t>
            </w:r>
          </w:p>
          <w:p w14:paraId="31AB1697" w14:textId="4CAA16CC" w:rsidR="00161228" w:rsidRPr="001E4418" w:rsidRDefault="00161228">
            <w:pPr>
              <w:numPr>
                <w:ilvl w:val="0"/>
                <w:numId w:val="91"/>
              </w:numPr>
              <w:tabs>
                <w:tab w:val="left" w:pos="0"/>
                <w:tab w:val="left" w:pos="480"/>
                <w:tab w:val="left" w:pos="960"/>
                <w:tab w:val="left" w:pos="1440"/>
                <w:tab w:val="left" w:pos="1920"/>
                <w:tab w:val="left" w:pos="2400"/>
              </w:tabs>
              <w:spacing w:after="60" w:line="260" w:lineRule="exact"/>
              <w:rPr>
                <w:rFonts w:ascii="Times New Roman" w:hAnsi="Times New Roman"/>
              </w:rPr>
              <w:pPrChange w:id="532" w:author="Evan Katz" w:date="2019-06-17T15:12:00Z">
                <w:pPr>
                  <w:numPr>
                    <w:numId w:val="22"/>
                  </w:numPr>
                  <w:tabs>
                    <w:tab w:val="left" w:pos="0"/>
                    <w:tab w:val="num" w:pos="305"/>
                    <w:tab w:val="left" w:pos="480"/>
                    <w:tab w:val="num" w:pos="720"/>
                    <w:tab w:val="left" w:pos="960"/>
                    <w:tab w:val="left" w:pos="1440"/>
                    <w:tab w:val="left" w:pos="1920"/>
                    <w:tab w:val="left" w:pos="2400"/>
                  </w:tabs>
                  <w:spacing w:after="60" w:line="260" w:lineRule="exact"/>
                  <w:ind w:left="305" w:hanging="305"/>
                  <w:jc w:val="both"/>
                </w:pPr>
              </w:pPrChange>
            </w:pPr>
            <w:r w:rsidRPr="001E4418">
              <w:rPr>
                <w:rFonts w:ascii="Times New Roman" w:hAnsi="Times New Roman"/>
              </w:rPr>
              <w:t>The types of legally responsible individu</w:t>
            </w:r>
            <w:r>
              <w:rPr>
                <w:rFonts w:ascii="Times New Roman" w:hAnsi="Times New Roman"/>
              </w:rPr>
              <w:t xml:space="preserve">als to whom payment may be made?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33" w:author="Evan Katz" w:date="2019-06-17T15:11:00Z">
              <w:r w:rsidR="00366E45">
                <w:rPr>
                  <w:rFonts w:ascii="Times New Roman" w:hAnsi="Times New Roman"/>
                </w:rPr>
                <w:br/>
              </w:r>
            </w:ins>
          </w:p>
          <w:p w14:paraId="228B07C8" w14:textId="2F2A8E4F" w:rsidR="00366E45" w:rsidRDefault="00161228">
            <w:pPr>
              <w:numPr>
                <w:ilvl w:val="0"/>
                <w:numId w:val="91"/>
              </w:numPr>
              <w:tabs>
                <w:tab w:val="left" w:pos="0"/>
                <w:tab w:val="left" w:pos="480"/>
                <w:tab w:val="left" w:pos="960"/>
                <w:tab w:val="left" w:pos="1440"/>
                <w:tab w:val="left" w:pos="1920"/>
                <w:tab w:val="left" w:pos="2400"/>
              </w:tabs>
              <w:spacing w:after="240" w:line="260" w:lineRule="exact"/>
              <w:rPr>
                <w:rFonts w:ascii="Times New Roman" w:hAnsi="Times New Roman"/>
              </w:rPr>
              <w:pPrChange w:id="534" w:author="Evan Katz" w:date="2019-06-17T15:12:00Z">
                <w:pPr>
                  <w:numPr>
                    <w:numId w:val="22"/>
                  </w:numPr>
                  <w:tabs>
                    <w:tab w:val="left" w:pos="0"/>
                    <w:tab w:val="num" w:pos="305"/>
                    <w:tab w:val="left" w:pos="480"/>
                    <w:tab w:val="num" w:pos="720"/>
                    <w:tab w:val="left" w:pos="960"/>
                    <w:tab w:val="left" w:pos="1440"/>
                    <w:tab w:val="left" w:pos="1920"/>
                    <w:tab w:val="left" w:pos="2400"/>
                  </w:tabs>
                  <w:spacing w:after="240" w:line="260" w:lineRule="exact"/>
                  <w:ind w:left="305" w:hanging="305"/>
                  <w:jc w:val="both"/>
                </w:pPr>
              </w:pPrChange>
            </w:pPr>
            <w:r w:rsidRPr="001E4418">
              <w:rPr>
                <w:rFonts w:ascii="Times New Roman" w:hAnsi="Times New Roman"/>
              </w:rPr>
              <w:t>The waiver personal care or similar services for w</w:t>
            </w:r>
            <w:r>
              <w:rPr>
                <w:rFonts w:ascii="Times New Roman" w:hAnsi="Times New Roman"/>
              </w:rPr>
              <w:t xml:space="preserve">hich payment may be made?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71A82E21" w14:textId="0919E808" w:rsidR="00161228" w:rsidRPr="00366E45" w:rsidRDefault="00161228">
            <w:pPr>
              <w:numPr>
                <w:ilvl w:val="0"/>
                <w:numId w:val="91"/>
              </w:numPr>
              <w:tabs>
                <w:tab w:val="left" w:pos="0"/>
                <w:tab w:val="left" w:pos="480"/>
                <w:tab w:val="left" w:pos="960"/>
                <w:tab w:val="left" w:pos="1440"/>
                <w:tab w:val="left" w:pos="1920"/>
                <w:tab w:val="left" w:pos="2400"/>
              </w:tabs>
              <w:spacing w:after="240" w:line="260" w:lineRule="exact"/>
              <w:rPr>
                <w:rFonts w:ascii="Times New Roman" w:hAnsi="Times New Roman"/>
              </w:rPr>
              <w:pPrChange w:id="535" w:author="Evan Katz" w:date="2019-06-17T15:12:00Z">
                <w:pPr>
                  <w:numPr>
                    <w:numId w:val="22"/>
                  </w:numPr>
                  <w:tabs>
                    <w:tab w:val="left" w:pos="0"/>
                    <w:tab w:val="num" w:pos="305"/>
                    <w:tab w:val="left" w:pos="480"/>
                    <w:tab w:val="num" w:pos="720"/>
                    <w:tab w:val="left" w:pos="960"/>
                    <w:tab w:val="left" w:pos="1440"/>
                    <w:tab w:val="left" w:pos="1920"/>
                    <w:tab w:val="left" w:pos="2400"/>
                  </w:tabs>
                  <w:spacing w:after="240" w:line="260" w:lineRule="exact"/>
                  <w:ind w:left="305" w:hanging="305"/>
                  <w:jc w:val="both"/>
                </w:pPr>
              </w:pPrChange>
            </w:pPr>
            <w:r w:rsidRPr="00366E45">
              <w:rPr>
                <w:rFonts w:ascii="Times New Roman" w:hAnsi="Times New Roman"/>
              </w:rPr>
              <w:t xml:space="preserve">The method for determining that the amount of personal care or similar services provided by a legally responsible individual is “extraordinary care,” exceeding the ordinary care that would be provided to a person without a disability </w:t>
            </w:r>
            <w:r w:rsidR="00D17E66">
              <w:rPr>
                <w:rFonts w:ascii="Times New Roman" w:hAnsi="Times New Roman"/>
              </w:rPr>
              <w:t xml:space="preserve">or chronic illness </w:t>
            </w:r>
            <w:r w:rsidRPr="00366E45">
              <w:rPr>
                <w:rFonts w:ascii="Times New Roman" w:hAnsi="Times New Roman"/>
              </w:rPr>
              <w:t>of the same age</w:t>
            </w:r>
            <w:r w:rsidR="00D17E66">
              <w:rPr>
                <w:rFonts w:ascii="Times New Roman" w:hAnsi="Times New Roman"/>
              </w:rPr>
              <w:t>, and which are necessary to assure the health and welfare of the participant and avoid institutionalization</w:t>
            </w:r>
            <w:r w:rsidRPr="00366E45">
              <w:rPr>
                <w:rFonts w:ascii="Times New Roman" w:hAnsi="Times New Roman"/>
              </w:rPr>
              <w:t xml:space="preserve">? </w:t>
            </w:r>
            <w:ins w:id="536" w:author="Evan Katz" w:date="2019-06-17T15:13:00Z">
              <w:r w:rsidR="00366E45">
                <w:rPr>
                  <w:rFonts w:ascii="Times New Roman" w:hAnsi="Times New Roman"/>
                </w:rPr>
                <w:br/>
              </w:r>
            </w:ins>
            <w:r w:rsidRPr="00366E45">
              <w:rPr>
                <w:rFonts w:ascii="Times New Roman" w:hAnsi="Times New Roman"/>
              </w:rPr>
              <w:t xml:space="preserve"> </w:t>
            </w:r>
            <w:r w:rsidR="00654AE7" w:rsidRPr="00A90582">
              <w:rPr>
                <w:rFonts w:ascii="Times New Roman" w:hAnsi="Times New Roman"/>
                <w:iCs/>
              </w:rPr>
              <w:fldChar w:fldCharType="begin">
                <w:ffData>
                  <w:name w:val="Check91"/>
                  <w:enabled/>
                  <w:calcOnExit w:val="0"/>
                  <w:checkBox>
                    <w:sizeAuto/>
                    <w:default w:val="0"/>
                  </w:checkBox>
                </w:ffData>
              </w:fldChar>
            </w:r>
            <w:r w:rsidRPr="00366E45">
              <w:rPr>
                <w:rFonts w:ascii="Times New Roman" w:hAnsi="Times New Roman"/>
                <w:iCs/>
              </w:rPr>
              <w:instrText xml:space="preserve"> FORMCHECKBOX </w:instrText>
            </w:r>
            <w:r w:rsidR="00654AE7" w:rsidRPr="00A90582">
              <w:rPr>
                <w:rFonts w:ascii="Times New Roman" w:hAnsi="Times New Roman"/>
                <w:iCs/>
              </w:rPr>
            </w:r>
            <w:r w:rsidR="00654AE7" w:rsidRPr="00A90582">
              <w:rPr>
                <w:rFonts w:ascii="Times New Roman" w:hAnsi="Times New Roman"/>
                <w:iCs/>
              </w:rPr>
              <w:fldChar w:fldCharType="separate"/>
            </w:r>
            <w:r w:rsidR="00654AE7" w:rsidRPr="00A90582">
              <w:rPr>
                <w:rFonts w:ascii="Times New Roman" w:hAnsi="Times New Roman"/>
                <w:iCs/>
              </w:rPr>
              <w:fldChar w:fldCharType="end"/>
            </w:r>
            <w:r w:rsidRPr="00366E45">
              <w:rPr>
                <w:rFonts w:ascii="Times New Roman" w:hAnsi="Times New Roman"/>
                <w:iCs/>
              </w:rPr>
              <w:t xml:space="preserve"> </w:t>
            </w:r>
            <w:r w:rsidRPr="00366E45">
              <w:rPr>
                <w:rFonts w:ascii="Times New Roman" w:hAnsi="Times New Roman"/>
              </w:rPr>
              <w:t xml:space="preserve">Yes  </w:t>
            </w:r>
            <w:r w:rsidR="00654AE7" w:rsidRPr="00A90582">
              <w:rPr>
                <w:rFonts w:ascii="Times New Roman" w:hAnsi="Times New Roman"/>
                <w:iCs/>
              </w:rPr>
              <w:fldChar w:fldCharType="begin">
                <w:ffData>
                  <w:name w:val="Check91"/>
                  <w:enabled/>
                  <w:calcOnExit w:val="0"/>
                  <w:checkBox>
                    <w:sizeAuto/>
                    <w:default w:val="0"/>
                  </w:checkBox>
                </w:ffData>
              </w:fldChar>
            </w:r>
            <w:r w:rsidRPr="00366E45">
              <w:rPr>
                <w:rFonts w:ascii="Times New Roman" w:hAnsi="Times New Roman"/>
                <w:iCs/>
              </w:rPr>
              <w:instrText xml:space="preserve"> FORMCHECKBOX </w:instrText>
            </w:r>
            <w:r w:rsidR="00654AE7" w:rsidRPr="00A90582">
              <w:rPr>
                <w:rFonts w:ascii="Times New Roman" w:hAnsi="Times New Roman"/>
                <w:iCs/>
              </w:rPr>
            </w:r>
            <w:r w:rsidR="00654AE7" w:rsidRPr="00A90582">
              <w:rPr>
                <w:rFonts w:ascii="Times New Roman" w:hAnsi="Times New Roman"/>
                <w:iCs/>
              </w:rPr>
              <w:fldChar w:fldCharType="separate"/>
            </w:r>
            <w:r w:rsidR="00654AE7" w:rsidRPr="00A90582">
              <w:rPr>
                <w:rFonts w:ascii="Times New Roman" w:hAnsi="Times New Roman"/>
                <w:iCs/>
              </w:rPr>
              <w:fldChar w:fldCharType="end"/>
            </w:r>
            <w:r w:rsidRPr="00366E45">
              <w:rPr>
                <w:rFonts w:ascii="Times New Roman" w:hAnsi="Times New Roman"/>
                <w:iCs/>
              </w:rPr>
              <w:t xml:space="preserve">  </w:t>
            </w:r>
            <w:r w:rsidRPr="00366E45">
              <w:rPr>
                <w:rFonts w:ascii="Times New Roman" w:hAnsi="Times New Roman"/>
              </w:rPr>
              <w:t>No</w:t>
            </w:r>
          </w:p>
          <w:p w14:paraId="1D3F17F1" w14:textId="0FE3F626" w:rsidR="00E41BE3" w:rsidRPr="00994965" w:rsidRDefault="00E41BE3" w:rsidP="00E41BE3">
            <w:pPr>
              <w:numPr>
                <w:ilvl w:val="0"/>
                <w:numId w:val="91"/>
              </w:numPr>
              <w:tabs>
                <w:tab w:val="left" w:pos="0"/>
                <w:tab w:val="left" w:pos="480"/>
                <w:tab w:val="left" w:pos="960"/>
                <w:tab w:val="left" w:pos="1440"/>
                <w:tab w:val="left" w:pos="1920"/>
                <w:tab w:val="left" w:pos="2400"/>
              </w:tabs>
              <w:spacing w:after="240" w:line="260" w:lineRule="exact"/>
              <w:rPr>
                <w:b/>
                <w:rPrChange w:id="537" w:author="Jonathan  Hicks" w:date="2024-11-05T18:17:00Z">
                  <w:rPr>
                    <w:rFonts w:ascii="Times New Roman" w:hAnsi="Times New Roman"/>
                  </w:rPr>
                </w:rPrChange>
              </w:rPr>
            </w:pPr>
            <w:r>
              <w:rPr>
                <w:rFonts w:ascii="Times New Roman" w:hAnsi="Times New Roman"/>
              </w:rPr>
              <w:t xml:space="preserve">The state policies to determine </w:t>
            </w:r>
            <w:r w:rsidRPr="001E4418">
              <w:rPr>
                <w:rFonts w:ascii="Times New Roman" w:hAnsi="Times New Roman"/>
              </w:rPr>
              <w:t xml:space="preserve">that the provision of personal care or similar services by a legally responsible individual </w:t>
            </w:r>
            <w:r>
              <w:rPr>
                <w:rFonts w:ascii="Times New Roman" w:hAnsi="Times New Roman"/>
              </w:rPr>
              <w:t>is</w:t>
            </w:r>
            <w:r w:rsidRPr="001E4418">
              <w:rPr>
                <w:rFonts w:ascii="Times New Roman" w:hAnsi="Times New Roman"/>
              </w:rPr>
              <w:t xml:space="preserve"> in the best interests of the participant</w:t>
            </w:r>
            <w:r>
              <w:rPr>
                <w:rFonts w:ascii="Times New Roman" w:hAnsi="Times New Roman"/>
              </w:rPr>
              <w:t xml:space="preserve">?  </w:t>
            </w:r>
            <w:r>
              <w:rPr>
                <w:rFonts w:ascii="Times New Roman" w:hAnsi="Times New Roman"/>
              </w:rPr>
              <w:br/>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27F0FC07" w14:textId="6EFD00C1" w:rsidR="00E41BE3" w:rsidRPr="00994965" w:rsidRDefault="00994965" w:rsidP="00994965">
            <w:pPr>
              <w:numPr>
                <w:ilvl w:val="0"/>
                <w:numId w:val="91"/>
              </w:numPr>
              <w:tabs>
                <w:tab w:val="left" w:pos="0"/>
                <w:tab w:val="left" w:pos="480"/>
                <w:tab w:val="left" w:pos="960"/>
                <w:tab w:val="left" w:pos="1440"/>
                <w:tab w:val="left" w:pos="1920"/>
                <w:tab w:val="left" w:pos="2400"/>
              </w:tabs>
              <w:spacing w:after="240" w:line="260" w:lineRule="exact"/>
              <w:rPr>
                <w:rFonts w:ascii="Times New Roman" w:hAnsi="Times New Roman"/>
              </w:rPr>
            </w:pPr>
            <w:r>
              <w:rPr>
                <w:rFonts w:ascii="Times New Roman" w:hAnsi="Times New Roman"/>
              </w:rPr>
              <w:t>When the legally responsible individual has decision-making authority over the selection of providers of waiver services, the state’s process for ensuring that the legally responsible individual uses substituted judgement on behalf of the individual?</w:t>
            </w:r>
            <w:ins w:id="538" w:author="Jonathan  Hicks" w:date="2024-11-05T18:22:00Z">
              <w:r>
                <w:rPr>
                  <w:rFonts w:ascii="Times New Roman" w:hAnsi="Times New Roman"/>
                </w:rPr>
                <w:br/>
              </w:r>
            </w:ins>
            <w:r w:rsidR="00E41BE3" w:rsidRPr="00994965">
              <w:rPr>
                <w:rFonts w:ascii="Times New Roman" w:hAnsi="Times New Roman"/>
                <w:iCs/>
              </w:rPr>
              <w:fldChar w:fldCharType="begin">
                <w:ffData>
                  <w:name w:val="Check91"/>
                  <w:enabled/>
                  <w:calcOnExit w:val="0"/>
                  <w:checkBox>
                    <w:sizeAuto/>
                    <w:default w:val="0"/>
                  </w:checkBox>
                </w:ffData>
              </w:fldChar>
            </w:r>
            <w:r w:rsidR="00E41BE3" w:rsidRPr="00994965">
              <w:rPr>
                <w:rFonts w:ascii="Times New Roman" w:hAnsi="Times New Roman"/>
                <w:iCs/>
              </w:rPr>
              <w:instrText xml:space="preserve"> FORMCHECKBOX </w:instrText>
            </w:r>
            <w:r w:rsidR="00E41BE3" w:rsidRPr="00994965">
              <w:rPr>
                <w:rFonts w:ascii="Times New Roman" w:hAnsi="Times New Roman"/>
                <w:iCs/>
              </w:rPr>
            </w:r>
            <w:r w:rsidR="00E41BE3" w:rsidRPr="00994965">
              <w:rPr>
                <w:rFonts w:ascii="Times New Roman" w:hAnsi="Times New Roman"/>
                <w:iCs/>
              </w:rPr>
              <w:fldChar w:fldCharType="separate"/>
            </w:r>
            <w:r w:rsidR="00E41BE3" w:rsidRPr="00994965">
              <w:rPr>
                <w:rFonts w:ascii="Times New Roman" w:hAnsi="Times New Roman"/>
                <w:iCs/>
              </w:rPr>
              <w:fldChar w:fldCharType="end"/>
            </w:r>
            <w:r w:rsidR="00E41BE3" w:rsidRPr="00994965">
              <w:rPr>
                <w:rFonts w:ascii="Times New Roman" w:hAnsi="Times New Roman"/>
                <w:iCs/>
              </w:rPr>
              <w:t xml:space="preserve"> </w:t>
            </w:r>
            <w:r w:rsidR="00E41BE3" w:rsidRPr="00994965">
              <w:rPr>
                <w:rFonts w:ascii="Times New Roman" w:hAnsi="Times New Roman"/>
              </w:rPr>
              <w:t xml:space="preserve">Yes  </w:t>
            </w:r>
            <w:r w:rsidR="00E41BE3" w:rsidRPr="00994965">
              <w:rPr>
                <w:rFonts w:ascii="Times New Roman" w:hAnsi="Times New Roman"/>
                <w:iCs/>
              </w:rPr>
              <w:fldChar w:fldCharType="begin">
                <w:ffData>
                  <w:name w:val="Check91"/>
                  <w:enabled/>
                  <w:calcOnExit w:val="0"/>
                  <w:checkBox>
                    <w:sizeAuto/>
                    <w:default w:val="0"/>
                  </w:checkBox>
                </w:ffData>
              </w:fldChar>
            </w:r>
            <w:r w:rsidR="00E41BE3" w:rsidRPr="00994965">
              <w:rPr>
                <w:rFonts w:ascii="Times New Roman" w:hAnsi="Times New Roman"/>
                <w:iCs/>
              </w:rPr>
              <w:instrText xml:space="preserve"> FORMCHECKBOX </w:instrText>
            </w:r>
            <w:r w:rsidR="00E41BE3" w:rsidRPr="00994965">
              <w:rPr>
                <w:rFonts w:ascii="Times New Roman" w:hAnsi="Times New Roman"/>
                <w:iCs/>
              </w:rPr>
            </w:r>
            <w:r w:rsidR="00E41BE3" w:rsidRPr="00994965">
              <w:rPr>
                <w:rFonts w:ascii="Times New Roman" w:hAnsi="Times New Roman"/>
                <w:iCs/>
              </w:rPr>
              <w:fldChar w:fldCharType="separate"/>
            </w:r>
            <w:r w:rsidR="00E41BE3" w:rsidRPr="00994965">
              <w:rPr>
                <w:rFonts w:ascii="Times New Roman" w:hAnsi="Times New Roman"/>
                <w:iCs/>
              </w:rPr>
              <w:fldChar w:fldCharType="end"/>
            </w:r>
            <w:r w:rsidR="00E41BE3" w:rsidRPr="00994965">
              <w:rPr>
                <w:rFonts w:ascii="Times New Roman" w:hAnsi="Times New Roman"/>
                <w:iCs/>
              </w:rPr>
              <w:t xml:space="preserve">  </w:t>
            </w:r>
            <w:r w:rsidR="00E41BE3" w:rsidRPr="00994965">
              <w:rPr>
                <w:rFonts w:ascii="Times New Roman" w:hAnsi="Times New Roman"/>
              </w:rPr>
              <w:t>No</w:t>
            </w:r>
          </w:p>
          <w:p w14:paraId="5BFE9EC0" w14:textId="0E3897E3" w:rsidR="00161228" w:rsidRDefault="00E41BE3" w:rsidP="00E41BE3">
            <w:pPr>
              <w:numPr>
                <w:ilvl w:val="0"/>
                <w:numId w:val="91"/>
              </w:numPr>
              <w:tabs>
                <w:tab w:val="left" w:pos="0"/>
                <w:tab w:val="left" w:pos="480"/>
                <w:tab w:val="left" w:pos="960"/>
                <w:tab w:val="left" w:pos="1440"/>
                <w:tab w:val="left" w:pos="1920"/>
                <w:tab w:val="left" w:pos="2400"/>
              </w:tabs>
              <w:spacing w:after="240" w:line="260" w:lineRule="exact"/>
              <w:rPr>
                <w:rFonts w:ascii="Times New Roman" w:hAnsi="Times New Roman"/>
              </w:rPr>
            </w:pPr>
            <w:r>
              <w:rPr>
                <w:rFonts w:ascii="Times New Roman" w:hAnsi="Times New Roman"/>
              </w:rPr>
              <w:t>Any l</w:t>
            </w:r>
            <w:r w:rsidR="00161228" w:rsidRPr="001E4418">
              <w:rPr>
                <w:rFonts w:ascii="Times New Roman" w:hAnsi="Times New Roman"/>
              </w:rPr>
              <w:t xml:space="preserve">imitations on </w:t>
            </w:r>
            <w:r>
              <w:rPr>
                <w:rFonts w:ascii="Times New Roman" w:hAnsi="Times New Roman"/>
              </w:rPr>
              <w:t xml:space="preserve">the circumstances under which payment may be authorized or </w:t>
            </w:r>
            <w:r w:rsidR="00161228" w:rsidRPr="001E4418">
              <w:rPr>
                <w:rFonts w:ascii="Times New Roman" w:hAnsi="Times New Roman"/>
              </w:rPr>
              <w:t>the amount of personal care or similar services</w:t>
            </w:r>
            <w:r w:rsidR="00161228">
              <w:rPr>
                <w:rFonts w:ascii="Times New Roman" w:hAnsi="Times New Roman"/>
              </w:rPr>
              <w:t xml:space="preserve"> for which payment may be made?</w:t>
            </w:r>
            <w:r w:rsidR="00CF652E">
              <w:rPr>
                <w:rFonts w:ascii="Times New Roman" w:hAnsi="Times New Roman"/>
              </w:rPr>
              <w:t xml:space="preserve">  </w:t>
            </w:r>
            <w:ins w:id="539" w:author="Evan Katz" w:date="2019-06-17T15:13:00Z">
              <w:r w:rsidR="00366E45">
                <w:rPr>
                  <w:rFonts w:ascii="Times New Roman" w:hAnsi="Times New Roman"/>
                </w:rPr>
                <w:br/>
              </w:r>
            </w:ins>
            <w:r w:rsidR="00654AE7" w:rsidRPr="006A3487">
              <w:rPr>
                <w:rFonts w:ascii="Times New Roman" w:hAnsi="Times New Roman"/>
              </w:rPr>
              <w:fldChar w:fldCharType="begin">
                <w:ffData>
                  <w:name w:val="Check91"/>
                  <w:enabled/>
                  <w:calcOnExit w:val="0"/>
                  <w:checkBox>
                    <w:sizeAuto/>
                    <w:default w:val="0"/>
                  </w:checkBox>
                </w:ffData>
              </w:fldChar>
            </w:r>
            <w:r w:rsidR="00CF652E" w:rsidRPr="006A3487">
              <w:rPr>
                <w:rFonts w:ascii="Times New Roman" w:hAnsi="Times New Roman"/>
              </w:rPr>
              <w:instrText xml:space="preserve"> FORMCHECKBOX </w:instrText>
            </w:r>
            <w:r w:rsidR="00654AE7" w:rsidRPr="006A3487">
              <w:rPr>
                <w:rFonts w:ascii="Times New Roman" w:hAnsi="Times New Roman"/>
              </w:rPr>
            </w:r>
            <w:r w:rsidR="00654AE7" w:rsidRPr="006A3487">
              <w:rPr>
                <w:rFonts w:ascii="Times New Roman" w:hAnsi="Times New Roman"/>
              </w:rPr>
              <w:fldChar w:fldCharType="separate"/>
            </w:r>
            <w:r w:rsidR="00654AE7" w:rsidRPr="006A3487">
              <w:rPr>
                <w:rFonts w:ascii="Times New Roman" w:hAnsi="Times New Roman"/>
              </w:rPr>
              <w:fldChar w:fldCharType="end"/>
            </w:r>
            <w:r w:rsidR="00CF652E" w:rsidRPr="006A3487">
              <w:rPr>
                <w:rFonts w:ascii="Times New Roman" w:hAnsi="Times New Roman"/>
              </w:rPr>
              <w:t xml:space="preserve"> </w:t>
            </w:r>
            <w:r w:rsidR="00CF652E" w:rsidRPr="00E96FFD">
              <w:rPr>
                <w:rFonts w:ascii="Times New Roman" w:hAnsi="Times New Roman"/>
              </w:rPr>
              <w:t xml:space="preserve">Yes  </w:t>
            </w:r>
            <w:r w:rsidR="00654AE7" w:rsidRPr="006A3487">
              <w:rPr>
                <w:rFonts w:ascii="Times New Roman" w:hAnsi="Times New Roman"/>
              </w:rPr>
              <w:fldChar w:fldCharType="begin">
                <w:ffData>
                  <w:name w:val="Check91"/>
                  <w:enabled/>
                  <w:calcOnExit w:val="0"/>
                  <w:checkBox>
                    <w:sizeAuto/>
                    <w:default w:val="0"/>
                  </w:checkBox>
                </w:ffData>
              </w:fldChar>
            </w:r>
            <w:r w:rsidR="00CF652E" w:rsidRPr="006A3487">
              <w:rPr>
                <w:rFonts w:ascii="Times New Roman" w:hAnsi="Times New Roman"/>
              </w:rPr>
              <w:instrText xml:space="preserve"> FORMCHECKBOX </w:instrText>
            </w:r>
            <w:r w:rsidR="00654AE7" w:rsidRPr="006A3487">
              <w:rPr>
                <w:rFonts w:ascii="Times New Roman" w:hAnsi="Times New Roman"/>
              </w:rPr>
            </w:r>
            <w:r w:rsidR="00654AE7" w:rsidRPr="006A3487">
              <w:rPr>
                <w:rFonts w:ascii="Times New Roman" w:hAnsi="Times New Roman"/>
              </w:rPr>
              <w:fldChar w:fldCharType="separate"/>
            </w:r>
            <w:r w:rsidR="00654AE7" w:rsidRPr="006A3487">
              <w:rPr>
                <w:rFonts w:ascii="Times New Roman" w:hAnsi="Times New Roman"/>
              </w:rPr>
              <w:fldChar w:fldCharType="end"/>
            </w:r>
            <w:r w:rsidR="00CF652E" w:rsidRPr="006A3487">
              <w:rPr>
                <w:rFonts w:ascii="Times New Roman" w:hAnsi="Times New Roman"/>
              </w:rPr>
              <w:t xml:space="preserve">  </w:t>
            </w:r>
            <w:r w:rsidR="00CF652E" w:rsidRPr="00E96FFD">
              <w:rPr>
                <w:rFonts w:ascii="Times New Roman" w:hAnsi="Times New Roman"/>
              </w:rPr>
              <w:t>No</w:t>
            </w:r>
          </w:p>
          <w:p w14:paraId="1CD45CA5" w14:textId="7A9F2ED2" w:rsidR="00B44643" w:rsidRPr="00994965" w:rsidRDefault="00B44643" w:rsidP="00994965">
            <w:pPr>
              <w:numPr>
                <w:ilvl w:val="0"/>
                <w:numId w:val="91"/>
              </w:numPr>
              <w:tabs>
                <w:tab w:val="left" w:pos="0"/>
                <w:tab w:val="left" w:pos="480"/>
                <w:tab w:val="left" w:pos="960"/>
                <w:tab w:val="left" w:pos="1440"/>
                <w:tab w:val="left" w:pos="1920"/>
                <w:tab w:val="left" w:pos="2400"/>
              </w:tabs>
              <w:spacing w:after="240" w:line="260" w:lineRule="exact"/>
              <w:rPr>
                <w:rFonts w:ascii="Times New Roman" w:hAnsi="Times New Roman"/>
              </w:rPr>
            </w:pPr>
            <w:r>
              <w:rPr>
                <w:rFonts w:ascii="Times New Roman" w:hAnsi="Times New Roman"/>
              </w:rPr>
              <w:t>Any additional safeguards the state implements when the legally responsible individuals provide personal care or similar services; and</w:t>
            </w:r>
            <w:ins w:id="540" w:author="Jonathan  Hicks" w:date="2024-11-05T18:23:00Z">
              <w:r w:rsidR="00994965">
                <w:rPr>
                  <w:rFonts w:ascii="Times New Roman" w:hAnsi="Times New Roman"/>
                </w:rPr>
                <w:br/>
              </w:r>
            </w:ins>
            <w:r w:rsidRPr="00994965">
              <w:rPr>
                <w:rFonts w:ascii="Times New Roman" w:hAnsi="Times New Roman"/>
                <w:iCs/>
              </w:rPr>
              <w:fldChar w:fldCharType="begin">
                <w:ffData>
                  <w:name w:val="Check91"/>
                  <w:enabled/>
                  <w:calcOnExit w:val="0"/>
                  <w:checkBox>
                    <w:sizeAuto/>
                    <w:default w:val="0"/>
                  </w:checkBox>
                </w:ffData>
              </w:fldChar>
            </w:r>
            <w:r w:rsidRPr="00994965">
              <w:rPr>
                <w:rFonts w:ascii="Times New Roman" w:hAnsi="Times New Roman"/>
                <w:iCs/>
              </w:rPr>
              <w:instrText xml:space="preserve"> FORMCHECKBOX </w:instrText>
            </w:r>
            <w:r w:rsidRPr="00994965">
              <w:rPr>
                <w:rFonts w:ascii="Times New Roman" w:hAnsi="Times New Roman"/>
                <w:iCs/>
              </w:rPr>
            </w:r>
            <w:r w:rsidRPr="00994965">
              <w:rPr>
                <w:rFonts w:ascii="Times New Roman" w:hAnsi="Times New Roman"/>
                <w:iCs/>
              </w:rPr>
              <w:fldChar w:fldCharType="separate"/>
            </w:r>
            <w:r w:rsidRPr="00994965">
              <w:rPr>
                <w:rFonts w:ascii="Times New Roman" w:hAnsi="Times New Roman"/>
                <w:iCs/>
              </w:rPr>
              <w:fldChar w:fldCharType="end"/>
            </w:r>
            <w:r w:rsidRPr="00994965">
              <w:rPr>
                <w:rFonts w:ascii="Times New Roman" w:hAnsi="Times New Roman"/>
                <w:iCs/>
              </w:rPr>
              <w:t xml:space="preserve"> </w:t>
            </w:r>
            <w:r w:rsidRPr="00994965">
              <w:rPr>
                <w:rFonts w:ascii="Times New Roman" w:hAnsi="Times New Roman"/>
              </w:rPr>
              <w:t xml:space="preserve">Yes  </w:t>
            </w:r>
            <w:r w:rsidRPr="00994965">
              <w:rPr>
                <w:rFonts w:ascii="Times New Roman" w:hAnsi="Times New Roman"/>
                <w:iCs/>
              </w:rPr>
              <w:fldChar w:fldCharType="begin">
                <w:ffData>
                  <w:name w:val="Check91"/>
                  <w:enabled/>
                  <w:calcOnExit w:val="0"/>
                  <w:checkBox>
                    <w:sizeAuto/>
                    <w:default w:val="0"/>
                  </w:checkBox>
                </w:ffData>
              </w:fldChar>
            </w:r>
            <w:r w:rsidRPr="00994965">
              <w:rPr>
                <w:rFonts w:ascii="Times New Roman" w:hAnsi="Times New Roman"/>
                <w:iCs/>
              </w:rPr>
              <w:instrText xml:space="preserve"> FORMCHECKBOX </w:instrText>
            </w:r>
            <w:r w:rsidRPr="00994965">
              <w:rPr>
                <w:rFonts w:ascii="Times New Roman" w:hAnsi="Times New Roman"/>
                <w:iCs/>
              </w:rPr>
            </w:r>
            <w:r w:rsidRPr="00994965">
              <w:rPr>
                <w:rFonts w:ascii="Times New Roman" w:hAnsi="Times New Roman"/>
                <w:iCs/>
              </w:rPr>
              <w:fldChar w:fldCharType="separate"/>
            </w:r>
            <w:r w:rsidRPr="00994965">
              <w:rPr>
                <w:rFonts w:ascii="Times New Roman" w:hAnsi="Times New Roman"/>
                <w:iCs/>
              </w:rPr>
              <w:fldChar w:fldCharType="end"/>
            </w:r>
            <w:r w:rsidRPr="00994965">
              <w:rPr>
                <w:rFonts w:ascii="Times New Roman" w:hAnsi="Times New Roman"/>
                <w:iCs/>
              </w:rPr>
              <w:t xml:space="preserve">  </w:t>
            </w:r>
            <w:r w:rsidRPr="00994965">
              <w:rPr>
                <w:rFonts w:ascii="Times New Roman" w:hAnsi="Times New Roman"/>
              </w:rPr>
              <w:t>No</w:t>
            </w:r>
          </w:p>
          <w:p w14:paraId="45566E5B" w14:textId="36888287" w:rsidR="00994965" w:rsidRDefault="00161228">
            <w:pPr>
              <w:numPr>
                <w:ilvl w:val="0"/>
                <w:numId w:val="107"/>
              </w:numPr>
              <w:rPr>
                <w:rFonts w:ascii="Times New Roman" w:hAnsi="Times New Roman"/>
              </w:rPr>
              <w:pPrChange w:id="541" w:author="Jonathan  Hicks" w:date="2024-11-05T18:23:00Z">
                <w:pPr>
                  <w:numPr>
                    <w:numId w:val="91"/>
                  </w:numPr>
                  <w:tabs>
                    <w:tab w:val="num" w:pos="360"/>
                  </w:tabs>
                  <w:ind w:left="360" w:hanging="360"/>
                </w:pPr>
              </w:pPrChange>
            </w:pPr>
            <w:r>
              <w:rPr>
                <w:rFonts w:ascii="Times New Roman" w:hAnsi="Times New Roman"/>
              </w:rPr>
              <w:t xml:space="preserve">The procedures that are used to </w:t>
            </w:r>
            <w:r w:rsidR="00B44643">
              <w:rPr>
                <w:rFonts w:ascii="Times New Roman" w:hAnsi="Times New Roman"/>
              </w:rPr>
              <w:t xml:space="preserve">implement required state oversight, such as </w:t>
            </w:r>
            <w:r>
              <w:rPr>
                <w:rFonts w:ascii="Times New Roman" w:hAnsi="Times New Roman"/>
              </w:rPr>
              <w:t>ensur</w:t>
            </w:r>
            <w:r w:rsidR="00B44643">
              <w:rPr>
                <w:rFonts w:ascii="Times New Roman" w:hAnsi="Times New Roman"/>
              </w:rPr>
              <w:t>ing</w:t>
            </w:r>
            <w:r>
              <w:rPr>
                <w:rFonts w:ascii="Times New Roman" w:hAnsi="Times New Roman"/>
              </w:rPr>
              <w:t xml:space="preserve"> that</w:t>
            </w:r>
            <w:r w:rsidRPr="001E4418">
              <w:rPr>
                <w:rFonts w:ascii="Times New Roman" w:hAnsi="Times New Roman"/>
              </w:rPr>
              <w:t xml:space="preserve"> payments are made </w:t>
            </w:r>
            <w:r w:rsidR="00B44643">
              <w:rPr>
                <w:rFonts w:ascii="Times New Roman" w:hAnsi="Times New Roman"/>
              </w:rPr>
              <w:t xml:space="preserve">only </w:t>
            </w:r>
            <w:r w:rsidRPr="001E4418">
              <w:rPr>
                <w:rFonts w:ascii="Times New Roman" w:hAnsi="Times New Roman"/>
              </w:rPr>
              <w:t>for services rendered</w:t>
            </w:r>
            <w:r w:rsidR="00CF652E">
              <w:rPr>
                <w:rFonts w:ascii="Times New Roman" w:hAnsi="Times New Roman"/>
              </w:rPr>
              <w:t xml:space="preserve">?  </w:t>
            </w:r>
            <w:r w:rsidR="00366E45">
              <w:rPr>
                <w:rFonts w:ascii="Times New Roman" w:hAnsi="Times New Roman"/>
              </w:rPr>
              <w:br/>
            </w:r>
            <w:r w:rsidR="00654AE7" w:rsidRPr="00E96FFD">
              <w:rPr>
                <w:rFonts w:ascii="Times New Roman" w:hAnsi="Times New Roman"/>
                <w:iCs/>
              </w:rPr>
              <w:fldChar w:fldCharType="begin">
                <w:ffData>
                  <w:name w:val="Check91"/>
                  <w:enabled/>
                  <w:calcOnExit w:val="0"/>
                  <w:checkBox>
                    <w:sizeAuto/>
                    <w:default w:val="0"/>
                  </w:checkBox>
                </w:ffData>
              </w:fldChar>
            </w:r>
            <w:r w:rsidR="00CF652E"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CF652E" w:rsidRPr="00E96FFD">
              <w:rPr>
                <w:rFonts w:ascii="Times New Roman" w:hAnsi="Times New Roman"/>
                <w:iCs/>
              </w:rPr>
              <w:t xml:space="preserve"> </w:t>
            </w:r>
            <w:r w:rsidR="00CF652E"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CF652E"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CF652E" w:rsidRPr="00E96FFD">
              <w:rPr>
                <w:rFonts w:ascii="Times New Roman" w:hAnsi="Times New Roman"/>
                <w:iCs/>
              </w:rPr>
              <w:t xml:space="preserve">  </w:t>
            </w:r>
            <w:r w:rsidR="00CF652E" w:rsidRPr="00E96FFD">
              <w:rPr>
                <w:rFonts w:ascii="Times New Roman" w:hAnsi="Times New Roman"/>
              </w:rPr>
              <w:t>No</w:t>
            </w:r>
          </w:p>
          <w:p w14:paraId="3DDC89FE" w14:textId="052E03CC" w:rsidR="00546512" w:rsidRPr="0022387C" w:rsidRDefault="00546512" w:rsidP="00994965">
            <w:pPr>
              <w:ind w:left="360"/>
              <w:rPr>
                <w:rFonts w:ascii="Times New Roman" w:hAnsi="Times New Roman"/>
              </w:rPr>
            </w:pPr>
          </w:p>
        </w:tc>
        <w:tc>
          <w:tcPr>
            <w:tcW w:w="3060" w:type="dxa"/>
            <w:tcBorders>
              <w:bottom w:val="single" w:sz="4" w:space="0" w:color="auto"/>
            </w:tcBorders>
          </w:tcPr>
          <w:p w14:paraId="50A6BCE6" w14:textId="77777777" w:rsidR="003D761C" w:rsidRPr="005E4F4B" w:rsidRDefault="003D761C">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542" w:author="Evan Katz" w:date="2019-06-17T15:11:00Z">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3D761C" w:rsidRPr="00E96FFD" w14:paraId="76FD636F" w14:textId="77777777" w:rsidTr="00994965">
        <w:trPr>
          <w:cantSplit/>
          <w:tblHeader/>
        </w:trPr>
        <w:tc>
          <w:tcPr>
            <w:tcW w:w="3007" w:type="dxa"/>
            <w:tcBorders>
              <w:bottom w:val="single" w:sz="4" w:space="0" w:color="auto"/>
            </w:tcBorders>
          </w:tcPr>
          <w:p w14:paraId="323B8F87" w14:textId="77777777" w:rsidR="003D761C" w:rsidRDefault="00DC07BB">
            <w:pPr>
              <w:rPr>
                <w:rFonts w:ascii="Times New Roman" w:hAnsi="Times New Roman"/>
                <w:b/>
              </w:rPr>
            </w:pPr>
            <w:r>
              <w:rPr>
                <w:rFonts w:ascii="Times New Roman" w:hAnsi="Times New Roman"/>
                <w:b/>
              </w:rPr>
              <w:t>C-2-</w:t>
            </w:r>
            <w:r w:rsidR="003D761C" w:rsidRPr="00E96FFD">
              <w:rPr>
                <w:rFonts w:ascii="Times New Roman" w:hAnsi="Times New Roman"/>
                <w:b/>
              </w:rPr>
              <w:t>e</w:t>
            </w:r>
            <w:r>
              <w:rPr>
                <w:rFonts w:ascii="Times New Roman" w:hAnsi="Times New Roman"/>
                <w:b/>
              </w:rPr>
              <w:t>:</w:t>
            </w:r>
            <w:r w:rsidR="003D761C" w:rsidRPr="00E96FFD">
              <w:rPr>
                <w:rFonts w:ascii="Times New Roman" w:hAnsi="Times New Roman"/>
                <w:b/>
              </w:rPr>
              <w:t xml:space="preserve">  </w:t>
            </w:r>
            <w:r>
              <w:rPr>
                <w:rFonts w:ascii="Times New Roman" w:hAnsi="Times New Roman"/>
                <w:b/>
              </w:rPr>
              <w:t>Other</w:t>
            </w:r>
            <w:r w:rsidR="003D761C" w:rsidRPr="00E96FFD">
              <w:rPr>
                <w:rFonts w:ascii="Times New Roman" w:hAnsi="Times New Roman"/>
                <w:b/>
              </w:rPr>
              <w:t xml:space="preserve"> State Policies Concerning </w:t>
            </w:r>
            <w:r>
              <w:rPr>
                <w:rFonts w:ascii="Times New Roman" w:hAnsi="Times New Roman"/>
                <w:b/>
              </w:rPr>
              <w:t xml:space="preserve">Payment for </w:t>
            </w:r>
            <w:r w:rsidR="003D761C" w:rsidRPr="00E96FFD">
              <w:rPr>
                <w:rFonts w:ascii="Times New Roman" w:hAnsi="Times New Roman"/>
                <w:b/>
              </w:rPr>
              <w:t xml:space="preserve">Waiver Services Furnished </w:t>
            </w:r>
            <w:r>
              <w:rPr>
                <w:rFonts w:ascii="Times New Roman" w:hAnsi="Times New Roman"/>
                <w:b/>
              </w:rPr>
              <w:t>Relatives/Legal Guardians</w:t>
            </w:r>
          </w:p>
          <w:p w14:paraId="31FDF47A" w14:textId="77777777" w:rsidR="00DC07BB" w:rsidRDefault="00DC07BB">
            <w:pPr>
              <w:rPr>
                <w:rFonts w:ascii="Times New Roman" w:hAnsi="Times New Roman"/>
                <w:b/>
              </w:rPr>
            </w:pPr>
          </w:p>
          <w:p w14:paraId="7698BC44" w14:textId="77777777" w:rsidR="00DC07BB" w:rsidRPr="00E96FFD" w:rsidRDefault="00DC07BB">
            <w:pPr>
              <w:rPr>
                <w:rFonts w:ascii="Times New Roman" w:hAnsi="Times New Roman"/>
                <w:b/>
              </w:rPr>
            </w:pPr>
            <w:r>
              <w:rPr>
                <w:rFonts w:ascii="Times New Roman" w:hAnsi="Times New Roman"/>
                <w:i/>
              </w:rPr>
              <w:t>(C</w:t>
            </w:r>
            <w:r w:rsidRPr="00B0603D">
              <w:rPr>
                <w:rFonts w:ascii="Times New Roman" w:hAnsi="Times New Roman"/>
                <w:i/>
              </w:rPr>
              <w:t xml:space="preserve">omplete </w:t>
            </w:r>
            <w:r>
              <w:rPr>
                <w:rFonts w:ascii="Times New Roman" w:hAnsi="Times New Roman"/>
                <w:i/>
              </w:rPr>
              <w:t xml:space="preserve">only </w:t>
            </w:r>
            <w:r w:rsidRPr="00B0603D">
              <w:rPr>
                <w:rFonts w:ascii="Times New Roman" w:hAnsi="Times New Roman"/>
                <w:i/>
              </w:rPr>
              <w:t xml:space="preserve">when </w:t>
            </w:r>
            <w:r>
              <w:rPr>
                <w:rFonts w:ascii="Times New Roman" w:hAnsi="Times New Roman"/>
                <w:i/>
              </w:rPr>
              <w:t>state makes payment to relatives/legal guardians for furnishing waiver services</w:t>
            </w:r>
            <w:r w:rsidRPr="00B0603D">
              <w:rPr>
                <w:rFonts w:ascii="Times New Roman" w:hAnsi="Times New Roman"/>
                <w:i/>
              </w:rPr>
              <w:t>.)</w:t>
            </w:r>
          </w:p>
        </w:tc>
        <w:tc>
          <w:tcPr>
            <w:tcW w:w="8153" w:type="dxa"/>
            <w:tcBorders>
              <w:bottom w:val="single" w:sz="4" w:space="0" w:color="auto"/>
            </w:tcBorders>
          </w:tcPr>
          <w:p w14:paraId="5C7B75A3" w14:textId="77777777" w:rsidR="00DC07BB" w:rsidRDefault="00DC07BB">
            <w:pPr>
              <w:pStyle w:val="BodyText2"/>
              <w:spacing w:before="60" w:after="60" w:line="260" w:lineRule="exact"/>
              <w:rPr>
                <w:b w:val="0"/>
                <w:szCs w:val="24"/>
              </w:rPr>
              <w:pPrChange w:id="543" w:author="Evan Katz" w:date="2019-06-17T15:11:00Z">
                <w:pPr>
                  <w:pStyle w:val="BodyText2"/>
                  <w:spacing w:before="60" w:after="60" w:line="260" w:lineRule="exact"/>
                  <w:jc w:val="both"/>
                </w:pPr>
              </w:pPrChange>
            </w:pPr>
            <w:r>
              <w:rPr>
                <w:b w:val="0"/>
                <w:szCs w:val="24"/>
              </w:rPr>
              <w:t>When the waiver provides for the payment of services furnished by relatives or legal guardians:</w:t>
            </w:r>
          </w:p>
          <w:p w14:paraId="075CCEA7" w14:textId="61266C2C" w:rsidR="00DC07BB" w:rsidRDefault="00DC07BB">
            <w:pPr>
              <w:numPr>
                <w:ilvl w:val="0"/>
                <w:numId w:val="23"/>
              </w:numPr>
              <w:tabs>
                <w:tab w:val="clear" w:pos="720"/>
                <w:tab w:val="left" w:pos="0"/>
                <w:tab w:val="num" w:pos="305"/>
                <w:tab w:val="left" w:pos="480"/>
                <w:tab w:val="left" w:pos="960"/>
                <w:tab w:val="left" w:pos="1440"/>
                <w:tab w:val="left" w:pos="1920"/>
                <w:tab w:val="left" w:pos="2400"/>
              </w:tabs>
              <w:spacing w:after="60" w:line="260" w:lineRule="exact"/>
              <w:ind w:left="305" w:hanging="305"/>
              <w:rPr>
                <w:rFonts w:ascii="Times New Roman" w:hAnsi="Times New Roman"/>
              </w:rPr>
              <w:pPrChange w:id="544" w:author="Evan Katz" w:date="2019-06-17T15:11:00Z">
                <w:pPr>
                  <w:numPr>
                    <w:numId w:val="23"/>
                  </w:numPr>
                  <w:tabs>
                    <w:tab w:val="left" w:pos="0"/>
                    <w:tab w:val="num" w:pos="305"/>
                    <w:tab w:val="left" w:pos="480"/>
                    <w:tab w:val="num" w:pos="720"/>
                    <w:tab w:val="left" w:pos="960"/>
                    <w:tab w:val="left" w:pos="1440"/>
                    <w:tab w:val="left" w:pos="1920"/>
                    <w:tab w:val="left" w:pos="2400"/>
                  </w:tabs>
                  <w:spacing w:after="60" w:line="260" w:lineRule="exact"/>
                  <w:ind w:left="305" w:hanging="305"/>
                  <w:jc w:val="both"/>
                </w:pPr>
              </w:pPrChange>
            </w:pPr>
            <w:r>
              <w:rPr>
                <w:rFonts w:ascii="Times New Roman" w:hAnsi="Times New Roman"/>
              </w:rPr>
              <w:t>Are t</w:t>
            </w:r>
            <w:r w:rsidRPr="002E3665">
              <w:rPr>
                <w:rFonts w:ascii="Times New Roman" w:hAnsi="Times New Roman"/>
              </w:rPr>
              <w:t xml:space="preserve">he types of relatives or legal guardians </w:t>
            </w:r>
            <w:r>
              <w:rPr>
                <w:rFonts w:ascii="Times New Roman" w:hAnsi="Times New Roman"/>
              </w:rPr>
              <w:t xml:space="preserve">to whom payment may be made specified?  </w:t>
            </w:r>
            <w:ins w:id="545" w:author="Evan Katz" w:date="2019-06-17T15:13:00Z">
              <w:r w:rsidR="00366E45">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46" w:author="Evan Katz" w:date="2019-06-17T15:13:00Z">
              <w:r w:rsidR="00366E45">
                <w:rPr>
                  <w:rFonts w:ascii="Times New Roman" w:hAnsi="Times New Roman"/>
                </w:rPr>
                <w:br/>
              </w:r>
            </w:ins>
          </w:p>
          <w:p w14:paraId="0E708761" w14:textId="4AB98F3F" w:rsidR="00DC07BB" w:rsidRDefault="00DC07BB" w:rsidP="00366E45">
            <w:pPr>
              <w:numPr>
                <w:ilvl w:val="0"/>
                <w:numId w:val="23"/>
              </w:numPr>
              <w:tabs>
                <w:tab w:val="clear" w:pos="720"/>
                <w:tab w:val="left" w:pos="0"/>
                <w:tab w:val="num" w:pos="305"/>
                <w:tab w:val="left" w:pos="480"/>
                <w:tab w:val="left" w:pos="960"/>
                <w:tab w:val="left" w:pos="1440"/>
                <w:tab w:val="left" w:pos="1920"/>
                <w:tab w:val="left" w:pos="2400"/>
              </w:tabs>
              <w:spacing w:after="60" w:line="260" w:lineRule="exact"/>
              <w:ind w:left="305" w:hanging="305"/>
              <w:rPr>
                <w:rFonts w:ascii="Times New Roman" w:hAnsi="Times New Roman"/>
              </w:rPr>
            </w:pPr>
            <w:r>
              <w:rPr>
                <w:rFonts w:ascii="Times New Roman" w:hAnsi="Times New Roman"/>
              </w:rPr>
              <w:t xml:space="preserve">Are the waiver services for which payment may be made to relatives or legal guardians specified? </w:t>
            </w:r>
            <w:r w:rsidR="00366E45">
              <w:rPr>
                <w:rFonts w:ascii="Times New Roman" w:hAnsi="Times New Roman"/>
              </w:rPr>
              <w:br/>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3AD35FEA" w14:textId="77777777" w:rsidR="00366E45" w:rsidRPr="002E3665" w:rsidRDefault="00366E45" w:rsidP="00242D99">
            <w:pPr>
              <w:tabs>
                <w:tab w:val="left" w:pos="0"/>
                <w:tab w:val="left" w:pos="480"/>
                <w:tab w:val="left" w:pos="960"/>
                <w:tab w:val="left" w:pos="1440"/>
                <w:tab w:val="left" w:pos="1920"/>
                <w:tab w:val="left" w:pos="2400"/>
              </w:tabs>
              <w:spacing w:after="60" w:line="260" w:lineRule="exact"/>
              <w:rPr>
                <w:rFonts w:ascii="Times New Roman" w:hAnsi="Times New Roman"/>
              </w:rPr>
            </w:pPr>
          </w:p>
          <w:p w14:paraId="250DA5B8" w14:textId="18A2B87D" w:rsidR="006A3487" w:rsidRDefault="00DC07BB" w:rsidP="00366E45">
            <w:pPr>
              <w:numPr>
                <w:ilvl w:val="0"/>
                <w:numId w:val="23"/>
              </w:numPr>
              <w:tabs>
                <w:tab w:val="clear" w:pos="720"/>
                <w:tab w:val="left" w:pos="0"/>
                <w:tab w:val="num" w:pos="305"/>
                <w:tab w:val="left" w:pos="480"/>
                <w:tab w:val="left" w:pos="960"/>
                <w:tab w:val="left" w:pos="1440"/>
                <w:tab w:val="left" w:pos="1920"/>
                <w:tab w:val="left" w:pos="2400"/>
              </w:tabs>
              <w:spacing w:after="60" w:line="260" w:lineRule="exact"/>
              <w:ind w:left="305" w:hanging="305"/>
              <w:rPr>
                <w:rFonts w:ascii="Times New Roman" w:hAnsi="Times New Roman"/>
              </w:rPr>
            </w:pPr>
            <w:r w:rsidRPr="002E3665">
              <w:rPr>
                <w:rFonts w:ascii="Times New Roman" w:hAnsi="Times New Roman"/>
              </w:rPr>
              <w:t xml:space="preserve">When relatives or legal guardians may be paid to furnish waiver services </w:t>
            </w:r>
            <w:r>
              <w:rPr>
                <w:rFonts w:ascii="Times New Roman" w:hAnsi="Times New Roman"/>
              </w:rPr>
              <w:t xml:space="preserve">only </w:t>
            </w:r>
            <w:r w:rsidRPr="002E3665">
              <w:rPr>
                <w:rFonts w:ascii="Times New Roman" w:hAnsi="Times New Roman"/>
              </w:rPr>
              <w:t xml:space="preserve">in </w:t>
            </w:r>
            <w:r>
              <w:rPr>
                <w:rFonts w:ascii="Times New Roman" w:hAnsi="Times New Roman"/>
              </w:rPr>
              <w:t>specific</w:t>
            </w:r>
            <w:r w:rsidRPr="002E3665">
              <w:rPr>
                <w:rFonts w:ascii="Times New Roman" w:hAnsi="Times New Roman"/>
              </w:rPr>
              <w:t xml:space="preserve"> circumstances, </w:t>
            </w:r>
            <w:r>
              <w:rPr>
                <w:rFonts w:ascii="Times New Roman" w:hAnsi="Times New Roman"/>
              </w:rPr>
              <w:t xml:space="preserve">does </w:t>
            </w:r>
            <w:r w:rsidRPr="002E3665">
              <w:rPr>
                <w:rFonts w:ascii="Times New Roman" w:hAnsi="Times New Roman"/>
              </w:rPr>
              <w:t>the waiver specif</w:t>
            </w:r>
            <w:r>
              <w:rPr>
                <w:rFonts w:ascii="Times New Roman" w:hAnsi="Times New Roman"/>
              </w:rPr>
              <w:t>y</w:t>
            </w:r>
            <w:r w:rsidRPr="002E3665">
              <w:rPr>
                <w:rFonts w:ascii="Times New Roman" w:hAnsi="Times New Roman"/>
              </w:rPr>
              <w:t xml:space="preserve"> </w:t>
            </w:r>
            <w:r>
              <w:rPr>
                <w:rFonts w:ascii="Times New Roman" w:hAnsi="Times New Roman"/>
              </w:rPr>
              <w:t>the</w:t>
            </w:r>
            <w:r w:rsidRPr="002E3665">
              <w:rPr>
                <w:rFonts w:ascii="Times New Roman" w:hAnsi="Times New Roman"/>
              </w:rPr>
              <w:t xml:space="preserve"> circumstances and the method of determinin</w:t>
            </w:r>
            <w:r>
              <w:rPr>
                <w:rFonts w:ascii="Times New Roman" w:hAnsi="Times New Roman"/>
              </w:rPr>
              <w:t xml:space="preserve">g that such circumstances apply? </w:t>
            </w:r>
            <w:r w:rsidR="00366E45">
              <w:rPr>
                <w:rFonts w:ascii="Times New Roman" w:hAnsi="Times New Roman"/>
              </w:rPr>
              <w:br/>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34AF6301" w14:textId="77777777" w:rsidR="00366E45" w:rsidRPr="002B060C" w:rsidRDefault="00366E45" w:rsidP="00242D99">
            <w:pPr>
              <w:tabs>
                <w:tab w:val="left" w:pos="0"/>
                <w:tab w:val="left" w:pos="480"/>
                <w:tab w:val="left" w:pos="960"/>
                <w:tab w:val="left" w:pos="1440"/>
                <w:tab w:val="left" w:pos="1920"/>
                <w:tab w:val="left" w:pos="2400"/>
              </w:tabs>
              <w:spacing w:after="60" w:line="260" w:lineRule="exact"/>
              <w:rPr>
                <w:rFonts w:ascii="Times New Roman" w:hAnsi="Times New Roman"/>
              </w:rPr>
            </w:pPr>
          </w:p>
          <w:p w14:paraId="18CFFAF4" w14:textId="53B530EA" w:rsidR="002B47A2" w:rsidRDefault="00DC07BB">
            <w:pPr>
              <w:numPr>
                <w:ilvl w:val="0"/>
                <w:numId w:val="23"/>
              </w:numPr>
              <w:tabs>
                <w:tab w:val="clear" w:pos="720"/>
                <w:tab w:val="left" w:pos="0"/>
                <w:tab w:val="num" w:pos="305"/>
                <w:tab w:val="left" w:pos="480"/>
                <w:tab w:val="left" w:pos="960"/>
                <w:tab w:val="left" w:pos="1440"/>
                <w:tab w:val="left" w:pos="1920"/>
                <w:tab w:val="left" w:pos="2400"/>
              </w:tabs>
              <w:spacing w:after="60" w:line="260" w:lineRule="exact"/>
              <w:ind w:left="305" w:hanging="305"/>
              <w:rPr>
                <w:rFonts w:ascii="Times New Roman" w:hAnsi="Times New Roman"/>
              </w:rPr>
            </w:pPr>
            <w:r>
              <w:rPr>
                <w:rFonts w:ascii="Times New Roman" w:hAnsi="Times New Roman"/>
              </w:rPr>
              <w:t>Are the limitations on the amount of services that may be furnished by a relative or legal guardian specified?</w:t>
            </w:r>
            <w:r w:rsidR="00366E45">
              <w:rPr>
                <w:rFonts w:ascii="Times New Roman" w:hAnsi="Times New Roman"/>
              </w:rPr>
              <w:br/>
            </w:r>
            <w:r w:rsidR="00366E45" w:rsidRPr="00E96FFD">
              <w:rPr>
                <w:rFonts w:ascii="Times New Roman" w:hAnsi="Times New Roman"/>
                <w:iCs/>
              </w:rPr>
              <w:fldChar w:fldCharType="begin">
                <w:ffData>
                  <w:name w:val="Check91"/>
                  <w:enabled/>
                  <w:calcOnExit w:val="0"/>
                  <w:checkBox>
                    <w:sizeAuto/>
                    <w:default w:val="0"/>
                  </w:checkBox>
                </w:ffData>
              </w:fldChar>
            </w:r>
            <w:r w:rsidR="00366E45" w:rsidRPr="00E96FFD">
              <w:rPr>
                <w:rFonts w:ascii="Times New Roman" w:hAnsi="Times New Roman"/>
                <w:iCs/>
              </w:rPr>
              <w:instrText xml:space="preserve"> FORMCHECKBOX </w:instrText>
            </w:r>
            <w:r w:rsidR="00366E45" w:rsidRPr="00E96FFD">
              <w:rPr>
                <w:rFonts w:ascii="Times New Roman" w:hAnsi="Times New Roman"/>
                <w:iCs/>
              </w:rPr>
            </w:r>
            <w:r w:rsidR="00366E45" w:rsidRPr="00E96FFD">
              <w:rPr>
                <w:rFonts w:ascii="Times New Roman" w:hAnsi="Times New Roman"/>
                <w:iCs/>
              </w:rPr>
              <w:fldChar w:fldCharType="separate"/>
            </w:r>
            <w:r w:rsidR="00366E45" w:rsidRPr="00E96FFD">
              <w:rPr>
                <w:rFonts w:ascii="Times New Roman" w:hAnsi="Times New Roman"/>
                <w:iCs/>
              </w:rPr>
              <w:fldChar w:fldCharType="end"/>
            </w:r>
            <w:r w:rsidR="00366E45" w:rsidRPr="00E96FFD">
              <w:rPr>
                <w:rFonts w:ascii="Times New Roman" w:hAnsi="Times New Roman"/>
                <w:iCs/>
              </w:rPr>
              <w:t xml:space="preserve"> </w:t>
            </w:r>
            <w:r w:rsidR="00366E45" w:rsidRPr="00E96FFD">
              <w:rPr>
                <w:rFonts w:ascii="Times New Roman" w:hAnsi="Times New Roman"/>
              </w:rPr>
              <w:t xml:space="preserve">Yes  </w:t>
            </w:r>
            <w:r w:rsidR="00366E45" w:rsidRPr="00E96FFD">
              <w:rPr>
                <w:rFonts w:ascii="Times New Roman" w:hAnsi="Times New Roman"/>
                <w:iCs/>
              </w:rPr>
              <w:fldChar w:fldCharType="begin">
                <w:ffData>
                  <w:name w:val="Check91"/>
                  <w:enabled/>
                  <w:calcOnExit w:val="0"/>
                  <w:checkBox>
                    <w:sizeAuto/>
                    <w:default w:val="0"/>
                  </w:checkBox>
                </w:ffData>
              </w:fldChar>
            </w:r>
            <w:r w:rsidR="00366E45" w:rsidRPr="00E96FFD">
              <w:rPr>
                <w:rFonts w:ascii="Times New Roman" w:hAnsi="Times New Roman"/>
                <w:iCs/>
              </w:rPr>
              <w:instrText xml:space="preserve"> FORMCHECKBOX </w:instrText>
            </w:r>
            <w:r w:rsidR="00366E45" w:rsidRPr="00E96FFD">
              <w:rPr>
                <w:rFonts w:ascii="Times New Roman" w:hAnsi="Times New Roman"/>
                <w:iCs/>
              </w:rPr>
            </w:r>
            <w:r w:rsidR="00366E45" w:rsidRPr="00E96FFD">
              <w:rPr>
                <w:rFonts w:ascii="Times New Roman" w:hAnsi="Times New Roman"/>
                <w:iCs/>
              </w:rPr>
              <w:fldChar w:fldCharType="separate"/>
            </w:r>
            <w:r w:rsidR="00366E45" w:rsidRPr="00E96FFD">
              <w:rPr>
                <w:rFonts w:ascii="Times New Roman" w:hAnsi="Times New Roman"/>
                <w:iCs/>
              </w:rPr>
              <w:fldChar w:fldCharType="end"/>
            </w:r>
            <w:r w:rsidR="00366E45" w:rsidRPr="00E96FFD">
              <w:rPr>
                <w:rFonts w:ascii="Times New Roman" w:hAnsi="Times New Roman"/>
                <w:iCs/>
              </w:rPr>
              <w:t xml:space="preserve">  </w:t>
            </w:r>
            <w:r w:rsidR="00366E45" w:rsidRPr="00E96FFD">
              <w:rPr>
                <w:rFonts w:ascii="Times New Roman" w:hAnsi="Times New Roman"/>
              </w:rPr>
              <w:t>No</w:t>
            </w:r>
          </w:p>
          <w:p w14:paraId="639B3DFE" w14:textId="77777777" w:rsidR="002B47A2" w:rsidRDefault="002B47A2" w:rsidP="00242D99">
            <w:pPr>
              <w:tabs>
                <w:tab w:val="left" w:pos="0"/>
                <w:tab w:val="left" w:pos="480"/>
                <w:tab w:val="left" w:pos="960"/>
                <w:tab w:val="left" w:pos="1440"/>
                <w:tab w:val="left" w:pos="1920"/>
                <w:tab w:val="left" w:pos="2400"/>
              </w:tabs>
              <w:spacing w:after="60" w:line="260" w:lineRule="exact"/>
              <w:ind w:left="305"/>
              <w:rPr>
                <w:rFonts w:ascii="Times New Roman" w:hAnsi="Times New Roman"/>
              </w:rPr>
            </w:pPr>
          </w:p>
          <w:p w14:paraId="179B4C9A" w14:textId="14BB6722" w:rsidR="00DC07BB" w:rsidRPr="00882CCC" w:rsidRDefault="002B47A2" w:rsidP="00882CCC">
            <w:pPr>
              <w:numPr>
                <w:ilvl w:val="0"/>
                <w:numId w:val="23"/>
              </w:numPr>
              <w:tabs>
                <w:tab w:val="clear" w:pos="720"/>
                <w:tab w:val="left" w:pos="0"/>
                <w:tab w:val="num" w:pos="305"/>
                <w:tab w:val="left" w:pos="480"/>
                <w:tab w:val="left" w:pos="960"/>
                <w:tab w:val="left" w:pos="1440"/>
                <w:tab w:val="left" w:pos="1920"/>
                <w:tab w:val="left" w:pos="2400"/>
              </w:tabs>
              <w:spacing w:after="60" w:line="260" w:lineRule="exact"/>
              <w:ind w:left="305" w:hanging="305"/>
              <w:rPr>
                <w:rFonts w:ascii="Times New Roman" w:hAnsi="Times New Roman"/>
              </w:rPr>
            </w:pPr>
            <w:r>
              <w:rPr>
                <w:rFonts w:ascii="Times New Roman" w:hAnsi="Times New Roman"/>
              </w:rPr>
              <w:t>Are the state policies to determine that the provision of waiver services by a relative/legal guardian is in the best interests of the participant specified?</w:t>
            </w:r>
            <w:r w:rsidR="00882CCC">
              <w:rPr>
                <w:rFonts w:ascii="Times New Roman" w:hAnsi="Times New Roman"/>
              </w:rPr>
              <w:br/>
            </w:r>
            <w:r w:rsidR="00882CCC" w:rsidRPr="00E96FFD">
              <w:rPr>
                <w:rFonts w:ascii="Times New Roman" w:hAnsi="Times New Roman"/>
                <w:iCs/>
              </w:rPr>
              <w:fldChar w:fldCharType="begin">
                <w:ffData>
                  <w:name w:val="Check91"/>
                  <w:enabled/>
                  <w:calcOnExit w:val="0"/>
                  <w:checkBox>
                    <w:sizeAuto/>
                    <w:default w:val="0"/>
                  </w:checkBox>
                </w:ffData>
              </w:fldChar>
            </w:r>
            <w:r w:rsidR="00882CCC" w:rsidRPr="00E96FFD">
              <w:rPr>
                <w:rFonts w:ascii="Times New Roman" w:hAnsi="Times New Roman"/>
                <w:iCs/>
              </w:rPr>
              <w:instrText xml:space="preserve"> FORMCHECKBOX </w:instrText>
            </w:r>
            <w:r w:rsidR="00882CCC" w:rsidRPr="00E96FFD">
              <w:rPr>
                <w:rFonts w:ascii="Times New Roman" w:hAnsi="Times New Roman"/>
                <w:iCs/>
              </w:rPr>
            </w:r>
            <w:r w:rsidR="00882CCC" w:rsidRPr="00E96FFD">
              <w:rPr>
                <w:rFonts w:ascii="Times New Roman" w:hAnsi="Times New Roman"/>
                <w:iCs/>
              </w:rPr>
              <w:fldChar w:fldCharType="separate"/>
            </w:r>
            <w:r w:rsidR="00882CCC" w:rsidRPr="00E96FFD">
              <w:rPr>
                <w:rFonts w:ascii="Times New Roman" w:hAnsi="Times New Roman"/>
                <w:iCs/>
              </w:rPr>
              <w:fldChar w:fldCharType="end"/>
            </w:r>
            <w:r w:rsidR="00882CCC" w:rsidRPr="00E96FFD">
              <w:rPr>
                <w:rFonts w:ascii="Times New Roman" w:hAnsi="Times New Roman"/>
                <w:iCs/>
              </w:rPr>
              <w:t xml:space="preserve"> </w:t>
            </w:r>
            <w:r w:rsidR="00882CCC" w:rsidRPr="00E96FFD">
              <w:rPr>
                <w:rFonts w:ascii="Times New Roman" w:hAnsi="Times New Roman"/>
              </w:rPr>
              <w:t xml:space="preserve">Yes  </w:t>
            </w:r>
            <w:r w:rsidR="00882CCC" w:rsidRPr="00E96FFD">
              <w:rPr>
                <w:rFonts w:ascii="Times New Roman" w:hAnsi="Times New Roman"/>
                <w:iCs/>
              </w:rPr>
              <w:fldChar w:fldCharType="begin">
                <w:ffData>
                  <w:name w:val="Check91"/>
                  <w:enabled/>
                  <w:calcOnExit w:val="0"/>
                  <w:checkBox>
                    <w:sizeAuto/>
                    <w:default w:val="0"/>
                  </w:checkBox>
                </w:ffData>
              </w:fldChar>
            </w:r>
            <w:r w:rsidR="00882CCC" w:rsidRPr="00E96FFD">
              <w:rPr>
                <w:rFonts w:ascii="Times New Roman" w:hAnsi="Times New Roman"/>
                <w:iCs/>
              </w:rPr>
              <w:instrText xml:space="preserve"> FORMCHECKBOX </w:instrText>
            </w:r>
            <w:r w:rsidR="00882CCC" w:rsidRPr="00E96FFD">
              <w:rPr>
                <w:rFonts w:ascii="Times New Roman" w:hAnsi="Times New Roman"/>
                <w:iCs/>
              </w:rPr>
            </w:r>
            <w:r w:rsidR="00882CCC" w:rsidRPr="00E96FFD">
              <w:rPr>
                <w:rFonts w:ascii="Times New Roman" w:hAnsi="Times New Roman"/>
                <w:iCs/>
              </w:rPr>
              <w:fldChar w:fldCharType="separate"/>
            </w:r>
            <w:r w:rsidR="00882CCC" w:rsidRPr="00E96FFD">
              <w:rPr>
                <w:rFonts w:ascii="Times New Roman" w:hAnsi="Times New Roman"/>
                <w:iCs/>
              </w:rPr>
              <w:fldChar w:fldCharType="end"/>
            </w:r>
            <w:r w:rsidR="00882CCC" w:rsidRPr="00E96FFD">
              <w:rPr>
                <w:rFonts w:ascii="Times New Roman" w:hAnsi="Times New Roman"/>
                <w:iCs/>
              </w:rPr>
              <w:t xml:space="preserve">  </w:t>
            </w:r>
            <w:r w:rsidR="00882CCC" w:rsidRPr="00E96FFD">
              <w:rPr>
                <w:rFonts w:ascii="Times New Roman" w:hAnsi="Times New Roman"/>
              </w:rPr>
              <w:t>No</w:t>
            </w:r>
            <w:ins w:id="547" w:author="Evan Katz" w:date="2019-06-17T15:14:00Z">
              <w:r w:rsidR="00366E45" w:rsidRPr="00882CCC">
                <w:rPr>
                  <w:rFonts w:ascii="Times New Roman" w:hAnsi="Times New Roman"/>
                </w:rPr>
                <w:br/>
              </w:r>
            </w:ins>
          </w:p>
          <w:p w14:paraId="292317A5" w14:textId="77777777" w:rsidR="00882CCC" w:rsidRDefault="00DC07BB" w:rsidP="00882CCC">
            <w:pPr>
              <w:numPr>
                <w:ilvl w:val="0"/>
                <w:numId w:val="23"/>
              </w:numPr>
              <w:tabs>
                <w:tab w:val="clear" w:pos="720"/>
                <w:tab w:val="left" w:pos="0"/>
                <w:tab w:val="num" w:pos="305"/>
                <w:tab w:val="left" w:pos="480"/>
                <w:tab w:val="left" w:pos="960"/>
                <w:tab w:val="left" w:pos="1440"/>
                <w:tab w:val="left" w:pos="1920"/>
                <w:tab w:val="left" w:pos="2400"/>
              </w:tabs>
              <w:spacing w:after="60" w:line="260" w:lineRule="exact"/>
              <w:ind w:left="305" w:hanging="305"/>
              <w:rPr>
                <w:rFonts w:ascii="Times New Roman" w:hAnsi="Times New Roman"/>
              </w:rPr>
            </w:pPr>
            <w:r>
              <w:rPr>
                <w:rFonts w:ascii="Times New Roman" w:hAnsi="Times New Roman"/>
              </w:rPr>
              <w:t xml:space="preserve">When </w:t>
            </w:r>
            <w:r w:rsidR="002B47A2">
              <w:rPr>
                <w:rFonts w:ascii="Times New Roman" w:hAnsi="Times New Roman"/>
              </w:rPr>
              <w:t>the relative/</w:t>
            </w:r>
            <w:r>
              <w:rPr>
                <w:rFonts w:ascii="Times New Roman" w:hAnsi="Times New Roman"/>
              </w:rPr>
              <w:t xml:space="preserve">legal guardian </w:t>
            </w:r>
            <w:r w:rsidR="002B47A2">
              <w:rPr>
                <w:rFonts w:ascii="Times New Roman" w:hAnsi="Times New Roman"/>
              </w:rPr>
              <w:t xml:space="preserve">has </w:t>
            </w:r>
            <w:r>
              <w:rPr>
                <w:rFonts w:ascii="Times New Roman" w:hAnsi="Times New Roman"/>
              </w:rPr>
              <w:t>decision</w:t>
            </w:r>
            <w:r w:rsidR="002B47A2">
              <w:rPr>
                <w:rFonts w:ascii="Times New Roman" w:hAnsi="Times New Roman"/>
              </w:rPr>
              <w:t>-</w:t>
            </w:r>
            <w:r>
              <w:rPr>
                <w:rFonts w:ascii="Times New Roman" w:hAnsi="Times New Roman"/>
              </w:rPr>
              <w:t xml:space="preserve">making authority </w:t>
            </w:r>
            <w:r w:rsidR="002B47A2">
              <w:rPr>
                <w:rFonts w:ascii="Times New Roman" w:hAnsi="Times New Roman"/>
              </w:rPr>
              <w:t xml:space="preserve">over the selection of providers of </w:t>
            </w:r>
            <w:r>
              <w:rPr>
                <w:rFonts w:ascii="Times New Roman" w:hAnsi="Times New Roman"/>
              </w:rPr>
              <w:t xml:space="preserve">waiver services, does the </w:t>
            </w:r>
            <w:r w:rsidR="002B47A2">
              <w:rPr>
                <w:rFonts w:ascii="Times New Roman" w:hAnsi="Times New Roman"/>
              </w:rPr>
              <w:t xml:space="preserve">state have a process in place for ensuring that the relative/legal guardian uses substituted judgement on behalf of the individual? </w:t>
            </w:r>
            <w:r w:rsidR="00951775">
              <w:rPr>
                <w:rFonts w:ascii="Times New Roman" w:hAnsi="Times New Roman"/>
              </w:rPr>
              <w:br/>
            </w:r>
            <w:r w:rsidR="00951775" w:rsidRPr="00E96FFD">
              <w:rPr>
                <w:rFonts w:ascii="Times New Roman" w:hAnsi="Times New Roman"/>
                <w:iCs/>
              </w:rPr>
              <w:fldChar w:fldCharType="begin">
                <w:ffData>
                  <w:name w:val="Check91"/>
                  <w:enabled/>
                  <w:calcOnExit w:val="0"/>
                  <w:checkBox>
                    <w:sizeAuto/>
                    <w:default w:val="0"/>
                  </w:checkBox>
                </w:ffData>
              </w:fldChar>
            </w:r>
            <w:r w:rsidR="00951775" w:rsidRPr="00E96FFD">
              <w:rPr>
                <w:rFonts w:ascii="Times New Roman" w:hAnsi="Times New Roman"/>
                <w:iCs/>
              </w:rPr>
              <w:instrText xml:space="preserve"> FORMCHECKBOX </w:instrText>
            </w:r>
            <w:r w:rsidR="00951775" w:rsidRPr="00E96FFD">
              <w:rPr>
                <w:rFonts w:ascii="Times New Roman" w:hAnsi="Times New Roman"/>
                <w:iCs/>
              </w:rPr>
            </w:r>
            <w:r w:rsidR="00951775" w:rsidRPr="00E96FFD">
              <w:rPr>
                <w:rFonts w:ascii="Times New Roman" w:hAnsi="Times New Roman"/>
                <w:iCs/>
              </w:rPr>
              <w:fldChar w:fldCharType="separate"/>
            </w:r>
            <w:r w:rsidR="00951775" w:rsidRPr="00E96FFD">
              <w:rPr>
                <w:rFonts w:ascii="Times New Roman" w:hAnsi="Times New Roman"/>
                <w:iCs/>
              </w:rPr>
              <w:fldChar w:fldCharType="end"/>
            </w:r>
            <w:r w:rsidR="00951775" w:rsidRPr="00E96FFD">
              <w:rPr>
                <w:rFonts w:ascii="Times New Roman" w:hAnsi="Times New Roman"/>
                <w:iCs/>
              </w:rPr>
              <w:t xml:space="preserve"> </w:t>
            </w:r>
            <w:r w:rsidR="00951775" w:rsidRPr="00E96FFD">
              <w:rPr>
                <w:rFonts w:ascii="Times New Roman" w:hAnsi="Times New Roman"/>
              </w:rPr>
              <w:t xml:space="preserve">Yes  </w:t>
            </w:r>
            <w:r w:rsidR="00951775" w:rsidRPr="00E96FFD">
              <w:rPr>
                <w:rFonts w:ascii="Times New Roman" w:hAnsi="Times New Roman"/>
                <w:iCs/>
              </w:rPr>
              <w:fldChar w:fldCharType="begin">
                <w:ffData>
                  <w:name w:val="Check91"/>
                  <w:enabled/>
                  <w:calcOnExit w:val="0"/>
                  <w:checkBox>
                    <w:sizeAuto/>
                    <w:default w:val="0"/>
                  </w:checkBox>
                </w:ffData>
              </w:fldChar>
            </w:r>
            <w:r w:rsidR="00951775" w:rsidRPr="00E96FFD">
              <w:rPr>
                <w:rFonts w:ascii="Times New Roman" w:hAnsi="Times New Roman"/>
                <w:iCs/>
              </w:rPr>
              <w:instrText xml:space="preserve"> FORMCHECKBOX </w:instrText>
            </w:r>
            <w:r w:rsidR="00951775" w:rsidRPr="00E96FFD">
              <w:rPr>
                <w:rFonts w:ascii="Times New Roman" w:hAnsi="Times New Roman"/>
                <w:iCs/>
              </w:rPr>
            </w:r>
            <w:r w:rsidR="00951775" w:rsidRPr="00E96FFD">
              <w:rPr>
                <w:rFonts w:ascii="Times New Roman" w:hAnsi="Times New Roman"/>
                <w:iCs/>
              </w:rPr>
              <w:fldChar w:fldCharType="separate"/>
            </w:r>
            <w:r w:rsidR="00951775" w:rsidRPr="00E96FFD">
              <w:rPr>
                <w:rFonts w:ascii="Times New Roman" w:hAnsi="Times New Roman"/>
                <w:iCs/>
              </w:rPr>
              <w:fldChar w:fldCharType="end"/>
            </w:r>
            <w:r w:rsidR="00951775" w:rsidRPr="00E96FFD">
              <w:rPr>
                <w:rFonts w:ascii="Times New Roman" w:hAnsi="Times New Roman"/>
                <w:iCs/>
              </w:rPr>
              <w:t xml:space="preserve">  </w:t>
            </w:r>
            <w:r w:rsidR="00951775" w:rsidRPr="00E96FFD">
              <w:rPr>
                <w:rFonts w:ascii="Times New Roman" w:hAnsi="Times New Roman"/>
              </w:rPr>
              <w:t>No</w:t>
            </w:r>
            <w:r w:rsidR="00366E45" w:rsidRPr="00951775">
              <w:rPr>
                <w:rFonts w:ascii="Times New Roman" w:hAnsi="Times New Roman"/>
              </w:rPr>
              <w:br/>
            </w:r>
          </w:p>
          <w:p w14:paraId="39F8B9B5" w14:textId="075A2AA8" w:rsidR="002508D1" w:rsidRPr="00882CCC" w:rsidRDefault="002508D1" w:rsidP="00882CCC">
            <w:pPr>
              <w:numPr>
                <w:ilvl w:val="0"/>
                <w:numId w:val="23"/>
              </w:numPr>
              <w:tabs>
                <w:tab w:val="clear" w:pos="720"/>
                <w:tab w:val="left" w:pos="0"/>
                <w:tab w:val="num" w:pos="305"/>
                <w:tab w:val="left" w:pos="480"/>
                <w:tab w:val="left" w:pos="960"/>
                <w:tab w:val="left" w:pos="1440"/>
                <w:tab w:val="left" w:pos="1920"/>
                <w:tab w:val="left" w:pos="2400"/>
              </w:tabs>
              <w:spacing w:after="60" w:line="260" w:lineRule="exact"/>
              <w:ind w:left="305" w:hanging="305"/>
              <w:rPr>
                <w:rFonts w:ascii="Times New Roman" w:hAnsi="Times New Roman"/>
              </w:rPr>
            </w:pPr>
            <w:r w:rsidRPr="00882CCC">
              <w:rPr>
                <w:rFonts w:ascii="Times New Roman" w:hAnsi="Times New Roman"/>
              </w:rPr>
              <w:t>If the state has any additional safeguards that the state implements when relatives/legal guardians provide waiver services, did the state specify the additional safeguards?</w:t>
            </w:r>
            <w:r w:rsidR="00882CCC" w:rsidRPr="00882CCC">
              <w:rPr>
                <w:rFonts w:ascii="Times New Roman" w:hAnsi="Times New Roman"/>
              </w:rPr>
              <w:br/>
            </w:r>
            <w:r w:rsidR="00882CCC" w:rsidRPr="00882CCC">
              <w:rPr>
                <w:rFonts w:ascii="Times New Roman" w:hAnsi="Times New Roman"/>
                <w:iCs/>
              </w:rPr>
              <w:fldChar w:fldCharType="begin">
                <w:ffData>
                  <w:name w:val="Check91"/>
                  <w:enabled/>
                  <w:calcOnExit w:val="0"/>
                  <w:checkBox>
                    <w:sizeAuto/>
                    <w:default w:val="0"/>
                  </w:checkBox>
                </w:ffData>
              </w:fldChar>
            </w:r>
            <w:r w:rsidR="00882CCC" w:rsidRPr="00882CCC">
              <w:rPr>
                <w:rFonts w:ascii="Times New Roman" w:hAnsi="Times New Roman"/>
                <w:iCs/>
              </w:rPr>
              <w:instrText xml:space="preserve"> FORMCHECKBOX </w:instrText>
            </w:r>
            <w:r w:rsidR="00882CCC" w:rsidRPr="00882CCC">
              <w:rPr>
                <w:rFonts w:ascii="Times New Roman" w:hAnsi="Times New Roman"/>
                <w:iCs/>
              </w:rPr>
            </w:r>
            <w:r w:rsidR="00882CCC" w:rsidRPr="00882CCC">
              <w:rPr>
                <w:rFonts w:ascii="Times New Roman" w:hAnsi="Times New Roman"/>
                <w:iCs/>
              </w:rPr>
              <w:fldChar w:fldCharType="separate"/>
            </w:r>
            <w:r w:rsidR="00882CCC" w:rsidRPr="00882CCC">
              <w:rPr>
                <w:rFonts w:ascii="Times New Roman" w:hAnsi="Times New Roman"/>
                <w:iCs/>
              </w:rPr>
              <w:fldChar w:fldCharType="end"/>
            </w:r>
            <w:r w:rsidR="00882CCC" w:rsidRPr="00882CCC">
              <w:rPr>
                <w:rFonts w:ascii="Times New Roman" w:hAnsi="Times New Roman"/>
                <w:iCs/>
              </w:rPr>
              <w:t xml:space="preserve"> </w:t>
            </w:r>
            <w:r w:rsidR="00882CCC" w:rsidRPr="00882CCC">
              <w:rPr>
                <w:rFonts w:ascii="Times New Roman" w:hAnsi="Times New Roman"/>
              </w:rPr>
              <w:t xml:space="preserve">Yes  </w:t>
            </w:r>
            <w:r w:rsidR="00882CCC" w:rsidRPr="00882CCC">
              <w:rPr>
                <w:rFonts w:ascii="Times New Roman" w:hAnsi="Times New Roman"/>
                <w:iCs/>
              </w:rPr>
              <w:fldChar w:fldCharType="begin">
                <w:ffData>
                  <w:name w:val="Check91"/>
                  <w:enabled/>
                  <w:calcOnExit w:val="0"/>
                  <w:checkBox>
                    <w:sizeAuto/>
                    <w:default w:val="0"/>
                  </w:checkBox>
                </w:ffData>
              </w:fldChar>
            </w:r>
            <w:r w:rsidR="00882CCC" w:rsidRPr="00882CCC">
              <w:rPr>
                <w:rFonts w:ascii="Times New Roman" w:hAnsi="Times New Roman"/>
                <w:iCs/>
              </w:rPr>
              <w:instrText xml:space="preserve"> FORMCHECKBOX </w:instrText>
            </w:r>
            <w:r w:rsidR="00882CCC" w:rsidRPr="00882CCC">
              <w:rPr>
                <w:rFonts w:ascii="Times New Roman" w:hAnsi="Times New Roman"/>
                <w:iCs/>
              </w:rPr>
            </w:r>
            <w:r w:rsidR="00882CCC" w:rsidRPr="00882CCC">
              <w:rPr>
                <w:rFonts w:ascii="Times New Roman" w:hAnsi="Times New Roman"/>
                <w:iCs/>
              </w:rPr>
              <w:fldChar w:fldCharType="separate"/>
            </w:r>
            <w:r w:rsidR="00882CCC" w:rsidRPr="00882CCC">
              <w:rPr>
                <w:rFonts w:ascii="Times New Roman" w:hAnsi="Times New Roman"/>
                <w:iCs/>
              </w:rPr>
              <w:fldChar w:fldCharType="end"/>
            </w:r>
            <w:r w:rsidR="00882CCC" w:rsidRPr="00882CCC">
              <w:rPr>
                <w:rFonts w:ascii="Times New Roman" w:hAnsi="Times New Roman"/>
                <w:iCs/>
              </w:rPr>
              <w:t xml:space="preserve">  </w:t>
            </w:r>
            <w:r w:rsidR="00882CCC" w:rsidRPr="00882CCC">
              <w:rPr>
                <w:rFonts w:ascii="Times New Roman" w:hAnsi="Times New Roman"/>
              </w:rPr>
              <w:t>No</w:t>
            </w:r>
          </w:p>
          <w:p w14:paraId="2CD5FF35" w14:textId="5ABD5ED8" w:rsidR="003D761C" w:rsidRPr="00E96FFD" w:rsidRDefault="00083884">
            <w:pPr>
              <w:numPr>
                <w:ilvl w:val="0"/>
                <w:numId w:val="23"/>
              </w:numPr>
              <w:tabs>
                <w:tab w:val="clear" w:pos="720"/>
                <w:tab w:val="num" w:pos="305"/>
              </w:tabs>
              <w:ind w:left="305" w:hanging="305"/>
              <w:rPr>
                <w:rFonts w:ascii="Times New Roman" w:hAnsi="Times New Roman"/>
              </w:rPr>
              <w:pPrChange w:id="548" w:author="Evan Katz" w:date="2019-06-17T15:11:00Z">
                <w:pPr>
                  <w:numPr>
                    <w:numId w:val="23"/>
                  </w:numPr>
                  <w:tabs>
                    <w:tab w:val="num" w:pos="305"/>
                    <w:tab w:val="num" w:pos="720"/>
                  </w:tabs>
                  <w:ind w:left="305" w:hanging="305"/>
                </w:pPr>
              </w:pPrChange>
            </w:pPr>
            <w:r>
              <w:rPr>
                <w:rFonts w:ascii="Times New Roman" w:hAnsi="Times New Roman"/>
              </w:rPr>
              <w:t>Does t</w:t>
            </w:r>
            <w:r w:rsidR="00DC07BB">
              <w:rPr>
                <w:rFonts w:ascii="Times New Roman" w:hAnsi="Times New Roman"/>
              </w:rPr>
              <w:t>he</w:t>
            </w:r>
            <w:r>
              <w:rPr>
                <w:rFonts w:ascii="Times New Roman" w:hAnsi="Times New Roman"/>
              </w:rPr>
              <w:t xml:space="preserve"> waiver specify</w:t>
            </w:r>
            <w:r w:rsidR="00DC07BB">
              <w:rPr>
                <w:rFonts w:ascii="Times New Roman" w:hAnsi="Times New Roman"/>
              </w:rPr>
              <w:t xml:space="preserve"> the procedures that are employed to ensure that payment is made only for services rendere</w:t>
            </w:r>
            <w:r>
              <w:rPr>
                <w:rFonts w:ascii="Times New Roman" w:hAnsi="Times New Roman"/>
              </w:rPr>
              <w:t xml:space="preserve">d?  </w:t>
            </w:r>
            <w:ins w:id="549" w:author="Evan Katz" w:date="2019-06-17T15:14:00Z">
              <w:r w:rsidR="00366E45">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50" w:author="Evan Katz" w:date="2019-06-17T14:57:00Z">
              <w:r w:rsidR="00546512">
                <w:rPr>
                  <w:rFonts w:ascii="Times New Roman" w:hAnsi="Times New Roman"/>
                </w:rPr>
                <w:br/>
              </w:r>
            </w:ins>
          </w:p>
        </w:tc>
        <w:tc>
          <w:tcPr>
            <w:tcW w:w="3060" w:type="dxa"/>
            <w:tcBorders>
              <w:bottom w:val="single" w:sz="4" w:space="0" w:color="auto"/>
            </w:tcBorders>
          </w:tcPr>
          <w:p w14:paraId="28AC59CA" w14:textId="77777777" w:rsidR="003D761C" w:rsidRPr="005E4F4B" w:rsidRDefault="003D761C">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
          </w:p>
        </w:tc>
      </w:tr>
      <w:tr w:rsidR="003D761C" w:rsidRPr="00E96FFD" w14:paraId="3A7CE907" w14:textId="77777777" w:rsidTr="00E671C8">
        <w:trPr>
          <w:cantSplit/>
          <w:tblHeader/>
        </w:trPr>
        <w:tc>
          <w:tcPr>
            <w:tcW w:w="3007" w:type="dxa"/>
            <w:tcPrChange w:id="551" w:author="Poisal, Kathryn (CMS/CMCS)" w:date="2024-09-11T09:55:00Z">
              <w:tcPr>
                <w:tcW w:w="3007" w:type="dxa"/>
                <w:tcBorders>
                  <w:bottom w:val="single" w:sz="4" w:space="0" w:color="auto"/>
                </w:tcBorders>
              </w:tcPr>
            </w:tcPrChange>
          </w:tcPr>
          <w:p w14:paraId="71DC9D58" w14:textId="77777777" w:rsidR="003D761C" w:rsidRPr="00E96FFD" w:rsidRDefault="004D6091">
            <w:pPr>
              <w:rPr>
                <w:rFonts w:ascii="Times New Roman" w:hAnsi="Times New Roman"/>
                <w:b/>
              </w:rPr>
            </w:pPr>
            <w:r>
              <w:rPr>
                <w:rFonts w:ascii="Times New Roman" w:hAnsi="Times New Roman"/>
                <w:b/>
              </w:rPr>
              <w:t>C-2-</w:t>
            </w:r>
            <w:r w:rsidR="003D761C" w:rsidRPr="00E96FFD">
              <w:rPr>
                <w:rFonts w:ascii="Times New Roman" w:hAnsi="Times New Roman"/>
                <w:b/>
              </w:rPr>
              <w:t>f</w:t>
            </w:r>
            <w:r>
              <w:rPr>
                <w:rFonts w:ascii="Times New Roman" w:hAnsi="Times New Roman"/>
                <w:b/>
              </w:rPr>
              <w:t xml:space="preserve">:  Open Enrollment of </w:t>
            </w:r>
            <w:r w:rsidR="003D761C" w:rsidRPr="00E96FFD">
              <w:rPr>
                <w:rFonts w:ascii="Times New Roman" w:hAnsi="Times New Roman"/>
                <w:b/>
              </w:rPr>
              <w:t>Providers</w:t>
            </w:r>
          </w:p>
        </w:tc>
        <w:tc>
          <w:tcPr>
            <w:tcW w:w="8153" w:type="dxa"/>
            <w:tcPrChange w:id="552" w:author="Poisal, Kathryn (CMS/CMCS)" w:date="2024-09-11T09:55:00Z">
              <w:tcPr>
                <w:tcW w:w="8153" w:type="dxa"/>
                <w:tcBorders>
                  <w:bottom w:val="single" w:sz="4" w:space="0" w:color="auto"/>
                </w:tcBorders>
              </w:tcPr>
            </w:tcPrChange>
          </w:tcPr>
          <w:p w14:paraId="378D3B45" w14:textId="5CFBC8C4" w:rsidR="003D761C" w:rsidRPr="00E96FFD" w:rsidRDefault="004D6091">
            <w:pPr>
              <w:numPr>
                <w:ilvl w:val="0"/>
                <w:numId w:val="24"/>
              </w:numPr>
              <w:tabs>
                <w:tab w:val="clear" w:pos="720"/>
                <w:tab w:val="num" w:pos="305"/>
              </w:tabs>
              <w:ind w:left="305" w:hanging="305"/>
              <w:rPr>
                <w:rFonts w:ascii="Times New Roman" w:hAnsi="Times New Roman"/>
              </w:rPr>
              <w:pPrChange w:id="553" w:author="Evan Katz" w:date="2019-06-17T15:11:00Z">
                <w:pPr>
                  <w:numPr>
                    <w:numId w:val="24"/>
                  </w:numPr>
                  <w:tabs>
                    <w:tab w:val="num" w:pos="305"/>
                    <w:tab w:val="num" w:pos="720"/>
                  </w:tabs>
                  <w:ind w:left="305" w:hanging="305"/>
                </w:pPr>
              </w:pPrChange>
            </w:pPr>
            <w:r>
              <w:rPr>
                <w:rFonts w:ascii="Times New Roman" w:hAnsi="Times New Roman"/>
              </w:rPr>
              <w:t>Does t</w:t>
            </w:r>
            <w:r w:rsidR="003D761C" w:rsidRPr="00E96FFD">
              <w:rPr>
                <w:rFonts w:ascii="Times New Roman" w:hAnsi="Times New Roman"/>
              </w:rPr>
              <w:t xml:space="preserve">he </w:t>
            </w:r>
            <w:r>
              <w:rPr>
                <w:rFonts w:ascii="Times New Roman" w:hAnsi="Times New Roman"/>
              </w:rPr>
              <w:t xml:space="preserve">described </w:t>
            </w:r>
            <w:r w:rsidR="003D761C" w:rsidRPr="00E96FFD">
              <w:rPr>
                <w:rFonts w:ascii="Times New Roman" w:hAnsi="Times New Roman"/>
              </w:rPr>
              <w:t xml:space="preserve">provider enrollment processes </w:t>
            </w:r>
            <w:r>
              <w:rPr>
                <w:rFonts w:ascii="Times New Roman" w:hAnsi="Times New Roman"/>
              </w:rPr>
              <w:t xml:space="preserve">assure </w:t>
            </w:r>
            <w:r w:rsidR="003D761C" w:rsidRPr="00E96FFD">
              <w:rPr>
                <w:rFonts w:ascii="Times New Roman" w:hAnsi="Times New Roman"/>
              </w:rPr>
              <w:t>that all willing and qualified providers have the opportunity to enroll</w:t>
            </w:r>
            <w:r>
              <w:rPr>
                <w:rFonts w:ascii="Times New Roman" w:hAnsi="Times New Roman"/>
              </w:rPr>
              <w:t xml:space="preserve">? </w:t>
            </w:r>
            <w:ins w:id="554" w:author="Evan Katz" w:date="2019-06-17T15:14:00Z">
              <w:r w:rsidR="00366E45">
                <w:rPr>
                  <w:rFonts w:ascii="Times New Roman" w:hAnsi="Times New Roman"/>
                </w:rPr>
                <w:br/>
              </w:r>
            </w:ins>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55" w:author="Evan Katz" w:date="2019-06-17T15:14:00Z">
              <w:r w:rsidR="00366E45">
                <w:rPr>
                  <w:rFonts w:ascii="Times New Roman" w:hAnsi="Times New Roman"/>
                </w:rPr>
                <w:br/>
              </w:r>
            </w:ins>
          </w:p>
          <w:p w14:paraId="40279B1C" w14:textId="5B92BFF9" w:rsidR="0049288B" w:rsidRPr="00E96FFD" w:rsidRDefault="004D6091">
            <w:pPr>
              <w:numPr>
                <w:ilvl w:val="0"/>
                <w:numId w:val="24"/>
              </w:numPr>
              <w:tabs>
                <w:tab w:val="clear" w:pos="720"/>
                <w:tab w:val="num" w:pos="305"/>
              </w:tabs>
              <w:ind w:left="305" w:hanging="305"/>
              <w:rPr>
                <w:rFonts w:ascii="Times New Roman" w:hAnsi="Times New Roman"/>
              </w:rPr>
              <w:pPrChange w:id="556" w:author="Evan Katz" w:date="2019-06-17T15:11:00Z">
                <w:pPr>
                  <w:numPr>
                    <w:numId w:val="24"/>
                  </w:numPr>
                  <w:tabs>
                    <w:tab w:val="num" w:pos="305"/>
                    <w:tab w:val="num" w:pos="720"/>
                  </w:tabs>
                  <w:ind w:left="305" w:hanging="305"/>
                </w:pPr>
              </w:pPrChange>
            </w:pPr>
            <w:r>
              <w:rPr>
                <w:rFonts w:ascii="Times New Roman" w:hAnsi="Times New Roman"/>
              </w:rPr>
              <w:t>Do p</w:t>
            </w:r>
            <w:r w:rsidR="003D761C" w:rsidRPr="00E96FFD">
              <w:rPr>
                <w:rFonts w:ascii="Times New Roman" w:hAnsi="Times New Roman"/>
              </w:rPr>
              <w:t xml:space="preserve">roviders have ready access to information regarding requirements and procedures to qualify, and </w:t>
            </w:r>
            <w:r>
              <w:rPr>
                <w:rFonts w:ascii="Times New Roman" w:hAnsi="Times New Roman"/>
              </w:rPr>
              <w:t xml:space="preserve">are </w:t>
            </w:r>
            <w:r w:rsidR="003D761C" w:rsidRPr="00E96FFD">
              <w:rPr>
                <w:rFonts w:ascii="Times New Roman" w:hAnsi="Times New Roman"/>
              </w:rPr>
              <w:t>the timeframes established for qualifyi</w:t>
            </w:r>
            <w:r>
              <w:rPr>
                <w:rFonts w:ascii="Times New Roman" w:hAnsi="Times New Roman"/>
              </w:rPr>
              <w:t xml:space="preserve">ng and enrolling in the program?  </w:t>
            </w:r>
            <w:ins w:id="557" w:author="Evan Katz" w:date="2019-06-17T15:14:00Z">
              <w:r w:rsidR="00366E45">
                <w:rPr>
                  <w:rFonts w:ascii="Times New Roman" w:hAnsi="Times New Roman"/>
                </w:rPr>
                <w:br/>
              </w:r>
            </w:ins>
            <w:r w:rsidR="00654AE7" w:rsidRPr="00E96FFD">
              <w:rPr>
                <w:rFonts w:ascii="Times New Roman" w:hAnsi="Times New Roman"/>
                <w:iCs/>
              </w:rPr>
              <w:fldChar w:fldCharType="begin">
                <w:ffData>
                  <w:name w:val=""/>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58" w:author="Evan Katz" w:date="2019-06-17T14:57:00Z">
              <w:r w:rsidR="00546512">
                <w:rPr>
                  <w:rFonts w:ascii="Times New Roman" w:hAnsi="Times New Roman"/>
                </w:rPr>
                <w:br/>
              </w:r>
            </w:ins>
          </w:p>
        </w:tc>
        <w:tc>
          <w:tcPr>
            <w:tcW w:w="3060" w:type="dxa"/>
            <w:tcPrChange w:id="559" w:author="Poisal, Kathryn (CMS/CMCS)" w:date="2024-09-11T09:55:00Z">
              <w:tcPr>
                <w:tcW w:w="3060" w:type="dxa"/>
                <w:tcBorders>
                  <w:bottom w:val="single" w:sz="4" w:space="0" w:color="auto"/>
                </w:tcBorders>
              </w:tcPr>
            </w:tcPrChange>
          </w:tcPr>
          <w:p w14:paraId="4A76613B" w14:textId="77777777" w:rsidR="003D761C" w:rsidRPr="005E4F4B" w:rsidRDefault="003D761C">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560" w:author="Evan Katz" w:date="2019-06-17T15:11:00Z">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E671C8" w:rsidRPr="00E96FFD" w14:paraId="38392532" w14:textId="77777777" w:rsidTr="00366E45">
        <w:trPr>
          <w:cantSplit/>
          <w:tblHeader/>
        </w:trPr>
        <w:tc>
          <w:tcPr>
            <w:tcW w:w="3007" w:type="dxa"/>
            <w:tcBorders>
              <w:bottom w:val="single" w:sz="4" w:space="0" w:color="auto"/>
            </w:tcBorders>
          </w:tcPr>
          <w:p w14:paraId="218D4C24" w14:textId="7223BF30" w:rsidR="00E671C8" w:rsidRDefault="00E671C8">
            <w:pPr>
              <w:rPr>
                <w:rFonts w:ascii="Times New Roman" w:hAnsi="Times New Roman"/>
                <w:b/>
              </w:rPr>
            </w:pPr>
            <w:r>
              <w:rPr>
                <w:rFonts w:ascii="Times New Roman" w:hAnsi="Times New Roman"/>
                <w:b/>
              </w:rPr>
              <w:t>C-2-g: State Option to Provide HCBS in Acute Care Hospitals</w:t>
            </w:r>
          </w:p>
        </w:tc>
        <w:tc>
          <w:tcPr>
            <w:tcW w:w="8153" w:type="dxa"/>
            <w:tcBorders>
              <w:bottom w:val="single" w:sz="4" w:space="0" w:color="auto"/>
            </w:tcBorders>
          </w:tcPr>
          <w:p w14:paraId="037D141C" w14:textId="7A1D2DA4" w:rsidR="00E671C8" w:rsidRDefault="00E671C8" w:rsidP="00E671C8">
            <w:pPr>
              <w:ind w:left="305"/>
              <w:rPr>
                <w:rFonts w:ascii="Times New Roman" w:hAnsi="Times New Roman"/>
              </w:rPr>
            </w:pPr>
            <w:r>
              <w:rPr>
                <w:rFonts w:ascii="Times New Roman" w:hAnsi="Times New Roman"/>
              </w:rPr>
              <w:t>If the state selected yes to this option, did the state specify:</w:t>
            </w:r>
          </w:p>
          <w:p w14:paraId="0AB29224" w14:textId="0A13A86B" w:rsidR="00E671C8" w:rsidRPr="00882CCC" w:rsidRDefault="00E671C8" w:rsidP="00882CCC">
            <w:pPr>
              <w:pStyle w:val="ListParagraph"/>
              <w:numPr>
                <w:ilvl w:val="0"/>
                <w:numId w:val="101"/>
              </w:numPr>
              <w:rPr>
                <w:rFonts w:ascii="Times New Roman" w:hAnsi="Times New Roman"/>
                <w:rPrChange w:id="561" w:author="Jonathan  Hicks" w:date="2024-11-05T18:31:00Z">
                  <w:rPr/>
                </w:rPrChange>
              </w:rPr>
            </w:pPr>
            <w:r>
              <w:rPr>
                <w:rFonts w:ascii="Times New Roman" w:hAnsi="Times New Roman"/>
              </w:rPr>
              <w:t>The waiver services that can be provided in acute care hospitals?</w:t>
            </w:r>
            <w:ins w:id="562" w:author="Jonathan  Hicks" w:date="2024-11-05T18:31:00Z">
              <w:r w:rsidR="00882CCC">
                <w:rPr>
                  <w:rFonts w:ascii="Times New Roman" w:hAnsi="Times New Roman"/>
                </w:rPr>
                <w:br/>
              </w:r>
            </w:ins>
            <w:r w:rsidR="00882CCC" w:rsidRPr="00E96FFD">
              <w:rPr>
                <w:rFonts w:ascii="Times New Roman" w:hAnsi="Times New Roman"/>
                <w:iCs/>
              </w:rPr>
              <w:fldChar w:fldCharType="begin">
                <w:ffData>
                  <w:name w:val=""/>
                  <w:enabled/>
                  <w:calcOnExit w:val="0"/>
                  <w:checkBox>
                    <w:sizeAuto/>
                    <w:default w:val="0"/>
                  </w:checkBox>
                </w:ffData>
              </w:fldChar>
            </w:r>
            <w:r w:rsidR="00882CCC" w:rsidRPr="00E96FFD">
              <w:rPr>
                <w:rFonts w:ascii="Times New Roman" w:hAnsi="Times New Roman"/>
                <w:iCs/>
              </w:rPr>
              <w:instrText xml:space="preserve"> FORMCHECKBOX </w:instrText>
            </w:r>
            <w:r w:rsidR="00882CCC" w:rsidRPr="00E96FFD">
              <w:rPr>
                <w:rFonts w:ascii="Times New Roman" w:hAnsi="Times New Roman"/>
                <w:iCs/>
              </w:rPr>
            </w:r>
            <w:r w:rsidR="00882CCC" w:rsidRPr="00E96FFD">
              <w:rPr>
                <w:rFonts w:ascii="Times New Roman" w:hAnsi="Times New Roman"/>
                <w:iCs/>
              </w:rPr>
              <w:fldChar w:fldCharType="separate"/>
            </w:r>
            <w:r w:rsidR="00882CCC" w:rsidRPr="00E96FFD">
              <w:rPr>
                <w:rFonts w:ascii="Times New Roman" w:hAnsi="Times New Roman"/>
                <w:iCs/>
              </w:rPr>
              <w:fldChar w:fldCharType="end"/>
            </w:r>
            <w:r w:rsidR="00882CCC" w:rsidRPr="00E96FFD">
              <w:rPr>
                <w:rFonts w:ascii="Times New Roman" w:hAnsi="Times New Roman"/>
                <w:iCs/>
              </w:rPr>
              <w:t xml:space="preserve"> </w:t>
            </w:r>
            <w:r w:rsidR="00882CCC" w:rsidRPr="00E96FFD">
              <w:rPr>
                <w:rFonts w:ascii="Times New Roman" w:hAnsi="Times New Roman"/>
              </w:rPr>
              <w:t xml:space="preserve">Yes  </w:t>
            </w:r>
            <w:r w:rsidR="00882CCC" w:rsidRPr="00E96FFD">
              <w:rPr>
                <w:rFonts w:ascii="Times New Roman" w:hAnsi="Times New Roman"/>
                <w:iCs/>
              </w:rPr>
              <w:fldChar w:fldCharType="begin">
                <w:ffData>
                  <w:name w:val="Check91"/>
                  <w:enabled/>
                  <w:calcOnExit w:val="0"/>
                  <w:checkBox>
                    <w:sizeAuto/>
                    <w:default w:val="0"/>
                  </w:checkBox>
                </w:ffData>
              </w:fldChar>
            </w:r>
            <w:r w:rsidR="00882CCC" w:rsidRPr="00E96FFD">
              <w:rPr>
                <w:rFonts w:ascii="Times New Roman" w:hAnsi="Times New Roman"/>
                <w:iCs/>
              </w:rPr>
              <w:instrText xml:space="preserve"> FORMCHECKBOX </w:instrText>
            </w:r>
            <w:r w:rsidR="00882CCC" w:rsidRPr="00E96FFD">
              <w:rPr>
                <w:rFonts w:ascii="Times New Roman" w:hAnsi="Times New Roman"/>
                <w:iCs/>
              </w:rPr>
            </w:r>
            <w:r w:rsidR="00882CCC" w:rsidRPr="00E96FFD">
              <w:rPr>
                <w:rFonts w:ascii="Times New Roman" w:hAnsi="Times New Roman"/>
                <w:iCs/>
              </w:rPr>
              <w:fldChar w:fldCharType="separate"/>
            </w:r>
            <w:r w:rsidR="00882CCC" w:rsidRPr="00E96FFD">
              <w:rPr>
                <w:rFonts w:ascii="Times New Roman" w:hAnsi="Times New Roman"/>
                <w:iCs/>
              </w:rPr>
              <w:fldChar w:fldCharType="end"/>
            </w:r>
            <w:r w:rsidR="00882CCC" w:rsidRPr="00E96FFD">
              <w:rPr>
                <w:rFonts w:ascii="Times New Roman" w:hAnsi="Times New Roman"/>
                <w:iCs/>
              </w:rPr>
              <w:t xml:space="preserve">  </w:t>
            </w:r>
            <w:r w:rsidR="00882CCC" w:rsidRPr="00E96FFD">
              <w:rPr>
                <w:rFonts w:ascii="Times New Roman" w:hAnsi="Times New Roman"/>
              </w:rPr>
              <w:t>No</w:t>
            </w:r>
            <w:r w:rsidRPr="00882CCC">
              <w:rPr>
                <w:rFonts w:ascii="Times New Roman" w:hAnsi="Times New Roman"/>
                <w:rPrChange w:id="563" w:author="Jonathan  Hicks" w:date="2024-11-05T18:31:00Z">
                  <w:rPr/>
                </w:rPrChange>
              </w:rPr>
              <w:br/>
            </w:r>
          </w:p>
          <w:p w14:paraId="71B06949" w14:textId="58EC5DAA" w:rsidR="00E671C8" w:rsidRDefault="00E671C8" w:rsidP="00E671C8">
            <w:pPr>
              <w:pStyle w:val="ListParagraph"/>
              <w:numPr>
                <w:ilvl w:val="0"/>
                <w:numId w:val="101"/>
              </w:numPr>
              <w:rPr>
                <w:rFonts w:ascii="Times New Roman" w:hAnsi="Times New Roman"/>
              </w:rPr>
            </w:pPr>
            <w:r>
              <w:rPr>
                <w:rFonts w:ascii="Times New Roman" w:hAnsi="Times New Roman"/>
              </w:rPr>
              <w:t>A description of h</w:t>
            </w:r>
            <w:r w:rsidRPr="00E671C8">
              <w:rPr>
                <w:rFonts w:ascii="Times New Roman" w:hAnsi="Times New Roman"/>
                <w:rPrChange w:id="564" w:author="Poisal, Kathryn (CMS/CMCS)" w:date="2024-09-11T09:59:00Z">
                  <w:rPr/>
                </w:rPrChange>
              </w:rPr>
              <w:t>ow the HCBS provided in acute care hospitals will assist individuals in returning to the community?</w:t>
            </w:r>
          </w:p>
          <w:p w14:paraId="594462AF" w14:textId="22172ABB" w:rsidR="00E671C8" w:rsidRDefault="00E671C8" w:rsidP="00882CCC">
            <w:pPr>
              <w:pStyle w:val="ListParagraph"/>
              <w:ind w:left="1025"/>
              <w:rPr>
                <w:rFonts w:ascii="Times New Roman" w:hAnsi="Times New Roman"/>
              </w:rPr>
            </w:pPr>
            <w:r w:rsidRPr="00E96FFD">
              <w:rPr>
                <w:rFonts w:ascii="Times New Roman" w:hAnsi="Times New Roman"/>
                <w:iCs/>
              </w:rPr>
              <w:fldChar w:fldCharType="begin">
                <w:ffData>
                  <w:name w:val=""/>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r>
              <w:rPr>
                <w:rFonts w:ascii="Times New Roman" w:hAnsi="Times New Roman"/>
              </w:rPr>
              <w:br/>
            </w:r>
          </w:p>
          <w:p w14:paraId="01109E30" w14:textId="4AB72AC0" w:rsidR="00E671C8" w:rsidRDefault="00E671C8" w:rsidP="00E671C8">
            <w:pPr>
              <w:pStyle w:val="ListParagraph"/>
              <w:numPr>
                <w:ilvl w:val="0"/>
                <w:numId w:val="101"/>
              </w:numPr>
              <w:rPr>
                <w:rFonts w:ascii="Times New Roman" w:hAnsi="Times New Roman"/>
              </w:rPr>
            </w:pPr>
            <w:r>
              <w:rPr>
                <w:rFonts w:ascii="Times New Roman" w:hAnsi="Times New Roman"/>
              </w:rPr>
              <w:t>If applicable, a</w:t>
            </w:r>
            <w:r w:rsidRPr="00E671C8">
              <w:rPr>
                <w:rFonts w:ascii="Times New Roman" w:hAnsi="Times New Roman"/>
                <w:rPrChange w:id="565" w:author="Poisal, Kathryn (CMS/CMCS)" w:date="2024-09-11T10:01:00Z">
                  <w:rPr/>
                </w:rPrChange>
              </w:rPr>
              <w:t xml:space="preserve"> description of any difference from the typically billed rate for the HCBS when provided during acute care hospitalization?</w:t>
            </w:r>
          </w:p>
          <w:p w14:paraId="47498AEF" w14:textId="248C4D76" w:rsidR="004B2059" w:rsidRDefault="004B2059" w:rsidP="004B2059">
            <w:pPr>
              <w:pStyle w:val="ListParagraph"/>
              <w:ind w:left="1025"/>
              <w:rPr>
                <w:ins w:id="566" w:author="Jonathan  Hicks" w:date="2024-11-05T18:32:00Z"/>
                <w:rFonts w:ascii="Times New Roman" w:hAnsi="Times New Roman"/>
              </w:rPr>
            </w:pPr>
            <w:r w:rsidRPr="00E96FFD">
              <w:rPr>
                <w:rFonts w:ascii="Times New Roman" w:hAnsi="Times New Roman"/>
                <w:iCs/>
              </w:rPr>
              <w:fldChar w:fldCharType="begin">
                <w:ffData>
                  <w:name w:val=""/>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6E643CDA" w14:textId="77777777" w:rsidR="00882CCC" w:rsidRDefault="00882CCC" w:rsidP="004B2059">
            <w:pPr>
              <w:pStyle w:val="ListParagraph"/>
              <w:ind w:left="1025"/>
              <w:rPr>
                <w:rFonts w:ascii="Times New Roman" w:hAnsi="Times New Roman"/>
              </w:rPr>
            </w:pPr>
          </w:p>
          <w:p w14:paraId="44AEB6BA" w14:textId="442FE0EA" w:rsidR="00E671C8" w:rsidRDefault="00E671C8">
            <w:pPr>
              <w:pStyle w:val="ListParagraph"/>
              <w:numPr>
                <w:ilvl w:val="0"/>
                <w:numId w:val="101"/>
              </w:numPr>
              <w:pPrChange w:id="567" w:author="Jonathan  Hicks" w:date="2024-11-05T18:32:00Z">
                <w:pPr>
                  <w:numPr>
                    <w:numId w:val="24"/>
                  </w:numPr>
                  <w:tabs>
                    <w:tab w:val="num" w:pos="305"/>
                    <w:tab w:val="num" w:pos="720"/>
                  </w:tabs>
                  <w:ind w:left="305" w:hanging="305"/>
                </w:pPr>
              </w:pPrChange>
            </w:pPr>
            <w:r>
              <w:rPr>
                <w:rFonts w:ascii="Times New Roman" w:hAnsi="Times New Roman"/>
              </w:rPr>
              <w:t>If there is a difference in the typically billed rate, is this included in the rate methodology in Appendix I-2-a?</w:t>
            </w:r>
            <w:r w:rsidR="00882CCC">
              <w:rPr>
                <w:rFonts w:ascii="Times New Roman" w:hAnsi="Times New Roman"/>
              </w:rPr>
              <w:br/>
            </w:r>
            <w:r w:rsidR="00882CCC" w:rsidRPr="00E96FFD">
              <w:rPr>
                <w:rFonts w:ascii="Times New Roman" w:hAnsi="Times New Roman"/>
                <w:iCs/>
              </w:rPr>
              <w:fldChar w:fldCharType="begin">
                <w:ffData>
                  <w:name w:val=""/>
                  <w:enabled/>
                  <w:calcOnExit w:val="0"/>
                  <w:checkBox>
                    <w:sizeAuto/>
                    <w:default w:val="0"/>
                  </w:checkBox>
                </w:ffData>
              </w:fldChar>
            </w:r>
            <w:r w:rsidR="00882CCC" w:rsidRPr="00E96FFD">
              <w:rPr>
                <w:rFonts w:ascii="Times New Roman" w:hAnsi="Times New Roman"/>
                <w:iCs/>
              </w:rPr>
              <w:instrText xml:space="preserve"> FORMCHECKBOX </w:instrText>
            </w:r>
            <w:r w:rsidR="00882CCC" w:rsidRPr="00E96FFD">
              <w:rPr>
                <w:rFonts w:ascii="Times New Roman" w:hAnsi="Times New Roman"/>
                <w:iCs/>
              </w:rPr>
            </w:r>
            <w:r w:rsidR="00882CCC" w:rsidRPr="00E96FFD">
              <w:rPr>
                <w:rFonts w:ascii="Times New Roman" w:hAnsi="Times New Roman"/>
                <w:iCs/>
              </w:rPr>
              <w:fldChar w:fldCharType="separate"/>
            </w:r>
            <w:r w:rsidR="00882CCC" w:rsidRPr="00E96FFD">
              <w:rPr>
                <w:rFonts w:ascii="Times New Roman" w:hAnsi="Times New Roman"/>
                <w:iCs/>
              </w:rPr>
              <w:fldChar w:fldCharType="end"/>
            </w:r>
            <w:r w:rsidR="00882CCC" w:rsidRPr="00E96FFD">
              <w:rPr>
                <w:rFonts w:ascii="Times New Roman" w:hAnsi="Times New Roman"/>
                <w:iCs/>
              </w:rPr>
              <w:t xml:space="preserve"> </w:t>
            </w:r>
            <w:r w:rsidR="00882CCC" w:rsidRPr="00E96FFD">
              <w:rPr>
                <w:rFonts w:ascii="Times New Roman" w:hAnsi="Times New Roman"/>
              </w:rPr>
              <w:t xml:space="preserve">Yes  </w:t>
            </w:r>
            <w:r w:rsidR="00882CCC" w:rsidRPr="00E96FFD">
              <w:rPr>
                <w:rFonts w:ascii="Times New Roman" w:hAnsi="Times New Roman"/>
                <w:iCs/>
              </w:rPr>
              <w:fldChar w:fldCharType="begin">
                <w:ffData>
                  <w:name w:val="Check91"/>
                  <w:enabled/>
                  <w:calcOnExit w:val="0"/>
                  <w:checkBox>
                    <w:sizeAuto/>
                    <w:default w:val="0"/>
                  </w:checkBox>
                </w:ffData>
              </w:fldChar>
            </w:r>
            <w:r w:rsidR="00882CCC" w:rsidRPr="00E96FFD">
              <w:rPr>
                <w:rFonts w:ascii="Times New Roman" w:hAnsi="Times New Roman"/>
                <w:iCs/>
              </w:rPr>
              <w:instrText xml:space="preserve"> FORMCHECKBOX </w:instrText>
            </w:r>
            <w:r w:rsidR="00882CCC" w:rsidRPr="00E96FFD">
              <w:rPr>
                <w:rFonts w:ascii="Times New Roman" w:hAnsi="Times New Roman"/>
                <w:iCs/>
              </w:rPr>
            </w:r>
            <w:r w:rsidR="00882CCC" w:rsidRPr="00E96FFD">
              <w:rPr>
                <w:rFonts w:ascii="Times New Roman" w:hAnsi="Times New Roman"/>
                <w:iCs/>
              </w:rPr>
              <w:fldChar w:fldCharType="separate"/>
            </w:r>
            <w:r w:rsidR="00882CCC" w:rsidRPr="00E96FFD">
              <w:rPr>
                <w:rFonts w:ascii="Times New Roman" w:hAnsi="Times New Roman"/>
                <w:iCs/>
              </w:rPr>
              <w:fldChar w:fldCharType="end"/>
            </w:r>
            <w:r w:rsidR="00882CCC" w:rsidRPr="00E96FFD">
              <w:rPr>
                <w:rFonts w:ascii="Times New Roman" w:hAnsi="Times New Roman"/>
                <w:iCs/>
              </w:rPr>
              <w:t xml:space="preserve">  </w:t>
            </w:r>
            <w:r w:rsidR="00882CCC" w:rsidRPr="00E96FFD">
              <w:rPr>
                <w:rFonts w:ascii="Times New Roman" w:hAnsi="Times New Roman"/>
              </w:rPr>
              <w:t>No</w:t>
            </w:r>
          </w:p>
        </w:tc>
        <w:tc>
          <w:tcPr>
            <w:tcW w:w="3060" w:type="dxa"/>
            <w:tcBorders>
              <w:bottom w:val="single" w:sz="4" w:space="0" w:color="auto"/>
            </w:tcBorders>
          </w:tcPr>
          <w:p w14:paraId="7DA4D981" w14:textId="77777777" w:rsidR="00E671C8" w:rsidRPr="005E4F4B" w:rsidRDefault="00E671C8">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
          </w:p>
        </w:tc>
      </w:tr>
    </w:tbl>
    <w:p w14:paraId="65048E27" w14:textId="5B7E4BA1" w:rsidR="0004182D" w:rsidRPr="00E96FFD" w:rsidRDefault="0004182D">
      <w:pPr>
        <w:pStyle w:val="Heading1"/>
        <w:jc w:val="left"/>
        <w:pPrChange w:id="568" w:author="Evan Katz" w:date="2019-06-17T15:11:00Z">
          <w:pPr>
            <w:pStyle w:val="Heading1"/>
          </w:pPr>
        </w:pPrChange>
      </w:pPr>
      <w:r>
        <w:br w:type="page"/>
        <w:t>Instrument</w:t>
      </w:r>
      <w:r w:rsidRPr="00E96FFD">
        <w:t xml:space="preserve"> for Reviewing Draft 1915 (c) Waiver Application </w:t>
      </w:r>
      <w:r>
        <w:t xml:space="preserve">Version </w:t>
      </w:r>
      <w:r w:rsidR="00B10CBB">
        <w:t>3.7</w:t>
      </w:r>
      <w:r w:rsidRPr="00E96FFD">
        <w:t xml:space="preserve"> </w:t>
      </w:r>
    </w:p>
    <w:p w14:paraId="7ACE5B7C" w14:textId="77777777" w:rsidR="0004182D" w:rsidRPr="00E96FFD" w:rsidRDefault="0004182D">
      <w:pPr>
        <w:pStyle w:val="Heading1"/>
        <w:jc w:val="left"/>
        <w:pPrChange w:id="569" w:author="Evan Katz" w:date="2019-06-17T15:11:00Z">
          <w:pPr>
            <w:pStyle w:val="Heading1"/>
          </w:pPr>
        </w:pPrChange>
      </w:pPr>
      <w:r>
        <w:t>Quality Improvement Strategy:  Qualified Providers</w:t>
      </w:r>
    </w:p>
    <w:p w14:paraId="5998A4C6" w14:textId="77777777" w:rsidR="0004182D" w:rsidRPr="00E96FFD" w:rsidRDefault="0004182D">
      <w:pPr>
        <w:rPr>
          <w:rFonts w:ascii="Times New Roman" w:hAnsi="Times New Roman"/>
          <w:b/>
          <w:bCs/>
        </w:rPr>
        <w:pPrChange w:id="570" w:author="Evan Katz" w:date="2019-06-17T15:11:00Z">
          <w:pPr>
            <w:jc w:val="center"/>
          </w:pPr>
        </w:pPrChange>
      </w:pPr>
    </w:p>
    <w:p w14:paraId="4FF61C2A" w14:textId="77777777" w:rsidR="0004182D" w:rsidRDefault="0004182D">
      <w:pPr>
        <w:rPr>
          <w:rFonts w:ascii="Times New Roman" w:hAnsi="Times New Roman"/>
          <w:kern w:val="22"/>
        </w:rPr>
        <w:pPrChange w:id="571" w:author="Evan Katz" w:date="2019-06-17T15:11:00Z">
          <w:pPr>
            <w:jc w:val="both"/>
          </w:pPr>
        </w:pPrChange>
      </w:pPr>
      <w:r>
        <w:rPr>
          <w:rFonts w:ascii="Times New Roman" w:hAnsi="Times New Roman"/>
          <w:kern w:val="22"/>
        </w:rPr>
        <w:t xml:space="preserve">  </w:t>
      </w: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7903"/>
        <w:gridCol w:w="3240"/>
      </w:tblGrid>
      <w:tr w:rsidR="0004182D" w:rsidRPr="00E96FFD" w14:paraId="31BCA16D" w14:textId="77777777" w:rsidTr="001D4485">
        <w:trPr>
          <w:trHeight w:val="328"/>
        </w:trPr>
        <w:tc>
          <w:tcPr>
            <w:tcW w:w="10980" w:type="dxa"/>
            <w:gridSpan w:val="2"/>
            <w:shd w:val="pct12" w:color="auto" w:fill="auto"/>
          </w:tcPr>
          <w:p w14:paraId="2FA3681A" w14:textId="77777777" w:rsidR="0004182D" w:rsidRDefault="0004182D">
            <w:pPr>
              <w:rPr>
                <w:rFonts w:ascii="Times New Roman" w:hAnsi="Times New Roman"/>
                <w:b/>
              </w:rPr>
            </w:pPr>
            <w:r>
              <w:rPr>
                <w:rFonts w:ascii="Times New Roman" w:hAnsi="Times New Roman"/>
                <w:b/>
              </w:rPr>
              <w:t>QIS: Qualified Providers</w:t>
            </w:r>
          </w:p>
          <w:p w14:paraId="2ADD760D" w14:textId="77777777" w:rsidR="0004182D" w:rsidRPr="00E96FFD" w:rsidRDefault="0004182D">
            <w:pPr>
              <w:rPr>
                <w:rFonts w:ascii="Times New Roman" w:hAnsi="Times New Roman"/>
                <w:b/>
                <w:bCs/>
              </w:rPr>
            </w:pPr>
            <w:r>
              <w:rPr>
                <w:rFonts w:ascii="Times New Roman" w:hAnsi="Times New Roman"/>
                <w:b/>
              </w:rPr>
              <w:t>Discovery and Remediation</w:t>
            </w:r>
            <w:r w:rsidRPr="00E96FFD">
              <w:rPr>
                <w:rFonts w:ascii="Times New Roman" w:hAnsi="Times New Roman"/>
                <w:b/>
                <w:bCs/>
              </w:rPr>
              <w:t xml:space="preserve">                              </w:t>
            </w:r>
          </w:p>
          <w:p w14:paraId="0D06AAF1" w14:textId="77777777" w:rsidR="0004182D" w:rsidRPr="00E96FFD" w:rsidRDefault="0004182D">
            <w:pPr>
              <w:rPr>
                <w:rFonts w:ascii="Times New Roman" w:hAnsi="Times New Roman"/>
                <w:bCs/>
              </w:rPr>
              <w:pPrChange w:id="572" w:author="Evan Katz" w:date="2019-06-17T15:11:00Z">
                <w:pPr>
                  <w:jc w:val="center"/>
                </w:pPr>
              </w:pPrChange>
            </w:pPr>
          </w:p>
        </w:tc>
        <w:tc>
          <w:tcPr>
            <w:tcW w:w="3240" w:type="dxa"/>
            <w:shd w:val="pct12" w:color="auto" w:fill="auto"/>
          </w:tcPr>
          <w:p w14:paraId="53D88756" w14:textId="77777777" w:rsidR="0004182D" w:rsidRPr="00E96FFD" w:rsidRDefault="0004182D">
            <w:pPr>
              <w:rPr>
                <w:rFonts w:ascii="Times New Roman" w:hAnsi="Times New Roman"/>
                <w:b/>
                <w:bCs/>
              </w:rPr>
              <w:pPrChange w:id="573" w:author="Evan Katz" w:date="2019-06-17T15:11:00Z">
                <w:pPr>
                  <w:jc w:val="center"/>
                </w:pPr>
              </w:pPrChange>
            </w:pPr>
            <w:r w:rsidRPr="00E96FFD">
              <w:rPr>
                <w:rFonts w:ascii="Times New Roman" w:hAnsi="Times New Roman"/>
                <w:b/>
                <w:bCs/>
              </w:rPr>
              <w:t>Analyst Notes</w:t>
            </w:r>
          </w:p>
          <w:p w14:paraId="34CCD964" w14:textId="77777777" w:rsidR="0004182D" w:rsidRPr="00E96FFD" w:rsidRDefault="0004182D">
            <w:pPr>
              <w:rPr>
                <w:rFonts w:ascii="Times New Roman" w:hAnsi="Times New Roman"/>
                <w:bCs/>
              </w:rPr>
            </w:pPr>
          </w:p>
        </w:tc>
      </w:tr>
      <w:tr w:rsidR="0004182D" w:rsidRPr="00E96FFD" w14:paraId="65D97D54" w14:textId="77777777" w:rsidTr="001D4485">
        <w:trPr>
          <w:trHeight w:val="510"/>
        </w:trPr>
        <w:tc>
          <w:tcPr>
            <w:tcW w:w="3077" w:type="dxa"/>
          </w:tcPr>
          <w:p w14:paraId="2C89B31B" w14:textId="77777777" w:rsidR="0004182D" w:rsidRPr="00E96FFD" w:rsidRDefault="0004182D">
            <w:pPr>
              <w:rPr>
                <w:rFonts w:ascii="Times New Roman" w:hAnsi="Times New Roman"/>
                <w:b/>
              </w:rPr>
            </w:pPr>
          </w:p>
        </w:tc>
        <w:tc>
          <w:tcPr>
            <w:tcW w:w="7903" w:type="dxa"/>
          </w:tcPr>
          <w:p w14:paraId="39A8EADA" w14:textId="77777777" w:rsidR="0011229E" w:rsidRDefault="0011229E">
            <w:pPr>
              <w:spacing w:after="120" w:line="260" w:lineRule="exact"/>
              <w:ind w:left="144"/>
              <w:rPr>
                <w:rFonts w:ascii="Times New Roman" w:hAnsi="Times New Roman"/>
              </w:rPr>
              <w:pPrChange w:id="574" w:author="Evan Katz" w:date="2019-06-17T15:11:00Z">
                <w:pPr>
                  <w:spacing w:after="120" w:line="260" w:lineRule="exact"/>
                  <w:ind w:left="144"/>
                  <w:jc w:val="both"/>
                </w:pPr>
              </w:pPrChange>
            </w:pPr>
            <w:r>
              <w:rPr>
                <w:rFonts w:ascii="Times New Roman" w:hAnsi="Times New Roman"/>
              </w:rPr>
              <w:t xml:space="preserve">Has the discovery of compliance with this assurance and the remediation of identified problems addressed:  </w:t>
            </w:r>
          </w:p>
          <w:p w14:paraId="20467115" w14:textId="1EA03DC0" w:rsidR="0011229E" w:rsidRDefault="0011229E" w:rsidP="007368C0">
            <w:pPr>
              <w:pStyle w:val="Instructions-Bullet-Level1"/>
              <w:numPr>
                <w:ilvl w:val="0"/>
                <w:numId w:val="21"/>
              </w:numPr>
              <w:spacing w:after="0"/>
              <w:jc w:val="left"/>
              <w:rPr>
                <w:color w:val="auto"/>
              </w:rPr>
            </w:pPr>
            <w:r>
              <w:rPr>
                <w:color w:val="auto"/>
              </w:rPr>
              <w:t>How the Medicaid agency assures compliance with the following provider qualification sub</w:t>
            </w:r>
            <w:r w:rsidR="003671B5">
              <w:rPr>
                <w:color w:val="auto"/>
              </w:rPr>
              <w:t xml:space="preserve"> </w:t>
            </w:r>
            <w:r>
              <w:rPr>
                <w:color w:val="auto"/>
              </w:rPr>
              <w:t xml:space="preserve">assurances: </w:t>
            </w:r>
            <w:ins w:id="575" w:author="Evan Katz" w:date="2019-06-17T15:15:00Z">
              <w:r w:rsidR="00F86F52">
                <w:rPr>
                  <w:color w:val="auto"/>
                </w:rPr>
                <w:br/>
              </w:r>
            </w:ins>
            <w:r w:rsidR="00654AE7" w:rsidRPr="00E96FFD">
              <w:rPr>
                <w:iCs/>
              </w:rPr>
              <w:fldChar w:fldCharType="begin">
                <w:ffData>
                  <w:name w:val="Check91"/>
                  <w:enabled/>
                  <w:calcOnExit w:val="0"/>
                  <w:checkBox>
                    <w:sizeAuto/>
                    <w:default w:val="0"/>
                  </w:checkBox>
                </w:ffData>
              </w:fldChar>
            </w:r>
            <w:r w:rsidRPr="00E96FFD">
              <w:rPr>
                <w:iCs/>
              </w:rPr>
              <w:instrText xml:space="preserve"> FORMCHECKBOX </w:instrText>
            </w:r>
            <w:r w:rsidR="00654AE7" w:rsidRPr="00E96FFD">
              <w:rPr>
                <w:iCs/>
              </w:rPr>
            </w:r>
            <w:r w:rsidR="00654AE7" w:rsidRPr="00E96FFD">
              <w:rPr>
                <w:iCs/>
              </w:rPr>
              <w:fldChar w:fldCharType="separate"/>
            </w:r>
            <w:r w:rsidR="00654AE7" w:rsidRPr="00E96FFD">
              <w:rPr>
                <w:iCs/>
              </w:rPr>
              <w:fldChar w:fldCharType="end"/>
            </w:r>
            <w:r w:rsidRPr="00E96FFD">
              <w:rPr>
                <w:iCs/>
              </w:rPr>
              <w:t xml:space="preserve"> </w:t>
            </w:r>
            <w:r w:rsidRPr="00E96FFD">
              <w:t xml:space="preserve">Yes  </w:t>
            </w:r>
            <w:r w:rsidR="00654AE7" w:rsidRPr="00E96FFD">
              <w:rPr>
                <w:iCs/>
              </w:rPr>
              <w:fldChar w:fldCharType="begin">
                <w:ffData>
                  <w:name w:val="Check91"/>
                  <w:enabled/>
                  <w:calcOnExit w:val="0"/>
                  <w:checkBox>
                    <w:sizeAuto/>
                    <w:default w:val="0"/>
                  </w:checkBox>
                </w:ffData>
              </w:fldChar>
            </w:r>
            <w:r w:rsidRPr="00E96FFD">
              <w:rPr>
                <w:iCs/>
              </w:rPr>
              <w:instrText xml:space="preserve"> FORMCHECKBOX </w:instrText>
            </w:r>
            <w:r w:rsidR="00654AE7" w:rsidRPr="00E96FFD">
              <w:rPr>
                <w:iCs/>
              </w:rPr>
            </w:r>
            <w:r w:rsidR="00654AE7" w:rsidRPr="00E96FFD">
              <w:rPr>
                <w:iCs/>
              </w:rPr>
              <w:fldChar w:fldCharType="separate"/>
            </w:r>
            <w:r w:rsidR="00654AE7" w:rsidRPr="00E96FFD">
              <w:rPr>
                <w:iCs/>
              </w:rPr>
              <w:fldChar w:fldCharType="end"/>
            </w:r>
            <w:r w:rsidRPr="00E96FFD">
              <w:rPr>
                <w:iCs/>
              </w:rPr>
              <w:t xml:space="preserve">  </w:t>
            </w:r>
            <w:r w:rsidRPr="00E96FFD">
              <w:t>No</w:t>
            </w:r>
            <w:ins w:id="576" w:author="Evan Katz" w:date="2019-06-17T15:15:00Z">
              <w:r w:rsidR="00F86F52">
                <w:br/>
              </w:r>
            </w:ins>
          </w:p>
          <w:p w14:paraId="750605F9" w14:textId="4BE8BFA6" w:rsidR="0011229E" w:rsidRPr="00546512" w:rsidRDefault="0011229E" w:rsidP="007368C0">
            <w:pPr>
              <w:pStyle w:val="Instructions-Bullet-Level1"/>
              <w:numPr>
                <w:ilvl w:val="0"/>
                <w:numId w:val="21"/>
              </w:numPr>
              <w:spacing w:after="0"/>
              <w:jc w:val="left"/>
              <w:rPr>
                <w:color w:val="auto"/>
              </w:rPr>
            </w:pPr>
            <w:r w:rsidRPr="007018EE">
              <w:rPr>
                <w:color w:val="auto"/>
              </w:rPr>
              <w:t>The state verifies that providers initially and continually meet required licensure and/or certification standards and adhere to other standards prior to their furnishing waiver services.</w:t>
            </w:r>
            <w:r w:rsidR="00546512">
              <w:rPr>
                <w:iCs/>
              </w:rPr>
              <w:t xml:space="preserve"> </w:t>
            </w:r>
            <w:r w:rsidR="00F86F52">
              <w:rPr>
                <w:iCs/>
              </w:rPr>
              <w:br/>
            </w:r>
            <w:r w:rsidR="00654AE7" w:rsidRPr="00A90582">
              <w:rPr>
                <w:iCs/>
              </w:rPr>
              <w:fldChar w:fldCharType="begin">
                <w:ffData>
                  <w:name w:val="Check91"/>
                  <w:enabled/>
                  <w:calcOnExit w:val="0"/>
                  <w:checkBox>
                    <w:sizeAuto/>
                    <w:default w:val="0"/>
                  </w:checkBox>
                </w:ffData>
              </w:fldChar>
            </w:r>
            <w:r w:rsidRPr="00546512">
              <w:rPr>
                <w:iCs/>
              </w:rPr>
              <w:instrText xml:space="preserve"> FORMCHECKBOX </w:instrText>
            </w:r>
            <w:r w:rsidR="00654AE7" w:rsidRPr="00A90582">
              <w:rPr>
                <w:iCs/>
              </w:rPr>
            </w:r>
            <w:r w:rsidR="00654AE7" w:rsidRPr="00A90582">
              <w:rPr>
                <w:iCs/>
              </w:rPr>
              <w:fldChar w:fldCharType="separate"/>
            </w:r>
            <w:r w:rsidR="00654AE7" w:rsidRPr="00A90582">
              <w:rPr>
                <w:iCs/>
              </w:rPr>
              <w:fldChar w:fldCharType="end"/>
            </w:r>
            <w:r w:rsidRPr="00546512">
              <w:rPr>
                <w:iCs/>
              </w:rPr>
              <w:t xml:space="preserve"> </w:t>
            </w:r>
            <w:r w:rsidRPr="00E96FFD">
              <w:t xml:space="preserve">Yes  </w:t>
            </w:r>
            <w:r w:rsidR="00654AE7" w:rsidRPr="00A90582">
              <w:rPr>
                <w:iCs/>
              </w:rPr>
              <w:fldChar w:fldCharType="begin">
                <w:ffData>
                  <w:name w:val="Check91"/>
                  <w:enabled/>
                  <w:calcOnExit w:val="0"/>
                  <w:checkBox>
                    <w:sizeAuto/>
                    <w:default w:val="0"/>
                  </w:checkBox>
                </w:ffData>
              </w:fldChar>
            </w:r>
            <w:r w:rsidRPr="00546512">
              <w:rPr>
                <w:iCs/>
              </w:rPr>
              <w:instrText xml:space="preserve"> FORMCHECKBOX </w:instrText>
            </w:r>
            <w:r w:rsidR="00654AE7" w:rsidRPr="00A90582">
              <w:rPr>
                <w:iCs/>
              </w:rPr>
            </w:r>
            <w:r w:rsidR="00654AE7" w:rsidRPr="00A90582">
              <w:rPr>
                <w:iCs/>
              </w:rPr>
              <w:fldChar w:fldCharType="separate"/>
            </w:r>
            <w:r w:rsidR="00654AE7" w:rsidRPr="00A90582">
              <w:rPr>
                <w:iCs/>
              </w:rPr>
              <w:fldChar w:fldCharType="end"/>
            </w:r>
            <w:r w:rsidRPr="00546512">
              <w:rPr>
                <w:iCs/>
              </w:rPr>
              <w:t xml:space="preserve">  </w:t>
            </w:r>
            <w:r w:rsidRPr="00E96FFD">
              <w:t>No</w:t>
            </w:r>
            <w:ins w:id="577" w:author="Evan Katz" w:date="2019-06-17T15:15:00Z">
              <w:r w:rsidR="00F86F52">
                <w:br/>
              </w:r>
            </w:ins>
          </w:p>
          <w:p w14:paraId="03201B5F" w14:textId="31461E1D" w:rsidR="0011229E" w:rsidRPr="007018EE" w:rsidRDefault="0011229E" w:rsidP="007368C0">
            <w:pPr>
              <w:pStyle w:val="Instructions-Bullet-Level1"/>
              <w:numPr>
                <w:ilvl w:val="0"/>
                <w:numId w:val="21"/>
              </w:numPr>
              <w:spacing w:after="0"/>
              <w:jc w:val="left"/>
              <w:rPr>
                <w:color w:val="auto"/>
              </w:rPr>
            </w:pPr>
            <w:r w:rsidRPr="007018EE">
              <w:rPr>
                <w:color w:val="auto"/>
              </w:rPr>
              <w:t>The state monitors non-licensed/non-certified providers to assure adherence to waiver requirements.</w:t>
            </w:r>
            <w:r>
              <w:rPr>
                <w:color w:val="auto"/>
              </w:rPr>
              <w:t xml:space="preserve"> </w:t>
            </w:r>
            <w:ins w:id="578" w:author="Evan Katz" w:date="2019-06-17T15:15:00Z">
              <w:r w:rsidR="00F86F52">
                <w:rPr>
                  <w:color w:val="auto"/>
                </w:rPr>
                <w:br/>
              </w:r>
            </w:ins>
            <w:r w:rsidR="00654AE7" w:rsidRPr="00E96FFD">
              <w:rPr>
                <w:iCs/>
              </w:rPr>
              <w:fldChar w:fldCharType="begin">
                <w:ffData>
                  <w:name w:val="Check91"/>
                  <w:enabled/>
                  <w:calcOnExit w:val="0"/>
                  <w:checkBox>
                    <w:sizeAuto/>
                    <w:default w:val="0"/>
                  </w:checkBox>
                </w:ffData>
              </w:fldChar>
            </w:r>
            <w:r w:rsidRPr="00E96FFD">
              <w:rPr>
                <w:iCs/>
              </w:rPr>
              <w:instrText xml:space="preserve"> FORMCHECKBOX </w:instrText>
            </w:r>
            <w:r w:rsidR="00654AE7" w:rsidRPr="00E96FFD">
              <w:rPr>
                <w:iCs/>
              </w:rPr>
            </w:r>
            <w:r w:rsidR="00654AE7" w:rsidRPr="00E96FFD">
              <w:rPr>
                <w:iCs/>
              </w:rPr>
              <w:fldChar w:fldCharType="separate"/>
            </w:r>
            <w:r w:rsidR="00654AE7" w:rsidRPr="00E96FFD">
              <w:rPr>
                <w:iCs/>
              </w:rPr>
              <w:fldChar w:fldCharType="end"/>
            </w:r>
            <w:r w:rsidRPr="00E96FFD">
              <w:rPr>
                <w:iCs/>
              </w:rPr>
              <w:t xml:space="preserve"> </w:t>
            </w:r>
            <w:r w:rsidRPr="00E96FFD">
              <w:t xml:space="preserve">Yes  </w:t>
            </w:r>
            <w:r w:rsidR="00654AE7" w:rsidRPr="00E96FFD">
              <w:rPr>
                <w:iCs/>
              </w:rPr>
              <w:fldChar w:fldCharType="begin">
                <w:ffData>
                  <w:name w:val="Check91"/>
                  <w:enabled/>
                  <w:calcOnExit w:val="0"/>
                  <w:checkBox>
                    <w:sizeAuto/>
                    <w:default w:val="0"/>
                  </w:checkBox>
                </w:ffData>
              </w:fldChar>
            </w:r>
            <w:r w:rsidRPr="00E96FFD">
              <w:rPr>
                <w:iCs/>
              </w:rPr>
              <w:instrText xml:space="preserve"> FORMCHECKBOX </w:instrText>
            </w:r>
            <w:r w:rsidR="00654AE7" w:rsidRPr="00E96FFD">
              <w:rPr>
                <w:iCs/>
              </w:rPr>
            </w:r>
            <w:r w:rsidR="00654AE7" w:rsidRPr="00E96FFD">
              <w:rPr>
                <w:iCs/>
              </w:rPr>
              <w:fldChar w:fldCharType="separate"/>
            </w:r>
            <w:r w:rsidR="00654AE7" w:rsidRPr="00E96FFD">
              <w:rPr>
                <w:iCs/>
              </w:rPr>
              <w:fldChar w:fldCharType="end"/>
            </w:r>
            <w:r w:rsidRPr="00E96FFD">
              <w:rPr>
                <w:iCs/>
              </w:rPr>
              <w:t xml:space="preserve">  </w:t>
            </w:r>
            <w:r w:rsidRPr="00E96FFD">
              <w:t>No</w:t>
            </w:r>
            <w:ins w:id="579" w:author="Evan Katz" w:date="2019-06-17T15:15:00Z">
              <w:r w:rsidR="00F86F52">
                <w:br/>
              </w:r>
            </w:ins>
          </w:p>
          <w:p w14:paraId="01C6AD02" w14:textId="4FAA1E35" w:rsidR="0011229E" w:rsidRDefault="0011229E" w:rsidP="007368C0">
            <w:pPr>
              <w:pStyle w:val="Instructions-Bullet-Level1"/>
              <w:numPr>
                <w:ilvl w:val="0"/>
                <w:numId w:val="21"/>
              </w:numPr>
              <w:spacing w:after="0"/>
              <w:jc w:val="left"/>
              <w:rPr>
                <w:b/>
                <w:color w:val="auto"/>
              </w:rPr>
            </w:pPr>
            <w:r w:rsidRPr="007018EE">
              <w:rPr>
                <w:color w:val="auto"/>
              </w:rPr>
              <w:t>The state implements its policies and procedures for verifying that provider training</w:t>
            </w:r>
            <w:r w:rsidRPr="00CC239B">
              <w:rPr>
                <w:b/>
                <w:color w:val="auto"/>
              </w:rPr>
              <w:t xml:space="preserve"> </w:t>
            </w:r>
            <w:r w:rsidRPr="007018EE">
              <w:rPr>
                <w:color w:val="auto"/>
              </w:rPr>
              <w:t xml:space="preserve">is conducted in accordance with state requirements and the approved waiver. </w:t>
            </w:r>
            <w:r>
              <w:rPr>
                <w:color w:val="auto"/>
              </w:rPr>
              <w:t xml:space="preserve"> </w:t>
            </w:r>
            <w:ins w:id="580" w:author="Evan Katz" w:date="2019-06-17T15:15:00Z">
              <w:r w:rsidR="00F86F52">
                <w:rPr>
                  <w:color w:val="auto"/>
                </w:rPr>
                <w:br/>
              </w:r>
            </w:ins>
            <w:r w:rsidR="00654AE7" w:rsidRPr="00E96FFD">
              <w:rPr>
                <w:iCs/>
              </w:rPr>
              <w:fldChar w:fldCharType="begin">
                <w:ffData>
                  <w:name w:val="Check91"/>
                  <w:enabled/>
                  <w:calcOnExit w:val="0"/>
                  <w:checkBox>
                    <w:sizeAuto/>
                    <w:default w:val="0"/>
                  </w:checkBox>
                </w:ffData>
              </w:fldChar>
            </w:r>
            <w:r w:rsidRPr="00E96FFD">
              <w:rPr>
                <w:iCs/>
              </w:rPr>
              <w:instrText xml:space="preserve"> FORMCHECKBOX </w:instrText>
            </w:r>
            <w:r w:rsidR="00654AE7" w:rsidRPr="00E96FFD">
              <w:rPr>
                <w:iCs/>
              </w:rPr>
            </w:r>
            <w:r w:rsidR="00654AE7" w:rsidRPr="00E96FFD">
              <w:rPr>
                <w:iCs/>
              </w:rPr>
              <w:fldChar w:fldCharType="separate"/>
            </w:r>
            <w:r w:rsidR="00654AE7" w:rsidRPr="00E96FFD">
              <w:rPr>
                <w:iCs/>
              </w:rPr>
              <w:fldChar w:fldCharType="end"/>
            </w:r>
            <w:r w:rsidRPr="00E96FFD">
              <w:rPr>
                <w:iCs/>
              </w:rPr>
              <w:t xml:space="preserve"> </w:t>
            </w:r>
            <w:r w:rsidRPr="00E96FFD">
              <w:t xml:space="preserve">Yes  </w:t>
            </w:r>
            <w:r w:rsidR="00654AE7" w:rsidRPr="00E96FFD">
              <w:rPr>
                <w:iCs/>
              </w:rPr>
              <w:fldChar w:fldCharType="begin">
                <w:ffData>
                  <w:name w:val="Check91"/>
                  <w:enabled/>
                  <w:calcOnExit w:val="0"/>
                  <w:checkBox>
                    <w:sizeAuto/>
                    <w:default w:val="0"/>
                  </w:checkBox>
                </w:ffData>
              </w:fldChar>
            </w:r>
            <w:r w:rsidRPr="00E96FFD">
              <w:rPr>
                <w:iCs/>
              </w:rPr>
              <w:instrText xml:space="preserve"> FORMCHECKBOX </w:instrText>
            </w:r>
            <w:r w:rsidR="00654AE7" w:rsidRPr="00E96FFD">
              <w:rPr>
                <w:iCs/>
              </w:rPr>
            </w:r>
            <w:r w:rsidR="00654AE7" w:rsidRPr="00E96FFD">
              <w:rPr>
                <w:iCs/>
              </w:rPr>
              <w:fldChar w:fldCharType="separate"/>
            </w:r>
            <w:r w:rsidR="00654AE7" w:rsidRPr="00E96FFD">
              <w:rPr>
                <w:iCs/>
              </w:rPr>
              <w:fldChar w:fldCharType="end"/>
            </w:r>
            <w:r w:rsidRPr="00E96FFD">
              <w:rPr>
                <w:iCs/>
              </w:rPr>
              <w:t xml:space="preserve">  </w:t>
            </w:r>
            <w:r w:rsidRPr="00E96FFD">
              <w:t>No</w:t>
            </w:r>
            <w:ins w:id="581" w:author="Evan Katz" w:date="2019-06-17T15:15:00Z">
              <w:r w:rsidR="00F86F52">
                <w:br/>
              </w:r>
            </w:ins>
          </w:p>
          <w:p w14:paraId="3DE7E09F" w14:textId="24F94DE1" w:rsidR="0011229E" w:rsidRDefault="0011229E" w:rsidP="007368C0">
            <w:pPr>
              <w:numPr>
                <w:ilvl w:val="0"/>
                <w:numId w:val="21"/>
              </w:numPr>
              <w:spacing w:after="120" w:line="260" w:lineRule="exact"/>
              <w:rPr>
                <w:rFonts w:ascii="Times New Roman" w:hAnsi="Times New Roman"/>
              </w:rPr>
            </w:pPr>
            <w:r>
              <w:rPr>
                <w:rFonts w:ascii="Times New Roman" w:hAnsi="Times New Roman"/>
              </w:rPr>
              <w:t>How frequently oversight is conducted</w:t>
            </w:r>
            <w:r w:rsidR="003671B5">
              <w:rPr>
                <w:rFonts w:ascii="Times New Roman" w:hAnsi="Times New Roman"/>
              </w:rPr>
              <w:t>.</w:t>
            </w:r>
            <w:r>
              <w:rPr>
                <w:rFonts w:ascii="Times New Roman" w:hAnsi="Times New Roman"/>
              </w:rPr>
              <w:t xml:space="preserve">  </w:t>
            </w:r>
            <w:ins w:id="582" w:author="Evan Katz" w:date="2019-06-17T15:15:00Z">
              <w:r w:rsidR="00F86F52">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r>
              <w:rPr>
                <w:rFonts w:ascii="Times New Roman" w:hAnsi="Times New Roman"/>
              </w:rPr>
              <w:t>; and</w:t>
            </w:r>
          </w:p>
          <w:p w14:paraId="03A11BC3" w14:textId="0FD6679E" w:rsidR="0011229E" w:rsidRDefault="0011229E" w:rsidP="007368C0">
            <w:pPr>
              <w:numPr>
                <w:ilvl w:val="0"/>
                <w:numId w:val="21"/>
              </w:numPr>
              <w:spacing w:after="120" w:line="260" w:lineRule="exact"/>
              <w:rPr>
                <w:rFonts w:ascii="Times New Roman" w:hAnsi="Times New Roman"/>
              </w:rPr>
            </w:pPr>
            <w:r>
              <w:rPr>
                <w:rFonts w:ascii="Times New Roman" w:hAnsi="Times New Roman"/>
              </w:rPr>
              <w:t xml:space="preserve">The entity (or entities) responsible for the discovery and remediation activities. </w:t>
            </w:r>
            <w:ins w:id="583" w:author="Evan Katz" w:date="2019-06-17T15:15:00Z">
              <w:r w:rsidR="00F86F52">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56B2B82B" w14:textId="4657ECB4" w:rsidR="0011229E" w:rsidRDefault="0011229E">
            <w:pPr>
              <w:spacing w:after="120" w:line="260" w:lineRule="exact"/>
              <w:rPr>
                <w:rFonts w:ascii="Times New Roman" w:hAnsi="Times New Roman"/>
              </w:rPr>
              <w:pPrChange w:id="584" w:author="Evan Katz" w:date="2019-06-17T15:11:00Z">
                <w:pPr>
                  <w:spacing w:after="120" w:line="260" w:lineRule="exact"/>
                  <w:jc w:val="both"/>
                </w:pPr>
              </w:pPrChange>
            </w:pPr>
            <w:r>
              <w:rPr>
                <w:rFonts w:ascii="Times New Roman" w:hAnsi="Times New Roman"/>
              </w:rPr>
              <w:t xml:space="preserve">When the </w:t>
            </w:r>
            <w:r w:rsidR="00721617">
              <w:rPr>
                <w:rFonts w:ascii="Times New Roman" w:hAnsi="Times New Roman"/>
              </w:rPr>
              <w:t>s</w:t>
            </w:r>
            <w:r>
              <w:rPr>
                <w:rFonts w:ascii="Times New Roman" w:hAnsi="Times New Roman"/>
              </w:rPr>
              <w:t xml:space="preserve">tate lacks processes to produce data associated with discovery and remediation activities, the </w:t>
            </w:r>
            <w:r w:rsidR="00721617">
              <w:rPr>
                <w:rFonts w:ascii="Times New Roman" w:hAnsi="Times New Roman"/>
              </w:rPr>
              <w:t>s</w:t>
            </w:r>
            <w:r>
              <w:rPr>
                <w:rFonts w:ascii="Times New Roman" w:hAnsi="Times New Roman"/>
              </w:rPr>
              <w:t>tate employs timelines that include the following:</w:t>
            </w:r>
          </w:p>
          <w:p w14:paraId="21502988" w14:textId="2F51C761" w:rsidR="0011229E" w:rsidRDefault="0011229E">
            <w:pPr>
              <w:numPr>
                <w:ilvl w:val="0"/>
                <w:numId w:val="71"/>
              </w:numPr>
              <w:spacing w:after="120" w:line="260" w:lineRule="exact"/>
              <w:rPr>
                <w:rFonts w:ascii="Times New Roman" w:hAnsi="Times New Roman"/>
              </w:rPr>
              <w:pPrChange w:id="585" w:author="Evan Katz" w:date="2019-06-17T15:11:00Z">
                <w:pPr>
                  <w:numPr>
                    <w:numId w:val="71"/>
                  </w:numPr>
                  <w:spacing w:after="120" w:line="260" w:lineRule="exact"/>
                  <w:ind w:left="504" w:hanging="360"/>
                  <w:jc w:val="both"/>
                </w:pPr>
              </w:pPrChange>
            </w:pPr>
            <w:r>
              <w:rPr>
                <w:rFonts w:ascii="Times New Roman" w:hAnsi="Times New Roman"/>
              </w:rPr>
              <w:t xml:space="preserve">Specific tasks associated with the design and implementation of discovery and remediation activities; </w:t>
            </w:r>
            <w:ins w:id="586" w:author="Evan Katz" w:date="2019-06-17T15:15:00Z">
              <w:r w:rsidR="00F86F52">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1B560D11" w14:textId="6F5AA9CE" w:rsidR="0004182D" w:rsidRPr="00E96FFD" w:rsidRDefault="0011229E">
            <w:pPr>
              <w:rPr>
                <w:rFonts w:ascii="Times New Roman" w:hAnsi="Times New Roman"/>
                <w:kern w:val="22"/>
              </w:rPr>
              <w:pPrChange w:id="587" w:author="Evan Katz" w:date="2019-06-17T15:11:00Z">
                <w:pPr>
                  <w:jc w:val="both"/>
                </w:pPr>
              </w:pPrChange>
            </w:pPr>
            <w:r>
              <w:rPr>
                <w:rFonts w:ascii="Times New Roman" w:hAnsi="Times New Roman"/>
              </w:rPr>
              <w:t xml:space="preserve">Major milestones for completing the improvement;  </w:t>
            </w:r>
            <w:ins w:id="588" w:author="Evan Katz" w:date="2019-06-17T15:15:00Z">
              <w:r w:rsidR="00F86F52">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tc>
        <w:tc>
          <w:tcPr>
            <w:tcW w:w="3240" w:type="dxa"/>
          </w:tcPr>
          <w:p w14:paraId="4F4003AA" w14:textId="77777777" w:rsidR="0004182D" w:rsidRPr="00E96FFD" w:rsidRDefault="0004182D">
            <w:pPr>
              <w:rPr>
                <w:rFonts w:ascii="Times New Roman" w:hAnsi="Times New Roman"/>
                <w:bCs/>
              </w:rPr>
            </w:pPr>
          </w:p>
        </w:tc>
      </w:tr>
    </w:tbl>
    <w:p w14:paraId="63A9E0EC" w14:textId="77777777" w:rsidR="0004182D" w:rsidRPr="00E96FFD" w:rsidRDefault="0004182D">
      <w:pPr>
        <w:rPr>
          <w:rFonts w:ascii="Times New Roman" w:hAnsi="Times New Roman"/>
          <w:kern w:val="22"/>
          <w:sz w:val="22"/>
          <w:szCs w:val="22"/>
        </w:rPr>
        <w:pPrChange w:id="589" w:author="Evan Katz" w:date="2019-06-17T15:11:00Z">
          <w:pPr>
            <w:jc w:val="both"/>
          </w:pPr>
        </w:pPrChange>
      </w:pPr>
      <w:r>
        <w:rPr>
          <w:rFonts w:ascii="Times New Roman" w:hAnsi="Times New Roman"/>
          <w:kern w:val="22"/>
        </w:rPr>
        <w:br w:type="page"/>
      </w:r>
    </w:p>
    <w:p w14:paraId="07269CAC" w14:textId="77777777" w:rsidR="0004182D" w:rsidRDefault="0004182D"/>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8153"/>
        <w:gridCol w:w="3060"/>
      </w:tblGrid>
      <w:tr w:rsidR="003D761C" w:rsidRPr="00E96FFD" w14:paraId="446E47AC" w14:textId="77777777">
        <w:trPr>
          <w:trHeight w:val="90"/>
        </w:trPr>
        <w:tc>
          <w:tcPr>
            <w:tcW w:w="11160" w:type="dxa"/>
            <w:gridSpan w:val="2"/>
            <w:shd w:val="pct12" w:color="auto" w:fill="auto"/>
          </w:tcPr>
          <w:p w14:paraId="6F552B47" w14:textId="77777777" w:rsidR="003D761C" w:rsidRPr="00E96FFD" w:rsidRDefault="003D761C">
            <w:pPr>
              <w:rPr>
                <w:rFonts w:ascii="Times New Roman" w:hAnsi="Times New Roman"/>
                <w:b/>
              </w:rPr>
            </w:pPr>
            <w:r w:rsidRPr="00E96FFD">
              <w:rPr>
                <w:rFonts w:ascii="Times New Roman" w:hAnsi="Times New Roman"/>
                <w:b/>
              </w:rPr>
              <w:t>C-3</w:t>
            </w:r>
            <w:r w:rsidR="004D6091">
              <w:rPr>
                <w:rFonts w:ascii="Times New Roman" w:hAnsi="Times New Roman"/>
                <w:b/>
              </w:rPr>
              <w:t>:</w:t>
            </w:r>
            <w:r w:rsidRPr="00E96FFD">
              <w:rPr>
                <w:rFonts w:ascii="Times New Roman" w:hAnsi="Times New Roman"/>
                <w:b/>
              </w:rPr>
              <w:t xml:space="preserve">  Waiver Services Specifications</w:t>
            </w:r>
          </w:p>
        </w:tc>
        <w:tc>
          <w:tcPr>
            <w:tcW w:w="3060" w:type="dxa"/>
            <w:shd w:val="pct12" w:color="auto" w:fill="auto"/>
          </w:tcPr>
          <w:p w14:paraId="316A36DC" w14:textId="77777777" w:rsidR="003D761C" w:rsidRPr="00E96FFD" w:rsidRDefault="003D761C">
            <w:pPr>
              <w:tabs>
                <w:tab w:val="left" w:pos="2052"/>
              </w:tabs>
              <w:rPr>
                <w:rFonts w:ascii="Times New Roman" w:hAnsi="Times New Roman"/>
                <w:bCs/>
              </w:rPr>
              <w:pPrChange w:id="590" w:author="Evan Katz" w:date="2019-06-17T15:11:00Z">
                <w:pPr>
                  <w:tabs>
                    <w:tab w:val="left" w:pos="2052"/>
                  </w:tabs>
                  <w:jc w:val="center"/>
                </w:pPr>
              </w:pPrChange>
            </w:pPr>
            <w:r w:rsidRPr="00E96FFD">
              <w:rPr>
                <w:rFonts w:ascii="Times New Roman" w:hAnsi="Times New Roman"/>
                <w:b/>
                <w:bCs/>
              </w:rPr>
              <w:t>Analyst Notes</w:t>
            </w:r>
          </w:p>
          <w:p w14:paraId="52C75755" w14:textId="77777777" w:rsidR="003D761C" w:rsidRPr="00E96FFD" w:rsidRDefault="003D761C">
            <w:pPr>
              <w:rPr>
                <w:rFonts w:ascii="Times New Roman" w:hAnsi="Times New Roman"/>
                <w:bCs/>
              </w:rPr>
            </w:pPr>
          </w:p>
        </w:tc>
      </w:tr>
      <w:tr w:rsidR="003D761C" w:rsidRPr="00E96FFD" w14:paraId="3EAF7111" w14:textId="77777777">
        <w:tc>
          <w:tcPr>
            <w:tcW w:w="3007" w:type="dxa"/>
            <w:tcBorders>
              <w:bottom w:val="single" w:sz="4" w:space="0" w:color="auto"/>
            </w:tcBorders>
          </w:tcPr>
          <w:p w14:paraId="55C06B9F" w14:textId="77777777" w:rsidR="003D761C" w:rsidRPr="00E96FFD" w:rsidRDefault="003D761C">
            <w:pPr>
              <w:spacing w:before="60" w:after="60" w:line="260" w:lineRule="exact"/>
              <w:rPr>
                <w:rFonts w:ascii="Times New Roman" w:hAnsi="Times New Roman"/>
                <w:b/>
              </w:rPr>
            </w:pPr>
            <w:r w:rsidRPr="00E96FFD">
              <w:rPr>
                <w:rFonts w:ascii="Times New Roman" w:hAnsi="Times New Roman"/>
                <w:b/>
              </w:rPr>
              <w:t>Service Definitions</w:t>
            </w:r>
          </w:p>
          <w:p w14:paraId="51EDA04E" w14:textId="77777777" w:rsidR="003D761C" w:rsidRPr="00E96FFD" w:rsidRDefault="003D761C">
            <w:pPr>
              <w:spacing w:before="60" w:after="60" w:line="260" w:lineRule="exact"/>
              <w:rPr>
                <w:rFonts w:ascii="Times New Roman" w:hAnsi="Times New Roman"/>
                <w:i/>
              </w:rPr>
            </w:pPr>
            <w:r w:rsidRPr="00E96FFD">
              <w:rPr>
                <w:rFonts w:ascii="Times New Roman" w:hAnsi="Times New Roman"/>
                <w:i/>
              </w:rPr>
              <w:t xml:space="preserve">A review must be conducted for each service specified by the </w:t>
            </w:r>
            <w:r w:rsidR="00C20871">
              <w:rPr>
                <w:rFonts w:ascii="Times New Roman" w:hAnsi="Times New Roman"/>
                <w:i/>
              </w:rPr>
              <w:t>s</w:t>
            </w:r>
            <w:r w:rsidRPr="00E96FFD">
              <w:rPr>
                <w:rFonts w:ascii="Times New Roman" w:hAnsi="Times New Roman"/>
                <w:i/>
              </w:rPr>
              <w:t>tate. See instructions for additional guidance</w:t>
            </w:r>
            <w:r w:rsidR="00C20871">
              <w:rPr>
                <w:rFonts w:ascii="Times New Roman" w:hAnsi="Times New Roman"/>
                <w:i/>
              </w:rPr>
              <w:t xml:space="preserve"> on </w:t>
            </w:r>
            <w:r w:rsidRPr="00E96FFD">
              <w:rPr>
                <w:rFonts w:ascii="Times New Roman" w:hAnsi="Times New Roman"/>
                <w:i/>
              </w:rPr>
              <w:t>Core Service Definitions.</w:t>
            </w:r>
          </w:p>
          <w:p w14:paraId="242BBF9B" w14:textId="77777777" w:rsidR="003D761C" w:rsidRPr="00E96FFD" w:rsidRDefault="003D761C">
            <w:pPr>
              <w:spacing w:before="60" w:after="60" w:line="260" w:lineRule="exact"/>
              <w:rPr>
                <w:rFonts w:ascii="Times New Roman" w:hAnsi="Times New Roman"/>
              </w:rPr>
            </w:pPr>
          </w:p>
        </w:tc>
        <w:tc>
          <w:tcPr>
            <w:tcW w:w="8153" w:type="dxa"/>
            <w:tcBorders>
              <w:bottom w:val="single" w:sz="4" w:space="0" w:color="auto"/>
            </w:tcBorders>
          </w:tcPr>
          <w:p w14:paraId="3D626D08" w14:textId="0973464F" w:rsidR="004D6091" w:rsidRDefault="004D6091">
            <w:pPr>
              <w:numPr>
                <w:ilvl w:val="0"/>
                <w:numId w:val="25"/>
              </w:numPr>
              <w:spacing w:before="120" w:line="260" w:lineRule="exact"/>
              <w:rPr>
                <w:rFonts w:ascii="Times New Roman" w:hAnsi="Times New Roman"/>
              </w:rPr>
              <w:pPrChange w:id="591" w:author="Evan Katz" w:date="2019-06-17T15:11:00Z">
                <w:pPr>
                  <w:numPr>
                    <w:numId w:val="25"/>
                  </w:numPr>
                  <w:tabs>
                    <w:tab w:val="num" w:pos="720"/>
                  </w:tabs>
                  <w:spacing w:before="120" w:line="260" w:lineRule="exact"/>
                  <w:ind w:left="720" w:hanging="360"/>
                  <w:jc w:val="both"/>
                </w:pPr>
              </w:pPrChange>
            </w:pPr>
            <w:r>
              <w:rPr>
                <w:rFonts w:ascii="Times New Roman" w:hAnsi="Times New Roman"/>
              </w:rPr>
              <w:t xml:space="preserve">Is each service separately defined?  </w:t>
            </w:r>
            <w:ins w:id="592" w:author="Evan Katz" w:date="2019-06-17T15:15:00Z">
              <w:r w:rsidR="00F86F52">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93" w:author="Evan Katz" w:date="2019-06-17T15:15:00Z">
              <w:r w:rsidR="00F86F52">
                <w:rPr>
                  <w:rFonts w:ascii="Times New Roman" w:hAnsi="Times New Roman"/>
                </w:rPr>
                <w:br/>
              </w:r>
            </w:ins>
          </w:p>
          <w:p w14:paraId="03FDAFF1" w14:textId="7DC7A6D9" w:rsidR="004D6091" w:rsidRDefault="00FD0257">
            <w:pPr>
              <w:numPr>
                <w:ilvl w:val="0"/>
                <w:numId w:val="25"/>
              </w:numPr>
              <w:spacing w:before="60" w:after="60" w:line="260" w:lineRule="exact"/>
              <w:rPr>
                <w:rFonts w:ascii="Times New Roman" w:hAnsi="Times New Roman"/>
              </w:rPr>
              <w:pPrChange w:id="594" w:author="Evan Katz" w:date="2019-06-17T15:11:00Z">
                <w:pPr>
                  <w:numPr>
                    <w:numId w:val="25"/>
                  </w:numPr>
                  <w:tabs>
                    <w:tab w:val="num" w:pos="720"/>
                  </w:tabs>
                  <w:spacing w:before="60" w:after="60" w:line="260" w:lineRule="exact"/>
                  <w:ind w:left="720" w:hanging="360"/>
                  <w:jc w:val="both"/>
                </w:pPr>
              </w:pPrChange>
            </w:pPr>
            <w:r>
              <w:rPr>
                <w:rFonts w:ascii="Times New Roman" w:hAnsi="Times New Roman"/>
              </w:rPr>
              <w:t xml:space="preserve">Unless the service is provided as an extended </w:t>
            </w:r>
            <w:r w:rsidR="00EE04BD">
              <w:rPr>
                <w:rFonts w:ascii="Times New Roman" w:hAnsi="Times New Roman"/>
              </w:rPr>
              <w:t>s</w:t>
            </w:r>
            <w:r>
              <w:rPr>
                <w:rFonts w:ascii="Times New Roman" w:hAnsi="Times New Roman"/>
              </w:rPr>
              <w:t xml:space="preserve">tate </w:t>
            </w:r>
            <w:r w:rsidR="00F26E3B">
              <w:rPr>
                <w:rFonts w:ascii="Times New Roman" w:hAnsi="Times New Roman"/>
              </w:rPr>
              <w:t>p</w:t>
            </w:r>
            <w:r>
              <w:rPr>
                <w:rFonts w:ascii="Times New Roman" w:hAnsi="Times New Roman"/>
              </w:rPr>
              <w:t>lan service, does t</w:t>
            </w:r>
            <w:r w:rsidR="008B65C6">
              <w:rPr>
                <w:rFonts w:ascii="Times New Roman" w:hAnsi="Times New Roman"/>
              </w:rPr>
              <w:t xml:space="preserve">he service duplicate </w:t>
            </w:r>
            <w:r w:rsidR="00E119A8">
              <w:rPr>
                <w:rFonts w:ascii="Times New Roman" w:hAnsi="Times New Roman"/>
              </w:rPr>
              <w:t xml:space="preserve">a </w:t>
            </w:r>
            <w:r w:rsidR="004D6091">
              <w:rPr>
                <w:rFonts w:ascii="Times New Roman" w:hAnsi="Times New Roman"/>
              </w:rPr>
              <w:t xml:space="preserve">coverage under the </w:t>
            </w:r>
            <w:r w:rsidR="00EE04BD">
              <w:rPr>
                <w:rFonts w:ascii="Times New Roman" w:hAnsi="Times New Roman"/>
              </w:rPr>
              <w:t>s</w:t>
            </w:r>
            <w:r w:rsidR="004D6091">
              <w:rPr>
                <w:rFonts w:ascii="Times New Roman" w:hAnsi="Times New Roman"/>
              </w:rPr>
              <w:t xml:space="preserve">tate </w:t>
            </w:r>
            <w:r w:rsidR="00F26E3B">
              <w:rPr>
                <w:rFonts w:ascii="Times New Roman" w:hAnsi="Times New Roman"/>
              </w:rPr>
              <w:t>p</w:t>
            </w:r>
            <w:r w:rsidR="004D6091">
              <w:rPr>
                <w:rFonts w:ascii="Times New Roman" w:hAnsi="Times New Roman"/>
              </w:rPr>
              <w:t>lan</w:t>
            </w:r>
            <w:r>
              <w:rPr>
                <w:rFonts w:ascii="Times New Roman" w:hAnsi="Times New Roman"/>
              </w:rPr>
              <w:t xml:space="preserve">?  </w:t>
            </w:r>
            <w:ins w:id="595" w:author="Evan Katz" w:date="2019-06-17T15:15:00Z">
              <w:r w:rsidR="00F86F52">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596" w:author="Evan Katz" w:date="2019-06-17T15:16:00Z">
              <w:r w:rsidR="00F86F52">
                <w:rPr>
                  <w:rFonts w:ascii="Times New Roman" w:hAnsi="Times New Roman"/>
                </w:rPr>
                <w:br/>
              </w:r>
            </w:ins>
          </w:p>
          <w:p w14:paraId="48016356" w14:textId="7B031CA6" w:rsidR="00F86F52" w:rsidRPr="00F86F52" w:rsidRDefault="004D6091">
            <w:pPr>
              <w:numPr>
                <w:ilvl w:val="0"/>
                <w:numId w:val="25"/>
              </w:numPr>
              <w:spacing w:before="60" w:after="60" w:line="260" w:lineRule="exact"/>
              <w:rPr>
                <w:rFonts w:ascii="Times New Roman" w:hAnsi="Times New Roman"/>
              </w:rPr>
              <w:pPrChange w:id="597" w:author="Evan Katz" w:date="2019-06-17T15:16:00Z">
                <w:pPr>
                  <w:numPr>
                    <w:numId w:val="25"/>
                  </w:numPr>
                  <w:tabs>
                    <w:tab w:val="num" w:pos="720"/>
                  </w:tabs>
                  <w:spacing w:before="60" w:after="60" w:line="260" w:lineRule="exact"/>
                  <w:ind w:left="720" w:hanging="360"/>
                  <w:jc w:val="both"/>
                </w:pPr>
              </w:pPrChange>
            </w:pPr>
            <w:r>
              <w:rPr>
                <w:rFonts w:ascii="Times New Roman" w:hAnsi="Times New Roman"/>
              </w:rPr>
              <w:t xml:space="preserve">When the waiver serves individuals under age 21, </w:t>
            </w:r>
            <w:r w:rsidR="00FD0257">
              <w:rPr>
                <w:rFonts w:ascii="Times New Roman" w:hAnsi="Times New Roman"/>
              </w:rPr>
              <w:t xml:space="preserve">does </w:t>
            </w:r>
            <w:r>
              <w:rPr>
                <w:rFonts w:ascii="Times New Roman" w:hAnsi="Times New Roman"/>
              </w:rPr>
              <w:t xml:space="preserve">the service duplicate a service that can be provided under the </w:t>
            </w:r>
            <w:r w:rsidR="00EE04BD">
              <w:rPr>
                <w:rFonts w:ascii="Times New Roman" w:hAnsi="Times New Roman"/>
              </w:rPr>
              <w:t>s</w:t>
            </w:r>
            <w:r>
              <w:rPr>
                <w:rFonts w:ascii="Times New Roman" w:hAnsi="Times New Roman"/>
              </w:rPr>
              <w:t xml:space="preserve">tate </w:t>
            </w:r>
            <w:r w:rsidR="00F26E3B">
              <w:rPr>
                <w:rFonts w:ascii="Times New Roman" w:hAnsi="Times New Roman"/>
              </w:rPr>
              <w:t>p</w:t>
            </w:r>
            <w:r>
              <w:rPr>
                <w:rFonts w:ascii="Times New Roman" w:hAnsi="Times New Roman"/>
              </w:rPr>
              <w:t>l</w:t>
            </w:r>
            <w:r w:rsidR="00FD0257">
              <w:rPr>
                <w:rFonts w:ascii="Times New Roman" w:hAnsi="Times New Roman"/>
              </w:rPr>
              <w:t xml:space="preserve">an as an expanded EPSDT service?  </w:t>
            </w:r>
            <w:ins w:id="598" w:author="Evan Katz" w:date="2019-06-17T15:16:00Z">
              <w:r w:rsidR="00F86F52">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00FA715C"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FA715C" w:rsidRPr="00E96FFD">
              <w:rPr>
                <w:rFonts w:ascii="Times New Roman" w:hAnsi="Times New Roman"/>
                <w:iCs/>
              </w:rPr>
              <w:t xml:space="preserve"> </w:t>
            </w:r>
            <w:r w:rsidR="00FA715C"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FA715C"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FA715C" w:rsidRPr="00E96FFD">
              <w:rPr>
                <w:rFonts w:ascii="Times New Roman" w:hAnsi="Times New Roman"/>
                <w:iCs/>
              </w:rPr>
              <w:t xml:space="preserve">  </w:t>
            </w:r>
            <w:r w:rsidR="00FA715C" w:rsidRPr="00E96FFD">
              <w:rPr>
                <w:rFonts w:ascii="Times New Roman" w:hAnsi="Times New Roman"/>
              </w:rPr>
              <w:t>No</w:t>
            </w:r>
            <w:ins w:id="599" w:author="Evan Katz" w:date="2019-06-17T15:16:00Z">
              <w:r w:rsidR="00F86F52">
                <w:rPr>
                  <w:rFonts w:ascii="Times New Roman" w:hAnsi="Times New Roman"/>
                </w:rPr>
                <w:br/>
              </w:r>
            </w:ins>
          </w:p>
          <w:p w14:paraId="3542F3F8" w14:textId="42FFD41F" w:rsidR="004D6091" w:rsidRDefault="00FD0257" w:rsidP="00366E45">
            <w:pPr>
              <w:numPr>
                <w:ilvl w:val="0"/>
                <w:numId w:val="25"/>
              </w:numPr>
              <w:spacing w:before="60" w:after="60" w:line="260" w:lineRule="exact"/>
              <w:rPr>
                <w:rFonts w:ascii="Times New Roman" w:hAnsi="Times New Roman"/>
              </w:rPr>
            </w:pPr>
            <w:r>
              <w:rPr>
                <w:rFonts w:ascii="Times New Roman" w:hAnsi="Times New Roman"/>
              </w:rPr>
              <w:t>Does t</w:t>
            </w:r>
            <w:r w:rsidR="004D6091">
              <w:rPr>
                <w:rFonts w:ascii="Times New Roman" w:hAnsi="Times New Roman"/>
              </w:rPr>
              <w:t>he servi</w:t>
            </w:r>
            <w:r>
              <w:rPr>
                <w:rFonts w:ascii="Times New Roman" w:hAnsi="Times New Roman"/>
              </w:rPr>
              <w:t>ce definition clearly delineate</w:t>
            </w:r>
            <w:r w:rsidR="004D6091">
              <w:rPr>
                <w:rFonts w:ascii="Times New Roman" w:hAnsi="Times New Roman"/>
              </w:rPr>
              <w:t xml:space="preserve"> the purpo</w:t>
            </w:r>
            <w:r>
              <w:rPr>
                <w:rFonts w:ascii="Times New Roman" w:hAnsi="Times New Roman"/>
              </w:rPr>
              <w:t xml:space="preserve">se and the scope of the service?  </w:t>
            </w:r>
            <w:r w:rsidR="00F86F52">
              <w:rPr>
                <w:rFonts w:ascii="Times New Roman" w:hAnsi="Times New Roman"/>
              </w:rPr>
              <w:br/>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6B7972EA" w14:textId="77777777" w:rsidR="004E285C" w:rsidRDefault="004E285C" w:rsidP="00386CBE">
            <w:pPr>
              <w:spacing w:before="60" w:after="60" w:line="260" w:lineRule="exact"/>
              <w:ind w:left="720"/>
              <w:rPr>
                <w:rFonts w:ascii="Times New Roman" w:hAnsi="Times New Roman"/>
              </w:rPr>
            </w:pPr>
          </w:p>
          <w:p w14:paraId="64964BE8" w14:textId="675EE900" w:rsidR="004D6091" w:rsidRDefault="00FD0257">
            <w:pPr>
              <w:numPr>
                <w:ilvl w:val="0"/>
                <w:numId w:val="25"/>
              </w:numPr>
              <w:spacing w:before="60" w:after="60" w:line="260" w:lineRule="exact"/>
              <w:rPr>
                <w:rFonts w:ascii="Times New Roman" w:hAnsi="Times New Roman"/>
              </w:rPr>
              <w:pPrChange w:id="600" w:author="Evan Katz" w:date="2019-06-17T15:11:00Z">
                <w:pPr>
                  <w:numPr>
                    <w:numId w:val="25"/>
                  </w:numPr>
                  <w:tabs>
                    <w:tab w:val="num" w:pos="720"/>
                  </w:tabs>
                  <w:spacing w:before="60" w:after="60" w:line="260" w:lineRule="exact"/>
                  <w:ind w:left="720" w:hanging="360"/>
                  <w:jc w:val="both"/>
                </w:pPr>
              </w:pPrChange>
            </w:pPr>
            <w:r>
              <w:rPr>
                <w:rFonts w:ascii="Times New Roman" w:hAnsi="Times New Roman"/>
              </w:rPr>
              <w:t>Does t</w:t>
            </w:r>
            <w:r w:rsidR="004D6091">
              <w:rPr>
                <w:rFonts w:ascii="Times New Roman" w:hAnsi="Times New Roman"/>
              </w:rPr>
              <w:t xml:space="preserve">he scope of the service span multiple, unrelated services, </w:t>
            </w:r>
            <w:r w:rsidR="002C0B73">
              <w:rPr>
                <w:rFonts w:ascii="Times New Roman" w:hAnsi="Times New Roman"/>
              </w:rPr>
              <w:t xml:space="preserve">except for those that are </w:t>
            </w:r>
            <w:r w:rsidR="004D6091">
              <w:rPr>
                <w:rFonts w:ascii="Times New Roman" w:hAnsi="Times New Roman"/>
              </w:rPr>
              <w:t xml:space="preserve">similar or related </w:t>
            </w:r>
            <w:r w:rsidR="002C0B73">
              <w:rPr>
                <w:rFonts w:ascii="Times New Roman" w:hAnsi="Times New Roman"/>
              </w:rPr>
              <w:t xml:space="preserve">and may be combined? </w:t>
            </w:r>
            <w:ins w:id="601" w:author="Evan Katz" w:date="2019-06-17T15:16:00Z">
              <w:r w:rsidR="004E285C">
                <w:rPr>
                  <w:rFonts w:ascii="Times New Roman" w:hAnsi="Times New Roman"/>
                </w:rPr>
                <w:br/>
              </w:r>
            </w:ins>
            <w:r w:rsidR="002C0B73">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002C0B73"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2C0B73" w:rsidRPr="00E96FFD">
              <w:rPr>
                <w:rFonts w:ascii="Times New Roman" w:hAnsi="Times New Roman"/>
                <w:iCs/>
              </w:rPr>
              <w:t xml:space="preserve"> </w:t>
            </w:r>
            <w:r w:rsidR="002C0B73"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2C0B73"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2C0B73" w:rsidRPr="00E96FFD">
              <w:rPr>
                <w:rFonts w:ascii="Times New Roman" w:hAnsi="Times New Roman"/>
                <w:iCs/>
              </w:rPr>
              <w:t xml:space="preserve">  </w:t>
            </w:r>
            <w:r w:rsidR="002C0B73" w:rsidRPr="00E96FFD">
              <w:rPr>
                <w:rFonts w:ascii="Times New Roman" w:hAnsi="Times New Roman"/>
              </w:rPr>
              <w:t>No</w:t>
            </w:r>
            <w:ins w:id="602" w:author="Evan Katz" w:date="2019-06-17T15:16:00Z">
              <w:r w:rsidR="004E285C">
                <w:rPr>
                  <w:rFonts w:ascii="Times New Roman" w:hAnsi="Times New Roman"/>
                </w:rPr>
                <w:br/>
              </w:r>
            </w:ins>
          </w:p>
          <w:p w14:paraId="74EAE2D0" w14:textId="6D778328" w:rsidR="004D6091" w:rsidRDefault="004D6091">
            <w:pPr>
              <w:numPr>
                <w:ilvl w:val="0"/>
                <w:numId w:val="25"/>
              </w:numPr>
              <w:spacing w:before="60" w:after="60" w:line="260" w:lineRule="exact"/>
              <w:rPr>
                <w:rFonts w:ascii="Times New Roman" w:hAnsi="Times New Roman"/>
              </w:rPr>
              <w:pPrChange w:id="603" w:author="Evan Katz" w:date="2019-06-17T15:11:00Z">
                <w:pPr>
                  <w:numPr>
                    <w:numId w:val="25"/>
                  </w:numPr>
                  <w:tabs>
                    <w:tab w:val="num" w:pos="720"/>
                  </w:tabs>
                  <w:spacing w:before="60" w:after="60" w:line="260" w:lineRule="exact"/>
                  <w:ind w:left="720" w:hanging="360"/>
                  <w:jc w:val="both"/>
                </w:pPr>
              </w:pPrChange>
            </w:pPr>
            <w:r>
              <w:rPr>
                <w:rFonts w:ascii="Times New Roman" w:hAnsi="Times New Roman"/>
              </w:rPr>
              <w:t xml:space="preserve">When the scope of a service potentially overlaps with the scope of another service, </w:t>
            </w:r>
            <w:r w:rsidR="002C0B73">
              <w:rPr>
                <w:rFonts w:ascii="Times New Roman" w:hAnsi="Times New Roman"/>
              </w:rPr>
              <w:t xml:space="preserve">are </w:t>
            </w:r>
            <w:r>
              <w:rPr>
                <w:rFonts w:ascii="Times New Roman" w:hAnsi="Times New Roman"/>
              </w:rPr>
              <w:t>there mechanisms</w:t>
            </w:r>
            <w:r w:rsidR="002C0B73">
              <w:rPr>
                <w:rFonts w:ascii="Times New Roman" w:hAnsi="Times New Roman"/>
              </w:rPr>
              <w:t xml:space="preserve"> that prevent duplicate billing? </w:t>
            </w:r>
            <w:ins w:id="604" w:author="Evan Katz" w:date="2019-06-17T15:16:00Z">
              <w:r w:rsidR="004E285C">
                <w:rPr>
                  <w:rFonts w:ascii="Times New Roman" w:hAnsi="Times New Roman"/>
                </w:rPr>
                <w:br/>
              </w:r>
            </w:ins>
            <w:r w:rsidR="002C0B73">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002C0B73"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2C0B73" w:rsidRPr="00E96FFD">
              <w:rPr>
                <w:rFonts w:ascii="Times New Roman" w:hAnsi="Times New Roman"/>
                <w:iCs/>
              </w:rPr>
              <w:t xml:space="preserve"> </w:t>
            </w:r>
            <w:r w:rsidR="002C0B73"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2C0B73"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2C0B73" w:rsidRPr="00E96FFD">
              <w:rPr>
                <w:rFonts w:ascii="Times New Roman" w:hAnsi="Times New Roman"/>
                <w:iCs/>
              </w:rPr>
              <w:t xml:space="preserve">  </w:t>
            </w:r>
            <w:r w:rsidR="002C0B73" w:rsidRPr="00E96FFD">
              <w:rPr>
                <w:rFonts w:ascii="Times New Roman" w:hAnsi="Times New Roman"/>
              </w:rPr>
              <w:t>No</w:t>
            </w:r>
            <w:ins w:id="605" w:author="Evan Katz" w:date="2019-06-17T15:16:00Z">
              <w:r w:rsidR="004E285C">
                <w:rPr>
                  <w:rFonts w:ascii="Times New Roman" w:hAnsi="Times New Roman"/>
                </w:rPr>
                <w:br/>
              </w:r>
            </w:ins>
          </w:p>
          <w:p w14:paraId="720C361A" w14:textId="304F448D" w:rsidR="004D6091" w:rsidRDefault="004D6091">
            <w:pPr>
              <w:numPr>
                <w:ilvl w:val="0"/>
                <w:numId w:val="25"/>
              </w:numPr>
              <w:spacing w:before="60" w:after="60" w:line="260" w:lineRule="exact"/>
              <w:rPr>
                <w:rFonts w:ascii="Times New Roman" w:hAnsi="Times New Roman"/>
              </w:rPr>
              <w:pPrChange w:id="606" w:author="Evan Katz" w:date="2019-06-17T15:11:00Z">
                <w:pPr>
                  <w:numPr>
                    <w:numId w:val="25"/>
                  </w:numPr>
                  <w:tabs>
                    <w:tab w:val="num" w:pos="720"/>
                  </w:tabs>
                  <w:spacing w:before="60" w:after="60" w:line="260" w:lineRule="exact"/>
                  <w:ind w:left="720" w:hanging="360"/>
                  <w:jc w:val="both"/>
                </w:pPr>
              </w:pPrChange>
            </w:pPr>
            <w:r>
              <w:rPr>
                <w:rFonts w:ascii="Times New Roman" w:hAnsi="Times New Roman"/>
              </w:rPr>
              <w:t xml:space="preserve">In the case of non-statutory services, </w:t>
            </w:r>
            <w:r w:rsidR="002C0B73">
              <w:rPr>
                <w:rFonts w:ascii="Times New Roman" w:hAnsi="Times New Roman"/>
              </w:rPr>
              <w:t xml:space="preserve">is </w:t>
            </w:r>
            <w:r>
              <w:rPr>
                <w:rFonts w:ascii="Times New Roman" w:hAnsi="Times New Roman"/>
              </w:rPr>
              <w:t>the service necessary to avoid institutionalization and address functional impairments or other participant needs that, if left unaddressed, would prevent the person from engaging i</w:t>
            </w:r>
            <w:r w:rsidR="002C0B73">
              <w:rPr>
                <w:rFonts w:ascii="Times New Roman" w:hAnsi="Times New Roman"/>
              </w:rPr>
              <w:t xml:space="preserve">n everyday community activities?  </w:t>
            </w:r>
            <w:ins w:id="607" w:author="Evan Katz" w:date="2019-06-17T15:16: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002C0B73"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2C0B73" w:rsidRPr="00E96FFD">
              <w:rPr>
                <w:rFonts w:ascii="Times New Roman" w:hAnsi="Times New Roman"/>
                <w:iCs/>
              </w:rPr>
              <w:t xml:space="preserve"> </w:t>
            </w:r>
            <w:r w:rsidR="002C0B73"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2C0B73"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2C0B73" w:rsidRPr="00E96FFD">
              <w:rPr>
                <w:rFonts w:ascii="Times New Roman" w:hAnsi="Times New Roman"/>
                <w:iCs/>
              </w:rPr>
              <w:t xml:space="preserve">  </w:t>
            </w:r>
            <w:r w:rsidR="002C0B73" w:rsidRPr="00E96FFD">
              <w:rPr>
                <w:rFonts w:ascii="Times New Roman" w:hAnsi="Times New Roman"/>
              </w:rPr>
              <w:t>No</w:t>
            </w:r>
            <w:ins w:id="608" w:author="Evan Katz" w:date="2019-06-17T15:17:00Z">
              <w:r w:rsidR="004E285C">
                <w:rPr>
                  <w:rFonts w:ascii="Times New Roman" w:hAnsi="Times New Roman"/>
                </w:rPr>
                <w:br/>
              </w:r>
            </w:ins>
          </w:p>
          <w:p w14:paraId="59847D0D" w14:textId="62995B45" w:rsidR="004D6091" w:rsidRPr="00DF27FF" w:rsidRDefault="002C0B73">
            <w:pPr>
              <w:numPr>
                <w:ilvl w:val="0"/>
                <w:numId w:val="25"/>
              </w:numPr>
              <w:spacing w:before="60" w:after="60" w:line="260" w:lineRule="exact"/>
              <w:rPr>
                <w:rFonts w:ascii="Times New Roman" w:hAnsi="Times New Roman"/>
              </w:rPr>
              <w:pPrChange w:id="609" w:author="Evan Katz" w:date="2019-06-17T15:11:00Z">
                <w:pPr>
                  <w:numPr>
                    <w:numId w:val="25"/>
                  </w:numPr>
                  <w:tabs>
                    <w:tab w:val="num" w:pos="720"/>
                  </w:tabs>
                  <w:spacing w:before="60" w:after="60" w:line="260" w:lineRule="exact"/>
                  <w:ind w:left="720" w:hanging="360"/>
                  <w:jc w:val="both"/>
                </w:pPr>
              </w:pPrChange>
            </w:pPr>
            <w:r>
              <w:rPr>
                <w:rFonts w:ascii="Times New Roman" w:hAnsi="Times New Roman"/>
              </w:rPr>
              <w:t>Are a</w:t>
            </w:r>
            <w:r w:rsidR="004D6091" w:rsidRPr="00DF27FF">
              <w:rPr>
                <w:rFonts w:ascii="Times New Roman" w:hAnsi="Times New Roman"/>
              </w:rPr>
              <w:t xml:space="preserve">ny limits on the amount, duration and frequency for </w:t>
            </w:r>
            <w:r w:rsidR="004D6091">
              <w:rPr>
                <w:rFonts w:ascii="Times New Roman" w:hAnsi="Times New Roman"/>
              </w:rPr>
              <w:t>the</w:t>
            </w:r>
            <w:r w:rsidR="004D6091" w:rsidRPr="00DF27FF">
              <w:rPr>
                <w:rFonts w:ascii="Times New Roman" w:hAnsi="Times New Roman"/>
              </w:rPr>
              <w:t xml:space="preserve"> service consistent with assuring health and we</w:t>
            </w:r>
            <w:r>
              <w:rPr>
                <w:rFonts w:ascii="Times New Roman" w:hAnsi="Times New Roman"/>
              </w:rPr>
              <w:t xml:space="preserve">lfare for the target population? </w:t>
            </w:r>
            <w:ins w:id="610" w:author="Evan Katz" w:date="2019-06-17T15:16:00Z">
              <w:r w:rsidR="004E285C">
                <w:rPr>
                  <w:rFonts w:ascii="Times New Roman" w:hAnsi="Times New Roman"/>
                </w:rPr>
                <w:br/>
              </w:r>
            </w:ins>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11" w:author="Evan Katz" w:date="2019-06-17T15:16:00Z">
              <w:r w:rsidR="004E285C">
                <w:rPr>
                  <w:rFonts w:ascii="Times New Roman" w:hAnsi="Times New Roman"/>
                </w:rPr>
                <w:br/>
              </w:r>
            </w:ins>
          </w:p>
          <w:p w14:paraId="4ABE546F" w14:textId="3FB4DBDA" w:rsidR="004D6091" w:rsidRDefault="002C0B73">
            <w:pPr>
              <w:numPr>
                <w:ilvl w:val="0"/>
                <w:numId w:val="25"/>
              </w:numPr>
              <w:spacing w:before="60" w:after="60" w:line="260" w:lineRule="exact"/>
              <w:rPr>
                <w:rFonts w:ascii="Times New Roman" w:hAnsi="Times New Roman"/>
              </w:rPr>
              <w:pPrChange w:id="612" w:author="Evan Katz" w:date="2019-06-17T15:11:00Z">
                <w:pPr>
                  <w:numPr>
                    <w:numId w:val="25"/>
                  </w:numPr>
                  <w:tabs>
                    <w:tab w:val="num" w:pos="720"/>
                  </w:tabs>
                  <w:spacing w:before="60" w:after="60" w:line="260" w:lineRule="exact"/>
                  <w:ind w:left="720" w:hanging="360"/>
                  <w:jc w:val="both"/>
                </w:pPr>
              </w:pPrChange>
            </w:pPr>
            <w:r>
              <w:rPr>
                <w:rFonts w:ascii="Times New Roman" w:hAnsi="Times New Roman"/>
              </w:rPr>
              <w:t>Are p</w:t>
            </w:r>
            <w:r w:rsidR="004D6091">
              <w:rPr>
                <w:rFonts w:ascii="Times New Roman" w:hAnsi="Times New Roman"/>
              </w:rPr>
              <w:t>rovider qualifications specified for each service and appropriate to the</w:t>
            </w:r>
            <w:r>
              <w:rPr>
                <w:rFonts w:ascii="Times New Roman" w:hAnsi="Times New Roman"/>
              </w:rPr>
              <w:t xml:space="preserve"> nature and type of the service? </w:t>
            </w:r>
            <w:ins w:id="613" w:author="Evan Katz" w:date="2019-06-17T15:17:00Z">
              <w:r w:rsidR="004E285C">
                <w:rPr>
                  <w:rFonts w:ascii="Times New Roman" w:hAnsi="Times New Roman"/>
                </w:rPr>
                <w:br/>
              </w:r>
            </w:ins>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14" w:author="Evan Katz" w:date="2019-06-17T15:17:00Z">
              <w:r w:rsidR="004E285C">
                <w:rPr>
                  <w:rFonts w:ascii="Times New Roman" w:hAnsi="Times New Roman"/>
                </w:rPr>
                <w:br/>
              </w:r>
            </w:ins>
          </w:p>
          <w:p w14:paraId="02B9F1B5" w14:textId="0A5A27C8" w:rsidR="004D6091" w:rsidRDefault="002C0B73">
            <w:pPr>
              <w:numPr>
                <w:ilvl w:val="0"/>
                <w:numId w:val="25"/>
              </w:numPr>
              <w:spacing w:before="60" w:after="60" w:line="260" w:lineRule="exact"/>
              <w:rPr>
                <w:rFonts w:ascii="Times New Roman" w:hAnsi="Times New Roman"/>
              </w:rPr>
              <w:pPrChange w:id="615" w:author="Evan Katz" w:date="2019-06-17T15:11:00Z">
                <w:pPr>
                  <w:numPr>
                    <w:numId w:val="25"/>
                  </w:numPr>
                  <w:tabs>
                    <w:tab w:val="num" w:pos="720"/>
                  </w:tabs>
                  <w:spacing w:before="60" w:after="60" w:line="260" w:lineRule="exact"/>
                  <w:ind w:left="720" w:hanging="360"/>
                  <w:jc w:val="both"/>
                </w:pPr>
              </w:pPrChange>
            </w:pPr>
            <w:r>
              <w:rPr>
                <w:rFonts w:ascii="Times New Roman" w:hAnsi="Times New Roman"/>
              </w:rPr>
              <w:t>Do p</w:t>
            </w:r>
            <w:r w:rsidR="004D6091">
              <w:rPr>
                <w:rFonts w:ascii="Times New Roman" w:hAnsi="Times New Roman"/>
              </w:rPr>
              <w:t>rovider qualifications include requirements for training, experience and education that are sufficient to ensure that waiver participants will receive services</w:t>
            </w:r>
            <w:r>
              <w:rPr>
                <w:rFonts w:ascii="Times New Roman" w:hAnsi="Times New Roman"/>
              </w:rPr>
              <w:t xml:space="preserve"> in a safe and effective manner?  </w:t>
            </w:r>
            <w:ins w:id="616" w:author="Evan Katz" w:date="2019-06-17T15:17: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17" w:author="Evan Katz" w:date="2019-06-17T15:17:00Z">
              <w:r w:rsidR="004E285C">
                <w:rPr>
                  <w:rFonts w:ascii="Times New Roman" w:hAnsi="Times New Roman"/>
                </w:rPr>
                <w:br/>
              </w:r>
            </w:ins>
          </w:p>
          <w:p w14:paraId="327A55E4" w14:textId="2D579FAF" w:rsidR="004D6091" w:rsidRDefault="002C0B73">
            <w:pPr>
              <w:numPr>
                <w:ilvl w:val="0"/>
                <w:numId w:val="25"/>
              </w:numPr>
              <w:spacing w:before="60" w:after="60" w:line="260" w:lineRule="exact"/>
              <w:rPr>
                <w:rFonts w:ascii="Times New Roman" w:hAnsi="Times New Roman"/>
              </w:rPr>
              <w:pPrChange w:id="618" w:author="Evan Katz" w:date="2019-06-17T15:11:00Z">
                <w:pPr>
                  <w:numPr>
                    <w:numId w:val="25"/>
                  </w:numPr>
                  <w:tabs>
                    <w:tab w:val="num" w:pos="720"/>
                  </w:tabs>
                  <w:spacing w:before="60" w:after="60" w:line="260" w:lineRule="exact"/>
                  <w:ind w:left="720" w:hanging="360"/>
                  <w:jc w:val="both"/>
                </w:pPr>
              </w:pPrChange>
            </w:pPr>
            <w:r>
              <w:rPr>
                <w:rFonts w:ascii="Times New Roman" w:hAnsi="Times New Roman"/>
              </w:rPr>
              <w:t>Do p</w:t>
            </w:r>
            <w:r w:rsidR="004D6091">
              <w:rPr>
                <w:rFonts w:ascii="Times New Roman" w:hAnsi="Times New Roman"/>
              </w:rPr>
              <w:t xml:space="preserve">rovider qualifications include requirements that would unnecessarily restrict the number of providers, including unnecessarily restricting the provision </w:t>
            </w:r>
            <w:r>
              <w:rPr>
                <w:rFonts w:ascii="Times New Roman" w:hAnsi="Times New Roman"/>
              </w:rPr>
              <w:t xml:space="preserve">of a service to agency providers?  </w:t>
            </w:r>
            <w:ins w:id="619" w:author="Evan Katz" w:date="2019-06-17T15:17: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20" w:author="Evan Katz" w:date="2019-06-17T15:17:00Z">
              <w:r w:rsidR="004E285C">
                <w:rPr>
                  <w:rFonts w:ascii="Times New Roman" w:hAnsi="Times New Roman"/>
                </w:rPr>
                <w:br/>
              </w:r>
            </w:ins>
          </w:p>
          <w:p w14:paraId="257E434C" w14:textId="46CF8863" w:rsidR="00B67114" w:rsidRPr="00AB7F21" w:rsidRDefault="00B67114">
            <w:pPr>
              <w:numPr>
                <w:ilvl w:val="0"/>
                <w:numId w:val="25"/>
              </w:numPr>
              <w:spacing w:before="60" w:after="60" w:line="260" w:lineRule="exact"/>
              <w:rPr>
                <w:rFonts w:ascii="Times New Roman" w:hAnsi="Times New Roman"/>
              </w:rPr>
              <w:pPrChange w:id="621" w:author="Evan Katz" w:date="2019-06-17T15:11:00Z">
                <w:pPr>
                  <w:numPr>
                    <w:numId w:val="25"/>
                  </w:numPr>
                  <w:tabs>
                    <w:tab w:val="num" w:pos="720"/>
                  </w:tabs>
                  <w:spacing w:before="60" w:after="60" w:line="260" w:lineRule="exact"/>
                  <w:ind w:left="720" w:hanging="360"/>
                  <w:jc w:val="both"/>
                </w:pPr>
              </w:pPrChange>
            </w:pPr>
            <w:r w:rsidRPr="00AB7F21">
              <w:rPr>
                <w:rFonts w:ascii="Times New Roman" w:hAnsi="Times New Roman"/>
              </w:rPr>
              <w:t xml:space="preserve">For personal care services, </w:t>
            </w:r>
            <w:r>
              <w:rPr>
                <w:rFonts w:ascii="Times New Roman" w:hAnsi="Times New Roman"/>
              </w:rPr>
              <w:t xml:space="preserve">are </w:t>
            </w:r>
            <w:r w:rsidRPr="00AB7F21">
              <w:rPr>
                <w:rFonts w:ascii="Times New Roman" w:hAnsi="Times New Roman"/>
              </w:rPr>
              <w:t xml:space="preserve">the </w:t>
            </w:r>
            <w:r>
              <w:rPr>
                <w:rFonts w:ascii="Times New Roman" w:hAnsi="Times New Roman"/>
              </w:rPr>
              <w:t xml:space="preserve">following details included: </w:t>
            </w:r>
          </w:p>
          <w:p w14:paraId="73D90CB0" w14:textId="0F5A0E16" w:rsidR="00B67114" w:rsidRPr="00AB7F21" w:rsidRDefault="00B67114" w:rsidP="007368C0">
            <w:pPr>
              <w:numPr>
                <w:ilvl w:val="1"/>
                <w:numId w:val="25"/>
              </w:numPr>
              <w:spacing w:before="60" w:after="60" w:line="260" w:lineRule="exact"/>
              <w:rPr>
                <w:rFonts w:ascii="Times New Roman" w:hAnsi="Times New Roman"/>
              </w:rPr>
            </w:pPr>
            <w:r w:rsidRPr="00AB7F21">
              <w:rPr>
                <w:rFonts w:ascii="Times New Roman" w:hAnsi="Times New Roman"/>
              </w:rPr>
              <w:t xml:space="preserve">Requirements regarding training hours and availability of continuing education, and whether such training is state sponsored, are highlighted for PCAs and </w:t>
            </w:r>
            <w:r>
              <w:rPr>
                <w:rFonts w:ascii="Times New Roman" w:hAnsi="Times New Roman"/>
              </w:rPr>
              <w:t xml:space="preserve">other PCS providers?  </w:t>
            </w:r>
            <w:r w:rsidR="004E285C">
              <w:rPr>
                <w:rFonts w:ascii="Times New Roman" w:hAnsi="Times New Roman"/>
              </w:rPr>
              <w:br/>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r w:rsidR="004E285C">
              <w:rPr>
                <w:rFonts w:ascii="Times New Roman" w:hAnsi="Times New Roman"/>
              </w:rPr>
              <w:br/>
            </w:r>
          </w:p>
          <w:p w14:paraId="7D4B8F2F" w14:textId="4A16630D" w:rsidR="00B67114" w:rsidRPr="00AB7F21" w:rsidRDefault="00B67114" w:rsidP="007368C0">
            <w:pPr>
              <w:numPr>
                <w:ilvl w:val="1"/>
                <w:numId w:val="25"/>
              </w:numPr>
              <w:spacing w:before="60" w:after="60" w:line="260" w:lineRule="exact"/>
              <w:rPr>
                <w:rFonts w:ascii="Times New Roman" w:hAnsi="Times New Roman"/>
              </w:rPr>
            </w:pPr>
            <w:r>
              <w:rPr>
                <w:rFonts w:ascii="Times New Roman" w:hAnsi="Times New Roman"/>
              </w:rPr>
              <w:t>State maintenance of</w:t>
            </w:r>
            <w:r w:rsidRPr="00AB7F21">
              <w:rPr>
                <w:rFonts w:ascii="Times New Roman" w:hAnsi="Times New Roman"/>
              </w:rPr>
              <w:t xml:space="preserve"> a listing of qualified PCA/PCS staff </w:t>
            </w:r>
            <w:r>
              <w:rPr>
                <w:rFonts w:ascii="Times New Roman" w:hAnsi="Times New Roman"/>
              </w:rPr>
              <w:t xml:space="preserve">that is made </w:t>
            </w:r>
            <w:r w:rsidRPr="00AB7F21">
              <w:rPr>
                <w:rFonts w:ascii="Times New Roman" w:hAnsi="Times New Roman"/>
              </w:rPr>
              <w:t xml:space="preserve">available </w:t>
            </w:r>
            <w:r>
              <w:rPr>
                <w:rFonts w:ascii="Times New Roman" w:hAnsi="Times New Roman"/>
              </w:rPr>
              <w:t>to individuals and families?</w:t>
            </w:r>
            <w:r w:rsidRPr="00AB7F21">
              <w:rPr>
                <w:rFonts w:ascii="Times New Roman" w:hAnsi="Times New Roman"/>
              </w:rPr>
              <w:t xml:space="preserve"> </w:t>
            </w:r>
            <w:r w:rsidR="004E285C">
              <w:rPr>
                <w:rFonts w:ascii="Times New Roman" w:hAnsi="Times New Roman"/>
              </w:rPr>
              <w:br/>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r w:rsidR="004E285C">
              <w:rPr>
                <w:rFonts w:ascii="Times New Roman" w:hAnsi="Times New Roman"/>
              </w:rPr>
              <w:br/>
            </w:r>
          </w:p>
          <w:p w14:paraId="4F766529" w14:textId="3FBF38F9" w:rsidR="00B67114" w:rsidRPr="00AB7F21" w:rsidRDefault="00B67114">
            <w:pPr>
              <w:numPr>
                <w:ilvl w:val="1"/>
                <w:numId w:val="25"/>
              </w:numPr>
              <w:spacing w:before="60" w:after="60" w:line="260" w:lineRule="exact"/>
              <w:rPr>
                <w:rFonts w:ascii="Times New Roman" w:hAnsi="Times New Roman"/>
              </w:rPr>
              <w:pPrChange w:id="622" w:author="Evan Katz" w:date="2019-06-17T15:11:00Z">
                <w:pPr>
                  <w:numPr>
                    <w:ilvl w:val="1"/>
                    <w:numId w:val="25"/>
                  </w:numPr>
                  <w:tabs>
                    <w:tab w:val="num" w:pos="1440"/>
                  </w:tabs>
                  <w:spacing w:before="60" w:after="60" w:line="260" w:lineRule="exact"/>
                  <w:ind w:left="1440" w:hanging="360"/>
                  <w:jc w:val="both"/>
                </w:pPr>
              </w:pPrChange>
            </w:pPr>
            <w:r>
              <w:rPr>
                <w:rFonts w:ascii="Times New Roman" w:hAnsi="Times New Roman"/>
              </w:rPr>
              <w:t xml:space="preserve">Regulator monitoring and supervision of </w:t>
            </w:r>
            <w:r w:rsidRPr="00AB7F21">
              <w:rPr>
                <w:rFonts w:ascii="Times New Roman" w:hAnsi="Times New Roman"/>
              </w:rPr>
              <w:t>PCS providers by the agency and/or waiver participant in</w:t>
            </w:r>
            <w:r>
              <w:rPr>
                <w:rFonts w:ascii="Times New Roman" w:hAnsi="Times New Roman"/>
              </w:rPr>
              <w:t xml:space="preserve"> accordance with state policies?</w:t>
            </w:r>
            <w:r w:rsidRPr="00AB7F21" w:rsidDel="00D1076C">
              <w:rPr>
                <w:rFonts w:ascii="Times New Roman" w:hAnsi="Times New Roman"/>
              </w:rPr>
              <w:t xml:space="preserve"> </w:t>
            </w:r>
          </w:p>
          <w:p w14:paraId="22C4FB2E" w14:textId="4DC5EE74" w:rsidR="00B67114" w:rsidRDefault="00615FE1">
            <w:pPr>
              <w:spacing w:before="60" w:after="60" w:line="260" w:lineRule="exact"/>
              <w:ind w:left="720"/>
              <w:rPr>
                <w:rFonts w:ascii="Times New Roman" w:hAnsi="Times New Roman"/>
              </w:rPr>
            </w:pPr>
            <w:r>
              <w:rPr>
                <w:rFonts w:ascii="Times New Roman" w:hAnsi="Times New Roman"/>
                <w:iCs/>
              </w:rPr>
              <w:t xml:space="preserve">            </w:t>
            </w:r>
            <w:r w:rsidR="00B67114" w:rsidRPr="00E96FFD">
              <w:rPr>
                <w:rFonts w:ascii="Times New Roman" w:hAnsi="Times New Roman"/>
                <w:iCs/>
              </w:rPr>
              <w:fldChar w:fldCharType="begin">
                <w:ffData>
                  <w:name w:val="Check91"/>
                  <w:enabled/>
                  <w:calcOnExit w:val="0"/>
                  <w:checkBox>
                    <w:sizeAuto/>
                    <w:default w:val="0"/>
                  </w:checkBox>
                </w:ffData>
              </w:fldChar>
            </w:r>
            <w:r w:rsidR="00B67114" w:rsidRPr="00E96FFD">
              <w:rPr>
                <w:rFonts w:ascii="Times New Roman" w:hAnsi="Times New Roman"/>
                <w:iCs/>
              </w:rPr>
              <w:instrText xml:space="preserve"> FORMCHECKBOX </w:instrText>
            </w:r>
            <w:r w:rsidR="00B67114" w:rsidRPr="00E96FFD">
              <w:rPr>
                <w:rFonts w:ascii="Times New Roman" w:hAnsi="Times New Roman"/>
                <w:iCs/>
              </w:rPr>
            </w:r>
            <w:r w:rsidR="00B67114" w:rsidRPr="00E96FFD">
              <w:rPr>
                <w:rFonts w:ascii="Times New Roman" w:hAnsi="Times New Roman"/>
                <w:iCs/>
              </w:rPr>
              <w:fldChar w:fldCharType="separate"/>
            </w:r>
            <w:r w:rsidR="00B67114" w:rsidRPr="00E96FFD">
              <w:rPr>
                <w:rFonts w:ascii="Times New Roman" w:hAnsi="Times New Roman"/>
                <w:iCs/>
              </w:rPr>
              <w:fldChar w:fldCharType="end"/>
            </w:r>
            <w:r w:rsidR="00B67114" w:rsidRPr="00E96FFD">
              <w:rPr>
                <w:rFonts w:ascii="Times New Roman" w:hAnsi="Times New Roman"/>
                <w:iCs/>
              </w:rPr>
              <w:t xml:space="preserve"> </w:t>
            </w:r>
            <w:r w:rsidR="00B67114" w:rsidRPr="00E96FFD">
              <w:rPr>
                <w:rFonts w:ascii="Times New Roman" w:hAnsi="Times New Roman"/>
              </w:rPr>
              <w:t xml:space="preserve">Yes  </w:t>
            </w:r>
            <w:r w:rsidR="00B67114" w:rsidRPr="00E96FFD">
              <w:rPr>
                <w:rFonts w:ascii="Times New Roman" w:hAnsi="Times New Roman"/>
                <w:iCs/>
              </w:rPr>
              <w:fldChar w:fldCharType="begin">
                <w:ffData>
                  <w:name w:val="Check91"/>
                  <w:enabled/>
                  <w:calcOnExit w:val="0"/>
                  <w:checkBox>
                    <w:sizeAuto/>
                    <w:default w:val="0"/>
                  </w:checkBox>
                </w:ffData>
              </w:fldChar>
            </w:r>
            <w:r w:rsidR="00B67114" w:rsidRPr="00E96FFD">
              <w:rPr>
                <w:rFonts w:ascii="Times New Roman" w:hAnsi="Times New Roman"/>
                <w:iCs/>
              </w:rPr>
              <w:instrText xml:space="preserve"> FORMCHECKBOX </w:instrText>
            </w:r>
            <w:r w:rsidR="00B67114" w:rsidRPr="00E96FFD">
              <w:rPr>
                <w:rFonts w:ascii="Times New Roman" w:hAnsi="Times New Roman"/>
                <w:iCs/>
              </w:rPr>
            </w:r>
            <w:r w:rsidR="00B67114" w:rsidRPr="00E96FFD">
              <w:rPr>
                <w:rFonts w:ascii="Times New Roman" w:hAnsi="Times New Roman"/>
                <w:iCs/>
              </w:rPr>
              <w:fldChar w:fldCharType="separate"/>
            </w:r>
            <w:r w:rsidR="00B67114" w:rsidRPr="00E96FFD">
              <w:rPr>
                <w:rFonts w:ascii="Times New Roman" w:hAnsi="Times New Roman"/>
                <w:iCs/>
              </w:rPr>
              <w:fldChar w:fldCharType="end"/>
            </w:r>
            <w:r w:rsidR="00B67114" w:rsidRPr="00E96FFD">
              <w:rPr>
                <w:rFonts w:ascii="Times New Roman" w:hAnsi="Times New Roman"/>
                <w:iCs/>
              </w:rPr>
              <w:t xml:space="preserve">  </w:t>
            </w:r>
            <w:r w:rsidR="00B67114" w:rsidRPr="00E96FFD">
              <w:rPr>
                <w:rFonts w:ascii="Times New Roman" w:hAnsi="Times New Roman"/>
              </w:rPr>
              <w:t>No</w:t>
            </w:r>
            <w:ins w:id="623" w:author="Jonathan  Hicks" w:date="2024-11-05T18:40:00Z">
              <w:r w:rsidR="00D9243D">
                <w:rPr>
                  <w:rFonts w:ascii="Times New Roman" w:hAnsi="Times New Roman"/>
                </w:rPr>
                <w:br/>
              </w:r>
              <w:r w:rsidR="00D9243D">
                <w:rPr>
                  <w:rFonts w:ascii="Times New Roman" w:hAnsi="Times New Roman"/>
                </w:rPr>
                <w:br/>
              </w:r>
              <w:r w:rsidR="00D9243D">
                <w:rPr>
                  <w:rFonts w:ascii="Times New Roman" w:hAnsi="Times New Roman"/>
                </w:rPr>
                <w:br/>
              </w:r>
            </w:ins>
          </w:p>
          <w:p w14:paraId="6AB52DC8" w14:textId="631417E3" w:rsidR="00054B62" w:rsidRDefault="003671B5" w:rsidP="00D9243D">
            <w:pPr>
              <w:pStyle w:val="ListParagraph"/>
              <w:numPr>
                <w:ilvl w:val="0"/>
                <w:numId w:val="71"/>
              </w:numPr>
              <w:spacing w:before="60" w:after="60" w:line="260" w:lineRule="exact"/>
              <w:rPr>
                <w:rFonts w:ascii="Times New Roman" w:hAnsi="Times New Roman"/>
              </w:rPr>
            </w:pPr>
            <w:r>
              <w:rPr>
                <w:rFonts w:ascii="Times New Roman" w:hAnsi="Times New Roman"/>
                <w:iCs/>
              </w:rPr>
              <w:t>Do</w:t>
            </w:r>
            <w:r w:rsidR="00AD417B">
              <w:rPr>
                <w:rFonts w:ascii="Times New Roman" w:hAnsi="Times New Roman"/>
                <w:iCs/>
              </w:rPr>
              <w:t xml:space="preserve"> any waiver services</w:t>
            </w:r>
            <w:r>
              <w:rPr>
                <w:rFonts w:ascii="Times New Roman" w:hAnsi="Times New Roman"/>
                <w:iCs/>
              </w:rPr>
              <w:t xml:space="preserve"> include electronic/remote monitoring?</w:t>
            </w:r>
            <w:r w:rsidR="00F26E3B">
              <w:rPr>
                <w:rFonts w:ascii="Times New Roman" w:hAnsi="Times New Roman"/>
                <w:iCs/>
              </w:rPr>
              <w:t xml:space="preserve">  </w:t>
            </w:r>
            <w:r w:rsidR="00F26E3B" w:rsidRPr="00F26E3B">
              <w:rPr>
                <w:rFonts w:ascii="Times New Roman" w:hAnsi="Times New Roman"/>
                <w:i/>
                <w:rPrChange w:id="624" w:author="Poisal, Kathryn (CMS/CMCS)" w:date="2024-09-16T09:43:00Z">
                  <w:rPr>
                    <w:rFonts w:ascii="Times New Roman" w:hAnsi="Times New Roman"/>
                    <w:iCs/>
                  </w:rPr>
                </w:rPrChange>
              </w:rPr>
              <w:t>(Per policy in technical guide, electronic (remote) monitoring can include devices under an assistive technology and/or environmental modifications waiver service. States may also propose to cover the costs of the remote monitoring under a stand-alone service, which may or may not also include the remote monitoring device/technology with a separate service cost component in the Factor D charts in Appendix J of the waiver application.)</w:t>
            </w:r>
            <w:r w:rsidR="00D9243D">
              <w:rPr>
                <w:rFonts w:ascii="Times New Roman" w:hAnsi="Times New Roman"/>
                <w:i/>
              </w:rPr>
              <w:br/>
            </w:r>
            <w:r w:rsidR="00D9243D" w:rsidRPr="004F12C8">
              <w:rPr>
                <w:rFonts w:ascii="Times New Roman" w:hAnsi="Times New Roman"/>
                <w:iCs/>
              </w:rPr>
              <w:fldChar w:fldCharType="begin">
                <w:ffData>
                  <w:name w:val="Check91"/>
                  <w:enabled/>
                  <w:calcOnExit w:val="0"/>
                  <w:checkBox>
                    <w:sizeAuto/>
                    <w:default w:val="0"/>
                  </w:checkBox>
                </w:ffData>
              </w:fldChar>
            </w:r>
            <w:r w:rsidR="00D9243D" w:rsidRPr="004F12C8">
              <w:rPr>
                <w:rFonts w:ascii="Times New Roman" w:hAnsi="Times New Roman"/>
                <w:iCs/>
              </w:rPr>
              <w:instrText xml:space="preserve"> FORMCHECKBOX </w:instrText>
            </w:r>
            <w:r w:rsidR="00D9243D" w:rsidRPr="004F12C8">
              <w:rPr>
                <w:rFonts w:ascii="Times New Roman" w:hAnsi="Times New Roman"/>
                <w:iCs/>
              </w:rPr>
            </w:r>
            <w:r w:rsidR="00D9243D" w:rsidRPr="004F12C8">
              <w:rPr>
                <w:rFonts w:ascii="Times New Roman" w:hAnsi="Times New Roman"/>
                <w:iCs/>
              </w:rPr>
              <w:fldChar w:fldCharType="separate"/>
            </w:r>
            <w:r w:rsidR="00D9243D" w:rsidRPr="004F12C8">
              <w:rPr>
                <w:rFonts w:ascii="Times New Roman" w:hAnsi="Times New Roman"/>
                <w:iCs/>
              </w:rPr>
              <w:fldChar w:fldCharType="end"/>
            </w:r>
            <w:r w:rsidR="00D9243D" w:rsidRPr="004F12C8">
              <w:rPr>
                <w:rFonts w:ascii="Times New Roman" w:hAnsi="Times New Roman"/>
                <w:iCs/>
              </w:rPr>
              <w:t xml:space="preserve"> </w:t>
            </w:r>
            <w:r w:rsidR="00D9243D" w:rsidRPr="004F12C8">
              <w:rPr>
                <w:rFonts w:ascii="Times New Roman" w:hAnsi="Times New Roman"/>
              </w:rPr>
              <w:t xml:space="preserve">Yes  </w:t>
            </w:r>
            <w:r w:rsidR="00D9243D" w:rsidRPr="004F12C8">
              <w:rPr>
                <w:rFonts w:ascii="Times New Roman" w:hAnsi="Times New Roman"/>
                <w:iCs/>
              </w:rPr>
              <w:fldChar w:fldCharType="begin">
                <w:ffData>
                  <w:name w:val="Check91"/>
                  <w:enabled/>
                  <w:calcOnExit w:val="0"/>
                  <w:checkBox>
                    <w:sizeAuto/>
                    <w:default w:val="0"/>
                  </w:checkBox>
                </w:ffData>
              </w:fldChar>
            </w:r>
            <w:r w:rsidR="00D9243D" w:rsidRPr="004F12C8">
              <w:rPr>
                <w:rFonts w:ascii="Times New Roman" w:hAnsi="Times New Roman"/>
                <w:iCs/>
              </w:rPr>
              <w:instrText xml:space="preserve"> FORMCHECKBOX </w:instrText>
            </w:r>
            <w:r w:rsidR="00D9243D" w:rsidRPr="004F12C8">
              <w:rPr>
                <w:rFonts w:ascii="Times New Roman" w:hAnsi="Times New Roman"/>
                <w:iCs/>
              </w:rPr>
            </w:r>
            <w:r w:rsidR="00D9243D" w:rsidRPr="004F12C8">
              <w:rPr>
                <w:rFonts w:ascii="Times New Roman" w:hAnsi="Times New Roman"/>
                <w:iCs/>
              </w:rPr>
              <w:fldChar w:fldCharType="separate"/>
            </w:r>
            <w:r w:rsidR="00D9243D" w:rsidRPr="004F12C8">
              <w:rPr>
                <w:rFonts w:ascii="Times New Roman" w:hAnsi="Times New Roman"/>
                <w:iCs/>
              </w:rPr>
              <w:fldChar w:fldCharType="end"/>
            </w:r>
            <w:r w:rsidR="00D9243D" w:rsidRPr="004F12C8">
              <w:rPr>
                <w:rFonts w:ascii="Times New Roman" w:hAnsi="Times New Roman"/>
                <w:iCs/>
              </w:rPr>
              <w:t xml:space="preserve">  </w:t>
            </w:r>
            <w:r w:rsidR="00D9243D" w:rsidRPr="004F12C8">
              <w:rPr>
                <w:rFonts w:ascii="Times New Roman" w:hAnsi="Times New Roman"/>
              </w:rPr>
              <w:t>No</w:t>
            </w:r>
          </w:p>
          <w:p w14:paraId="29438595" w14:textId="19264DB3" w:rsidR="003671B5" w:rsidRDefault="003671B5" w:rsidP="003671B5">
            <w:pPr>
              <w:pStyle w:val="ListParagraph"/>
              <w:spacing w:before="60" w:after="60" w:line="260" w:lineRule="exact"/>
              <w:ind w:left="504"/>
              <w:rPr>
                <w:rFonts w:ascii="Times New Roman" w:hAnsi="Times New Roman"/>
                <w:iCs/>
              </w:rPr>
            </w:pPr>
            <w:r>
              <w:rPr>
                <w:rFonts w:ascii="Times New Roman" w:hAnsi="Times New Roman"/>
                <w:iCs/>
              </w:rPr>
              <w:t xml:space="preserve">If </w:t>
            </w:r>
            <w:r w:rsidR="00AD417B">
              <w:rPr>
                <w:rFonts w:ascii="Times New Roman" w:hAnsi="Times New Roman"/>
                <w:iCs/>
              </w:rPr>
              <w:t>y</w:t>
            </w:r>
            <w:r>
              <w:rPr>
                <w:rFonts w:ascii="Times New Roman" w:hAnsi="Times New Roman"/>
                <w:iCs/>
              </w:rPr>
              <w:t xml:space="preserve">es, did the state specify </w:t>
            </w:r>
            <w:r w:rsidR="00AD417B">
              <w:rPr>
                <w:rFonts w:ascii="Times New Roman" w:hAnsi="Times New Roman"/>
                <w:iCs/>
              </w:rPr>
              <w:t>in the service definition t</w:t>
            </w:r>
            <w:r>
              <w:rPr>
                <w:rFonts w:ascii="Times New Roman" w:hAnsi="Times New Roman"/>
                <w:iCs/>
              </w:rPr>
              <w:t>he following:</w:t>
            </w:r>
          </w:p>
          <w:p w14:paraId="62BD5BB2" w14:textId="1D2127D6" w:rsidR="00AD417B" w:rsidRDefault="00AD417B" w:rsidP="00AD417B">
            <w:pPr>
              <w:pStyle w:val="ListParagraph"/>
              <w:numPr>
                <w:ilvl w:val="0"/>
                <w:numId w:val="99"/>
              </w:numPr>
              <w:spacing w:after="100"/>
              <w:rPr>
                <w:rFonts w:ascii="Times New Roman" w:hAnsi="Times New Roman"/>
                <w:color w:val="1F497D"/>
              </w:rPr>
            </w:pPr>
            <w:r w:rsidRPr="00386CBE">
              <w:rPr>
                <w:rFonts w:ascii="Times New Roman" w:hAnsi="Times New Roman"/>
                <w:color w:val="1F497D"/>
              </w:rPr>
              <w:t>Who will be responsible for the remote monitoring activity, including whether they are on-site or on-call</w:t>
            </w:r>
            <w:r>
              <w:rPr>
                <w:rFonts w:ascii="Times New Roman" w:hAnsi="Times New Roman"/>
                <w:color w:val="1F497D"/>
              </w:rPr>
              <w:t>?</w:t>
            </w:r>
          </w:p>
          <w:p w14:paraId="23E0A91E" w14:textId="09F7B76E" w:rsidR="00AD417B" w:rsidRDefault="00AD417B" w:rsidP="00AD417B">
            <w:pPr>
              <w:pStyle w:val="ListParagraph"/>
              <w:spacing w:after="100"/>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2E74C463" w14:textId="77777777" w:rsidR="00AD417B" w:rsidRPr="00386CBE" w:rsidRDefault="00AD417B" w:rsidP="00D9243D">
            <w:pPr>
              <w:pStyle w:val="ListParagraph"/>
              <w:spacing w:after="100"/>
              <w:rPr>
                <w:rFonts w:ascii="Times New Roman" w:hAnsi="Times New Roman"/>
                <w:color w:val="1F497D"/>
              </w:rPr>
            </w:pPr>
          </w:p>
          <w:p w14:paraId="1573974E" w14:textId="0447CB4B" w:rsidR="00AD417B" w:rsidRDefault="00AD417B" w:rsidP="00AD417B">
            <w:pPr>
              <w:pStyle w:val="ListParagraph"/>
              <w:numPr>
                <w:ilvl w:val="0"/>
                <w:numId w:val="99"/>
              </w:numPr>
              <w:spacing w:after="100"/>
              <w:rPr>
                <w:rFonts w:ascii="Times New Roman" w:hAnsi="Times New Roman"/>
                <w:color w:val="1F497D"/>
              </w:rPr>
            </w:pPr>
            <w:r w:rsidRPr="00386CBE">
              <w:rPr>
                <w:rFonts w:ascii="Times New Roman" w:hAnsi="Times New Roman"/>
                <w:color w:val="1F497D"/>
              </w:rPr>
              <w:t>How the remote monitoring will facilitate community integration</w:t>
            </w:r>
            <w:r>
              <w:rPr>
                <w:rFonts w:ascii="Times New Roman" w:hAnsi="Times New Roman"/>
                <w:color w:val="1F497D"/>
              </w:rPr>
              <w:t>?</w:t>
            </w:r>
          </w:p>
          <w:p w14:paraId="4BCF6E62" w14:textId="3C2678B8" w:rsidR="00AD417B" w:rsidRDefault="00AD417B" w:rsidP="00AD417B">
            <w:pPr>
              <w:spacing w:after="100"/>
              <w:rPr>
                <w:rFonts w:ascii="Times New Roman" w:hAnsi="Times New Roman"/>
              </w:rPr>
            </w:pPr>
            <w:r>
              <w:rPr>
                <w:rFonts w:ascii="Times New Roman" w:hAnsi="Times New Roman"/>
                <w:color w:val="1F497D"/>
              </w:rPr>
              <w:t xml:space="preserve">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0E80446F" w14:textId="03B12E10" w:rsidR="00AD417B" w:rsidRDefault="00AD417B" w:rsidP="00AD417B">
            <w:pPr>
              <w:pStyle w:val="ListParagraph"/>
              <w:numPr>
                <w:ilvl w:val="0"/>
                <w:numId w:val="99"/>
              </w:numPr>
              <w:spacing w:after="100"/>
              <w:rPr>
                <w:rFonts w:ascii="Times New Roman" w:hAnsi="Times New Roman"/>
                <w:color w:val="1F497D"/>
              </w:rPr>
            </w:pPr>
            <w:r w:rsidRPr="00386CBE">
              <w:rPr>
                <w:rFonts w:ascii="Times New Roman" w:hAnsi="Times New Roman"/>
                <w:color w:val="1F497D"/>
              </w:rPr>
              <w:t>How the state will ensure that the individual’s right to privacy is being met, as well as that of others in the home and what safeguards will be in place to protect individual rights and privacy</w:t>
            </w:r>
            <w:r>
              <w:rPr>
                <w:rFonts w:ascii="Times New Roman" w:hAnsi="Times New Roman"/>
                <w:color w:val="1F497D"/>
              </w:rPr>
              <w:t>?</w:t>
            </w:r>
          </w:p>
          <w:p w14:paraId="17886A65" w14:textId="7A51EF3B" w:rsidR="00AD417B" w:rsidDel="00D9243D" w:rsidRDefault="00AD417B" w:rsidP="00AD417B">
            <w:pPr>
              <w:spacing w:after="100"/>
              <w:rPr>
                <w:del w:id="625" w:author="Jonathan  Hicks" w:date="2024-11-05T18:41:00Z"/>
                <w:rFonts w:ascii="Times New Roman" w:hAnsi="Times New Roman"/>
              </w:rPr>
            </w:pPr>
            <w:r>
              <w:rPr>
                <w:rFonts w:ascii="Times New Roman" w:hAnsi="Times New Roman"/>
                <w:color w:val="1F497D"/>
              </w:rPr>
              <w:t xml:space="preserve">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3345007A" w14:textId="77777777" w:rsidR="00AD417B" w:rsidRPr="00386CBE" w:rsidRDefault="00AD417B" w:rsidP="00D9243D">
            <w:pPr>
              <w:spacing w:after="100"/>
              <w:rPr>
                <w:rFonts w:ascii="Times New Roman" w:hAnsi="Times New Roman"/>
                <w:color w:val="1F497D"/>
              </w:rPr>
            </w:pPr>
          </w:p>
          <w:p w14:paraId="69CE1988" w14:textId="26C9B838" w:rsidR="00AD417B" w:rsidRDefault="00AD417B" w:rsidP="00AD417B">
            <w:pPr>
              <w:pStyle w:val="ListParagraph"/>
              <w:numPr>
                <w:ilvl w:val="0"/>
                <w:numId w:val="99"/>
              </w:numPr>
              <w:spacing w:after="100"/>
              <w:rPr>
                <w:rFonts w:ascii="Times New Roman" w:hAnsi="Times New Roman"/>
                <w:color w:val="1F497D"/>
              </w:rPr>
            </w:pPr>
            <w:r w:rsidRPr="00386CBE">
              <w:rPr>
                <w:rFonts w:ascii="Times New Roman" w:hAnsi="Times New Roman"/>
                <w:color w:val="1F497D"/>
              </w:rPr>
              <w:t>How the state will ensure that the waiver participant, involved family members and/or guardian has agreed to the use of remote monitoring and that this is documented in the individual’s person-centered service plan prior to use</w:t>
            </w:r>
            <w:r>
              <w:rPr>
                <w:rFonts w:ascii="Times New Roman" w:hAnsi="Times New Roman"/>
                <w:color w:val="1F497D"/>
              </w:rPr>
              <w:t>?</w:t>
            </w:r>
          </w:p>
          <w:p w14:paraId="63F395BA" w14:textId="10F37CEA" w:rsidR="00AD417B" w:rsidRDefault="00AD417B" w:rsidP="00AD417B">
            <w:pPr>
              <w:spacing w:after="100"/>
              <w:rPr>
                <w:rFonts w:ascii="Times New Roman" w:hAnsi="Times New Roman"/>
              </w:rPr>
            </w:pPr>
            <w:r>
              <w:rPr>
                <w:rFonts w:ascii="Times New Roman" w:hAnsi="Times New Roman"/>
                <w:color w:val="1F497D"/>
              </w:rPr>
              <w:t xml:space="preserve">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5F7BEE8C" w14:textId="3AC719A4" w:rsidR="00D9243D" w:rsidRPr="00D9243D" w:rsidRDefault="00AD417B" w:rsidP="00D9243D">
            <w:pPr>
              <w:pStyle w:val="ListParagraph"/>
              <w:numPr>
                <w:ilvl w:val="0"/>
                <w:numId w:val="99"/>
              </w:numPr>
              <w:spacing w:after="100"/>
              <w:rPr>
                <w:rFonts w:ascii="Times New Roman" w:hAnsi="Times New Roman"/>
                <w:color w:val="1F497D"/>
                <w:rPrChange w:id="626" w:author="Jonathan  Hicks" w:date="2024-11-05T18:42:00Z">
                  <w:rPr>
                    <w:color w:val="1F497D"/>
                  </w:rPr>
                </w:rPrChange>
              </w:rPr>
            </w:pPr>
            <w:r w:rsidRPr="00386CBE">
              <w:rPr>
                <w:rFonts w:ascii="Times New Roman" w:hAnsi="Times New Roman"/>
                <w:color w:val="1F497D"/>
              </w:rPr>
              <w:t>How the remote monitoring will ensure the individual’s needs are being met and that health and welfare needs are being addressed</w:t>
            </w:r>
            <w:r>
              <w:rPr>
                <w:rFonts w:ascii="Times New Roman" w:hAnsi="Times New Roman"/>
                <w:color w:val="1F497D"/>
              </w:rPr>
              <w:t>?</w:t>
            </w:r>
            <w:ins w:id="627" w:author="Jonathan  Hicks" w:date="2024-11-05T18:42:00Z">
              <w:r w:rsidR="00D9243D">
                <w:rPr>
                  <w:rFonts w:ascii="Times New Roman" w:hAnsi="Times New Roman"/>
                  <w:color w:val="1F497D"/>
                </w:rPr>
                <w:br/>
              </w:r>
            </w:ins>
            <w:r w:rsidRPr="00D9243D">
              <w:rPr>
                <w:rFonts w:ascii="Times New Roman" w:hAnsi="Times New Roman"/>
                <w:iCs/>
                <w:rPrChange w:id="628" w:author="Jonathan  Hicks" w:date="2024-11-05T18:42:00Z">
                  <w:rPr/>
                </w:rPrChange>
              </w:rPr>
              <w:fldChar w:fldCharType="begin">
                <w:ffData>
                  <w:name w:val="Check91"/>
                  <w:enabled/>
                  <w:calcOnExit w:val="0"/>
                  <w:checkBox>
                    <w:sizeAuto/>
                    <w:default w:val="0"/>
                  </w:checkBox>
                </w:ffData>
              </w:fldChar>
            </w:r>
            <w:r w:rsidRPr="00D9243D">
              <w:rPr>
                <w:rFonts w:ascii="Times New Roman" w:hAnsi="Times New Roman"/>
                <w:iCs/>
                <w:rPrChange w:id="629" w:author="Jonathan  Hicks" w:date="2024-11-05T18:42:00Z">
                  <w:rPr/>
                </w:rPrChange>
              </w:rPr>
              <w:instrText xml:space="preserve"> FORMCHECKBOX </w:instrText>
            </w:r>
            <w:r w:rsidRPr="00D9243D">
              <w:rPr>
                <w:rFonts w:ascii="Times New Roman" w:hAnsi="Times New Roman"/>
                <w:iCs/>
              </w:rPr>
            </w:r>
            <w:r w:rsidRPr="00D9243D">
              <w:rPr>
                <w:rFonts w:ascii="Times New Roman" w:hAnsi="Times New Roman"/>
                <w:iCs/>
              </w:rPr>
              <w:fldChar w:fldCharType="separate"/>
            </w:r>
            <w:r w:rsidRPr="00D9243D">
              <w:rPr>
                <w:rFonts w:ascii="Times New Roman" w:hAnsi="Times New Roman"/>
                <w:iCs/>
                <w:rPrChange w:id="630" w:author="Jonathan  Hicks" w:date="2024-11-05T18:42:00Z">
                  <w:rPr/>
                </w:rPrChange>
              </w:rPr>
              <w:fldChar w:fldCharType="end"/>
            </w:r>
            <w:r w:rsidRPr="00D9243D">
              <w:rPr>
                <w:rFonts w:ascii="Times New Roman" w:hAnsi="Times New Roman"/>
                <w:iCs/>
                <w:rPrChange w:id="631" w:author="Jonathan  Hicks" w:date="2024-11-05T18:42:00Z">
                  <w:rPr/>
                </w:rPrChange>
              </w:rPr>
              <w:t xml:space="preserve"> </w:t>
            </w:r>
            <w:r w:rsidRPr="00D9243D">
              <w:rPr>
                <w:rFonts w:ascii="Times New Roman" w:hAnsi="Times New Roman"/>
                <w:rPrChange w:id="632" w:author="Jonathan  Hicks" w:date="2024-11-05T18:42:00Z">
                  <w:rPr/>
                </w:rPrChange>
              </w:rPr>
              <w:t xml:space="preserve">Yes  </w:t>
            </w:r>
            <w:r w:rsidRPr="00D9243D">
              <w:rPr>
                <w:rFonts w:ascii="Times New Roman" w:hAnsi="Times New Roman"/>
                <w:iCs/>
                <w:rPrChange w:id="633" w:author="Jonathan  Hicks" w:date="2024-11-05T18:42:00Z">
                  <w:rPr/>
                </w:rPrChange>
              </w:rPr>
              <w:fldChar w:fldCharType="begin">
                <w:ffData>
                  <w:name w:val="Check91"/>
                  <w:enabled/>
                  <w:calcOnExit w:val="0"/>
                  <w:checkBox>
                    <w:sizeAuto/>
                    <w:default w:val="0"/>
                  </w:checkBox>
                </w:ffData>
              </w:fldChar>
            </w:r>
            <w:r w:rsidRPr="00D9243D">
              <w:rPr>
                <w:rFonts w:ascii="Times New Roman" w:hAnsi="Times New Roman"/>
                <w:iCs/>
                <w:rPrChange w:id="634" w:author="Jonathan  Hicks" w:date="2024-11-05T18:42:00Z">
                  <w:rPr/>
                </w:rPrChange>
              </w:rPr>
              <w:instrText xml:space="preserve"> FORMCHECKBOX </w:instrText>
            </w:r>
            <w:r w:rsidRPr="00D9243D">
              <w:rPr>
                <w:rFonts w:ascii="Times New Roman" w:hAnsi="Times New Roman"/>
                <w:iCs/>
              </w:rPr>
            </w:r>
            <w:r w:rsidRPr="00D9243D">
              <w:rPr>
                <w:rFonts w:ascii="Times New Roman" w:hAnsi="Times New Roman"/>
                <w:iCs/>
              </w:rPr>
              <w:fldChar w:fldCharType="separate"/>
            </w:r>
            <w:r w:rsidRPr="00D9243D">
              <w:rPr>
                <w:rFonts w:ascii="Times New Roman" w:hAnsi="Times New Roman"/>
                <w:iCs/>
                <w:rPrChange w:id="635" w:author="Jonathan  Hicks" w:date="2024-11-05T18:42:00Z">
                  <w:rPr/>
                </w:rPrChange>
              </w:rPr>
              <w:fldChar w:fldCharType="end"/>
            </w:r>
            <w:r w:rsidRPr="00D9243D">
              <w:rPr>
                <w:rFonts w:ascii="Times New Roman" w:hAnsi="Times New Roman"/>
                <w:iCs/>
                <w:rPrChange w:id="636" w:author="Jonathan  Hicks" w:date="2024-11-05T18:42:00Z">
                  <w:rPr/>
                </w:rPrChange>
              </w:rPr>
              <w:t xml:space="preserve">  </w:t>
            </w:r>
            <w:r w:rsidRPr="00D9243D">
              <w:rPr>
                <w:rFonts w:ascii="Times New Roman" w:hAnsi="Times New Roman"/>
                <w:rPrChange w:id="637" w:author="Jonathan  Hicks" w:date="2024-11-05T18:42:00Z">
                  <w:rPr/>
                </w:rPrChange>
              </w:rPr>
              <w:t>No</w:t>
            </w:r>
            <w:ins w:id="638" w:author="Jonathan  Hicks" w:date="2024-11-05T18:42:00Z">
              <w:r w:rsidR="00D9243D">
                <w:rPr>
                  <w:rFonts w:ascii="Times New Roman" w:hAnsi="Times New Roman"/>
                </w:rPr>
                <w:br/>
              </w:r>
              <w:r w:rsidR="00D9243D">
                <w:rPr>
                  <w:rFonts w:ascii="Times New Roman" w:hAnsi="Times New Roman"/>
                </w:rPr>
                <w:br/>
              </w:r>
            </w:ins>
            <w:ins w:id="639" w:author="Jonathan  Hicks" w:date="2024-11-05T18:43:00Z">
              <w:r w:rsidR="00D9243D">
                <w:rPr>
                  <w:rFonts w:ascii="Times New Roman" w:hAnsi="Times New Roman"/>
                  <w:color w:val="1F497D"/>
                </w:rPr>
                <w:br/>
              </w:r>
            </w:ins>
          </w:p>
          <w:p w14:paraId="1D6919E4" w14:textId="523A9666" w:rsidR="00AD417B" w:rsidRPr="00AD417B" w:rsidRDefault="00AD417B" w:rsidP="00D9243D">
            <w:pPr>
              <w:pStyle w:val="ListParagraph"/>
              <w:numPr>
                <w:ilvl w:val="0"/>
                <w:numId w:val="99"/>
              </w:numPr>
              <w:spacing w:after="100"/>
              <w:rPr>
                <w:rFonts w:ascii="Times New Roman" w:hAnsi="Times New Roman"/>
                <w:color w:val="1F497D"/>
                <w:rPrChange w:id="640" w:author="Poisal, Kathryn (CMS/CMCS)" w:date="2024-09-16T09:26:00Z">
                  <w:rPr>
                    <w:color w:val="1F497D"/>
                  </w:rPr>
                </w:rPrChange>
              </w:rPr>
            </w:pPr>
            <w:r w:rsidRPr="00AD417B">
              <w:rPr>
                <w:rFonts w:ascii="Times New Roman" w:hAnsi="Times New Roman"/>
                <w:color w:val="1F497D"/>
                <w:rPrChange w:id="641" w:author="Poisal, Kathryn (CMS/CMCS)" w:date="2024-09-16T09:25:00Z">
                  <w:rPr>
                    <w:color w:val="1F497D"/>
                  </w:rPr>
                </w:rPrChange>
              </w:rPr>
              <w:t xml:space="preserve">The back-up </w:t>
            </w:r>
            <w:r w:rsidRPr="00D9243D">
              <w:rPr>
                <w:rFonts w:ascii="Times New Roman" w:hAnsi="Times New Roman"/>
                <w:color w:val="1F497D"/>
              </w:rPr>
              <w:t>plan in the event of equipment/technology failure (e.g., evaluation of the existence or availability of back-up power sources, alarms, additional person(s) to assist, etc.)</w:t>
            </w:r>
            <w:r>
              <w:rPr>
                <w:rFonts w:ascii="Times New Roman" w:hAnsi="Times New Roman"/>
                <w:color w:val="1F497D"/>
              </w:rPr>
              <w:t>?</w:t>
            </w:r>
            <w:r w:rsidR="00D9243D">
              <w:rPr>
                <w:rFonts w:ascii="Times New Roman" w:hAnsi="Times New Roman"/>
                <w:color w:val="1F497D"/>
              </w:rPr>
              <w:br/>
            </w:r>
            <w:r w:rsidR="00D9243D" w:rsidRPr="004F12C8">
              <w:rPr>
                <w:rFonts w:ascii="Times New Roman" w:hAnsi="Times New Roman"/>
                <w:iCs/>
              </w:rPr>
              <w:t xml:space="preserve"> </w:t>
            </w:r>
            <w:r w:rsidR="00D9243D" w:rsidRPr="004F12C8">
              <w:rPr>
                <w:rFonts w:ascii="Times New Roman" w:hAnsi="Times New Roman"/>
                <w:iCs/>
              </w:rPr>
              <w:fldChar w:fldCharType="begin">
                <w:ffData>
                  <w:name w:val="Check91"/>
                  <w:enabled/>
                  <w:calcOnExit w:val="0"/>
                  <w:checkBox>
                    <w:sizeAuto/>
                    <w:default w:val="0"/>
                  </w:checkBox>
                </w:ffData>
              </w:fldChar>
            </w:r>
            <w:r w:rsidR="00D9243D" w:rsidRPr="004F12C8">
              <w:rPr>
                <w:rFonts w:ascii="Times New Roman" w:hAnsi="Times New Roman"/>
                <w:iCs/>
              </w:rPr>
              <w:instrText xml:space="preserve"> FORMCHECKBOX </w:instrText>
            </w:r>
            <w:r w:rsidR="00D9243D" w:rsidRPr="004F12C8">
              <w:rPr>
                <w:rFonts w:ascii="Times New Roman" w:hAnsi="Times New Roman"/>
                <w:iCs/>
              </w:rPr>
            </w:r>
            <w:r w:rsidR="00D9243D" w:rsidRPr="004F12C8">
              <w:rPr>
                <w:rFonts w:ascii="Times New Roman" w:hAnsi="Times New Roman"/>
                <w:iCs/>
              </w:rPr>
              <w:fldChar w:fldCharType="separate"/>
            </w:r>
            <w:r w:rsidR="00D9243D" w:rsidRPr="004F12C8">
              <w:rPr>
                <w:rFonts w:ascii="Times New Roman" w:hAnsi="Times New Roman"/>
                <w:iCs/>
              </w:rPr>
              <w:fldChar w:fldCharType="end"/>
            </w:r>
            <w:r w:rsidR="00D9243D" w:rsidRPr="004F12C8">
              <w:rPr>
                <w:rFonts w:ascii="Times New Roman" w:hAnsi="Times New Roman"/>
                <w:iCs/>
              </w:rPr>
              <w:t xml:space="preserve"> </w:t>
            </w:r>
            <w:r w:rsidR="00D9243D" w:rsidRPr="004F12C8">
              <w:rPr>
                <w:rFonts w:ascii="Times New Roman" w:hAnsi="Times New Roman"/>
              </w:rPr>
              <w:t xml:space="preserve">Yes  </w:t>
            </w:r>
            <w:r w:rsidR="00D9243D" w:rsidRPr="004F12C8">
              <w:rPr>
                <w:rFonts w:ascii="Times New Roman" w:hAnsi="Times New Roman"/>
                <w:iCs/>
              </w:rPr>
              <w:fldChar w:fldCharType="begin">
                <w:ffData>
                  <w:name w:val="Check91"/>
                  <w:enabled/>
                  <w:calcOnExit w:val="0"/>
                  <w:checkBox>
                    <w:sizeAuto/>
                    <w:default w:val="0"/>
                  </w:checkBox>
                </w:ffData>
              </w:fldChar>
            </w:r>
            <w:r w:rsidR="00D9243D" w:rsidRPr="004F12C8">
              <w:rPr>
                <w:rFonts w:ascii="Times New Roman" w:hAnsi="Times New Roman"/>
                <w:iCs/>
              </w:rPr>
              <w:instrText xml:space="preserve"> FORMCHECKBOX </w:instrText>
            </w:r>
            <w:r w:rsidR="00D9243D" w:rsidRPr="004F12C8">
              <w:rPr>
                <w:rFonts w:ascii="Times New Roman" w:hAnsi="Times New Roman"/>
                <w:iCs/>
              </w:rPr>
            </w:r>
            <w:r w:rsidR="00D9243D" w:rsidRPr="004F12C8">
              <w:rPr>
                <w:rFonts w:ascii="Times New Roman" w:hAnsi="Times New Roman"/>
                <w:iCs/>
              </w:rPr>
              <w:fldChar w:fldCharType="separate"/>
            </w:r>
            <w:r w:rsidR="00D9243D" w:rsidRPr="004F12C8">
              <w:rPr>
                <w:rFonts w:ascii="Times New Roman" w:hAnsi="Times New Roman"/>
                <w:iCs/>
              </w:rPr>
              <w:fldChar w:fldCharType="end"/>
            </w:r>
            <w:r w:rsidR="00D9243D" w:rsidRPr="004F12C8">
              <w:rPr>
                <w:rFonts w:ascii="Times New Roman" w:hAnsi="Times New Roman"/>
                <w:iCs/>
              </w:rPr>
              <w:t xml:space="preserve">  </w:t>
            </w:r>
            <w:r w:rsidR="00D9243D" w:rsidRPr="004F12C8">
              <w:rPr>
                <w:rFonts w:ascii="Times New Roman" w:hAnsi="Times New Roman"/>
              </w:rPr>
              <w:t>No</w:t>
            </w:r>
            <w:ins w:id="642" w:author="Jonathan  Hicks" w:date="2024-11-05T18:43:00Z">
              <w:r w:rsidR="00D9243D">
                <w:rPr>
                  <w:rFonts w:ascii="Times New Roman" w:hAnsi="Times New Roman"/>
                  <w:color w:val="1F497D"/>
                </w:rPr>
                <w:br/>
              </w:r>
              <w:r w:rsidR="00D9243D">
                <w:rPr>
                  <w:rFonts w:ascii="Times New Roman" w:hAnsi="Times New Roman"/>
                  <w:color w:val="1F497D"/>
                </w:rPr>
                <w:br/>
              </w:r>
            </w:ins>
          </w:p>
          <w:p w14:paraId="436C5F2F" w14:textId="297DCAB6" w:rsidR="00AD417B" w:rsidRPr="00AD417B" w:rsidRDefault="00AD417B" w:rsidP="00AD417B">
            <w:pPr>
              <w:pStyle w:val="ListParagraph"/>
              <w:numPr>
                <w:ilvl w:val="0"/>
                <w:numId w:val="99"/>
              </w:numPr>
              <w:spacing w:after="100"/>
              <w:rPr>
                <w:rFonts w:ascii="Times New Roman" w:hAnsi="Times New Roman"/>
                <w:color w:val="1F497D"/>
                <w:rPrChange w:id="643" w:author="Poisal, Kathryn (CMS/CMCS)" w:date="2024-09-16T09:25:00Z">
                  <w:rPr>
                    <w:color w:val="1F497D"/>
                  </w:rPr>
                </w:rPrChange>
              </w:rPr>
            </w:pPr>
            <w:r w:rsidRPr="00AD417B">
              <w:rPr>
                <w:rFonts w:ascii="Times New Roman" w:hAnsi="Times New Roman"/>
                <w:color w:val="1F497D"/>
                <w:rPrChange w:id="644" w:author="Poisal, Kathryn (CMS/CMCS)" w:date="2024-09-16T09:25:00Z">
                  <w:rPr>
                    <w:color w:val="1F497D"/>
                  </w:rPr>
                </w:rPrChange>
              </w:rPr>
              <w:t>For remote monitoring devices/equipment/technology</w:t>
            </w:r>
            <w:r>
              <w:rPr>
                <w:rFonts w:ascii="Times New Roman" w:hAnsi="Times New Roman"/>
                <w:color w:val="1F497D"/>
              </w:rPr>
              <w:t>. did</w:t>
            </w:r>
            <w:r w:rsidRPr="00AD417B">
              <w:rPr>
                <w:rFonts w:ascii="Times New Roman" w:hAnsi="Times New Roman"/>
                <w:color w:val="1F497D"/>
                <w:rPrChange w:id="645" w:author="Poisal, Kathryn (CMS/CMCS)" w:date="2024-09-16T09:25:00Z">
                  <w:rPr>
                    <w:color w:val="1F497D"/>
                  </w:rPr>
                </w:rPrChange>
              </w:rPr>
              <w:t xml:space="preserve"> the state</w:t>
            </w:r>
            <w:r>
              <w:rPr>
                <w:rFonts w:ascii="Times New Roman" w:hAnsi="Times New Roman"/>
                <w:color w:val="1F497D"/>
              </w:rPr>
              <w:t xml:space="preserve"> </w:t>
            </w:r>
            <w:r w:rsidRPr="00AD417B">
              <w:rPr>
                <w:rFonts w:ascii="Times New Roman" w:hAnsi="Times New Roman"/>
                <w:color w:val="1F497D"/>
                <w:rPrChange w:id="646" w:author="Poisal, Kathryn (CMS/CMCS)" w:date="2024-09-16T09:25:00Z">
                  <w:rPr>
                    <w:color w:val="1F497D"/>
                  </w:rPr>
                </w:rPrChange>
              </w:rPr>
              <w:t>describe</w:t>
            </w:r>
            <w:r>
              <w:rPr>
                <w:rFonts w:ascii="Times New Roman" w:hAnsi="Times New Roman"/>
                <w:color w:val="1F497D"/>
              </w:rPr>
              <w:t>:</w:t>
            </w:r>
            <w:r w:rsidRPr="00AD417B">
              <w:rPr>
                <w:rFonts w:ascii="Times New Roman" w:hAnsi="Times New Roman"/>
                <w:color w:val="1F497D"/>
                <w:rPrChange w:id="647" w:author="Poisal, Kathryn (CMS/CMCS)" w:date="2024-09-16T09:25:00Z">
                  <w:rPr>
                    <w:color w:val="1F497D"/>
                  </w:rPr>
                </w:rPrChange>
              </w:rPr>
              <w:t xml:space="preserve"> </w:t>
            </w:r>
          </w:p>
          <w:p w14:paraId="1EE45F68" w14:textId="77777777" w:rsidR="00AD417B" w:rsidRDefault="00AD417B" w:rsidP="00AD417B">
            <w:pPr>
              <w:pStyle w:val="ListParagraph"/>
              <w:numPr>
                <w:ilvl w:val="1"/>
                <w:numId w:val="99"/>
              </w:numPr>
              <w:spacing w:after="100"/>
              <w:rPr>
                <w:rFonts w:ascii="Times New Roman" w:hAnsi="Times New Roman"/>
                <w:color w:val="1F497D"/>
              </w:rPr>
            </w:pPr>
            <w:r w:rsidRPr="00AD417B">
              <w:rPr>
                <w:rFonts w:ascii="Times New Roman" w:hAnsi="Times New Roman"/>
                <w:color w:val="1F497D"/>
                <w:rPrChange w:id="648" w:author="Poisal, Kathryn (CMS/CMCS)" w:date="2024-09-16T09:25:00Z">
                  <w:rPr>
                    <w:color w:val="1F497D"/>
                  </w:rPr>
                </w:rPrChange>
              </w:rPr>
              <w:t>Where devices/monitors will be placed, including whether the state will permit placement of video cameras/monitors in bedrooms and bathrooms</w:t>
            </w:r>
            <w:r>
              <w:rPr>
                <w:rFonts w:ascii="Times New Roman" w:hAnsi="Times New Roman"/>
                <w:color w:val="1F497D"/>
              </w:rPr>
              <w:t xml:space="preserve">? </w:t>
            </w:r>
          </w:p>
          <w:p w14:paraId="751FDF9C" w14:textId="1FE27F51" w:rsidR="00AD417B" w:rsidRDefault="00AD417B" w:rsidP="00AD417B">
            <w:pPr>
              <w:pStyle w:val="ListParagraph"/>
              <w:spacing w:after="100"/>
              <w:ind w:left="1440"/>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3B3D8C7E" w14:textId="77777777" w:rsidR="00AD417B" w:rsidRDefault="00AD417B" w:rsidP="00D9243D">
            <w:pPr>
              <w:pStyle w:val="ListParagraph"/>
              <w:spacing w:after="100"/>
              <w:ind w:left="1440"/>
              <w:rPr>
                <w:rFonts w:ascii="Times New Roman" w:hAnsi="Times New Roman"/>
                <w:color w:val="1F497D"/>
              </w:rPr>
            </w:pPr>
          </w:p>
          <w:p w14:paraId="2F8C758D" w14:textId="10D04FD9" w:rsidR="00AD417B" w:rsidRDefault="00AD417B" w:rsidP="00AD417B">
            <w:pPr>
              <w:pStyle w:val="ListParagraph"/>
              <w:numPr>
                <w:ilvl w:val="1"/>
                <w:numId w:val="99"/>
              </w:numPr>
              <w:spacing w:after="100"/>
              <w:rPr>
                <w:rFonts w:ascii="Times New Roman" w:hAnsi="Times New Roman"/>
                <w:color w:val="1F497D"/>
              </w:rPr>
            </w:pPr>
            <w:r w:rsidRPr="00AD417B">
              <w:rPr>
                <w:rFonts w:ascii="Times New Roman" w:hAnsi="Times New Roman"/>
                <w:color w:val="1F497D"/>
                <w:rPrChange w:id="649" w:author="Poisal, Kathryn (CMS/CMCS)" w:date="2024-09-16T09:25:00Z">
                  <w:rPr>
                    <w:color w:val="1F497D"/>
                  </w:rPr>
                </w:rPrChange>
              </w:rPr>
              <w:t>If the state will permit video cameras/monitors to be placed in bedrooms and bathrooms, how the state will ensure that this is determined to be necessary on an individual basis and justified in the person-centered service pla</w:t>
            </w:r>
            <w:r>
              <w:rPr>
                <w:rFonts w:ascii="Times New Roman" w:hAnsi="Times New Roman"/>
                <w:color w:val="1F497D"/>
              </w:rPr>
              <w:t>n?</w:t>
            </w:r>
          </w:p>
          <w:p w14:paraId="7EEF8E45" w14:textId="0EDEB6EB" w:rsidR="00AD417B" w:rsidRDefault="00AD417B" w:rsidP="00AD417B">
            <w:pPr>
              <w:pStyle w:val="ListParagraph"/>
              <w:spacing w:after="100"/>
              <w:ind w:left="1440"/>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74F3AE79" w14:textId="77777777" w:rsidR="00AD417B" w:rsidRPr="00AD417B" w:rsidRDefault="00AD417B" w:rsidP="00D9243D">
            <w:pPr>
              <w:pStyle w:val="ListParagraph"/>
              <w:spacing w:after="100"/>
              <w:ind w:left="1440"/>
              <w:rPr>
                <w:rFonts w:ascii="Times New Roman" w:hAnsi="Times New Roman"/>
                <w:color w:val="1F497D"/>
                <w:rPrChange w:id="650" w:author="Poisal, Kathryn (CMS/CMCS)" w:date="2024-09-16T09:25:00Z">
                  <w:rPr>
                    <w:color w:val="1F497D"/>
                  </w:rPr>
                </w:rPrChange>
              </w:rPr>
            </w:pPr>
          </w:p>
          <w:p w14:paraId="3A867625" w14:textId="411EA923" w:rsidR="00AD417B" w:rsidRDefault="00AD417B" w:rsidP="00AD417B">
            <w:pPr>
              <w:pStyle w:val="ListParagraph"/>
              <w:numPr>
                <w:ilvl w:val="1"/>
                <w:numId w:val="99"/>
              </w:numPr>
              <w:spacing w:after="100"/>
              <w:rPr>
                <w:rFonts w:ascii="Times New Roman" w:hAnsi="Times New Roman"/>
                <w:color w:val="1F497D"/>
              </w:rPr>
            </w:pPr>
            <w:r w:rsidRPr="00AD417B">
              <w:rPr>
                <w:rFonts w:ascii="Times New Roman" w:hAnsi="Times New Roman"/>
                <w:color w:val="1F497D"/>
                <w:rPrChange w:id="651" w:author="Poisal, Kathryn (CMS/CMCS)" w:date="2024-09-16T09:27:00Z">
                  <w:rPr>
                    <w:color w:val="1F497D"/>
                  </w:rPr>
                </w:rPrChange>
              </w:rPr>
              <w:t>The control that the waiver participant will have over the equipment, including whether the waiver participant can turn off the remote monitoring device/equipment, if they choose to do so, and how they are informed of this option and how to do it</w:t>
            </w:r>
            <w:r>
              <w:rPr>
                <w:rFonts w:ascii="Times New Roman" w:hAnsi="Times New Roman"/>
                <w:color w:val="1F497D"/>
              </w:rPr>
              <w:t>?</w:t>
            </w:r>
          </w:p>
          <w:p w14:paraId="573A8D93" w14:textId="44566CD4" w:rsidR="00AD417B" w:rsidRPr="00AD417B" w:rsidRDefault="00AD417B" w:rsidP="00386CBE">
            <w:pPr>
              <w:pStyle w:val="ListParagraph"/>
              <w:rPr>
                <w:rFonts w:ascii="Times New Roman" w:hAnsi="Times New Roman"/>
                <w:color w:val="1F497D"/>
                <w:rPrChange w:id="652" w:author="Poisal, Kathryn (CMS/CMCS)" w:date="2024-09-16T09:27:00Z">
                  <w:rPr/>
                </w:rPrChange>
              </w:rPr>
            </w:pPr>
            <w:r>
              <w:rPr>
                <w:rFonts w:ascii="Times New Roman" w:hAnsi="Times New Roman"/>
                <w:color w:val="1F497D"/>
              </w:rPr>
              <w:t xml:space="preserve">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112BC53E" w14:textId="77777777" w:rsidR="00AD417B" w:rsidRPr="00386CBE" w:rsidRDefault="00AD417B" w:rsidP="00D9243D">
            <w:pPr>
              <w:pStyle w:val="ListParagraph"/>
              <w:spacing w:after="100"/>
              <w:ind w:left="1440"/>
              <w:rPr>
                <w:rFonts w:ascii="Times New Roman" w:hAnsi="Times New Roman"/>
                <w:color w:val="1F497D"/>
              </w:rPr>
            </w:pPr>
          </w:p>
          <w:p w14:paraId="0CB89FC6" w14:textId="77777777" w:rsidR="001E4238" w:rsidRDefault="001E4238" w:rsidP="003671B5">
            <w:pPr>
              <w:pStyle w:val="ListParagraph"/>
              <w:spacing w:before="60" w:after="60" w:line="260" w:lineRule="exact"/>
              <w:ind w:left="504"/>
              <w:rPr>
                <w:rFonts w:ascii="Times New Roman" w:hAnsi="Times New Roman"/>
                <w:iCs/>
              </w:rPr>
            </w:pPr>
          </w:p>
          <w:p w14:paraId="1A3DDAF5" w14:textId="7F7FD72E" w:rsidR="003671B5" w:rsidRPr="003671B5" w:rsidRDefault="003671B5">
            <w:pPr>
              <w:pStyle w:val="ListParagraph"/>
              <w:spacing w:before="60" w:after="60" w:line="260" w:lineRule="exact"/>
              <w:ind w:left="504"/>
              <w:rPr>
                <w:rFonts w:ascii="Times New Roman" w:hAnsi="Times New Roman"/>
                <w:iCs/>
                <w:rPrChange w:id="653" w:author="Poisal, Kathryn (CMS/CMCS)" w:date="2024-09-13T10:36:00Z">
                  <w:rPr/>
                </w:rPrChange>
              </w:rPr>
              <w:pPrChange w:id="654" w:author="Poisal, Kathryn (CMS/CMCS)" w:date="2024-09-13T10:36:00Z">
                <w:pPr>
                  <w:spacing w:before="60" w:after="60" w:line="260" w:lineRule="exact"/>
                  <w:jc w:val="both"/>
                </w:pPr>
              </w:pPrChange>
            </w:pPr>
          </w:p>
        </w:tc>
        <w:tc>
          <w:tcPr>
            <w:tcW w:w="3060" w:type="dxa"/>
            <w:tcBorders>
              <w:bottom w:val="single" w:sz="4" w:space="0" w:color="auto"/>
            </w:tcBorders>
          </w:tcPr>
          <w:p w14:paraId="5205AC4A" w14:textId="77777777" w:rsidR="003D761C" w:rsidRPr="00E96FFD" w:rsidRDefault="003D761C">
            <w:pPr>
              <w:rPr>
                <w:rFonts w:ascii="Times New Roman" w:hAnsi="Times New Roman"/>
                <w:bCs/>
              </w:rPr>
            </w:pPr>
          </w:p>
        </w:tc>
      </w:tr>
      <w:tr w:rsidR="003D761C" w:rsidRPr="00E96FFD" w14:paraId="6DCB0ABC" w14:textId="77777777">
        <w:tc>
          <w:tcPr>
            <w:tcW w:w="11160" w:type="dxa"/>
            <w:gridSpan w:val="2"/>
            <w:shd w:val="clear" w:color="auto" w:fill="D9D9D9"/>
          </w:tcPr>
          <w:p w14:paraId="6B917F60" w14:textId="77777777" w:rsidR="003D761C" w:rsidRPr="00E96FFD" w:rsidRDefault="00035EE5">
            <w:pPr>
              <w:rPr>
                <w:rFonts w:ascii="Times New Roman" w:hAnsi="Times New Roman"/>
                <w:b/>
              </w:rPr>
            </w:pPr>
            <w:r>
              <w:rPr>
                <w:rFonts w:ascii="Times New Roman" w:hAnsi="Times New Roman"/>
                <w:b/>
              </w:rPr>
              <w:t>C-4:</w:t>
            </w:r>
            <w:r w:rsidR="003D761C" w:rsidRPr="00E96FFD">
              <w:rPr>
                <w:rFonts w:ascii="Times New Roman" w:hAnsi="Times New Roman"/>
                <w:b/>
              </w:rPr>
              <w:t xml:space="preserve">  Additional Limits on Amount of Waiver Services</w:t>
            </w:r>
          </w:p>
          <w:p w14:paraId="47D07CC9" w14:textId="77777777" w:rsidR="003D761C" w:rsidRPr="00E96FFD" w:rsidRDefault="003D761C">
            <w:pPr>
              <w:rPr>
                <w:rFonts w:ascii="Times New Roman" w:hAnsi="Times New Roman"/>
              </w:rPr>
            </w:pPr>
          </w:p>
        </w:tc>
        <w:tc>
          <w:tcPr>
            <w:tcW w:w="3060" w:type="dxa"/>
            <w:shd w:val="clear" w:color="auto" w:fill="D9D9D9"/>
          </w:tcPr>
          <w:p w14:paraId="24500F0D" w14:textId="77777777" w:rsidR="003D761C" w:rsidRPr="00E96FFD" w:rsidRDefault="003D761C">
            <w:pPr>
              <w:tabs>
                <w:tab w:val="left" w:pos="2052"/>
              </w:tabs>
              <w:rPr>
                <w:rFonts w:ascii="Times New Roman" w:hAnsi="Times New Roman"/>
                <w:bCs/>
              </w:rPr>
              <w:pPrChange w:id="655" w:author="Evan Katz" w:date="2019-06-17T15:11:00Z">
                <w:pPr>
                  <w:tabs>
                    <w:tab w:val="left" w:pos="2052"/>
                  </w:tabs>
                  <w:jc w:val="center"/>
                </w:pPr>
              </w:pPrChange>
            </w:pPr>
            <w:r w:rsidRPr="00E96FFD">
              <w:rPr>
                <w:rFonts w:ascii="Times New Roman" w:hAnsi="Times New Roman"/>
                <w:b/>
                <w:bCs/>
              </w:rPr>
              <w:t>Analyst Notes</w:t>
            </w:r>
          </w:p>
          <w:p w14:paraId="2E5E2C02" w14:textId="77777777" w:rsidR="003D761C" w:rsidRPr="00E96FFD" w:rsidRDefault="003D761C">
            <w:pPr>
              <w:rPr>
                <w:rFonts w:ascii="Times New Roman" w:hAnsi="Times New Roman"/>
                <w:bCs/>
              </w:rPr>
              <w:pPrChange w:id="656" w:author="Evan Katz" w:date="2019-06-17T15:11:00Z">
                <w:pPr>
                  <w:jc w:val="center"/>
                </w:pPr>
              </w:pPrChange>
            </w:pPr>
          </w:p>
        </w:tc>
      </w:tr>
      <w:tr w:rsidR="003D761C" w:rsidRPr="00E96FFD" w14:paraId="32D6026B" w14:textId="77777777">
        <w:tc>
          <w:tcPr>
            <w:tcW w:w="3007" w:type="dxa"/>
          </w:tcPr>
          <w:p w14:paraId="2167CF7A" w14:textId="77777777" w:rsidR="00035EE5" w:rsidRPr="00035EE5" w:rsidRDefault="00035EE5">
            <w:pPr>
              <w:tabs>
                <w:tab w:val="left" w:pos="0"/>
                <w:tab w:val="left" w:pos="480"/>
                <w:tab w:val="left" w:pos="960"/>
                <w:tab w:val="left" w:pos="1440"/>
                <w:tab w:val="left" w:pos="1920"/>
                <w:tab w:val="left" w:pos="2400"/>
                <w:tab w:val="left" w:pos="2880"/>
                <w:tab w:val="left" w:pos="3360"/>
              </w:tabs>
              <w:spacing w:before="120"/>
              <w:rPr>
                <w:rFonts w:ascii="Times New Roman" w:hAnsi="Times New Roman"/>
                <w:b/>
              </w:rPr>
              <w:pPrChange w:id="657" w:author="Evan Katz" w:date="2019-06-17T15:11:00Z">
                <w:pPr>
                  <w:tabs>
                    <w:tab w:val="left" w:pos="0"/>
                    <w:tab w:val="left" w:pos="480"/>
                    <w:tab w:val="left" w:pos="960"/>
                    <w:tab w:val="left" w:pos="1440"/>
                    <w:tab w:val="left" w:pos="1920"/>
                    <w:tab w:val="left" w:pos="2400"/>
                    <w:tab w:val="left" w:pos="2880"/>
                    <w:tab w:val="left" w:pos="3360"/>
                  </w:tabs>
                  <w:spacing w:before="120"/>
                  <w:jc w:val="both"/>
                </w:pPr>
              </w:pPrChange>
            </w:pPr>
            <w:r w:rsidRPr="00035EE5">
              <w:rPr>
                <w:rFonts w:ascii="Times New Roman" w:hAnsi="Times New Roman"/>
                <w:b/>
              </w:rPr>
              <w:t>General Criteria:</w:t>
            </w:r>
          </w:p>
          <w:p w14:paraId="268F347E" w14:textId="77777777" w:rsidR="003D761C" w:rsidRPr="00E96FFD" w:rsidRDefault="003D761C">
            <w:pPr>
              <w:spacing w:before="60" w:after="60" w:line="260" w:lineRule="exact"/>
              <w:rPr>
                <w:rFonts w:ascii="Times New Roman" w:hAnsi="Times New Roman"/>
                <w:b/>
              </w:rPr>
              <w:pPrChange w:id="658" w:author="Evan Katz" w:date="2019-06-17T15:11:00Z">
                <w:pPr>
                  <w:spacing w:before="60" w:after="60" w:line="260" w:lineRule="exact"/>
                  <w:jc w:val="both"/>
                </w:pPr>
              </w:pPrChange>
            </w:pPr>
          </w:p>
        </w:tc>
        <w:tc>
          <w:tcPr>
            <w:tcW w:w="8153" w:type="dxa"/>
          </w:tcPr>
          <w:p w14:paraId="5EDD8FF3" w14:textId="7BF94E24" w:rsidR="00035EE5" w:rsidRDefault="00035EE5">
            <w:pPr>
              <w:numPr>
                <w:ilvl w:val="0"/>
                <w:numId w:val="25"/>
              </w:numPr>
              <w:tabs>
                <w:tab w:val="clear" w:pos="720"/>
                <w:tab w:val="num" w:pos="305"/>
              </w:tabs>
              <w:spacing w:before="60" w:after="60" w:line="260" w:lineRule="exact"/>
              <w:ind w:left="305" w:hanging="305"/>
              <w:rPr>
                <w:rFonts w:ascii="Times New Roman" w:hAnsi="Times New Roman"/>
              </w:rPr>
              <w:pPrChange w:id="659" w:author="Evan Katz" w:date="2019-06-17T15:11:00Z">
                <w:pPr>
                  <w:numPr>
                    <w:numId w:val="25"/>
                  </w:numPr>
                  <w:tabs>
                    <w:tab w:val="num" w:pos="305"/>
                    <w:tab w:val="num" w:pos="720"/>
                  </w:tabs>
                  <w:spacing w:before="60" w:after="60" w:line="260" w:lineRule="exact"/>
                  <w:ind w:left="305" w:hanging="305"/>
                  <w:jc w:val="both"/>
                </w:pPr>
              </w:pPrChange>
            </w:pPr>
            <w:r>
              <w:rPr>
                <w:rFonts w:ascii="Times New Roman" w:hAnsi="Times New Roman"/>
              </w:rPr>
              <w:t xml:space="preserve">Does the waiver specify the services to which the limit applies?  </w:t>
            </w:r>
            <w:ins w:id="660" w:author="Evan Katz" w:date="2019-06-17T15:17:00Z">
              <w:r w:rsidR="004E285C">
                <w:rPr>
                  <w:rFonts w:ascii="Times New Roman" w:hAnsi="Times New Roman"/>
                </w:rPr>
                <w:br/>
              </w:r>
            </w:ins>
            <w:r w:rsidR="00654AE7" w:rsidRPr="000770C4">
              <w:rPr>
                <w:rFonts w:ascii="Times New Roman" w:hAnsi="Times New Roman"/>
              </w:rPr>
              <w:fldChar w:fldCharType="begin">
                <w:ffData>
                  <w:name w:val="Check91"/>
                  <w:enabled/>
                  <w:calcOnExit w:val="0"/>
                  <w:checkBox>
                    <w:sizeAuto/>
                    <w:default w:val="0"/>
                  </w:checkBox>
                </w:ffData>
              </w:fldChar>
            </w:r>
            <w:r w:rsidRPr="000770C4">
              <w:rPr>
                <w:rFonts w:ascii="Times New Roman" w:hAnsi="Times New Roman"/>
              </w:rPr>
              <w:instrText xml:space="preserve"> FORMCHECKBOX </w:instrText>
            </w:r>
            <w:r w:rsidR="00654AE7" w:rsidRPr="000770C4">
              <w:rPr>
                <w:rFonts w:ascii="Times New Roman" w:hAnsi="Times New Roman"/>
              </w:rPr>
            </w:r>
            <w:r w:rsidR="00654AE7" w:rsidRPr="000770C4">
              <w:rPr>
                <w:rFonts w:ascii="Times New Roman" w:hAnsi="Times New Roman"/>
              </w:rPr>
              <w:fldChar w:fldCharType="separate"/>
            </w:r>
            <w:r w:rsidR="00654AE7" w:rsidRPr="000770C4">
              <w:rPr>
                <w:rFonts w:ascii="Times New Roman" w:hAnsi="Times New Roman"/>
              </w:rPr>
              <w:fldChar w:fldCharType="end"/>
            </w:r>
            <w:r w:rsidRPr="000770C4">
              <w:rPr>
                <w:rFonts w:ascii="Times New Roman" w:hAnsi="Times New Roman"/>
              </w:rPr>
              <w:t xml:space="preserve"> </w:t>
            </w:r>
            <w:r w:rsidRPr="00E96FFD">
              <w:rPr>
                <w:rFonts w:ascii="Times New Roman" w:hAnsi="Times New Roman"/>
              </w:rPr>
              <w:t xml:space="preserve">Yes  </w:t>
            </w:r>
            <w:r w:rsidR="00654AE7" w:rsidRPr="000770C4">
              <w:rPr>
                <w:rFonts w:ascii="Times New Roman" w:hAnsi="Times New Roman"/>
              </w:rPr>
              <w:fldChar w:fldCharType="begin">
                <w:ffData>
                  <w:name w:val="Check91"/>
                  <w:enabled/>
                  <w:calcOnExit w:val="0"/>
                  <w:checkBox>
                    <w:sizeAuto/>
                    <w:default w:val="0"/>
                  </w:checkBox>
                </w:ffData>
              </w:fldChar>
            </w:r>
            <w:r w:rsidRPr="000770C4">
              <w:rPr>
                <w:rFonts w:ascii="Times New Roman" w:hAnsi="Times New Roman"/>
              </w:rPr>
              <w:instrText xml:space="preserve"> FORMCHECKBOX </w:instrText>
            </w:r>
            <w:r w:rsidR="00654AE7" w:rsidRPr="000770C4">
              <w:rPr>
                <w:rFonts w:ascii="Times New Roman" w:hAnsi="Times New Roman"/>
              </w:rPr>
            </w:r>
            <w:r w:rsidR="00654AE7" w:rsidRPr="000770C4">
              <w:rPr>
                <w:rFonts w:ascii="Times New Roman" w:hAnsi="Times New Roman"/>
              </w:rPr>
              <w:fldChar w:fldCharType="separate"/>
            </w:r>
            <w:r w:rsidR="00654AE7" w:rsidRPr="000770C4">
              <w:rPr>
                <w:rFonts w:ascii="Times New Roman" w:hAnsi="Times New Roman"/>
              </w:rPr>
              <w:fldChar w:fldCharType="end"/>
            </w:r>
            <w:r w:rsidRPr="000770C4">
              <w:rPr>
                <w:rFonts w:ascii="Times New Roman" w:hAnsi="Times New Roman"/>
              </w:rPr>
              <w:t xml:space="preserve">  </w:t>
            </w:r>
            <w:r w:rsidRPr="00E96FFD">
              <w:rPr>
                <w:rFonts w:ascii="Times New Roman" w:hAnsi="Times New Roman"/>
              </w:rPr>
              <w:t>No</w:t>
            </w:r>
            <w:ins w:id="661" w:author="Evan Katz" w:date="2019-06-17T15:17:00Z">
              <w:r w:rsidR="004E285C">
                <w:rPr>
                  <w:rFonts w:ascii="Times New Roman" w:hAnsi="Times New Roman"/>
                </w:rPr>
                <w:br/>
              </w:r>
            </w:ins>
          </w:p>
          <w:p w14:paraId="74E856BC" w14:textId="75AE675E" w:rsidR="00035EE5" w:rsidRDefault="00035EE5">
            <w:pPr>
              <w:numPr>
                <w:ilvl w:val="0"/>
                <w:numId w:val="25"/>
              </w:numPr>
              <w:tabs>
                <w:tab w:val="clear" w:pos="720"/>
                <w:tab w:val="num" w:pos="305"/>
              </w:tabs>
              <w:spacing w:before="60" w:after="60" w:line="260" w:lineRule="exact"/>
              <w:ind w:left="305" w:hanging="305"/>
              <w:rPr>
                <w:rFonts w:ascii="Times New Roman" w:hAnsi="Times New Roman"/>
              </w:rPr>
              <w:pPrChange w:id="662" w:author="Evan Katz" w:date="2019-06-17T15:11:00Z">
                <w:pPr>
                  <w:numPr>
                    <w:numId w:val="25"/>
                  </w:numPr>
                  <w:tabs>
                    <w:tab w:val="num" w:pos="305"/>
                    <w:tab w:val="num" w:pos="720"/>
                  </w:tabs>
                  <w:spacing w:before="60" w:after="60" w:line="260" w:lineRule="exact"/>
                  <w:ind w:left="305" w:hanging="305"/>
                  <w:jc w:val="both"/>
                </w:pPr>
              </w:pPrChange>
            </w:pPr>
            <w:r>
              <w:rPr>
                <w:rFonts w:ascii="Times New Roman" w:hAnsi="Times New Roman"/>
              </w:rPr>
              <w:t>Is t</w:t>
            </w:r>
            <w:r w:rsidRPr="007357A3">
              <w:rPr>
                <w:rFonts w:ascii="Times New Roman" w:hAnsi="Times New Roman"/>
              </w:rPr>
              <w:t xml:space="preserve">he method of determining the limit objective and evidence based (e.g., </w:t>
            </w:r>
            <w:r>
              <w:rPr>
                <w:rFonts w:ascii="Times New Roman" w:hAnsi="Times New Roman"/>
              </w:rPr>
              <w:t xml:space="preserve">is </w:t>
            </w:r>
            <w:r w:rsidRPr="007357A3">
              <w:rPr>
                <w:rFonts w:ascii="Times New Roman" w:hAnsi="Times New Roman"/>
              </w:rPr>
              <w:t>the method of determining the individual b</w:t>
            </w:r>
            <w:r>
              <w:rPr>
                <w:rFonts w:ascii="Times New Roman" w:hAnsi="Times New Roman"/>
              </w:rPr>
              <w:t xml:space="preserve">udget amount </w:t>
            </w:r>
            <w:r w:rsidRPr="007357A3">
              <w:rPr>
                <w:rFonts w:ascii="Times New Roman" w:hAnsi="Times New Roman"/>
              </w:rPr>
              <w:t>based on the analysis of historical costs and utilization and other factors that are likely to affect costs)</w:t>
            </w:r>
            <w:r>
              <w:rPr>
                <w:rFonts w:ascii="Times New Roman" w:hAnsi="Times New Roman"/>
              </w:rPr>
              <w:t xml:space="preserve">? </w:t>
            </w:r>
            <w:ins w:id="663" w:author="Evan Katz" w:date="2019-06-17T15:17: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64" w:author="Evan Katz" w:date="2019-06-17T15:17:00Z">
              <w:r w:rsidR="004E285C">
                <w:rPr>
                  <w:rFonts w:ascii="Times New Roman" w:hAnsi="Times New Roman"/>
                </w:rPr>
                <w:br/>
              </w:r>
            </w:ins>
          </w:p>
          <w:p w14:paraId="105454FF" w14:textId="5A5A09FE" w:rsidR="004F7FAB" w:rsidRDefault="004F7FAB">
            <w:pPr>
              <w:numPr>
                <w:ilvl w:val="0"/>
                <w:numId w:val="25"/>
              </w:numPr>
              <w:tabs>
                <w:tab w:val="clear" w:pos="720"/>
                <w:tab w:val="num" w:pos="305"/>
              </w:tabs>
              <w:spacing w:before="60" w:after="60" w:line="260" w:lineRule="exact"/>
              <w:ind w:left="305" w:hanging="305"/>
              <w:rPr>
                <w:rFonts w:ascii="Times New Roman" w:hAnsi="Times New Roman"/>
              </w:rPr>
              <w:pPrChange w:id="665" w:author="Evan Katz" w:date="2019-06-17T15:11:00Z">
                <w:pPr>
                  <w:numPr>
                    <w:numId w:val="25"/>
                  </w:numPr>
                  <w:tabs>
                    <w:tab w:val="num" w:pos="305"/>
                    <w:tab w:val="num" w:pos="720"/>
                  </w:tabs>
                  <w:spacing w:before="60" w:after="60" w:line="260" w:lineRule="exact"/>
                  <w:ind w:left="305" w:hanging="305"/>
                  <w:jc w:val="both"/>
                </w:pPr>
              </w:pPrChange>
            </w:pPr>
            <w:r>
              <w:rPr>
                <w:rFonts w:ascii="Times New Roman" w:hAnsi="Times New Roman"/>
              </w:rPr>
              <w:t>Does the waiver specify</w:t>
            </w:r>
            <w:r w:rsidR="00035EE5" w:rsidRPr="007357A3">
              <w:rPr>
                <w:rFonts w:ascii="Times New Roman" w:hAnsi="Times New Roman"/>
              </w:rPr>
              <w:t xml:space="preserve"> the processes that are used to determine the amount of the limit to which a participant’s services are subject</w:t>
            </w:r>
            <w:r>
              <w:rPr>
                <w:rFonts w:ascii="Times New Roman" w:hAnsi="Times New Roman"/>
              </w:rPr>
              <w:t xml:space="preserve">? </w:t>
            </w:r>
            <w:ins w:id="666" w:author="Evan Katz" w:date="2019-06-17T15:17: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67" w:author="Evan Katz" w:date="2019-06-17T15:17:00Z">
              <w:r w:rsidR="004E285C">
                <w:rPr>
                  <w:rFonts w:ascii="Times New Roman" w:hAnsi="Times New Roman"/>
                </w:rPr>
                <w:br/>
              </w:r>
            </w:ins>
          </w:p>
          <w:p w14:paraId="0E4D874B" w14:textId="0908ADE3" w:rsidR="004F7FAB" w:rsidRDefault="004F7FAB">
            <w:pPr>
              <w:numPr>
                <w:ilvl w:val="0"/>
                <w:numId w:val="25"/>
              </w:numPr>
              <w:tabs>
                <w:tab w:val="clear" w:pos="720"/>
                <w:tab w:val="num" w:pos="305"/>
              </w:tabs>
              <w:spacing w:before="60" w:after="60" w:line="260" w:lineRule="exact"/>
              <w:ind w:left="305" w:hanging="305"/>
              <w:rPr>
                <w:rFonts w:ascii="Times New Roman" w:hAnsi="Times New Roman"/>
              </w:rPr>
              <w:pPrChange w:id="668" w:author="Evan Katz" w:date="2019-06-17T15:11:00Z">
                <w:pPr>
                  <w:numPr>
                    <w:numId w:val="25"/>
                  </w:numPr>
                  <w:tabs>
                    <w:tab w:val="num" w:pos="305"/>
                    <w:tab w:val="num" w:pos="720"/>
                  </w:tabs>
                  <w:spacing w:before="60" w:after="60" w:line="260" w:lineRule="exact"/>
                  <w:ind w:left="305" w:hanging="305"/>
                  <w:jc w:val="both"/>
                </w:pPr>
              </w:pPrChange>
            </w:pPr>
            <w:r>
              <w:rPr>
                <w:rFonts w:ascii="Times New Roman" w:hAnsi="Times New Roman"/>
              </w:rPr>
              <w:t>Does the waiver specify</w:t>
            </w:r>
            <w:r w:rsidR="00035EE5">
              <w:rPr>
                <w:rFonts w:ascii="Times New Roman" w:hAnsi="Times New Roman"/>
              </w:rPr>
              <w:t xml:space="preserve"> how the amount of the limit is adjusted during the peri</w:t>
            </w:r>
            <w:r>
              <w:rPr>
                <w:rFonts w:ascii="Times New Roman" w:hAnsi="Times New Roman"/>
              </w:rPr>
              <w:t xml:space="preserve">od that the waiver is in effect?  </w:t>
            </w:r>
            <w:ins w:id="669" w:author="Evan Katz" w:date="2019-06-17T15:17: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70" w:author="Evan Katz" w:date="2019-06-17T15:18:00Z">
              <w:r w:rsidR="004E285C">
                <w:rPr>
                  <w:rFonts w:ascii="Times New Roman" w:hAnsi="Times New Roman"/>
                </w:rPr>
                <w:br/>
              </w:r>
            </w:ins>
          </w:p>
          <w:p w14:paraId="4F4BF4C1" w14:textId="2D03A639" w:rsidR="004F7FAB" w:rsidRDefault="004F7FAB">
            <w:pPr>
              <w:numPr>
                <w:ilvl w:val="0"/>
                <w:numId w:val="25"/>
              </w:numPr>
              <w:tabs>
                <w:tab w:val="clear" w:pos="720"/>
                <w:tab w:val="num" w:pos="305"/>
              </w:tabs>
              <w:spacing w:before="60" w:after="60" w:line="260" w:lineRule="exact"/>
              <w:ind w:left="305" w:hanging="305"/>
              <w:rPr>
                <w:rFonts w:ascii="Times New Roman" w:hAnsi="Times New Roman"/>
              </w:rPr>
              <w:pPrChange w:id="671" w:author="Evan Katz" w:date="2019-06-17T15:11:00Z">
                <w:pPr>
                  <w:numPr>
                    <w:numId w:val="25"/>
                  </w:numPr>
                  <w:tabs>
                    <w:tab w:val="num" w:pos="305"/>
                    <w:tab w:val="num" w:pos="720"/>
                  </w:tabs>
                  <w:spacing w:before="60" w:after="60" w:line="260" w:lineRule="exact"/>
                  <w:ind w:left="305" w:hanging="305"/>
                  <w:jc w:val="both"/>
                </w:pPr>
              </w:pPrChange>
            </w:pPr>
            <w:r>
              <w:rPr>
                <w:rFonts w:ascii="Times New Roman" w:hAnsi="Times New Roman"/>
              </w:rPr>
              <w:t>Does the waiver contain</w:t>
            </w:r>
            <w:r w:rsidR="00035EE5" w:rsidRPr="007357A3">
              <w:rPr>
                <w:rFonts w:ascii="Times New Roman" w:hAnsi="Times New Roman"/>
              </w:rPr>
              <w:t xml:space="preserve"> provisions for adjusting or making exceptions to the limit based on participant health and welfare needs or other factors sp</w:t>
            </w:r>
            <w:r>
              <w:rPr>
                <w:rFonts w:ascii="Times New Roman" w:hAnsi="Times New Roman"/>
              </w:rPr>
              <w:t>ecified by the state?</w:t>
            </w:r>
            <w:r w:rsidR="00035EE5">
              <w:rPr>
                <w:rFonts w:ascii="Times New Roman" w:hAnsi="Times New Roman"/>
              </w:rPr>
              <w:t xml:space="preserve">  </w:t>
            </w:r>
            <w:r>
              <w:rPr>
                <w:rFonts w:ascii="Times New Roman" w:hAnsi="Times New Roman"/>
              </w:rPr>
              <w:t xml:space="preserve">Are any criteria </w:t>
            </w:r>
            <w:r w:rsidR="00035EE5">
              <w:rPr>
                <w:rFonts w:ascii="Times New Roman" w:hAnsi="Times New Roman"/>
              </w:rPr>
              <w:t xml:space="preserve">applied to adjust the budget </w:t>
            </w:r>
            <w:r>
              <w:rPr>
                <w:rFonts w:ascii="Times New Roman" w:hAnsi="Times New Roman"/>
              </w:rPr>
              <w:t xml:space="preserve">clear and explicit?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72" w:author="Evan Katz" w:date="2019-06-17T15:18:00Z">
              <w:r w:rsidR="004E285C">
                <w:rPr>
                  <w:rFonts w:ascii="Times New Roman" w:hAnsi="Times New Roman"/>
                </w:rPr>
                <w:br/>
              </w:r>
            </w:ins>
          </w:p>
          <w:p w14:paraId="2FF965E8" w14:textId="1911BA6F" w:rsidR="006A3487" w:rsidRDefault="004F7FAB">
            <w:pPr>
              <w:numPr>
                <w:ilvl w:val="0"/>
                <w:numId w:val="25"/>
              </w:numPr>
              <w:tabs>
                <w:tab w:val="clear" w:pos="720"/>
                <w:tab w:val="num" w:pos="305"/>
              </w:tabs>
              <w:spacing w:before="60" w:after="60" w:line="260" w:lineRule="exact"/>
              <w:ind w:left="305" w:hanging="305"/>
              <w:rPr>
                <w:rFonts w:ascii="Times New Roman" w:hAnsi="Times New Roman"/>
              </w:rPr>
              <w:pPrChange w:id="673" w:author="Evan Katz" w:date="2019-06-17T15:11:00Z">
                <w:pPr>
                  <w:numPr>
                    <w:numId w:val="25"/>
                  </w:numPr>
                  <w:tabs>
                    <w:tab w:val="num" w:pos="305"/>
                    <w:tab w:val="num" w:pos="720"/>
                  </w:tabs>
                  <w:spacing w:before="60" w:after="60" w:line="260" w:lineRule="exact"/>
                  <w:ind w:left="305" w:hanging="305"/>
                  <w:jc w:val="both"/>
                </w:pPr>
              </w:pPrChange>
            </w:pPr>
            <w:r>
              <w:rPr>
                <w:rFonts w:ascii="Times New Roman" w:hAnsi="Times New Roman"/>
              </w:rPr>
              <w:t>Does the waiver specify</w:t>
            </w:r>
            <w:r w:rsidR="00035EE5" w:rsidRPr="007357A3">
              <w:rPr>
                <w:rFonts w:ascii="Times New Roman" w:hAnsi="Times New Roman"/>
              </w:rPr>
              <w:t xml:space="preserve"> safeguards that are in effect when the amount of the limit is insufficien</w:t>
            </w:r>
            <w:r>
              <w:rPr>
                <w:rFonts w:ascii="Times New Roman" w:hAnsi="Times New Roman"/>
              </w:rPr>
              <w:t xml:space="preserve">t to meet a participant’s needs? </w:t>
            </w:r>
            <w:ins w:id="674" w:author="Evan Katz" w:date="2019-06-17T15:18: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75" w:author="Evan Katz" w:date="2019-06-17T15:18:00Z">
              <w:r w:rsidR="004E285C">
                <w:rPr>
                  <w:rFonts w:ascii="Times New Roman" w:hAnsi="Times New Roman"/>
                </w:rPr>
                <w:br/>
              </w:r>
            </w:ins>
          </w:p>
          <w:p w14:paraId="0DC74E4D" w14:textId="05A441D1" w:rsidR="003D761C" w:rsidRPr="00E96FFD" w:rsidRDefault="004F7FAB">
            <w:pPr>
              <w:numPr>
                <w:ilvl w:val="0"/>
                <w:numId w:val="25"/>
              </w:numPr>
              <w:tabs>
                <w:tab w:val="clear" w:pos="720"/>
                <w:tab w:val="num" w:pos="305"/>
              </w:tabs>
              <w:spacing w:before="60" w:after="60" w:line="260" w:lineRule="exact"/>
              <w:ind w:left="305" w:hanging="305"/>
              <w:rPr>
                <w:rFonts w:ascii="Times New Roman" w:hAnsi="Times New Roman"/>
              </w:rPr>
              <w:pPrChange w:id="676" w:author="Evan Katz" w:date="2019-06-17T15:11:00Z">
                <w:pPr>
                  <w:numPr>
                    <w:numId w:val="25"/>
                  </w:numPr>
                  <w:tabs>
                    <w:tab w:val="num" w:pos="305"/>
                    <w:tab w:val="num" w:pos="720"/>
                  </w:tabs>
                  <w:spacing w:before="60" w:after="60" w:line="260" w:lineRule="exact"/>
                  <w:ind w:left="305" w:hanging="305"/>
                  <w:jc w:val="both"/>
                </w:pPr>
              </w:pPrChange>
            </w:pPr>
            <w:r>
              <w:rPr>
                <w:rFonts w:ascii="Times New Roman" w:hAnsi="Times New Roman"/>
              </w:rPr>
              <w:t>Does the waiver provide</w:t>
            </w:r>
            <w:r w:rsidR="00035EE5">
              <w:rPr>
                <w:rFonts w:ascii="Times New Roman" w:hAnsi="Times New Roman"/>
              </w:rPr>
              <w:t xml:space="preserve"> for notifying participants of the amount of the limit to which th</w:t>
            </w:r>
            <w:r>
              <w:rPr>
                <w:rFonts w:ascii="Times New Roman" w:hAnsi="Times New Roman"/>
              </w:rPr>
              <w:t xml:space="preserve">eir waiver services are subject? </w:t>
            </w:r>
            <w:ins w:id="677" w:author="Evan Katz" w:date="2019-06-17T15:18: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78" w:author="Evan Katz" w:date="2019-06-17T15:18:00Z">
              <w:r w:rsidR="004E285C">
                <w:rPr>
                  <w:rFonts w:ascii="Times New Roman" w:hAnsi="Times New Roman"/>
                </w:rPr>
                <w:br/>
              </w:r>
            </w:ins>
          </w:p>
        </w:tc>
        <w:tc>
          <w:tcPr>
            <w:tcW w:w="3060" w:type="dxa"/>
          </w:tcPr>
          <w:p w14:paraId="32138B5B" w14:textId="77777777" w:rsidR="003D761C" w:rsidRPr="00E96FFD" w:rsidRDefault="003D761C">
            <w:pPr>
              <w:rPr>
                <w:rFonts w:ascii="Times New Roman" w:hAnsi="Times New Roman"/>
                <w:bCs/>
              </w:rPr>
            </w:pPr>
          </w:p>
        </w:tc>
      </w:tr>
      <w:tr w:rsidR="003D761C" w:rsidRPr="00E96FFD" w14:paraId="79EECF37" w14:textId="77777777">
        <w:tc>
          <w:tcPr>
            <w:tcW w:w="3007" w:type="dxa"/>
          </w:tcPr>
          <w:p w14:paraId="57278CF9" w14:textId="77777777" w:rsidR="001B6E08" w:rsidRPr="001B6E08" w:rsidRDefault="001B6E08">
            <w:pPr>
              <w:tabs>
                <w:tab w:val="left" w:pos="0"/>
                <w:tab w:val="left" w:pos="480"/>
                <w:tab w:val="left" w:pos="960"/>
                <w:tab w:val="left" w:pos="1440"/>
                <w:tab w:val="left" w:pos="1920"/>
                <w:tab w:val="left" w:pos="2400"/>
                <w:tab w:val="left" w:pos="2880"/>
                <w:tab w:val="left" w:pos="3360"/>
              </w:tabs>
              <w:spacing w:before="120"/>
              <w:rPr>
                <w:rFonts w:ascii="Times New Roman" w:hAnsi="Times New Roman"/>
                <w:b/>
              </w:rPr>
            </w:pPr>
            <w:r w:rsidRPr="001B6E08">
              <w:rPr>
                <w:rFonts w:ascii="Times New Roman" w:hAnsi="Times New Roman"/>
                <w:b/>
              </w:rPr>
              <w:t>Criteria Applicable to Specific Types of Limits</w:t>
            </w:r>
          </w:p>
          <w:p w14:paraId="23581EF3" w14:textId="77777777" w:rsidR="003D761C" w:rsidRPr="00E96FFD" w:rsidRDefault="003D761C">
            <w:pPr>
              <w:spacing w:before="60" w:after="60" w:line="260" w:lineRule="exact"/>
              <w:rPr>
                <w:rFonts w:ascii="Times New Roman" w:hAnsi="Times New Roman"/>
                <w:b/>
              </w:rPr>
              <w:pPrChange w:id="679" w:author="Evan Katz" w:date="2019-06-17T15:11:00Z">
                <w:pPr>
                  <w:spacing w:before="60" w:after="60" w:line="260" w:lineRule="exact"/>
                  <w:jc w:val="both"/>
                </w:pPr>
              </w:pPrChange>
            </w:pPr>
          </w:p>
        </w:tc>
        <w:tc>
          <w:tcPr>
            <w:tcW w:w="8153" w:type="dxa"/>
          </w:tcPr>
          <w:p w14:paraId="06A818BD" w14:textId="77777777" w:rsidR="004F7FAB" w:rsidRPr="001B6E08" w:rsidRDefault="004F7FAB">
            <w:pPr>
              <w:tabs>
                <w:tab w:val="left" w:pos="0"/>
                <w:tab w:val="left" w:pos="480"/>
                <w:tab w:val="left" w:pos="960"/>
                <w:tab w:val="left" w:pos="1440"/>
                <w:tab w:val="left" w:pos="1920"/>
                <w:tab w:val="left" w:pos="2400"/>
                <w:tab w:val="left" w:pos="2880"/>
                <w:tab w:val="left" w:pos="3360"/>
              </w:tabs>
              <w:spacing w:before="120"/>
              <w:rPr>
                <w:rFonts w:ascii="Times New Roman" w:hAnsi="Times New Roman"/>
                <w:b/>
              </w:rPr>
              <w:pPrChange w:id="680" w:author="Evan Katz" w:date="2019-06-17T15:11:00Z">
                <w:pPr>
                  <w:tabs>
                    <w:tab w:val="left" w:pos="0"/>
                    <w:tab w:val="left" w:pos="480"/>
                    <w:tab w:val="left" w:pos="960"/>
                    <w:tab w:val="left" w:pos="1440"/>
                    <w:tab w:val="left" w:pos="1920"/>
                    <w:tab w:val="left" w:pos="2400"/>
                    <w:tab w:val="left" w:pos="2880"/>
                    <w:tab w:val="left" w:pos="3360"/>
                  </w:tabs>
                  <w:spacing w:before="120"/>
                  <w:jc w:val="both"/>
                </w:pPr>
              </w:pPrChange>
            </w:pPr>
            <w:r w:rsidRPr="001B6E08">
              <w:rPr>
                <w:rFonts w:ascii="Times New Roman" w:hAnsi="Times New Roman"/>
                <w:b/>
              </w:rPr>
              <w:t>Limit(s) on Set(s) of Waiver Services</w:t>
            </w:r>
          </w:p>
          <w:p w14:paraId="79C9B092" w14:textId="306B41D4" w:rsidR="003D761C" w:rsidRPr="00E96FFD" w:rsidRDefault="001B6E08">
            <w:pPr>
              <w:spacing w:before="60" w:after="60" w:line="260" w:lineRule="exact"/>
              <w:rPr>
                <w:rFonts w:ascii="Times New Roman" w:hAnsi="Times New Roman"/>
              </w:rPr>
              <w:pPrChange w:id="681" w:author="Evan Katz" w:date="2019-06-17T15:11:00Z">
                <w:pPr>
                  <w:spacing w:before="60" w:after="60" w:line="260" w:lineRule="exact"/>
                  <w:jc w:val="both"/>
                </w:pPr>
              </w:pPrChange>
            </w:pPr>
            <w:r>
              <w:rPr>
                <w:rFonts w:ascii="Times New Roman" w:hAnsi="Times New Roman"/>
              </w:rPr>
              <w:t>Are t</w:t>
            </w:r>
            <w:r w:rsidR="004F7FAB">
              <w:rPr>
                <w:rFonts w:ascii="Times New Roman" w:hAnsi="Times New Roman"/>
              </w:rPr>
              <w:t>he services in the set to which the limit applies reasonably related to one an</w:t>
            </w:r>
            <w:r>
              <w:rPr>
                <w:rFonts w:ascii="Times New Roman" w:hAnsi="Times New Roman"/>
              </w:rPr>
              <w:t xml:space="preserve">other? </w:t>
            </w:r>
            <w:ins w:id="682" w:author="Evan Katz" w:date="2019-06-17T15:18:00Z">
              <w:r w:rsidR="004E285C">
                <w:rPr>
                  <w:rFonts w:ascii="Times New Roman" w:hAnsi="Times New Roman"/>
                </w:rPr>
                <w:br/>
              </w:r>
            </w:ins>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tc>
        <w:tc>
          <w:tcPr>
            <w:tcW w:w="3060" w:type="dxa"/>
          </w:tcPr>
          <w:p w14:paraId="4987CDCB" w14:textId="77777777" w:rsidR="003D761C" w:rsidRPr="00E96FFD" w:rsidRDefault="003D761C">
            <w:pPr>
              <w:rPr>
                <w:rFonts w:ascii="Times New Roman" w:hAnsi="Times New Roman"/>
                <w:bCs/>
              </w:rPr>
            </w:pPr>
          </w:p>
        </w:tc>
      </w:tr>
      <w:tr w:rsidR="003D761C" w:rsidRPr="00E96FFD" w14:paraId="06AE2F81" w14:textId="77777777">
        <w:tc>
          <w:tcPr>
            <w:tcW w:w="3007" w:type="dxa"/>
          </w:tcPr>
          <w:p w14:paraId="59907574" w14:textId="77777777" w:rsidR="001B6E08" w:rsidRPr="001B6E08" w:rsidRDefault="001B6E08">
            <w:pPr>
              <w:tabs>
                <w:tab w:val="left" w:pos="0"/>
                <w:tab w:val="left" w:pos="480"/>
                <w:tab w:val="left" w:pos="960"/>
                <w:tab w:val="left" w:pos="1440"/>
                <w:tab w:val="left" w:pos="1920"/>
                <w:tab w:val="left" w:pos="2400"/>
                <w:tab w:val="left" w:pos="2880"/>
                <w:tab w:val="left" w:pos="3360"/>
              </w:tabs>
              <w:spacing w:before="120"/>
              <w:rPr>
                <w:rFonts w:ascii="Times New Roman" w:hAnsi="Times New Roman"/>
                <w:b/>
              </w:rPr>
            </w:pPr>
            <w:r w:rsidRPr="001B6E08">
              <w:rPr>
                <w:rFonts w:ascii="Times New Roman" w:hAnsi="Times New Roman"/>
                <w:b/>
              </w:rPr>
              <w:t>Prospective Individual Budget Amount</w:t>
            </w:r>
          </w:p>
          <w:p w14:paraId="15F6C261" w14:textId="77777777" w:rsidR="003D761C" w:rsidRPr="00E96FFD" w:rsidRDefault="003D761C">
            <w:pPr>
              <w:rPr>
                <w:rFonts w:ascii="Times New Roman" w:hAnsi="Times New Roman"/>
                <w:b/>
              </w:rPr>
            </w:pPr>
          </w:p>
        </w:tc>
        <w:tc>
          <w:tcPr>
            <w:tcW w:w="8153" w:type="dxa"/>
          </w:tcPr>
          <w:p w14:paraId="368BB18B" w14:textId="4D69D94B" w:rsidR="001B6E08" w:rsidRDefault="001B6E08">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683" w:author="Evan Katz" w:date="2019-06-17T15:11: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Does the waiver specify</w:t>
            </w:r>
            <w:r w:rsidR="004F7FAB">
              <w:rPr>
                <w:rFonts w:ascii="Times New Roman" w:hAnsi="Times New Roman"/>
              </w:rPr>
              <w:t xml:space="preserve"> the assessment and other participant information upon which the in</w:t>
            </w:r>
            <w:r>
              <w:rPr>
                <w:rFonts w:ascii="Times New Roman" w:hAnsi="Times New Roman"/>
              </w:rPr>
              <w:t xml:space="preserve">dividual budget amount is based?  </w:t>
            </w:r>
            <w:ins w:id="684" w:author="Evan Katz" w:date="2019-06-17T15:18: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28270514" w14:textId="70C1E676" w:rsidR="001B6E08" w:rsidRDefault="001B6E08">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685" w:author="Evan Katz" w:date="2019-06-17T15:11: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Does the waiver explain</w:t>
            </w:r>
            <w:r w:rsidR="004F7FAB">
              <w:rPr>
                <w:rFonts w:ascii="Times New Roman" w:hAnsi="Times New Roman"/>
              </w:rPr>
              <w:t xml:space="preserve"> how assessment and other participant information is employed in determin</w:t>
            </w:r>
            <w:r>
              <w:rPr>
                <w:rFonts w:ascii="Times New Roman" w:hAnsi="Times New Roman"/>
              </w:rPr>
              <w:t xml:space="preserve">ing the individual budget amount? </w:t>
            </w:r>
            <w:ins w:id="686" w:author="Evan Katz" w:date="2019-06-17T15:18:00Z">
              <w:r w:rsidR="004E285C">
                <w:rPr>
                  <w:rFonts w:ascii="Times New Roman" w:hAnsi="Times New Roman"/>
                </w:rPr>
                <w:br/>
              </w:r>
            </w:ins>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7BFA9319" w14:textId="4D2C226C" w:rsidR="001B6E08" w:rsidRDefault="001B6E08">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687" w:author="Evan Katz" w:date="2019-06-17T15:11: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Is t</w:t>
            </w:r>
            <w:r w:rsidR="004F7FAB">
              <w:rPr>
                <w:rFonts w:ascii="Times New Roman" w:hAnsi="Times New Roman"/>
              </w:rPr>
              <w:t xml:space="preserve">he entity responsible for determining the individual budget amount </w:t>
            </w:r>
            <w:r>
              <w:rPr>
                <w:rFonts w:ascii="Times New Roman" w:hAnsi="Times New Roman"/>
              </w:rPr>
              <w:t xml:space="preserve">identified? </w:t>
            </w:r>
            <w:ins w:id="688" w:author="Evan Katz" w:date="2019-06-17T15:18:00Z">
              <w:r w:rsidR="004E285C">
                <w:rPr>
                  <w:rFonts w:ascii="Times New Roman" w:hAnsi="Times New Roman"/>
                </w:rPr>
                <w:br/>
              </w:r>
            </w:ins>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89" w:author="Evan Katz" w:date="2019-06-17T15:18:00Z">
              <w:r w:rsidR="004E285C">
                <w:rPr>
                  <w:rFonts w:ascii="Times New Roman" w:hAnsi="Times New Roman"/>
                </w:rPr>
                <w:br/>
              </w:r>
            </w:ins>
          </w:p>
          <w:p w14:paraId="56EA272F" w14:textId="4F8A37E0" w:rsidR="000770C4" w:rsidRDefault="004F7FAB">
            <w:pPr>
              <w:numPr>
                <w:ilvl w:val="0"/>
                <w:numId w:val="26"/>
              </w:numPr>
              <w:tabs>
                <w:tab w:val="clear" w:pos="720"/>
                <w:tab w:val="num" w:pos="305"/>
              </w:tabs>
              <w:ind w:left="305"/>
              <w:rPr>
                <w:rFonts w:ascii="Times New Roman" w:hAnsi="Times New Roman"/>
              </w:rPr>
              <w:pPrChange w:id="690" w:author="Evan Katz" w:date="2019-06-17T15:11:00Z">
                <w:pPr>
                  <w:numPr>
                    <w:numId w:val="26"/>
                  </w:numPr>
                  <w:tabs>
                    <w:tab w:val="num" w:pos="305"/>
                    <w:tab w:val="num" w:pos="720"/>
                  </w:tabs>
                  <w:ind w:left="305" w:hanging="360"/>
                </w:pPr>
              </w:pPrChange>
            </w:pPr>
            <w:r>
              <w:rPr>
                <w:rFonts w:ascii="Times New Roman" w:hAnsi="Times New Roman"/>
              </w:rPr>
              <w:t xml:space="preserve">If geographic factors affect the budget amount, </w:t>
            </w:r>
            <w:r w:rsidR="001B6E08">
              <w:rPr>
                <w:rFonts w:ascii="Times New Roman" w:hAnsi="Times New Roman"/>
              </w:rPr>
              <w:t xml:space="preserve">does the waiver explain how such adjustments are made?  </w:t>
            </w:r>
            <w:ins w:id="691" w:author="Evan Katz" w:date="2019-06-17T15:18: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001B6E08"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1B6E08" w:rsidRPr="00E96FFD">
              <w:rPr>
                <w:rFonts w:ascii="Times New Roman" w:hAnsi="Times New Roman"/>
                <w:iCs/>
              </w:rPr>
              <w:t xml:space="preserve"> </w:t>
            </w:r>
            <w:r w:rsidR="001B6E08"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1B6E08"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1B6E08" w:rsidRPr="00E96FFD">
              <w:rPr>
                <w:rFonts w:ascii="Times New Roman" w:hAnsi="Times New Roman"/>
                <w:iCs/>
              </w:rPr>
              <w:t xml:space="preserve">  </w:t>
            </w:r>
            <w:r w:rsidR="001B6E08" w:rsidRPr="00E96FFD">
              <w:rPr>
                <w:rFonts w:ascii="Times New Roman" w:hAnsi="Times New Roman"/>
              </w:rPr>
              <w:t>No</w:t>
            </w:r>
            <w:ins w:id="692" w:author="Evan Katz" w:date="2019-06-17T15:18:00Z">
              <w:r w:rsidR="004E285C">
                <w:rPr>
                  <w:rFonts w:ascii="Times New Roman" w:hAnsi="Times New Roman"/>
                </w:rPr>
                <w:br/>
              </w:r>
            </w:ins>
          </w:p>
          <w:p w14:paraId="6FEE0EB6" w14:textId="658F822D" w:rsidR="003D761C" w:rsidRPr="00E96FFD" w:rsidRDefault="001B6E08">
            <w:pPr>
              <w:numPr>
                <w:ilvl w:val="0"/>
                <w:numId w:val="26"/>
              </w:numPr>
              <w:tabs>
                <w:tab w:val="clear" w:pos="720"/>
                <w:tab w:val="num" w:pos="305"/>
              </w:tabs>
              <w:ind w:left="305"/>
              <w:rPr>
                <w:rFonts w:ascii="Times New Roman" w:hAnsi="Times New Roman"/>
              </w:rPr>
              <w:pPrChange w:id="693" w:author="Evan Katz" w:date="2019-06-17T15:11:00Z">
                <w:pPr>
                  <w:numPr>
                    <w:numId w:val="26"/>
                  </w:numPr>
                  <w:tabs>
                    <w:tab w:val="num" w:pos="305"/>
                    <w:tab w:val="num" w:pos="720"/>
                  </w:tabs>
                  <w:ind w:left="305" w:hanging="360"/>
                </w:pPr>
              </w:pPrChange>
            </w:pPr>
            <w:r>
              <w:rPr>
                <w:rFonts w:ascii="Times New Roman" w:hAnsi="Times New Roman"/>
              </w:rPr>
              <w:t>Does the waiver specify</w:t>
            </w:r>
            <w:r w:rsidR="004F7FAB">
              <w:rPr>
                <w:rFonts w:ascii="Times New Roman" w:hAnsi="Times New Roman"/>
              </w:rPr>
              <w:t xml:space="preserve"> how the methodology for determining the individual budget amoun</w:t>
            </w:r>
            <w:r>
              <w:rPr>
                <w:rFonts w:ascii="Times New Roman" w:hAnsi="Times New Roman"/>
              </w:rPr>
              <w:t xml:space="preserve">t is open for public inspection?  </w:t>
            </w:r>
            <w:ins w:id="694" w:author="Evan Katz" w:date="2019-06-17T15:18:00Z">
              <w:r w:rsidR="004E285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695" w:author="Evan Katz" w:date="2019-06-17T15:19:00Z">
              <w:r w:rsidR="004E285C">
                <w:rPr>
                  <w:rFonts w:ascii="Times New Roman" w:hAnsi="Times New Roman"/>
                </w:rPr>
                <w:br/>
              </w:r>
            </w:ins>
          </w:p>
        </w:tc>
        <w:tc>
          <w:tcPr>
            <w:tcW w:w="3060" w:type="dxa"/>
          </w:tcPr>
          <w:p w14:paraId="1AB757C0" w14:textId="77777777" w:rsidR="003D761C" w:rsidRPr="00E96FFD" w:rsidRDefault="003D761C">
            <w:pPr>
              <w:rPr>
                <w:rFonts w:ascii="Times New Roman" w:hAnsi="Times New Roman"/>
                <w:bCs/>
              </w:rPr>
            </w:pPr>
          </w:p>
        </w:tc>
      </w:tr>
      <w:tr w:rsidR="003D761C" w:rsidRPr="00E96FFD" w14:paraId="0CAF32DD" w14:textId="77777777">
        <w:tc>
          <w:tcPr>
            <w:tcW w:w="3007" w:type="dxa"/>
          </w:tcPr>
          <w:p w14:paraId="636117AA" w14:textId="77777777" w:rsidR="00104D87" w:rsidRPr="00104D87" w:rsidRDefault="00104D87">
            <w:pPr>
              <w:tabs>
                <w:tab w:val="left" w:pos="0"/>
                <w:tab w:val="left" w:pos="480"/>
                <w:tab w:val="left" w:pos="960"/>
                <w:tab w:val="left" w:pos="1440"/>
                <w:tab w:val="left" w:pos="1920"/>
                <w:tab w:val="left" w:pos="2400"/>
                <w:tab w:val="left" w:pos="2880"/>
                <w:tab w:val="left" w:pos="3360"/>
              </w:tabs>
              <w:spacing w:before="120"/>
              <w:rPr>
                <w:rFonts w:ascii="Times New Roman" w:hAnsi="Times New Roman"/>
                <w:b/>
              </w:rPr>
            </w:pPr>
            <w:r w:rsidRPr="00104D87">
              <w:rPr>
                <w:rFonts w:ascii="Times New Roman" w:hAnsi="Times New Roman"/>
                <w:b/>
              </w:rPr>
              <w:t>Budget Limits by Level of Support</w:t>
            </w:r>
          </w:p>
          <w:p w14:paraId="1ED5D09E" w14:textId="77777777" w:rsidR="003D761C" w:rsidRPr="00E96FFD" w:rsidRDefault="003D761C">
            <w:pPr>
              <w:rPr>
                <w:rFonts w:ascii="Times New Roman" w:hAnsi="Times New Roman"/>
                <w:b/>
              </w:rPr>
            </w:pPr>
          </w:p>
        </w:tc>
        <w:tc>
          <w:tcPr>
            <w:tcW w:w="8153" w:type="dxa"/>
          </w:tcPr>
          <w:p w14:paraId="0BB0FA8B" w14:textId="280EF3D2" w:rsidR="00104D87" w:rsidRPr="005A5D39" w:rsidRDefault="00104D87">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696" w:author="Evan Katz" w:date="2019-06-17T15:19: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Does the waiver specify</w:t>
            </w:r>
            <w:r w:rsidR="004F7FAB">
              <w:rPr>
                <w:rFonts w:ascii="Times New Roman" w:hAnsi="Times New Roman"/>
              </w:rPr>
              <w:t xml:space="preserve"> the levels of support or participant groupings that have been established a</w:t>
            </w:r>
            <w:r>
              <w:rPr>
                <w:rFonts w:ascii="Times New Roman" w:hAnsi="Times New Roman"/>
              </w:rPr>
              <w:t xml:space="preserve">nd the basis for such groupings? </w:t>
            </w:r>
            <w:ins w:id="697" w:author="Evan Katz" w:date="2019-06-17T15:19:00Z">
              <w:r w:rsidR="005A5D39">
                <w:rPr>
                  <w:rFonts w:ascii="Times New Roman" w:hAnsi="Times New Roman"/>
                </w:rPr>
                <w:br/>
              </w:r>
            </w:ins>
            <w:r w:rsidRPr="005A5D39">
              <w:rPr>
                <w:rFonts w:ascii="Times New Roman" w:hAnsi="Times New Roman"/>
              </w:rPr>
              <w:t xml:space="preserve"> </w:t>
            </w:r>
            <w:r w:rsidR="00654AE7" w:rsidRPr="00A90582">
              <w:rPr>
                <w:rFonts w:ascii="Times New Roman" w:hAnsi="Times New Roman"/>
                <w:iCs/>
              </w:rPr>
              <w:fldChar w:fldCharType="begin">
                <w:ffData>
                  <w:name w:val="Check91"/>
                  <w:enabled/>
                  <w:calcOnExit w:val="0"/>
                  <w:checkBox>
                    <w:sizeAuto/>
                    <w:default w:val="0"/>
                  </w:checkBox>
                </w:ffData>
              </w:fldChar>
            </w:r>
            <w:r w:rsidRPr="005A5D39">
              <w:rPr>
                <w:rFonts w:ascii="Times New Roman" w:hAnsi="Times New Roman"/>
                <w:iCs/>
              </w:rPr>
              <w:instrText xml:space="preserve"> FORMCHECKBOX </w:instrText>
            </w:r>
            <w:r w:rsidR="00654AE7" w:rsidRPr="00A90582">
              <w:rPr>
                <w:rFonts w:ascii="Times New Roman" w:hAnsi="Times New Roman"/>
                <w:iCs/>
              </w:rPr>
            </w:r>
            <w:r w:rsidR="00654AE7" w:rsidRPr="00A90582">
              <w:rPr>
                <w:rFonts w:ascii="Times New Roman" w:hAnsi="Times New Roman"/>
                <w:iCs/>
              </w:rPr>
              <w:fldChar w:fldCharType="separate"/>
            </w:r>
            <w:r w:rsidR="00654AE7" w:rsidRPr="00A90582">
              <w:rPr>
                <w:rFonts w:ascii="Times New Roman" w:hAnsi="Times New Roman"/>
                <w:iCs/>
              </w:rPr>
              <w:fldChar w:fldCharType="end"/>
            </w:r>
            <w:r w:rsidRPr="005A5D39">
              <w:rPr>
                <w:rFonts w:ascii="Times New Roman" w:hAnsi="Times New Roman"/>
                <w:iCs/>
              </w:rPr>
              <w:t xml:space="preserve"> </w:t>
            </w:r>
            <w:r w:rsidRPr="005A5D39">
              <w:rPr>
                <w:rFonts w:ascii="Times New Roman" w:hAnsi="Times New Roman"/>
              </w:rPr>
              <w:t xml:space="preserve">Yes  </w:t>
            </w:r>
            <w:r w:rsidR="00654AE7" w:rsidRPr="00A90582">
              <w:rPr>
                <w:rFonts w:ascii="Times New Roman" w:hAnsi="Times New Roman"/>
                <w:iCs/>
              </w:rPr>
              <w:fldChar w:fldCharType="begin">
                <w:ffData>
                  <w:name w:val="Check91"/>
                  <w:enabled/>
                  <w:calcOnExit w:val="0"/>
                  <w:checkBox>
                    <w:sizeAuto/>
                    <w:default w:val="0"/>
                  </w:checkBox>
                </w:ffData>
              </w:fldChar>
            </w:r>
            <w:r w:rsidRPr="005A5D39">
              <w:rPr>
                <w:rFonts w:ascii="Times New Roman" w:hAnsi="Times New Roman"/>
                <w:iCs/>
              </w:rPr>
              <w:instrText xml:space="preserve"> FORMCHECKBOX </w:instrText>
            </w:r>
            <w:r w:rsidR="00654AE7" w:rsidRPr="00A90582">
              <w:rPr>
                <w:rFonts w:ascii="Times New Roman" w:hAnsi="Times New Roman"/>
                <w:iCs/>
              </w:rPr>
            </w:r>
            <w:r w:rsidR="00654AE7" w:rsidRPr="00A90582">
              <w:rPr>
                <w:rFonts w:ascii="Times New Roman" w:hAnsi="Times New Roman"/>
                <w:iCs/>
              </w:rPr>
              <w:fldChar w:fldCharType="separate"/>
            </w:r>
            <w:r w:rsidR="00654AE7" w:rsidRPr="00A90582">
              <w:rPr>
                <w:rFonts w:ascii="Times New Roman" w:hAnsi="Times New Roman"/>
                <w:iCs/>
              </w:rPr>
              <w:fldChar w:fldCharType="end"/>
            </w:r>
            <w:r w:rsidRPr="005A5D39">
              <w:rPr>
                <w:rFonts w:ascii="Times New Roman" w:hAnsi="Times New Roman"/>
                <w:iCs/>
              </w:rPr>
              <w:t xml:space="preserve">  </w:t>
            </w:r>
            <w:r w:rsidRPr="005A5D39">
              <w:rPr>
                <w:rFonts w:ascii="Times New Roman" w:hAnsi="Times New Roman"/>
              </w:rPr>
              <w:t>No</w:t>
            </w:r>
          </w:p>
          <w:p w14:paraId="1F88625E" w14:textId="60AC807A" w:rsidR="004F7FAB" w:rsidRDefault="00104D87">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698" w:author="Evan Katz" w:date="2019-06-17T15:11: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Does t</w:t>
            </w:r>
            <w:r w:rsidR="004F7FAB">
              <w:rPr>
                <w:rFonts w:ascii="Times New Roman" w:hAnsi="Times New Roman"/>
              </w:rPr>
              <w:t>he waiver specif</w:t>
            </w:r>
            <w:r>
              <w:rPr>
                <w:rFonts w:ascii="Times New Roman" w:hAnsi="Times New Roman"/>
              </w:rPr>
              <w:t>y</w:t>
            </w:r>
            <w:r w:rsidR="004F7FAB">
              <w:rPr>
                <w:rFonts w:ascii="Times New Roman" w:hAnsi="Times New Roman"/>
              </w:rPr>
              <w:t xml:space="preserve"> the procedures that are followed to assign participants to a level of support or participant grouping</w:t>
            </w:r>
            <w:r>
              <w:rPr>
                <w:rFonts w:ascii="Times New Roman" w:hAnsi="Times New Roman"/>
              </w:rPr>
              <w:t xml:space="preserve">?  </w:t>
            </w:r>
            <w:ins w:id="699" w:author="Evan Katz" w:date="2019-06-17T15:19:00Z">
              <w:r w:rsidR="005A5D39">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4E3268A5" w14:textId="54C9A335" w:rsidR="00104D87" w:rsidRDefault="00104D87">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700" w:author="Evan Katz" w:date="2019-06-17T15:11: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Does the waiver specify</w:t>
            </w:r>
            <w:r w:rsidR="004F7FAB">
              <w:rPr>
                <w:rFonts w:ascii="Times New Roman" w:hAnsi="Times New Roman"/>
              </w:rPr>
              <w:t xml:space="preserve"> the entities responsible for determining the assignment of individuals by level of support</w:t>
            </w:r>
            <w:r>
              <w:rPr>
                <w:rFonts w:ascii="Times New Roman" w:hAnsi="Times New Roman"/>
              </w:rPr>
              <w:t xml:space="preserve">?  </w:t>
            </w:r>
            <w:ins w:id="701" w:author="Evan Katz" w:date="2019-06-17T15:19:00Z">
              <w:r w:rsidR="005A5D39">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7EE55A21" w14:textId="164DEE8A" w:rsidR="00104D87" w:rsidRDefault="004F7FAB">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702" w:author="Evan Katz" w:date="2019-06-17T15:11: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 xml:space="preserve">When assessment results are used to assign individuals to groupings, </w:t>
            </w:r>
            <w:r w:rsidR="00104D87">
              <w:rPr>
                <w:rFonts w:ascii="Times New Roman" w:hAnsi="Times New Roman"/>
              </w:rPr>
              <w:t xml:space="preserve">does </w:t>
            </w:r>
            <w:r>
              <w:rPr>
                <w:rFonts w:ascii="Times New Roman" w:hAnsi="Times New Roman"/>
              </w:rPr>
              <w:t>the waiver specif</w:t>
            </w:r>
            <w:r w:rsidR="00104D87">
              <w:rPr>
                <w:rFonts w:ascii="Times New Roman" w:hAnsi="Times New Roman"/>
              </w:rPr>
              <w:t>y</w:t>
            </w:r>
            <w:r>
              <w:rPr>
                <w:rFonts w:ascii="Times New Roman" w:hAnsi="Times New Roman"/>
              </w:rPr>
              <w:t xml:space="preserve"> the types of assessments that are employed</w:t>
            </w:r>
            <w:r w:rsidR="00104D87">
              <w:rPr>
                <w:rFonts w:ascii="Times New Roman" w:hAnsi="Times New Roman"/>
              </w:rPr>
              <w:t xml:space="preserve">?  </w:t>
            </w:r>
            <w:ins w:id="703" w:author="Evan Katz" w:date="2019-06-17T15:19:00Z">
              <w:r w:rsidR="005A5D39">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00104D87"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104D87" w:rsidRPr="00E96FFD">
              <w:rPr>
                <w:rFonts w:ascii="Times New Roman" w:hAnsi="Times New Roman"/>
                <w:iCs/>
              </w:rPr>
              <w:t xml:space="preserve"> </w:t>
            </w:r>
            <w:r w:rsidR="00104D87"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104D87"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104D87" w:rsidRPr="00E96FFD">
              <w:rPr>
                <w:rFonts w:ascii="Times New Roman" w:hAnsi="Times New Roman"/>
                <w:iCs/>
              </w:rPr>
              <w:t xml:space="preserve">  </w:t>
            </w:r>
            <w:r w:rsidR="00104D87" w:rsidRPr="00E96FFD">
              <w:rPr>
                <w:rFonts w:ascii="Times New Roman" w:hAnsi="Times New Roman"/>
              </w:rPr>
              <w:t>No</w:t>
            </w:r>
            <w:ins w:id="704" w:author="Evan Katz" w:date="2019-06-17T15:19:00Z">
              <w:r w:rsidR="005A5D39">
                <w:rPr>
                  <w:rFonts w:ascii="Times New Roman" w:hAnsi="Times New Roman"/>
                </w:rPr>
                <w:br/>
              </w:r>
            </w:ins>
          </w:p>
          <w:p w14:paraId="3FBF9C2C" w14:textId="0592D9A8" w:rsidR="00104D87" w:rsidRDefault="004F7FAB">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705" w:author="Evan Katz" w:date="2019-06-17T15:11: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 xml:space="preserve">If geographic factors affect the budget amount, </w:t>
            </w:r>
            <w:r w:rsidR="00104D87">
              <w:rPr>
                <w:rFonts w:ascii="Times New Roman" w:hAnsi="Times New Roman"/>
              </w:rPr>
              <w:t xml:space="preserve">does the waiver explain how such adjustments are made? </w:t>
            </w:r>
            <w:ins w:id="706" w:author="Evan Katz" w:date="2019-06-17T15:19:00Z">
              <w:r w:rsidR="005A5D39">
                <w:rPr>
                  <w:rFonts w:ascii="Times New Roman" w:hAnsi="Times New Roman"/>
                </w:rPr>
                <w:br/>
              </w:r>
            </w:ins>
            <w:r w:rsidR="00104D87">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00104D87"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104D87" w:rsidRPr="00E96FFD">
              <w:rPr>
                <w:rFonts w:ascii="Times New Roman" w:hAnsi="Times New Roman"/>
                <w:iCs/>
              </w:rPr>
              <w:t xml:space="preserve"> </w:t>
            </w:r>
            <w:r w:rsidR="00104D87"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104D87"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104D87" w:rsidRPr="00E96FFD">
              <w:rPr>
                <w:rFonts w:ascii="Times New Roman" w:hAnsi="Times New Roman"/>
                <w:iCs/>
              </w:rPr>
              <w:t xml:space="preserve">  </w:t>
            </w:r>
            <w:r w:rsidR="00104D87" w:rsidRPr="00E96FFD">
              <w:rPr>
                <w:rFonts w:ascii="Times New Roman" w:hAnsi="Times New Roman"/>
              </w:rPr>
              <w:t>No</w:t>
            </w:r>
          </w:p>
          <w:p w14:paraId="34D72B50" w14:textId="079BF857" w:rsidR="003D761C" w:rsidRPr="00E96FFD" w:rsidRDefault="00104D87">
            <w:pPr>
              <w:numPr>
                <w:ilvl w:val="0"/>
                <w:numId w:val="26"/>
              </w:numPr>
              <w:tabs>
                <w:tab w:val="left" w:pos="305"/>
                <w:tab w:val="left" w:pos="480"/>
                <w:tab w:val="left" w:pos="960"/>
                <w:tab w:val="left" w:pos="1440"/>
                <w:tab w:val="left" w:pos="1920"/>
                <w:tab w:val="left" w:pos="2400"/>
                <w:tab w:val="left" w:pos="2880"/>
                <w:tab w:val="left" w:pos="3360"/>
              </w:tabs>
              <w:spacing w:before="120"/>
              <w:ind w:left="305"/>
              <w:rPr>
                <w:rFonts w:ascii="Times New Roman" w:hAnsi="Times New Roman"/>
              </w:rPr>
              <w:pPrChange w:id="707" w:author="Evan Katz" w:date="2019-06-17T15:11:00Z">
                <w:pPr>
                  <w:numPr>
                    <w:numId w:val="26"/>
                  </w:numPr>
                  <w:tabs>
                    <w:tab w:val="left" w:pos="305"/>
                    <w:tab w:val="left" w:pos="480"/>
                    <w:tab w:val="num" w:pos="720"/>
                    <w:tab w:val="left" w:pos="960"/>
                    <w:tab w:val="left" w:pos="1440"/>
                    <w:tab w:val="left" w:pos="1920"/>
                    <w:tab w:val="left" w:pos="2400"/>
                    <w:tab w:val="left" w:pos="2880"/>
                    <w:tab w:val="left" w:pos="3360"/>
                  </w:tabs>
                  <w:spacing w:before="120"/>
                  <w:ind w:left="305" w:hanging="360"/>
                  <w:jc w:val="both"/>
                </w:pPr>
              </w:pPrChange>
            </w:pPr>
            <w:r>
              <w:rPr>
                <w:rFonts w:ascii="Times New Roman" w:hAnsi="Times New Roman"/>
              </w:rPr>
              <w:t>Does the waiver specify</w:t>
            </w:r>
            <w:r w:rsidR="004F7FAB">
              <w:rPr>
                <w:rFonts w:ascii="Times New Roman" w:hAnsi="Times New Roman"/>
              </w:rPr>
              <w:t xml:space="preserve"> how the methodology for determining the budget limit </w:t>
            </w:r>
            <w:r>
              <w:rPr>
                <w:rFonts w:ascii="Times New Roman" w:hAnsi="Times New Roman"/>
              </w:rPr>
              <w:t xml:space="preserve">that </w:t>
            </w:r>
            <w:r w:rsidR="004F7FAB">
              <w:rPr>
                <w:rFonts w:ascii="Times New Roman" w:hAnsi="Times New Roman"/>
              </w:rPr>
              <w:t>based on level of support amoun</w:t>
            </w:r>
            <w:r>
              <w:rPr>
                <w:rFonts w:ascii="Times New Roman" w:hAnsi="Times New Roman"/>
              </w:rPr>
              <w:t xml:space="preserve">t is open for public inspection?  </w:t>
            </w:r>
            <w:ins w:id="708" w:author="Evan Katz" w:date="2019-06-17T15:19:00Z">
              <w:r w:rsidR="005A5D39">
                <w:rPr>
                  <w:rFonts w:ascii="Times New Roman" w:hAnsi="Times New Roman"/>
                </w:rPr>
                <w:br/>
              </w:r>
            </w:ins>
            <w:r w:rsidR="00654AE7" w:rsidRPr="00104D87">
              <w:rPr>
                <w:rFonts w:ascii="Times New Roman" w:hAnsi="Times New Roman"/>
              </w:rPr>
              <w:fldChar w:fldCharType="begin">
                <w:ffData>
                  <w:name w:val="Check91"/>
                  <w:enabled/>
                  <w:calcOnExit w:val="0"/>
                  <w:checkBox>
                    <w:sizeAuto/>
                    <w:default w:val="0"/>
                  </w:checkBox>
                </w:ffData>
              </w:fldChar>
            </w:r>
            <w:r w:rsidRPr="00104D87">
              <w:rPr>
                <w:rFonts w:ascii="Times New Roman" w:hAnsi="Times New Roman"/>
              </w:rPr>
              <w:instrText xml:space="preserve"> FORMCHECKBOX </w:instrText>
            </w:r>
            <w:r w:rsidR="00654AE7" w:rsidRPr="00104D87">
              <w:rPr>
                <w:rFonts w:ascii="Times New Roman" w:hAnsi="Times New Roman"/>
              </w:rPr>
            </w:r>
            <w:r w:rsidR="00654AE7" w:rsidRPr="00104D87">
              <w:rPr>
                <w:rFonts w:ascii="Times New Roman" w:hAnsi="Times New Roman"/>
              </w:rPr>
              <w:fldChar w:fldCharType="separate"/>
            </w:r>
            <w:r w:rsidR="00654AE7" w:rsidRPr="00104D87">
              <w:rPr>
                <w:rFonts w:ascii="Times New Roman" w:hAnsi="Times New Roman"/>
              </w:rPr>
              <w:fldChar w:fldCharType="end"/>
            </w:r>
            <w:r w:rsidRPr="00104D87">
              <w:rPr>
                <w:rFonts w:ascii="Times New Roman" w:hAnsi="Times New Roman"/>
              </w:rPr>
              <w:t xml:space="preserve"> </w:t>
            </w:r>
            <w:r w:rsidRPr="00E96FFD">
              <w:rPr>
                <w:rFonts w:ascii="Times New Roman" w:hAnsi="Times New Roman"/>
              </w:rPr>
              <w:t xml:space="preserve">Yes  </w:t>
            </w:r>
            <w:r w:rsidR="00654AE7" w:rsidRPr="00104D87">
              <w:rPr>
                <w:rFonts w:ascii="Times New Roman" w:hAnsi="Times New Roman"/>
              </w:rPr>
              <w:fldChar w:fldCharType="begin">
                <w:ffData>
                  <w:name w:val="Check91"/>
                  <w:enabled/>
                  <w:calcOnExit w:val="0"/>
                  <w:checkBox>
                    <w:sizeAuto/>
                    <w:default w:val="0"/>
                  </w:checkBox>
                </w:ffData>
              </w:fldChar>
            </w:r>
            <w:r w:rsidRPr="00104D87">
              <w:rPr>
                <w:rFonts w:ascii="Times New Roman" w:hAnsi="Times New Roman"/>
              </w:rPr>
              <w:instrText xml:space="preserve"> FORMCHECKBOX </w:instrText>
            </w:r>
            <w:r w:rsidR="00654AE7" w:rsidRPr="00104D87">
              <w:rPr>
                <w:rFonts w:ascii="Times New Roman" w:hAnsi="Times New Roman"/>
              </w:rPr>
            </w:r>
            <w:r w:rsidR="00654AE7" w:rsidRPr="00104D87">
              <w:rPr>
                <w:rFonts w:ascii="Times New Roman" w:hAnsi="Times New Roman"/>
              </w:rPr>
              <w:fldChar w:fldCharType="separate"/>
            </w:r>
            <w:r w:rsidR="00654AE7" w:rsidRPr="00104D87">
              <w:rPr>
                <w:rFonts w:ascii="Times New Roman" w:hAnsi="Times New Roman"/>
              </w:rPr>
              <w:fldChar w:fldCharType="end"/>
            </w:r>
            <w:r w:rsidRPr="00104D87">
              <w:rPr>
                <w:rFonts w:ascii="Times New Roman" w:hAnsi="Times New Roman"/>
              </w:rPr>
              <w:t xml:space="preserve">  </w:t>
            </w:r>
            <w:r w:rsidRPr="00E96FFD">
              <w:rPr>
                <w:rFonts w:ascii="Times New Roman" w:hAnsi="Times New Roman"/>
              </w:rPr>
              <w:t>No</w:t>
            </w:r>
            <w:ins w:id="709" w:author="Evan Katz" w:date="2019-06-17T15:19:00Z">
              <w:r w:rsidR="005A5D39">
                <w:rPr>
                  <w:rFonts w:ascii="Times New Roman" w:hAnsi="Times New Roman"/>
                </w:rPr>
                <w:br/>
              </w:r>
            </w:ins>
          </w:p>
        </w:tc>
        <w:tc>
          <w:tcPr>
            <w:tcW w:w="3060" w:type="dxa"/>
          </w:tcPr>
          <w:p w14:paraId="3DA5620C" w14:textId="77777777" w:rsidR="003D761C" w:rsidRPr="00E96FFD" w:rsidRDefault="003D761C">
            <w:pPr>
              <w:rPr>
                <w:rFonts w:ascii="Times New Roman" w:hAnsi="Times New Roman"/>
                <w:bCs/>
              </w:rPr>
            </w:pPr>
          </w:p>
        </w:tc>
      </w:tr>
      <w:tr w:rsidR="004F7FAB" w:rsidRPr="00E96FFD" w14:paraId="0D4F52E1" w14:textId="77777777">
        <w:tc>
          <w:tcPr>
            <w:tcW w:w="3007" w:type="dxa"/>
          </w:tcPr>
          <w:p w14:paraId="383F0D38" w14:textId="77777777" w:rsidR="000770C4" w:rsidRPr="000770C4" w:rsidRDefault="000770C4">
            <w:pPr>
              <w:spacing w:before="120" w:after="120" w:line="260" w:lineRule="exact"/>
              <w:rPr>
                <w:rFonts w:ascii="Times New Roman" w:hAnsi="Times New Roman"/>
                <w:b/>
              </w:rPr>
              <w:pPrChange w:id="710" w:author="Evan Katz" w:date="2019-06-17T15:11:00Z">
                <w:pPr>
                  <w:spacing w:before="120" w:after="120" w:line="260" w:lineRule="exact"/>
                  <w:jc w:val="both"/>
                </w:pPr>
              </w:pPrChange>
            </w:pPr>
            <w:r w:rsidRPr="000770C4">
              <w:rPr>
                <w:rFonts w:ascii="Times New Roman" w:hAnsi="Times New Roman"/>
                <w:b/>
              </w:rPr>
              <w:t>Other Type of Limit</w:t>
            </w:r>
          </w:p>
          <w:p w14:paraId="65EAFB60" w14:textId="77777777" w:rsidR="004F7FAB" w:rsidRPr="00E96FFD" w:rsidRDefault="004F7FAB">
            <w:pPr>
              <w:rPr>
                <w:rFonts w:ascii="Times New Roman" w:hAnsi="Times New Roman"/>
                <w:b/>
              </w:rPr>
            </w:pPr>
          </w:p>
        </w:tc>
        <w:tc>
          <w:tcPr>
            <w:tcW w:w="8153" w:type="dxa"/>
          </w:tcPr>
          <w:p w14:paraId="02BA9082" w14:textId="77777777" w:rsidR="004F7FAB" w:rsidRPr="009A7DA2" w:rsidRDefault="004F7FAB">
            <w:pPr>
              <w:spacing w:before="120" w:after="120" w:line="260" w:lineRule="exact"/>
              <w:rPr>
                <w:rFonts w:ascii="Arial Narrow" w:hAnsi="Arial Narrow"/>
                <w:b/>
                <w:color w:val="000080"/>
                <w:u w:val="single"/>
              </w:rPr>
              <w:pPrChange w:id="711" w:author="Evan Katz" w:date="2019-06-17T15:11:00Z">
                <w:pPr>
                  <w:spacing w:before="120" w:after="120" w:line="260" w:lineRule="exact"/>
                  <w:jc w:val="both"/>
                </w:pPr>
              </w:pPrChange>
            </w:pPr>
            <w:r>
              <w:rPr>
                <w:rFonts w:ascii="Times New Roman" w:hAnsi="Times New Roman"/>
              </w:rPr>
              <w:t>Based on the nature of the other type of limit that is used, any of the foregoing criteria may apply.</w:t>
            </w:r>
          </w:p>
        </w:tc>
        <w:tc>
          <w:tcPr>
            <w:tcW w:w="3060" w:type="dxa"/>
          </w:tcPr>
          <w:p w14:paraId="4A467DA7" w14:textId="77777777" w:rsidR="004F7FAB" w:rsidRPr="00E96FFD" w:rsidRDefault="004F7FAB">
            <w:pPr>
              <w:rPr>
                <w:rFonts w:ascii="Times New Roman" w:hAnsi="Times New Roman"/>
                <w:bCs/>
              </w:rPr>
            </w:pPr>
          </w:p>
        </w:tc>
      </w:tr>
      <w:tr w:rsidR="000671A3" w:rsidRPr="00E96FFD" w14:paraId="2EEB6BF2" w14:textId="77777777" w:rsidTr="000671A3">
        <w:tc>
          <w:tcPr>
            <w:tcW w:w="11160" w:type="dxa"/>
            <w:gridSpan w:val="2"/>
            <w:shd w:val="clear" w:color="auto" w:fill="D9D9D9"/>
          </w:tcPr>
          <w:p w14:paraId="372B38BD" w14:textId="77777777" w:rsidR="000671A3" w:rsidRPr="00E96FFD" w:rsidRDefault="000671A3">
            <w:pPr>
              <w:rPr>
                <w:rFonts w:ascii="Times New Roman" w:hAnsi="Times New Roman"/>
                <w:b/>
              </w:rPr>
            </w:pPr>
            <w:r>
              <w:rPr>
                <w:rFonts w:ascii="Times New Roman" w:hAnsi="Times New Roman"/>
                <w:b/>
              </w:rPr>
              <w:t>C-5:</w:t>
            </w:r>
            <w:r w:rsidRPr="00E96FFD">
              <w:rPr>
                <w:rFonts w:ascii="Times New Roman" w:hAnsi="Times New Roman"/>
                <w:b/>
              </w:rPr>
              <w:t xml:space="preserve">  </w:t>
            </w:r>
            <w:r>
              <w:rPr>
                <w:rFonts w:ascii="Times New Roman" w:hAnsi="Times New Roman"/>
                <w:b/>
              </w:rPr>
              <w:t xml:space="preserve">Home and Community-Based Settings </w:t>
            </w:r>
          </w:p>
          <w:p w14:paraId="102C6A94" w14:textId="77777777" w:rsidR="000671A3" w:rsidRPr="00E96FFD" w:rsidRDefault="000671A3">
            <w:pPr>
              <w:rPr>
                <w:rFonts w:ascii="Times New Roman" w:hAnsi="Times New Roman"/>
              </w:rPr>
            </w:pPr>
          </w:p>
        </w:tc>
        <w:tc>
          <w:tcPr>
            <w:tcW w:w="3060" w:type="dxa"/>
            <w:shd w:val="clear" w:color="auto" w:fill="D9D9D9"/>
          </w:tcPr>
          <w:p w14:paraId="130160EC" w14:textId="77777777" w:rsidR="000671A3" w:rsidRPr="00E96FFD" w:rsidRDefault="000671A3">
            <w:pPr>
              <w:tabs>
                <w:tab w:val="left" w:pos="2052"/>
              </w:tabs>
              <w:rPr>
                <w:rFonts w:ascii="Times New Roman" w:hAnsi="Times New Roman"/>
                <w:bCs/>
              </w:rPr>
              <w:pPrChange w:id="712" w:author="Evan Katz" w:date="2019-06-17T15:11:00Z">
                <w:pPr>
                  <w:tabs>
                    <w:tab w:val="left" w:pos="2052"/>
                  </w:tabs>
                  <w:jc w:val="center"/>
                </w:pPr>
              </w:pPrChange>
            </w:pPr>
            <w:r w:rsidRPr="00E96FFD">
              <w:rPr>
                <w:rFonts w:ascii="Times New Roman" w:hAnsi="Times New Roman"/>
                <w:b/>
                <w:bCs/>
              </w:rPr>
              <w:t>Analyst Notes</w:t>
            </w:r>
          </w:p>
          <w:p w14:paraId="36EFF735" w14:textId="77777777" w:rsidR="000671A3" w:rsidRPr="00E96FFD" w:rsidRDefault="000671A3">
            <w:pPr>
              <w:rPr>
                <w:rFonts w:ascii="Times New Roman" w:hAnsi="Times New Roman"/>
                <w:bCs/>
              </w:rPr>
              <w:pPrChange w:id="713" w:author="Evan Katz" w:date="2019-06-17T15:11:00Z">
                <w:pPr>
                  <w:jc w:val="center"/>
                </w:pPr>
              </w:pPrChange>
            </w:pPr>
          </w:p>
        </w:tc>
      </w:tr>
      <w:tr w:rsidR="000671A3" w:rsidRPr="00E96FFD" w14:paraId="7144D735" w14:textId="77777777" w:rsidTr="000671A3">
        <w:tc>
          <w:tcPr>
            <w:tcW w:w="3007" w:type="dxa"/>
          </w:tcPr>
          <w:p w14:paraId="1898E587" w14:textId="43D81041" w:rsidR="000671A3" w:rsidRPr="00E96FFD" w:rsidRDefault="000671A3">
            <w:pPr>
              <w:spacing w:before="60" w:after="60" w:line="260" w:lineRule="exact"/>
              <w:rPr>
                <w:rFonts w:ascii="Times New Roman" w:hAnsi="Times New Roman"/>
                <w:b/>
              </w:rPr>
            </w:pPr>
            <w:r>
              <w:rPr>
                <w:rFonts w:ascii="Times New Roman" w:hAnsi="Times New Roman"/>
                <w:b/>
              </w:rPr>
              <w:t>C-5</w:t>
            </w:r>
            <w:r w:rsidR="005D317F">
              <w:rPr>
                <w:rFonts w:ascii="Times New Roman" w:hAnsi="Times New Roman"/>
                <w:b/>
              </w:rPr>
              <w:t>-</w:t>
            </w:r>
            <w:r>
              <w:rPr>
                <w:rFonts w:ascii="Times New Roman" w:hAnsi="Times New Roman"/>
                <w:b/>
              </w:rPr>
              <w:t>a: Home and Community-Based Settings Compliance</w:t>
            </w:r>
          </w:p>
        </w:tc>
        <w:tc>
          <w:tcPr>
            <w:tcW w:w="8153" w:type="dxa"/>
          </w:tcPr>
          <w:p w14:paraId="3CAA31E0" w14:textId="5542F0E0" w:rsidR="000671A3" w:rsidRDefault="000671A3" w:rsidP="00386CBE">
            <w:pPr>
              <w:spacing w:before="60" w:after="60" w:line="260" w:lineRule="exact"/>
              <w:rPr>
                <w:rFonts w:ascii="Times New Roman" w:hAnsi="Times New Roman"/>
              </w:rPr>
            </w:pPr>
          </w:p>
          <w:p w14:paraId="6848434D" w14:textId="55C84B14" w:rsidR="000671A3" w:rsidRDefault="000671A3" w:rsidP="00D42071">
            <w:pPr>
              <w:numPr>
                <w:ilvl w:val="0"/>
                <w:numId w:val="25"/>
              </w:numPr>
              <w:tabs>
                <w:tab w:val="clear" w:pos="720"/>
                <w:tab w:val="num" w:pos="305"/>
              </w:tabs>
              <w:spacing w:before="60" w:after="60" w:line="260" w:lineRule="exact"/>
              <w:ind w:left="305" w:hanging="305"/>
              <w:rPr>
                <w:rFonts w:ascii="Times New Roman" w:hAnsi="Times New Roman"/>
              </w:rPr>
            </w:pPr>
            <w:r>
              <w:rPr>
                <w:rFonts w:ascii="Times New Roman" w:hAnsi="Times New Roman"/>
              </w:rPr>
              <w:t xml:space="preserve">Does the </w:t>
            </w:r>
            <w:r w:rsidR="00721617">
              <w:rPr>
                <w:rFonts w:ascii="Times New Roman" w:hAnsi="Times New Roman"/>
              </w:rPr>
              <w:t>s</w:t>
            </w:r>
            <w:r>
              <w:rPr>
                <w:rFonts w:ascii="Times New Roman" w:hAnsi="Times New Roman"/>
              </w:rPr>
              <w:t xml:space="preserve">tate’s description include a list of the settings </w:t>
            </w:r>
            <w:r w:rsidR="008D7C3E">
              <w:rPr>
                <w:rFonts w:ascii="Times New Roman" w:hAnsi="Times New Roman"/>
              </w:rPr>
              <w:t xml:space="preserve">types </w:t>
            </w:r>
            <w:r>
              <w:rPr>
                <w:rFonts w:ascii="Times New Roman" w:hAnsi="Times New Roman"/>
              </w:rPr>
              <w:t xml:space="preserve">where individuals receive services? </w:t>
            </w:r>
            <w:r w:rsidR="001D44DD">
              <w:rPr>
                <w:rFonts w:ascii="Times New Roman" w:hAnsi="Times New Roman"/>
              </w:rPr>
              <w:t xml:space="preserve"> </w:t>
            </w:r>
            <w:ins w:id="714" w:author="Evan Katz" w:date="2019-06-17T15:19:00Z">
              <w:r w:rsidR="005A5D39">
                <w:rPr>
                  <w:rFonts w:ascii="Times New Roman" w:hAnsi="Times New Roman"/>
                </w:rPr>
                <w:br/>
              </w:r>
            </w:ins>
            <w:r w:rsidR="00654AE7" w:rsidRPr="001346ED">
              <w:rPr>
                <w:rFonts w:ascii="Times New Roman" w:hAnsi="Times New Roman"/>
                <w:bCs/>
              </w:rPr>
              <w:fldChar w:fldCharType="begin">
                <w:ffData>
                  <w:name w:val=""/>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N/A</w:t>
            </w:r>
            <w:ins w:id="715" w:author="Evan Katz" w:date="2019-06-17T15:19:00Z">
              <w:r w:rsidR="005A5D39">
                <w:rPr>
                  <w:rFonts w:ascii="Times New Roman" w:hAnsi="Times New Roman"/>
                  <w:bCs/>
                </w:rPr>
                <w:br/>
              </w:r>
            </w:ins>
          </w:p>
          <w:p w14:paraId="374AD483" w14:textId="498DE674" w:rsidR="000671A3" w:rsidRDefault="000671A3" w:rsidP="00D42071">
            <w:pPr>
              <w:numPr>
                <w:ilvl w:val="0"/>
                <w:numId w:val="25"/>
              </w:numPr>
              <w:tabs>
                <w:tab w:val="clear" w:pos="720"/>
                <w:tab w:val="num" w:pos="305"/>
              </w:tabs>
              <w:spacing w:before="60" w:after="60" w:line="260" w:lineRule="exact"/>
              <w:ind w:left="305" w:hanging="305"/>
              <w:rPr>
                <w:rFonts w:ascii="Times New Roman" w:hAnsi="Times New Roman"/>
              </w:rPr>
            </w:pPr>
            <w:r>
              <w:rPr>
                <w:rFonts w:ascii="Times New Roman" w:hAnsi="Times New Roman"/>
              </w:rPr>
              <w:t>Does t</w:t>
            </w:r>
            <w:r w:rsidR="001D44DD">
              <w:rPr>
                <w:rFonts w:ascii="Times New Roman" w:hAnsi="Times New Roman"/>
              </w:rPr>
              <w:t xml:space="preserve">he </w:t>
            </w:r>
            <w:r w:rsidR="00721617">
              <w:rPr>
                <w:rFonts w:ascii="Times New Roman" w:hAnsi="Times New Roman"/>
              </w:rPr>
              <w:t>s</w:t>
            </w:r>
            <w:r w:rsidR="001D44DD">
              <w:rPr>
                <w:rFonts w:ascii="Times New Roman" w:hAnsi="Times New Roman"/>
              </w:rPr>
              <w:t xml:space="preserve">tate’s description include the process that the </w:t>
            </w:r>
            <w:r w:rsidR="00EE04BD">
              <w:rPr>
                <w:rFonts w:ascii="Times New Roman" w:hAnsi="Times New Roman"/>
              </w:rPr>
              <w:t>s</w:t>
            </w:r>
            <w:r w:rsidR="001D44DD">
              <w:rPr>
                <w:rFonts w:ascii="Times New Roman" w:hAnsi="Times New Roman"/>
              </w:rPr>
              <w:t xml:space="preserve">tate Medicaid </w:t>
            </w:r>
            <w:r w:rsidR="00EE04BD">
              <w:rPr>
                <w:rFonts w:ascii="Times New Roman" w:hAnsi="Times New Roman"/>
              </w:rPr>
              <w:t>a</w:t>
            </w:r>
            <w:r w:rsidR="001D44DD">
              <w:rPr>
                <w:rFonts w:ascii="Times New Roman" w:hAnsi="Times New Roman"/>
              </w:rPr>
              <w:t>gency used to assess and determine that all waiver settings meet the HCB settings requirements</w:t>
            </w:r>
            <w:r w:rsidR="009B1F51">
              <w:rPr>
                <w:rFonts w:ascii="Times New Roman" w:hAnsi="Times New Roman"/>
              </w:rPr>
              <w:t xml:space="preserve"> at the time of submission</w:t>
            </w:r>
            <w:r w:rsidR="001D44DD">
              <w:rPr>
                <w:rFonts w:ascii="Times New Roman" w:hAnsi="Times New Roman"/>
              </w:rPr>
              <w:t xml:space="preserve">? </w:t>
            </w:r>
            <w:ins w:id="716" w:author="Evan Katz" w:date="2019-06-17T15:20:00Z">
              <w:r w:rsidR="005A5D39">
                <w:rPr>
                  <w:rFonts w:ascii="Times New Roman" w:hAnsi="Times New Roman"/>
                </w:rPr>
                <w:br/>
              </w:r>
            </w:ins>
            <w:r w:rsidR="00654AE7" w:rsidRPr="001346ED">
              <w:rPr>
                <w:rFonts w:ascii="Times New Roman" w:hAnsi="Times New Roman"/>
                <w:bCs/>
              </w:rPr>
              <w:fldChar w:fldCharType="begin">
                <w:ffData>
                  <w:name w:val=""/>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N/A</w:t>
            </w:r>
            <w:ins w:id="717" w:author="Evan Katz" w:date="2019-06-17T15:20:00Z">
              <w:r w:rsidR="005A5D39">
                <w:rPr>
                  <w:rFonts w:ascii="Times New Roman" w:hAnsi="Times New Roman"/>
                  <w:bCs/>
                </w:rPr>
                <w:br/>
              </w:r>
            </w:ins>
          </w:p>
          <w:p w14:paraId="4CC782E0" w14:textId="7E40B511" w:rsidR="001D44DD" w:rsidRPr="001D44DD" w:rsidRDefault="000671A3" w:rsidP="00D42071">
            <w:pPr>
              <w:numPr>
                <w:ilvl w:val="0"/>
                <w:numId w:val="25"/>
              </w:numPr>
              <w:tabs>
                <w:tab w:val="clear" w:pos="720"/>
                <w:tab w:val="num" w:pos="305"/>
              </w:tabs>
              <w:spacing w:before="60" w:after="60" w:line="260" w:lineRule="exact"/>
              <w:ind w:left="305" w:hanging="305"/>
              <w:rPr>
                <w:rFonts w:ascii="Times New Roman" w:hAnsi="Times New Roman"/>
              </w:rPr>
            </w:pPr>
            <w:r>
              <w:rPr>
                <w:rFonts w:ascii="Times New Roman" w:hAnsi="Times New Roman"/>
              </w:rPr>
              <w:t xml:space="preserve">Does the </w:t>
            </w:r>
            <w:r w:rsidR="00721617">
              <w:rPr>
                <w:rFonts w:ascii="Times New Roman" w:hAnsi="Times New Roman"/>
              </w:rPr>
              <w:t>s</w:t>
            </w:r>
            <w:r w:rsidR="001D44DD">
              <w:rPr>
                <w:rFonts w:ascii="Times New Roman" w:hAnsi="Times New Roman"/>
              </w:rPr>
              <w:t xml:space="preserve">tate’s description include the process that the </w:t>
            </w:r>
            <w:r w:rsidR="00EE04BD">
              <w:rPr>
                <w:rFonts w:ascii="Times New Roman" w:hAnsi="Times New Roman"/>
              </w:rPr>
              <w:t>s</w:t>
            </w:r>
            <w:r w:rsidR="001D44DD">
              <w:rPr>
                <w:rFonts w:ascii="Times New Roman" w:hAnsi="Times New Roman"/>
              </w:rPr>
              <w:t xml:space="preserve">tate Medicaid </w:t>
            </w:r>
            <w:r w:rsidR="00EE04BD">
              <w:rPr>
                <w:rFonts w:ascii="Times New Roman" w:hAnsi="Times New Roman"/>
              </w:rPr>
              <w:t>a</w:t>
            </w:r>
            <w:r w:rsidR="001D44DD">
              <w:rPr>
                <w:rFonts w:ascii="Times New Roman" w:hAnsi="Times New Roman"/>
              </w:rPr>
              <w:t>gency will use to ensure that all settings will continue to meet the HCB</w:t>
            </w:r>
            <w:r w:rsidR="009B1F51">
              <w:rPr>
                <w:rFonts w:ascii="Times New Roman" w:hAnsi="Times New Roman"/>
              </w:rPr>
              <w:t>S</w:t>
            </w:r>
            <w:r w:rsidR="001D44DD">
              <w:rPr>
                <w:rFonts w:ascii="Times New Roman" w:hAnsi="Times New Roman"/>
              </w:rPr>
              <w:t xml:space="preserve"> settings requirements</w:t>
            </w:r>
            <w:r w:rsidR="00680667">
              <w:rPr>
                <w:rFonts w:ascii="Times New Roman" w:hAnsi="Times New Roman"/>
              </w:rPr>
              <w:t xml:space="preserve"> </w:t>
            </w:r>
            <w:r w:rsidR="009B1F51">
              <w:rPr>
                <w:rFonts w:ascii="Times New Roman" w:hAnsi="Times New Roman"/>
              </w:rPr>
              <w:t>as a part of ongoing monitoring</w:t>
            </w:r>
            <w:r w:rsidR="001D44DD">
              <w:rPr>
                <w:rFonts w:ascii="Times New Roman" w:hAnsi="Times New Roman"/>
              </w:rPr>
              <w:t xml:space="preserve">? </w:t>
            </w:r>
            <w:r>
              <w:rPr>
                <w:rFonts w:ascii="Times New Roman" w:hAnsi="Times New Roman"/>
              </w:rPr>
              <w:t xml:space="preserve"> </w:t>
            </w:r>
            <w:ins w:id="718" w:author="Evan Katz" w:date="2019-06-17T15:20:00Z">
              <w:r w:rsidR="005A5D39">
                <w:rPr>
                  <w:rFonts w:ascii="Times New Roman" w:hAnsi="Times New Roman"/>
                </w:rPr>
                <w:br/>
              </w:r>
            </w:ins>
            <w:r w:rsidR="00654AE7" w:rsidRPr="001346ED">
              <w:rPr>
                <w:rFonts w:ascii="Times New Roman" w:hAnsi="Times New Roman"/>
                <w:bCs/>
              </w:rPr>
              <w:fldChar w:fldCharType="begin">
                <w:ffData>
                  <w:name w:val=""/>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Yes  </w:t>
            </w:r>
            <w:r w:rsidR="00654AE7" w:rsidRPr="001346ED">
              <w:rPr>
                <w:rFonts w:ascii="Times New Roman" w:hAnsi="Times New Roman"/>
                <w:bCs/>
              </w:rPr>
              <w:fldChar w:fldCharType="begin">
                <w:ffData>
                  <w:name w:val="Check75"/>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No </w:t>
            </w:r>
            <w:r w:rsidR="00654AE7" w:rsidRPr="001346ED">
              <w:rPr>
                <w:rFonts w:ascii="Times New Roman" w:hAnsi="Times New Roman"/>
                <w:bCs/>
              </w:rPr>
              <w:fldChar w:fldCharType="begin">
                <w:ffData>
                  <w:name w:val="Check75"/>
                  <w:enabled/>
                  <w:calcOnExit w:val="0"/>
                  <w:checkBox>
                    <w:sizeAuto/>
                    <w:default w:val="0"/>
                  </w:checkBox>
                </w:ffData>
              </w:fldChar>
            </w:r>
            <w:r w:rsidR="001D44DD" w:rsidRPr="001346ED">
              <w:rPr>
                <w:rFonts w:ascii="Times New Roman" w:hAnsi="Times New Roman"/>
                <w:bCs/>
              </w:rPr>
              <w:instrText xml:space="preserve"> FORMCHECKBOX </w:instrText>
            </w:r>
            <w:r w:rsidR="00654AE7" w:rsidRPr="001346ED">
              <w:rPr>
                <w:rFonts w:ascii="Times New Roman" w:hAnsi="Times New Roman"/>
                <w:bCs/>
              </w:rPr>
            </w:r>
            <w:r w:rsidR="00654AE7" w:rsidRPr="001346ED">
              <w:rPr>
                <w:rFonts w:ascii="Times New Roman" w:hAnsi="Times New Roman"/>
                <w:bCs/>
              </w:rPr>
              <w:fldChar w:fldCharType="separate"/>
            </w:r>
            <w:r w:rsidR="00654AE7" w:rsidRPr="001346ED">
              <w:rPr>
                <w:rFonts w:ascii="Times New Roman" w:hAnsi="Times New Roman"/>
                <w:bCs/>
              </w:rPr>
              <w:fldChar w:fldCharType="end"/>
            </w:r>
            <w:r w:rsidR="001D44DD" w:rsidRPr="001346ED">
              <w:rPr>
                <w:rFonts w:ascii="Times New Roman" w:hAnsi="Times New Roman"/>
                <w:bCs/>
              </w:rPr>
              <w:t xml:space="preserve"> N/A</w:t>
            </w:r>
          </w:p>
        </w:tc>
        <w:tc>
          <w:tcPr>
            <w:tcW w:w="3060" w:type="dxa"/>
          </w:tcPr>
          <w:p w14:paraId="1CF4AAB0" w14:textId="77777777" w:rsidR="000671A3" w:rsidRPr="00E96FFD" w:rsidRDefault="000671A3">
            <w:pPr>
              <w:rPr>
                <w:rFonts w:ascii="Times New Roman" w:hAnsi="Times New Roman"/>
                <w:bCs/>
              </w:rPr>
            </w:pPr>
          </w:p>
        </w:tc>
      </w:tr>
    </w:tbl>
    <w:p w14:paraId="79011213" w14:textId="77777777" w:rsidR="003D761C" w:rsidRPr="00E96FFD" w:rsidRDefault="003D761C">
      <w:pPr>
        <w:rPr>
          <w:rFonts w:ascii="Times New Roman" w:hAnsi="Times New Roman"/>
          <w:b/>
          <w:bCs/>
        </w:rPr>
      </w:pPr>
    </w:p>
    <w:p w14:paraId="391F4CA0" w14:textId="77777777" w:rsidR="000616AA" w:rsidRPr="00E96FFD" w:rsidRDefault="00A64580">
      <w:pPr>
        <w:pStyle w:val="Heading1"/>
        <w:jc w:val="left"/>
        <w:pPrChange w:id="719" w:author="Evan Katz" w:date="2019-06-17T15:11:00Z">
          <w:pPr>
            <w:pStyle w:val="Heading1"/>
          </w:pPr>
        </w:pPrChange>
      </w:pPr>
      <w:bookmarkStart w:id="720" w:name="_Toc109104966"/>
      <w:bookmarkStart w:id="721" w:name="_Toc109201799"/>
      <w:r>
        <w:br w:type="page"/>
      </w:r>
      <w:bookmarkStart w:id="722" w:name="_Toc111346308"/>
      <w:r w:rsidR="00420D64">
        <w:t>Instrument</w:t>
      </w:r>
      <w:r w:rsidR="000616AA" w:rsidRPr="00E96FFD">
        <w:t xml:space="preserve"> for Reviewing 1915 (c) Waiver Application</w:t>
      </w:r>
      <w:bookmarkEnd w:id="720"/>
      <w:r w:rsidR="00AD248D" w:rsidRPr="00E96FFD">
        <w:t>s</w:t>
      </w:r>
      <w:bookmarkEnd w:id="721"/>
      <w:bookmarkEnd w:id="722"/>
    </w:p>
    <w:p w14:paraId="00CB7B5B" w14:textId="77777777" w:rsidR="000616AA" w:rsidRPr="00E96FFD" w:rsidRDefault="00420D64">
      <w:pPr>
        <w:pStyle w:val="Heading1"/>
        <w:jc w:val="left"/>
        <w:pPrChange w:id="723" w:author="Evan Katz" w:date="2019-06-17T15:11:00Z">
          <w:pPr>
            <w:pStyle w:val="Heading1"/>
          </w:pPr>
        </w:pPrChange>
      </w:pPr>
      <w:bookmarkStart w:id="724" w:name="_Toc109201800"/>
      <w:bookmarkStart w:id="725" w:name="_Toc111346309"/>
      <w:r>
        <w:t>Worksheet</w:t>
      </w:r>
      <w:r w:rsidR="000616AA" w:rsidRPr="00E96FFD">
        <w:t xml:space="preserve"> D: Participant-Centered Plan</w:t>
      </w:r>
      <w:r w:rsidR="0046456F">
        <w:t xml:space="preserve">ning </w:t>
      </w:r>
      <w:r w:rsidR="000616AA" w:rsidRPr="00E96FFD">
        <w:t>and Service Delivery</w:t>
      </w:r>
      <w:bookmarkEnd w:id="724"/>
      <w:bookmarkEnd w:id="725"/>
      <w:r w:rsidR="000616AA" w:rsidRPr="00E96FFD">
        <w:t xml:space="preserve"> </w:t>
      </w:r>
    </w:p>
    <w:p w14:paraId="194814BF" w14:textId="77777777" w:rsidR="000616AA" w:rsidRPr="00E96FFD" w:rsidRDefault="000616AA">
      <w:pPr>
        <w:tabs>
          <w:tab w:val="left" w:pos="180"/>
        </w:tabs>
        <w:rPr>
          <w:rFonts w:ascii="Times New Roman" w:hAnsi="Times New Roman"/>
          <w:b/>
          <w:bCs/>
          <w:sz w:val="32"/>
          <w:szCs w:val="32"/>
        </w:rPr>
        <w:pPrChange w:id="726" w:author="Evan Katz" w:date="2019-06-17T15:11:00Z">
          <w:pPr>
            <w:tabs>
              <w:tab w:val="left" w:pos="180"/>
            </w:tabs>
            <w:jc w:val="center"/>
          </w:pPr>
        </w:pPrChange>
      </w:pP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6"/>
        <w:gridCol w:w="180"/>
        <w:gridCol w:w="7864"/>
        <w:gridCol w:w="3060"/>
      </w:tblGrid>
      <w:tr w:rsidR="00EB1444" w:rsidRPr="00E96FFD" w14:paraId="6CBFA89A" w14:textId="77777777">
        <w:tc>
          <w:tcPr>
            <w:tcW w:w="11160" w:type="dxa"/>
            <w:gridSpan w:val="3"/>
            <w:shd w:val="pct12" w:color="auto" w:fill="auto"/>
          </w:tcPr>
          <w:p w14:paraId="7D50B030" w14:textId="77777777" w:rsidR="00EB1444" w:rsidRPr="00E96FFD" w:rsidRDefault="00EE231D">
            <w:pPr>
              <w:rPr>
                <w:rFonts w:ascii="Times New Roman" w:hAnsi="Times New Roman"/>
                <w:b/>
                <w:bCs/>
              </w:rPr>
            </w:pPr>
            <w:r w:rsidRPr="00E96FFD">
              <w:rPr>
                <w:rFonts w:ascii="Times New Roman" w:hAnsi="Times New Roman"/>
                <w:b/>
                <w:bCs/>
              </w:rPr>
              <w:t>D-</w:t>
            </w:r>
            <w:r w:rsidR="00EB1444" w:rsidRPr="00E96FFD">
              <w:rPr>
                <w:rFonts w:ascii="Times New Roman" w:hAnsi="Times New Roman"/>
                <w:b/>
                <w:bCs/>
              </w:rPr>
              <w:t>1</w:t>
            </w:r>
            <w:r w:rsidR="0046456F">
              <w:rPr>
                <w:rFonts w:ascii="Times New Roman" w:hAnsi="Times New Roman"/>
                <w:b/>
                <w:bCs/>
              </w:rPr>
              <w:t>:</w:t>
            </w:r>
            <w:r w:rsidR="00EB1444" w:rsidRPr="00E96FFD">
              <w:rPr>
                <w:rFonts w:ascii="Times New Roman" w:hAnsi="Times New Roman"/>
                <w:b/>
                <w:bCs/>
              </w:rPr>
              <w:t xml:space="preserve">  Service Plan Development</w:t>
            </w:r>
          </w:p>
          <w:p w14:paraId="1B840DC0" w14:textId="77777777" w:rsidR="00EB1444" w:rsidRPr="00E96FFD" w:rsidRDefault="00EB1444">
            <w:pPr>
              <w:rPr>
                <w:rFonts w:ascii="Times New Roman" w:hAnsi="Times New Roman"/>
                <w:bCs/>
                <w:sz w:val="28"/>
                <w:szCs w:val="28"/>
              </w:rPr>
              <w:pPrChange w:id="727" w:author="Evan Katz" w:date="2019-06-17T15:11:00Z">
                <w:pPr>
                  <w:jc w:val="center"/>
                </w:pPr>
              </w:pPrChange>
            </w:pPr>
          </w:p>
        </w:tc>
        <w:tc>
          <w:tcPr>
            <w:tcW w:w="3060" w:type="dxa"/>
            <w:shd w:val="pct12" w:color="auto" w:fill="auto"/>
          </w:tcPr>
          <w:p w14:paraId="341034A0" w14:textId="77777777" w:rsidR="00EB1444" w:rsidRPr="00E96FFD" w:rsidRDefault="00EB1444">
            <w:pPr>
              <w:rPr>
                <w:rFonts w:ascii="Times New Roman" w:hAnsi="Times New Roman"/>
                <w:b/>
                <w:bCs/>
              </w:rPr>
              <w:pPrChange w:id="728" w:author="Evan Katz" w:date="2019-06-17T15:11:00Z">
                <w:pPr>
                  <w:jc w:val="center"/>
                </w:pPr>
              </w:pPrChange>
            </w:pPr>
            <w:r w:rsidRPr="00E96FFD">
              <w:rPr>
                <w:rFonts w:ascii="Times New Roman" w:hAnsi="Times New Roman"/>
                <w:b/>
                <w:bCs/>
              </w:rPr>
              <w:t>Analyst Notes</w:t>
            </w:r>
          </w:p>
        </w:tc>
      </w:tr>
      <w:tr w:rsidR="00304DF5" w:rsidRPr="00E96FFD" w14:paraId="26C84757" w14:textId="77777777">
        <w:tc>
          <w:tcPr>
            <w:tcW w:w="3116" w:type="dxa"/>
          </w:tcPr>
          <w:p w14:paraId="0FB40AEB" w14:textId="77777777" w:rsidR="00304DF5" w:rsidRPr="00E96FFD" w:rsidRDefault="0046456F">
            <w:pPr>
              <w:rPr>
                <w:rFonts w:ascii="Times New Roman" w:hAnsi="Times New Roman"/>
                <w:b/>
              </w:rPr>
            </w:pPr>
            <w:r>
              <w:rPr>
                <w:rFonts w:ascii="Times New Roman" w:hAnsi="Times New Roman"/>
                <w:b/>
                <w:bCs/>
              </w:rPr>
              <w:t>D-1-</w:t>
            </w:r>
            <w:r w:rsidR="00F71436" w:rsidRPr="00E96FFD">
              <w:rPr>
                <w:rFonts w:ascii="Times New Roman" w:hAnsi="Times New Roman"/>
                <w:b/>
              </w:rPr>
              <w:t>a</w:t>
            </w:r>
            <w:r>
              <w:rPr>
                <w:rFonts w:ascii="Times New Roman" w:hAnsi="Times New Roman"/>
                <w:b/>
              </w:rPr>
              <w:t>:</w:t>
            </w:r>
            <w:r w:rsidR="00F71436" w:rsidRPr="00E96FFD">
              <w:rPr>
                <w:rFonts w:ascii="Times New Roman" w:hAnsi="Times New Roman"/>
                <w:b/>
              </w:rPr>
              <w:t xml:space="preserve">  Responsibility for Service Plan Development</w:t>
            </w:r>
          </w:p>
        </w:tc>
        <w:tc>
          <w:tcPr>
            <w:tcW w:w="8044" w:type="dxa"/>
            <w:gridSpan w:val="2"/>
          </w:tcPr>
          <w:p w14:paraId="09138D4D" w14:textId="77777777" w:rsidR="00304DF5" w:rsidRPr="00E96FFD" w:rsidRDefault="0046456F">
            <w:pPr>
              <w:rPr>
                <w:rFonts w:ascii="Times New Roman" w:hAnsi="Times New Roman"/>
                <w:sz w:val="22"/>
                <w:szCs w:val="22"/>
              </w:rPr>
            </w:pPr>
            <w:r>
              <w:rPr>
                <w:rFonts w:ascii="Times New Roman" w:hAnsi="Times New Roman"/>
              </w:rPr>
              <w:t>Has th</w:t>
            </w:r>
            <w:r w:rsidR="00304DF5" w:rsidRPr="00E96FFD">
              <w:rPr>
                <w:rFonts w:ascii="Times New Roman" w:hAnsi="Times New Roman"/>
              </w:rPr>
              <w:t xml:space="preserve">e </w:t>
            </w:r>
            <w:r>
              <w:rPr>
                <w:rFonts w:ascii="Times New Roman" w:hAnsi="Times New Roman"/>
              </w:rPr>
              <w:t>st</w:t>
            </w:r>
            <w:r w:rsidR="00304DF5" w:rsidRPr="00E96FFD">
              <w:rPr>
                <w:rFonts w:ascii="Times New Roman" w:hAnsi="Times New Roman"/>
              </w:rPr>
              <w:t>ate specified the qualifications of the</w:t>
            </w:r>
            <w:r w:rsidR="00304DF5" w:rsidRPr="00E96FFD">
              <w:rPr>
                <w:rFonts w:ascii="Times New Roman" w:hAnsi="Times New Roman"/>
                <w:b/>
              </w:rPr>
              <w:t xml:space="preserve"> </w:t>
            </w:r>
            <w:r w:rsidR="00304DF5" w:rsidRPr="00E96FFD">
              <w:rPr>
                <w:rFonts w:ascii="Times New Roman" w:hAnsi="Times New Roman"/>
              </w:rPr>
              <w:t>individuals</w:t>
            </w:r>
            <w:r w:rsidR="00EB7145" w:rsidRPr="00E96FFD">
              <w:rPr>
                <w:rFonts w:ascii="Times New Roman" w:hAnsi="Times New Roman"/>
              </w:rPr>
              <w:t xml:space="preserve"> </w:t>
            </w:r>
            <w:r w:rsidR="00304DF5" w:rsidRPr="00E96FFD">
              <w:rPr>
                <w:rFonts w:ascii="Times New Roman" w:hAnsi="Times New Roman"/>
              </w:rPr>
              <w:t xml:space="preserve">responsible for service plan development </w:t>
            </w:r>
            <w:r>
              <w:rPr>
                <w:rFonts w:ascii="Times New Roman" w:hAnsi="Times New Roman"/>
              </w:rPr>
              <w:t>that reflect the nature of the waiver’s target groups?</w:t>
            </w:r>
            <w:r w:rsidR="00304DF5" w:rsidRPr="00E96FFD">
              <w:rPr>
                <w:rFonts w:ascii="Times New Roman" w:hAnsi="Times New Roman"/>
              </w:rPr>
              <w:t xml:space="preserve"> </w:t>
            </w:r>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tc>
        <w:tc>
          <w:tcPr>
            <w:tcW w:w="3060" w:type="dxa"/>
          </w:tcPr>
          <w:p w14:paraId="4E2071BA" w14:textId="77777777" w:rsidR="00304DF5" w:rsidRPr="00C50347" w:rsidRDefault="00304DF5">
            <w:pPr>
              <w:rPr>
                <w:rFonts w:ascii="Times New Roman" w:hAnsi="Times New Roman"/>
                <w:bCs/>
              </w:rPr>
            </w:pPr>
          </w:p>
          <w:p w14:paraId="4DB7D399" w14:textId="77777777" w:rsidR="00304DF5" w:rsidRPr="00C50347" w:rsidRDefault="00304DF5">
            <w:pPr>
              <w:rPr>
                <w:rFonts w:ascii="Times New Roman" w:hAnsi="Times New Roman"/>
                <w:bCs/>
              </w:rPr>
            </w:pPr>
          </w:p>
          <w:p w14:paraId="203D650F" w14:textId="77777777" w:rsidR="00304DF5" w:rsidRPr="00C50347" w:rsidRDefault="00304DF5">
            <w:pPr>
              <w:rPr>
                <w:rFonts w:ascii="Times New Roman" w:hAnsi="Times New Roman"/>
                <w:bCs/>
              </w:rPr>
            </w:pPr>
            <w:r w:rsidRPr="00C50347">
              <w:rPr>
                <w:rFonts w:ascii="Times New Roman" w:hAnsi="Times New Roman"/>
                <w:bCs/>
              </w:rPr>
              <w:t xml:space="preserve"> </w:t>
            </w:r>
          </w:p>
          <w:p w14:paraId="6E5AA712" w14:textId="77777777" w:rsidR="00304DF5" w:rsidRPr="00C50347" w:rsidRDefault="00304DF5">
            <w:pPr>
              <w:rPr>
                <w:rFonts w:ascii="Times New Roman" w:hAnsi="Times New Roman"/>
                <w:bCs/>
              </w:rPr>
            </w:pPr>
          </w:p>
        </w:tc>
      </w:tr>
      <w:tr w:rsidR="00F71436" w:rsidRPr="00E96FFD" w14:paraId="7AD89ED5" w14:textId="77777777">
        <w:tc>
          <w:tcPr>
            <w:tcW w:w="3116" w:type="dxa"/>
          </w:tcPr>
          <w:p w14:paraId="6C659A5C" w14:textId="77777777" w:rsidR="00F71436" w:rsidRPr="00E96FFD" w:rsidRDefault="0046456F">
            <w:pPr>
              <w:rPr>
                <w:rFonts w:ascii="Times New Roman" w:hAnsi="Times New Roman"/>
                <w:b/>
              </w:rPr>
            </w:pPr>
            <w:r>
              <w:rPr>
                <w:rFonts w:ascii="Times New Roman" w:hAnsi="Times New Roman"/>
                <w:b/>
                <w:bCs/>
              </w:rPr>
              <w:t>D-1-</w:t>
            </w:r>
            <w:r w:rsidR="00F71436" w:rsidRPr="00E96FFD">
              <w:rPr>
                <w:rFonts w:ascii="Times New Roman" w:hAnsi="Times New Roman"/>
                <w:b/>
              </w:rPr>
              <w:t>b</w:t>
            </w:r>
            <w:r>
              <w:rPr>
                <w:rFonts w:ascii="Times New Roman" w:hAnsi="Times New Roman"/>
                <w:b/>
              </w:rPr>
              <w:t>:</w:t>
            </w:r>
            <w:r w:rsidR="00F71436" w:rsidRPr="00E96FFD">
              <w:rPr>
                <w:rFonts w:ascii="Times New Roman" w:hAnsi="Times New Roman"/>
                <w:b/>
              </w:rPr>
              <w:t xml:space="preserve">  Service Plan Development Safeguards</w:t>
            </w:r>
          </w:p>
        </w:tc>
        <w:tc>
          <w:tcPr>
            <w:tcW w:w="8044" w:type="dxa"/>
            <w:gridSpan w:val="2"/>
          </w:tcPr>
          <w:p w14:paraId="10DFBFC0" w14:textId="62CA0297" w:rsidR="00F71436" w:rsidRDefault="00F71436">
            <w:pPr>
              <w:rPr>
                <w:rFonts w:ascii="Times New Roman" w:hAnsi="Times New Roman"/>
              </w:rPr>
            </w:pPr>
          </w:p>
          <w:p w14:paraId="72CBD3D5" w14:textId="7AAD1E54" w:rsidR="00C01518" w:rsidRDefault="00C01518" w:rsidP="004862DC">
            <w:pPr>
              <w:pStyle w:val="BodyText2"/>
              <w:spacing w:before="120" w:line="260" w:lineRule="exact"/>
              <w:rPr>
                <w:b w:val="0"/>
                <w:szCs w:val="24"/>
              </w:rPr>
            </w:pPr>
            <w:r>
              <w:rPr>
                <w:b w:val="0"/>
                <w:szCs w:val="24"/>
              </w:rPr>
              <w:t xml:space="preserve">When a state allows for an entity that is responsible for person-centered service plan development to also provide other direct waiver services, </w:t>
            </w:r>
            <w:r w:rsidR="00F95944">
              <w:rPr>
                <w:b w:val="0"/>
                <w:szCs w:val="24"/>
              </w:rPr>
              <w:t xml:space="preserve">has </w:t>
            </w:r>
            <w:r>
              <w:rPr>
                <w:b w:val="0"/>
                <w:szCs w:val="24"/>
              </w:rPr>
              <w:t xml:space="preserve">the state: </w:t>
            </w:r>
          </w:p>
          <w:p w14:paraId="41A4512C" w14:textId="692FB867" w:rsidR="00E00C68" w:rsidRPr="00A47E6B" w:rsidRDefault="00C01518" w:rsidP="00A47E6B">
            <w:pPr>
              <w:pStyle w:val="BodyText2"/>
              <w:numPr>
                <w:ilvl w:val="0"/>
                <w:numId w:val="109"/>
              </w:numPr>
              <w:spacing w:before="120" w:line="260" w:lineRule="exact"/>
              <w:rPr>
                <w:b w:val="0"/>
                <w:szCs w:val="24"/>
              </w:rPr>
            </w:pPr>
            <w:r w:rsidRPr="00A47E6B">
              <w:rPr>
                <w:b w:val="0"/>
                <w:szCs w:val="24"/>
              </w:rPr>
              <w:t>Demonstrated that the entity is the only willing and qualified provider to develop the person-centered service plan</w:t>
            </w:r>
            <w:r w:rsidR="00F95944" w:rsidRPr="00A47E6B">
              <w:rPr>
                <w:b w:val="0"/>
                <w:szCs w:val="24"/>
              </w:rPr>
              <w:t>?</w:t>
            </w:r>
            <w:r w:rsidRPr="00A47E6B">
              <w:rPr>
                <w:b w:val="0"/>
                <w:szCs w:val="24"/>
              </w:rPr>
              <w:t xml:space="preserve"> </w:t>
            </w:r>
            <w:r w:rsidR="00E00C68" w:rsidRPr="00A47E6B">
              <w:rPr>
                <w:iCs/>
              </w:rPr>
              <w:br/>
            </w:r>
            <w:r w:rsidRPr="00A47E6B">
              <w:rPr>
                <w:bCs/>
                <w:iCs/>
              </w:rPr>
              <w:fldChar w:fldCharType="begin">
                <w:ffData>
                  <w:name w:val="Check91"/>
                  <w:enabled/>
                  <w:calcOnExit w:val="0"/>
                  <w:checkBox>
                    <w:sizeAuto/>
                    <w:default w:val="0"/>
                  </w:checkBox>
                </w:ffData>
              </w:fldChar>
            </w:r>
            <w:r w:rsidRPr="00A47E6B">
              <w:rPr>
                <w:b w:val="0"/>
                <w:bCs/>
                <w:iCs/>
              </w:rPr>
              <w:instrText xml:space="preserve"> FORMCHECKBOX </w:instrText>
            </w:r>
            <w:r w:rsidRPr="00A47E6B">
              <w:rPr>
                <w:bCs/>
                <w:iCs/>
              </w:rPr>
            </w:r>
            <w:r w:rsidRPr="00A47E6B">
              <w:rPr>
                <w:bCs/>
                <w:iCs/>
              </w:rPr>
              <w:fldChar w:fldCharType="separate"/>
            </w:r>
            <w:r w:rsidRPr="00A47E6B">
              <w:rPr>
                <w:bCs/>
                <w:iCs/>
              </w:rPr>
              <w:fldChar w:fldCharType="end"/>
            </w:r>
            <w:r w:rsidRPr="00A47E6B">
              <w:rPr>
                <w:b w:val="0"/>
                <w:bCs/>
                <w:iCs/>
              </w:rPr>
              <w:t xml:space="preserve"> </w:t>
            </w:r>
            <w:r w:rsidRPr="00A47E6B">
              <w:rPr>
                <w:b w:val="0"/>
                <w:bCs/>
              </w:rPr>
              <w:t xml:space="preserve">Yes  </w:t>
            </w:r>
            <w:r w:rsidRPr="00A47E6B">
              <w:rPr>
                <w:bCs/>
                <w:iCs/>
              </w:rPr>
              <w:fldChar w:fldCharType="begin">
                <w:ffData>
                  <w:name w:val="Check91"/>
                  <w:enabled/>
                  <w:calcOnExit w:val="0"/>
                  <w:checkBox>
                    <w:sizeAuto/>
                    <w:default w:val="0"/>
                  </w:checkBox>
                </w:ffData>
              </w:fldChar>
            </w:r>
            <w:r w:rsidRPr="00A47E6B">
              <w:rPr>
                <w:b w:val="0"/>
                <w:bCs/>
                <w:iCs/>
              </w:rPr>
              <w:instrText xml:space="preserve"> FORMCHECKBOX </w:instrText>
            </w:r>
            <w:r w:rsidRPr="00A47E6B">
              <w:rPr>
                <w:bCs/>
                <w:iCs/>
              </w:rPr>
            </w:r>
            <w:r w:rsidRPr="00A47E6B">
              <w:rPr>
                <w:bCs/>
                <w:iCs/>
              </w:rPr>
              <w:fldChar w:fldCharType="separate"/>
            </w:r>
            <w:r w:rsidRPr="00A47E6B">
              <w:rPr>
                <w:bCs/>
                <w:iCs/>
              </w:rPr>
              <w:fldChar w:fldCharType="end"/>
            </w:r>
            <w:r w:rsidRPr="00A47E6B">
              <w:rPr>
                <w:b w:val="0"/>
                <w:bCs/>
                <w:iCs/>
              </w:rPr>
              <w:t xml:space="preserve">  </w:t>
            </w:r>
            <w:r w:rsidRPr="00A47E6B">
              <w:rPr>
                <w:b w:val="0"/>
                <w:bCs/>
              </w:rPr>
              <w:t>No; and</w:t>
            </w:r>
          </w:p>
          <w:p w14:paraId="5A79C53A" w14:textId="4BA91C2D" w:rsidR="00E00C68" w:rsidRPr="00A47E6B" w:rsidRDefault="00C01518" w:rsidP="00A47E6B">
            <w:pPr>
              <w:pStyle w:val="BodyText2"/>
              <w:numPr>
                <w:ilvl w:val="0"/>
                <w:numId w:val="109"/>
              </w:numPr>
              <w:spacing w:before="120" w:line="260" w:lineRule="exact"/>
              <w:rPr>
                <w:b w:val="0"/>
                <w:szCs w:val="24"/>
              </w:rPr>
            </w:pPr>
            <w:r w:rsidRPr="00933C43">
              <w:rPr>
                <w:b w:val="0"/>
                <w:bCs/>
              </w:rPr>
              <w:t xml:space="preserve">Described safeguards that mitigate and addresses the potential problems that may arise, with the service providers’ influence on the person-centered planning process (exercising free choice of providers, controlling the content of the plan, including assessment of risk, services, frequency and duration, and informing the participant of their rights) including: </w:t>
            </w:r>
          </w:p>
          <w:p w14:paraId="258E5A13" w14:textId="37924A34" w:rsidR="004862DC" w:rsidRPr="004862DC" w:rsidRDefault="00A47E6B" w:rsidP="00CF5C70">
            <w:pPr>
              <w:pStyle w:val="BodyText2"/>
              <w:numPr>
                <w:ilvl w:val="1"/>
                <w:numId w:val="109"/>
              </w:numPr>
              <w:spacing w:before="120" w:line="260" w:lineRule="exact"/>
              <w:rPr>
                <w:b w:val="0"/>
                <w:bCs/>
              </w:rPr>
            </w:pPr>
            <w:r w:rsidRPr="004862DC">
              <w:rPr>
                <w:b w:val="0"/>
                <w:bCs/>
              </w:rPr>
              <w:t>Full disclosure to participants and assurance that participants are supported in exercising their right to free choice of providers and are provided information about the full range of waiver services, not just the services furnished by the entity that is responsible for the person-centered service plan development;</w:t>
            </w:r>
            <w:r w:rsidRPr="004862DC">
              <w:rPr>
                <w:b w:val="0"/>
                <w:bCs/>
                <w:iCs/>
              </w:rPr>
              <w:br/>
            </w:r>
            <w:r w:rsidRPr="004862DC">
              <w:rPr>
                <w:b w:val="0"/>
                <w:bCs/>
                <w:iCs/>
              </w:rPr>
              <w:fldChar w:fldCharType="begin">
                <w:ffData>
                  <w:name w:val="Check91"/>
                  <w:enabled/>
                  <w:calcOnExit w:val="0"/>
                  <w:checkBox>
                    <w:sizeAuto/>
                    <w:default w:val="0"/>
                  </w:checkBox>
                </w:ffData>
              </w:fldChar>
            </w:r>
            <w:r w:rsidRPr="004862DC">
              <w:rPr>
                <w:b w:val="0"/>
                <w:bCs/>
                <w:iCs/>
              </w:rPr>
              <w:instrText xml:space="preserve"> FORMCHECKBOX </w:instrText>
            </w:r>
            <w:r w:rsidRPr="004862DC">
              <w:rPr>
                <w:b w:val="0"/>
                <w:bCs/>
                <w:iCs/>
              </w:rPr>
            </w:r>
            <w:r w:rsidRPr="004862DC">
              <w:rPr>
                <w:b w:val="0"/>
                <w:bCs/>
                <w:iCs/>
              </w:rPr>
              <w:fldChar w:fldCharType="separate"/>
            </w:r>
            <w:r w:rsidRPr="004862DC">
              <w:rPr>
                <w:b w:val="0"/>
                <w:bCs/>
                <w:iCs/>
              </w:rPr>
              <w:fldChar w:fldCharType="end"/>
            </w:r>
            <w:r w:rsidRPr="004862DC">
              <w:rPr>
                <w:b w:val="0"/>
                <w:bCs/>
                <w:iCs/>
              </w:rPr>
              <w:t xml:space="preserve"> </w:t>
            </w:r>
            <w:r w:rsidRPr="004862DC">
              <w:rPr>
                <w:b w:val="0"/>
                <w:bCs/>
              </w:rPr>
              <w:t xml:space="preserve">Yes  </w:t>
            </w:r>
            <w:r w:rsidRPr="004862DC">
              <w:rPr>
                <w:b w:val="0"/>
                <w:bCs/>
                <w:iCs/>
              </w:rPr>
              <w:fldChar w:fldCharType="begin">
                <w:ffData>
                  <w:name w:val="Check91"/>
                  <w:enabled/>
                  <w:calcOnExit w:val="0"/>
                  <w:checkBox>
                    <w:sizeAuto/>
                    <w:default w:val="0"/>
                  </w:checkBox>
                </w:ffData>
              </w:fldChar>
            </w:r>
            <w:r w:rsidRPr="004862DC">
              <w:rPr>
                <w:b w:val="0"/>
                <w:bCs/>
                <w:iCs/>
              </w:rPr>
              <w:instrText xml:space="preserve"> FORMCHECKBOX </w:instrText>
            </w:r>
            <w:r w:rsidRPr="004862DC">
              <w:rPr>
                <w:b w:val="0"/>
                <w:bCs/>
                <w:iCs/>
              </w:rPr>
            </w:r>
            <w:r w:rsidRPr="004862DC">
              <w:rPr>
                <w:b w:val="0"/>
                <w:bCs/>
                <w:iCs/>
              </w:rPr>
              <w:fldChar w:fldCharType="separate"/>
            </w:r>
            <w:r w:rsidRPr="004862DC">
              <w:rPr>
                <w:b w:val="0"/>
                <w:bCs/>
                <w:iCs/>
              </w:rPr>
              <w:fldChar w:fldCharType="end"/>
            </w:r>
            <w:r w:rsidRPr="004862DC">
              <w:rPr>
                <w:b w:val="0"/>
                <w:bCs/>
                <w:iCs/>
              </w:rPr>
              <w:t xml:space="preserve">  </w:t>
            </w:r>
            <w:r w:rsidRPr="004862DC">
              <w:rPr>
                <w:b w:val="0"/>
                <w:bCs/>
              </w:rPr>
              <w:t>No</w:t>
            </w:r>
          </w:p>
          <w:p w14:paraId="7D105F2D" w14:textId="77777777" w:rsidR="004862DC" w:rsidRDefault="00C01518" w:rsidP="00F9143A">
            <w:pPr>
              <w:pStyle w:val="BodyText2"/>
              <w:numPr>
                <w:ilvl w:val="1"/>
                <w:numId w:val="109"/>
              </w:numPr>
              <w:spacing w:before="120" w:after="200" w:line="276" w:lineRule="auto"/>
              <w:contextualSpacing/>
              <w:rPr>
                <w:b w:val="0"/>
                <w:bCs/>
              </w:rPr>
            </w:pPr>
            <w:r w:rsidRPr="004862DC">
              <w:rPr>
                <w:b w:val="0"/>
                <w:bCs/>
              </w:rPr>
              <w:t xml:space="preserve">An opportunity for the participant to dispute the state’s assertion that there is not another entity or individual that is not that individual’s provider to develop the person-centered service plan through a </w:t>
            </w:r>
            <w:r w:rsidRPr="004862DC">
              <w:rPr>
                <w:b w:val="0"/>
                <w:bCs/>
                <w:snapToGrid w:val="0"/>
              </w:rPr>
              <w:t>clear and accessible alternative dispute resolution process</w:t>
            </w:r>
            <w:r w:rsidR="00D208FF" w:rsidRPr="004862DC">
              <w:rPr>
                <w:b w:val="0"/>
                <w:bCs/>
                <w:snapToGrid w:val="0"/>
              </w:rPr>
              <w:t>;</w:t>
            </w:r>
            <w:r w:rsidR="00D208FF" w:rsidRPr="004862DC">
              <w:rPr>
                <w:b w:val="0"/>
                <w:bCs/>
              </w:rPr>
              <w:t xml:space="preserve">    </w:t>
            </w:r>
            <w:r w:rsidRPr="004862DC">
              <w:rPr>
                <w:b w:val="0"/>
                <w:bCs/>
                <w:snapToGrid w:val="0"/>
              </w:rPr>
              <w:t xml:space="preserve"> </w:t>
            </w:r>
            <w:ins w:id="729" w:author="Evan Katz" w:date="2019-06-17T15:23:00Z">
              <w:r w:rsidR="00E00C68" w:rsidRPr="004862DC">
                <w:rPr>
                  <w:b w:val="0"/>
                  <w:bCs/>
                  <w:snapToGrid w:val="0"/>
                </w:rPr>
                <w:br/>
              </w:r>
            </w:ins>
            <w:r w:rsidRPr="004862DC">
              <w:rPr>
                <w:b w:val="0"/>
                <w:bCs/>
                <w:iCs/>
              </w:rPr>
              <w:fldChar w:fldCharType="begin">
                <w:ffData>
                  <w:name w:val="Check91"/>
                  <w:enabled/>
                  <w:calcOnExit w:val="0"/>
                  <w:checkBox>
                    <w:sizeAuto/>
                    <w:default w:val="0"/>
                  </w:checkBox>
                </w:ffData>
              </w:fldChar>
            </w:r>
            <w:r w:rsidRPr="004862DC">
              <w:rPr>
                <w:b w:val="0"/>
                <w:bCs/>
                <w:iCs/>
              </w:rPr>
              <w:instrText xml:space="preserve"> FORMCHECKBOX </w:instrText>
            </w:r>
            <w:r w:rsidRPr="004862DC">
              <w:rPr>
                <w:b w:val="0"/>
                <w:bCs/>
                <w:iCs/>
              </w:rPr>
            </w:r>
            <w:r w:rsidRPr="004862DC">
              <w:rPr>
                <w:b w:val="0"/>
                <w:bCs/>
                <w:iCs/>
              </w:rPr>
              <w:fldChar w:fldCharType="separate"/>
            </w:r>
            <w:r w:rsidRPr="004862DC">
              <w:rPr>
                <w:b w:val="0"/>
                <w:bCs/>
                <w:iCs/>
              </w:rPr>
              <w:fldChar w:fldCharType="end"/>
            </w:r>
            <w:r w:rsidRPr="004862DC">
              <w:rPr>
                <w:b w:val="0"/>
                <w:bCs/>
                <w:iCs/>
              </w:rPr>
              <w:t xml:space="preserve"> </w:t>
            </w:r>
            <w:r w:rsidRPr="004862DC">
              <w:rPr>
                <w:b w:val="0"/>
                <w:bCs/>
              </w:rPr>
              <w:t xml:space="preserve">Yes  </w:t>
            </w:r>
            <w:r w:rsidRPr="004862DC">
              <w:rPr>
                <w:b w:val="0"/>
                <w:bCs/>
                <w:iCs/>
              </w:rPr>
              <w:fldChar w:fldCharType="begin">
                <w:ffData>
                  <w:name w:val="Check91"/>
                  <w:enabled/>
                  <w:calcOnExit w:val="0"/>
                  <w:checkBox>
                    <w:sizeAuto/>
                    <w:default w:val="0"/>
                  </w:checkBox>
                </w:ffData>
              </w:fldChar>
            </w:r>
            <w:r w:rsidRPr="004862DC">
              <w:rPr>
                <w:b w:val="0"/>
                <w:bCs/>
                <w:iCs/>
              </w:rPr>
              <w:instrText xml:space="preserve"> FORMCHECKBOX </w:instrText>
            </w:r>
            <w:r w:rsidRPr="004862DC">
              <w:rPr>
                <w:b w:val="0"/>
                <w:bCs/>
                <w:iCs/>
              </w:rPr>
            </w:r>
            <w:r w:rsidRPr="004862DC">
              <w:rPr>
                <w:b w:val="0"/>
                <w:bCs/>
                <w:iCs/>
              </w:rPr>
              <w:fldChar w:fldCharType="separate"/>
            </w:r>
            <w:r w:rsidRPr="004862DC">
              <w:rPr>
                <w:b w:val="0"/>
                <w:bCs/>
                <w:iCs/>
              </w:rPr>
              <w:fldChar w:fldCharType="end"/>
            </w:r>
            <w:r w:rsidRPr="004862DC">
              <w:rPr>
                <w:b w:val="0"/>
                <w:bCs/>
                <w:iCs/>
              </w:rPr>
              <w:t xml:space="preserve">  </w:t>
            </w:r>
            <w:r w:rsidRPr="004862DC">
              <w:rPr>
                <w:b w:val="0"/>
                <w:bCs/>
              </w:rPr>
              <w:t>No</w:t>
            </w:r>
          </w:p>
          <w:p w14:paraId="6CABF790" w14:textId="77777777" w:rsidR="004862DC" w:rsidRDefault="004862DC" w:rsidP="004862DC">
            <w:pPr>
              <w:pStyle w:val="BodyText2"/>
              <w:spacing w:before="120" w:after="200" w:line="276" w:lineRule="auto"/>
              <w:ind w:left="720"/>
              <w:contextualSpacing/>
              <w:rPr>
                <w:b w:val="0"/>
                <w:bCs/>
              </w:rPr>
            </w:pPr>
          </w:p>
          <w:p w14:paraId="0676EF29" w14:textId="6047A50A" w:rsidR="004862DC" w:rsidRDefault="00C01518" w:rsidP="00F9143A">
            <w:pPr>
              <w:pStyle w:val="BodyText2"/>
              <w:numPr>
                <w:ilvl w:val="1"/>
                <w:numId w:val="109"/>
              </w:numPr>
              <w:spacing w:before="120" w:after="200" w:line="276" w:lineRule="auto"/>
              <w:contextualSpacing/>
              <w:rPr>
                <w:b w:val="0"/>
                <w:bCs/>
              </w:rPr>
            </w:pPr>
            <w:r w:rsidRPr="00904191">
              <w:rPr>
                <w:b w:val="0"/>
                <w:bCs/>
              </w:rPr>
              <w:t>Direct oversight of the process or periodic evaluation by a state agency</w:t>
            </w:r>
            <w:r w:rsidR="00D208FF" w:rsidRPr="00904191">
              <w:rPr>
                <w:b w:val="0"/>
                <w:bCs/>
              </w:rPr>
              <w:t>;</w:t>
            </w:r>
            <w:r w:rsidRPr="00904191">
              <w:rPr>
                <w:b w:val="0"/>
                <w:bCs/>
              </w:rPr>
              <w:t xml:space="preserve"> </w:t>
            </w:r>
            <w:r w:rsidR="00D208FF" w:rsidRPr="00904191">
              <w:rPr>
                <w:b w:val="0"/>
                <w:bCs/>
              </w:rPr>
              <w:t xml:space="preserve"> </w:t>
            </w:r>
            <w:ins w:id="730" w:author="Evan Katz" w:date="2019-06-17T15:23:00Z">
              <w:r w:rsidR="00B404BC" w:rsidRPr="00904191">
                <w:rPr>
                  <w:b w:val="0"/>
                  <w:bCs/>
                </w:rPr>
                <w:br/>
              </w:r>
            </w:ins>
            <w:r w:rsidR="00D208FF" w:rsidRPr="00904191">
              <w:rPr>
                <w:b w:val="0"/>
                <w:bCs/>
              </w:rPr>
              <w:t xml:space="preserve"> </w:t>
            </w:r>
            <w:r w:rsidRPr="00904191">
              <w:rPr>
                <w:b w:val="0"/>
                <w:bCs/>
                <w:iCs/>
              </w:rPr>
              <w:fldChar w:fldCharType="begin">
                <w:ffData>
                  <w:name w:val="Check91"/>
                  <w:enabled/>
                  <w:calcOnExit w:val="0"/>
                  <w:checkBox>
                    <w:sizeAuto/>
                    <w:default w:val="0"/>
                  </w:checkBox>
                </w:ffData>
              </w:fldChar>
            </w:r>
            <w:r w:rsidRPr="00904191">
              <w:rPr>
                <w:b w:val="0"/>
                <w:bCs/>
                <w:iCs/>
              </w:rPr>
              <w:instrText xml:space="preserve"> FORMCHECKBOX </w:instrText>
            </w:r>
            <w:r w:rsidRPr="00904191">
              <w:rPr>
                <w:b w:val="0"/>
                <w:bCs/>
                <w:iCs/>
              </w:rPr>
            </w:r>
            <w:r w:rsidRPr="00904191">
              <w:rPr>
                <w:b w:val="0"/>
                <w:bCs/>
                <w:iCs/>
              </w:rPr>
              <w:fldChar w:fldCharType="separate"/>
            </w:r>
            <w:r w:rsidRPr="00904191">
              <w:rPr>
                <w:b w:val="0"/>
                <w:bCs/>
                <w:iCs/>
              </w:rPr>
              <w:fldChar w:fldCharType="end"/>
            </w:r>
            <w:r w:rsidRPr="00904191">
              <w:rPr>
                <w:b w:val="0"/>
                <w:bCs/>
                <w:iCs/>
              </w:rPr>
              <w:t xml:space="preserve"> </w:t>
            </w:r>
            <w:r w:rsidRPr="00904191">
              <w:rPr>
                <w:b w:val="0"/>
                <w:bCs/>
              </w:rPr>
              <w:t xml:space="preserve">Yes  </w:t>
            </w:r>
            <w:r w:rsidRPr="00904191">
              <w:rPr>
                <w:b w:val="0"/>
                <w:bCs/>
                <w:iCs/>
              </w:rPr>
              <w:fldChar w:fldCharType="begin">
                <w:ffData>
                  <w:name w:val="Check91"/>
                  <w:enabled/>
                  <w:calcOnExit w:val="0"/>
                  <w:checkBox>
                    <w:sizeAuto/>
                    <w:default w:val="0"/>
                  </w:checkBox>
                </w:ffData>
              </w:fldChar>
            </w:r>
            <w:r w:rsidRPr="00904191">
              <w:rPr>
                <w:b w:val="0"/>
                <w:bCs/>
                <w:iCs/>
              </w:rPr>
              <w:instrText xml:space="preserve"> FORMCHECKBOX </w:instrText>
            </w:r>
            <w:r w:rsidRPr="00904191">
              <w:rPr>
                <w:b w:val="0"/>
                <w:bCs/>
                <w:iCs/>
              </w:rPr>
            </w:r>
            <w:r w:rsidRPr="00904191">
              <w:rPr>
                <w:b w:val="0"/>
                <w:bCs/>
                <w:iCs/>
              </w:rPr>
              <w:fldChar w:fldCharType="separate"/>
            </w:r>
            <w:r w:rsidRPr="00904191">
              <w:rPr>
                <w:b w:val="0"/>
                <w:bCs/>
                <w:iCs/>
              </w:rPr>
              <w:fldChar w:fldCharType="end"/>
            </w:r>
            <w:r w:rsidRPr="00904191">
              <w:rPr>
                <w:b w:val="0"/>
                <w:bCs/>
                <w:iCs/>
              </w:rPr>
              <w:t xml:space="preserve">  </w:t>
            </w:r>
            <w:r w:rsidRPr="00904191">
              <w:rPr>
                <w:b w:val="0"/>
                <w:bCs/>
              </w:rPr>
              <w:t>No</w:t>
            </w:r>
          </w:p>
          <w:p w14:paraId="0F2E3615" w14:textId="77777777" w:rsidR="00904191" w:rsidRPr="00904191" w:rsidRDefault="00904191" w:rsidP="00904191">
            <w:pPr>
              <w:pStyle w:val="BodyText2"/>
              <w:spacing w:before="120" w:after="200" w:line="276" w:lineRule="auto"/>
              <w:contextualSpacing/>
              <w:rPr>
                <w:b w:val="0"/>
                <w:bCs/>
              </w:rPr>
            </w:pPr>
          </w:p>
          <w:p w14:paraId="3D287101" w14:textId="416BC05E" w:rsidR="004862DC" w:rsidRDefault="00C01518" w:rsidP="00F9143A">
            <w:pPr>
              <w:pStyle w:val="BodyText2"/>
              <w:numPr>
                <w:ilvl w:val="1"/>
                <w:numId w:val="109"/>
              </w:numPr>
              <w:spacing w:before="120" w:after="200" w:line="276" w:lineRule="auto"/>
              <w:contextualSpacing/>
              <w:rPr>
                <w:b w:val="0"/>
                <w:bCs/>
              </w:rPr>
            </w:pPr>
            <w:r w:rsidRPr="00904191">
              <w:rPr>
                <w:b w:val="0"/>
                <w:bCs/>
              </w:rPr>
              <w:t>Restricting the entity that develops the person-centered service plan from providing services without the direct approval of the state</w:t>
            </w:r>
            <w:r w:rsidR="00D208FF" w:rsidRPr="00904191">
              <w:rPr>
                <w:b w:val="0"/>
                <w:bCs/>
              </w:rPr>
              <w:t>;</w:t>
            </w:r>
            <w:ins w:id="731" w:author="Evan Katz" w:date="2019-06-17T15:23:00Z">
              <w:r w:rsidR="00B404BC" w:rsidRPr="00904191">
                <w:rPr>
                  <w:b w:val="0"/>
                  <w:bCs/>
                </w:rPr>
                <w:br/>
              </w:r>
            </w:ins>
            <w:r w:rsidR="00D208FF" w:rsidRPr="00904191">
              <w:rPr>
                <w:b w:val="0"/>
                <w:bCs/>
              </w:rPr>
              <w:t xml:space="preserve"> </w:t>
            </w:r>
            <w:r w:rsidRPr="00904191">
              <w:rPr>
                <w:b w:val="0"/>
                <w:bCs/>
                <w:iCs/>
              </w:rPr>
              <w:fldChar w:fldCharType="begin">
                <w:ffData>
                  <w:name w:val="Check91"/>
                  <w:enabled/>
                  <w:calcOnExit w:val="0"/>
                  <w:checkBox>
                    <w:sizeAuto/>
                    <w:default w:val="0"/>
                  </w:checkBox>
                </w:ffData>
              </w:fldChar>
            </w:r>
            <w:r w:rsidRPr="00904191">
              <w:rPr>
                <w:b w:val="0"/>
                <w:bCs/>
                <w:iCs/>
              </w:rPr>
              <w:instrText xml:space="preserve"> FORMCHECKBOX </w:instrText>
            </w:r>
            <w:r w:rsidRPr="00904191">
              <w:rPr>
                <w:b w:val="0"/>
                <w:bCs/>
                <w:iCs/>
              </w:rPr>
            </w:r>
            <w:r w:rsidRPr="00904191">
              <w:rPr>
                <w:b w:val="0"/>
                <w:bCs/>
                <w:iCs/>
              </w:rPr>
              <w:fldChar w:fldCharType="separate"/>
            </w:r>
            <w:r w:rsidRPr="00904191">
              <w:rPr>
                <w:b w:val="0"/>
                <w:bCs/>
                <w:iCs/>
              </w:rPr>
              <w:fldChar w:fldCharType="end"/>
            </w:r>
            <w:r w:rsidRPr="00904191">
              <w:rPr>
                <w:b w:val="0"/>
                <w:bCs/>
                <w:iCs/>
              </w:rPr>
              <w:t xml:space="preserve"> </w:t>
            </w:r>
            <w:r w:rsidRPr="00904191">
              <w:rPr>
                <w:b w:val="0"/>
                <w:bCs/>
              </w:rPr>
              <w:t xml:space="preserve">Yes  </w:t>
            </w:r>
            <w:r w:rsidRPr="00904191">
              <w:rPr>
                <w:b w:val="0"/>
                <w:bCs/>
                <w:iCs/>
              </w:rPr>
              <w:fldChar w:fldCharType="begin">
                <w:ffData>
                  <w:name w:val="Check91"/>
                  <w:enabled/>
                  <w:calcOnExit w:val="0"/>
                  <w:checkBox>
                    <w:sizeAuto/>
                    <w:default w:val="0"/>
                  </w:checkBox>
                </w:ffData>
              </w:fldChar>
            </w:r>
            <w:r w:rsidRPr="00904191">
              <w:rPr>
                <w:b w:val="0"/>
                <w:bCs/>
                <w:iCs/>
              </w:rPr>
              <w:instrText xml:space="preserve"> FORMCHECKBOX </w:instrText>
            </w:r>
            <w:r w:rsidRPr="00904191">
              <w:rPr>
                <w:b w:val="0"/>
                <w:bCs/>
                <w:iCs/>
              </w:rPr>
            </w:r>
            <w:r w:rsidRPr="00904191">
              <w:rPr>
                <w:b w:val="0"/>
                <w:bCs/>
                <w:iCs/>
              </w:rPr>
              <w:fldChar w:fldCharType="separate"/>
            </w:r>
            <w:r w:rsidRPr="00904191">
              <w:rPr>
                <w:b w:val="0"/>
                <w:bCs/>
                <w:iCs/>
              </w:rPr>
              <w:fldChar w:fldCharType="end"/>
            </w:r>
            <w:r w:rsidRPr="00904191">
              <w:rPr>
                <w:b w:val="0"/>
                <w:bCs/>
                <w:iCs/>
              </w:rPr>
              <w:t xml:space="preserve">  </w:t>
            </w:r>
            <w:r w:rsidRPr="00904191">
              <w:rPr>
                <w:b w:val="0"/>
                <w:bCs/>
              </w:rPr>
              <w:t>No</w:t>
            </w:r>
          </w:p>
          <w:p w14:paraId="2FF2F042" w14:textId="77777777" w:rsidR="00904191" w:rsidRPr="00904191" w:rsidRDefault="00904191" w:rsidP="00904191">
            <w:pPr>
              <w:pStyle w:val="BodyText2"/>
              <w:spacing w:before="120" w:after="200" w:line="276" w:lineRule="auto"/>
              <w:contextualSpacing/>
              <w:rPr>
                <w:b w:val="0"/>
                <w:bCs/>
              </w:rPr>
            </w:pPr>
          </w:p>
          <w:p w14:paraId="36FE8789" w14:textId="2875F358" w:rsidR="00C01518" w:rsidRPr="00AC6C3F" w:rsidRDefault="00C01518" w:rsidP="00F9143A">
            <w:pPr>
              <w:pStyle w:val="ListParagraph"/>
              <w:numPr>
                <w:ilvl w:val="1"/>
                <w:numId w:val="109"/>
              </w:numPr>
              <w:spacing w:after="200" w:line="276" w:lineRule="auto"/>
              <w:rPr>
                <w:rFonts w:ascii="Times New Roman" w:hAnsi="Times New Roman"/>
                <w:b/>
                <w:rPrChange w:id="732" w:author="Jonathan  Hicks" w:date="2024-11-22T15:36:00Z">
                  <w:rPr>
                    <w:b/>
                  </w:rPr>
                </w:rPrChange>
              </w:rPr>
            </w:pPr>
            <w:r w:rsidRPr="00AC6C3F">
              <w:rPr>
                <w:rFonts w:ascii="Times New Roman" w:hAnsi="Times New Roman"/>
                <w:bCs/>
                <w:rPrChange w:id="733" w:author="Jonathan  Hicks" w:date="2024-11-22T15:36:00Z">
                  <w:rPr>
                    <w:bCs/>
                  </w:rPr>
                </w:rPrChange>
              </w:rPr>
              <w:t>Requiring the agency that develops the person-centered service plan to administratively separate the plan development function from the direct service provider functions.</w:t>
            </w:r>
            <w:r w:rsidRPr="00AC6C3F">
              <w:rPr>
                <w:rFonts w:ascii="Times New Roman" w:hAnsi="Times New Roman"/>
                <w:bCs/>
                <w:snapToGrid w:val="0"/>
                <w:rPrChange w:id="734" w:author="Jonathan  Hicks" w:date="2024-11-22T15:36:00Z">
                  <w:rPr>
                    <w:bCs/>
                    <w:snapToGrid w:val="0"/>
                  </w:rPr>
                </w:rPrChange>
              </w:rPr>
              <w:t xml:space="preserve">  </w:t>
            </w:r>
            <w:r w:rsidR="00D208FF" w:rsidRPr="00AC6C3F">
              <w:rPr>
                <w:rFonts w:ascii="Times New Roman" w:hAnsi="Times New Roman"/>
                <w:bCs/>
                <w:snapToGrid w:val="0"/>
                <w:rPrChange w:id="735" w:author="Jonathan  Hicks" w:date="2024-11-22T15:36:00Z">
                  <w:rPr>
                    <w:bCs/>
                    <w:snapToGrid w:val="0"/>
                  </w:rPr>
                </w:rPrChange>
              </w:rPr>
              <w:t xml:space="preserve">  </w:t>
            </w:r>
            <w:r w:rsidR="00B404BC" w:rsidRPr="00AC6C3F">
              <w:rPr>
                <w:rFonts w:ascii="Times New Roman" w:hAnsi="Times New Roman"/>
                <w:bCs/>
                <w:snapToGrid w:val="0"/>
                <w:rPrChange w:id="736" w:author="Jonathan  Hicks" w:date="2024-11-22T15:36:00Z">
                  <w:rPr>
                    <w:bCs/>
                    <w:snapToGrid w:val="0"/>
                  </w:rPr>
                </w:rPrChange>
              </w:rPr>
              <w:br/>
            </w:r>
            <w:r w:rsidRPr="00AC6C3F">
              <w:rPr>
                <w:rFonts w:ascii="Times New Roman" w:hAnsi="Times New Roman"/>
                <w:b/>
                <w:bCs/>
                <w:iCs/>
                <w:szCs w:val="20"/>
              </w:rPr>
              <w:fldChar w:fldCharType="begin">
                <w:ffData>
                  <w:name w:val="Check91"/>
                  <w:enabled/>
                  <w:calcOnExit w:val="0"/>
                  <w:checkBox>
                    <w:sizeAuto/>
                    <w:default w:val="0"/>
                  </w:checkBox>
                </w:ffData>
              </w:fldChar>
            </w:r>
            <w:r w:rsidRPr="00AC6C3F">
              <w:rPr>
                <w:rFonts w:ascii="Times New Roman" w:hAnsi="Times New Roman"/>
                <w:bCs/>
                <w:iCs/>
                <w:rPrChange w:id="737" w:author="Jonathan  Hicks" w:date="2024-11-22T15:36:00Z">
                  <w:rPr>
                    <w:bCs/>
                    <w:iCs/>
                  </w:rPr>
                </w:rPrChange>
              </w:rPr>
              <w:instrText xml:space="preserve"> FORMCHECKBOX </w:instrText>
            </w:r>
            <w:r w:rsidRPr="00AC6C3F">
              <w:rPr>
                <w:rFonts w:ascii="Times New Roman" w:hAnsi="Times New Roman"/>
                <w:b/>
                <w:bCs/>
                <w:iCs/>
                <w:szCs w:val="20"/>
              </w:rPr>
            </w:r>
            <w:r w:rsidRPr="00AC6C3F">
              <w:rPr>
                <w:rFonts w:ascii="Times New Roman" w:hAnsi="Times New Roman"/>
                <w:b/>
                <w:bCs/>
                <w:iCs/>
                <w:szCs w:val="20"/>
              </w:rPr>
              <w:fldChar w:fldCharType="separate"/>
            </w:r>
            <w:r w:rsidRPr="00AC6C3F">
              <w:rPr>
                <w:rFonts w:ascii="Times New Roman" w:hAnsi="Times New Roman"/>
                <w:b/>
                <w:bCs/>
                <w:iCs/>
                <w:szCs w:val="20"/>
              </w:rPr>
              <w:fldChar w:fldCharType="end"/>
            </w:r>
            <w:r w:rsidRPr="00AC6C3F">
              <w:rPr>
                <w:rFonts w:ascii="Times New Roman" w:hAnsi="Times New Roman"/>
                <w:bCs/>
                <w:iCs/>
                <w:rPrChange w:id="738" w:author="Jonathan  Hicks" w:date="2024-11-22T15:36:00Z">
                  <w:rPr>
                    <w:bCs/>
                    <w:iCs/>
                  </w:rPr>
                </w:rPrChange>
              </w:rPr>
              <w:t xml:space="preserve"> </w:t>
            </w:r>
            <w:r w:rsidRPr="00AC6C3F">
              <w:rPr>
                <w:rFonts w:ascii="Times New Roman" w:hAnsi="Times New Roman"/>
                <w:bCs/>
                <w:rPrChange w:id="739" w:author="Jonathan  Hicks" w:date="2024-11-22T15:36:00Z">
                  <w:rPr>
                    <w:bCs/>
                  </w:rPr>
                </w:rPrChange>
              </w:rPr>
              <w:t xml:space="preserve">Yes  </w:t>
            </w:r>
            <w:r w:rsidRPr="00AC6C3F">
              <w:rPr>
                <w:rFonts w:ascii="Times New Roman" w:hAnsi="Times New Roman"/>
                <w:b/>
                <w:bCs/>
                <w:iCs/>
                <w:szCs w:val="20"/>
              </w:rPr>
              <w:fldChar w:fldCharType="begin">
                <w:ffData>
                  <w:name w:val="Check91"/>
                  <w:enabled/>
                  <w:calcOnExit w:val="0"/>
                  <w:checkBox>
                    <w:sizeAuto/>
                    <w:default w:val="0"/>
                  </w:checkBox>
                </w:ffData>
              </w:fldChar>
            </w:r>
            <w:r w:rsidRPr="00AC6C3F">
              <w:rPr>
                <w:rFonts w:ascii="Times New Roman" w:hAnsi="Times New Roman"/>
                <w:bCs/>
                <w:iCs/>
                <w:rPrChange w:id="740" w:author="Jonathan  Hicks" w:date="2024-11-22T15:36:00Z">
                  <w:rPr>
                    <w:bCs/>
                    <w:iCs/>
                  </w:rPr>
                </w:rPrChange>
              </w:rPr>
              <w:instrText xml:space="preserve"> FORMCHECKBOX </w:instrText>
            </w:r>
            <w:r w:rsidRPr="00AC6C3F">
              <w:rPr>
                <w:rFonts w:ascii="Times New Roman" w:hAnsi="Times New Roman"/>
                <w:b/>
                <w:bCs/>
                <w:iCs/>
                <w:szCs w:val="20"/>
              </w:rPr>
            </w:r>
            <w:r w:rsidRPr="00AC6C3F">
              <w:rPr>
                <w:rFonts w:ascii="Times New Roman" w:hAnsi="Times New Roman"/>
                <w:b/>
                <w:bCs/>
                <w:iCs/>
                <w:szCs w:val="20"/>
              </w:rPr>
              <w:fldChar w:fldCharType="separate"/>
            </w:r>
            <w:r w:rsidRPr="00AC6C3F">
              <w:rPr>
                <w:rFonts w:ascii="Times New Roman" w:hAnsi="Times New Roman"/>
                <w:b/>
                <w:bCs/>
                <w:iCs/>
                <w:szCs w:val="20"/>
              </w:rPr>
              <w:fldChar w:fldCharType="end"/>
            </w:r>
            <w:r w:rsidRPr="00AC6C3F">
              <w:rPr>
                <w:rFonts w:ascii="Times New Roman" w:hAnsi="Times New Roman"/>
                <w:bCs/>
                <w:iCs/>
                <w:rPrChange w:id="741" w:author="Jonathan  Hicks" w:date="2024-11-22T15:36:00Z">
                  <w:rPr>
                    <w:bCs/>
                    <w:iCs/>
                  </w:rPr>
                </w:rPrChange>
              </w:rPr>
              <w:t xml:space="preserve">  </w:t>
            </w:r>
            <w:r w:rsidRPr="00AC6C3F">
              <w:rPr>
                <w:rFonts w:ascii="Times New Roman" w:hAnsi="Times New Roman"/>
                <w:bCs/>
                <w:rPrChange w:id="742" w:author="Jonathan  Hicks" w:date="2024-11-22T15:36:00Z">
                  <w:rPr>
                    <w:bCs/>
                  </w:rPr>
                </w:rPrChange>
              </w:rPr>
              <w:t>No</w:t>
            </w:r>
          </w:p>
          <w:p w14:paraId="5DA25B26" w14:textId="77777777" w:rsidR="00C01518" w:rsidRPr="00E96FFD" w:rsidRDefault="00C01518">
            <w:pPr>
              <w:rPr>
                <w:rFonts w:ascii="Times New Roman" w:hAnsi="Times New Roman"/>
                <w:b/>
                <w:sz w:val="28"/>
                <w:szCs w:val="28"/>
              </w:rPr>
            </w:pPr>
          </w:p>
        </w:tc>
        <w:tc>
          <w:tcPr>
            <w:tcW w:w="3060" w:type="dxa"/>
          </w:tcPr>
          <w:p w14:paraId="388FAC7A" w14:textId="0B33CEBD" w:rsidR="00F71436" w:rsidRPr="00C50347" w:rsidRDefault="00EB7145">
            <w:pPr>
              <w:rPr>
                <w:rFonts w:ascii="Times New Roman" w:hAnsi="Times New Roman"/>
                <w:bCs/>
              </w:rPr>
            </w:pPr>
            <w:del w:id="743" w:author="Evan Katz" w:date="2019-06-17T15:23:00Z">
              <w:r w:rsidRPr="00C50347" w:rsidDel="00E00C68">
                <w:rPr>
                  <w:rFonts w:ascii="Times New Roman" w:hAnsi="Times New Roman"/>
                  <w:bCs/>
                </w:rPr>
                <w:delText xml:space="preserve"> </w:delText>
              </w:r>
            </w:del>
            <w:ins w:id="744" w:author="Evan Katz" w:date="2019-06-17T15:23:00Z">
              <w:r w:rsidR="00E00C68">
                <w:rPr>
                  <w:rFonts w:ascii="Times New Roman" w:hAnsi="Times New Roman"/>
                  <w:bCs/>
                </w:rPr>
                <w:t xml:space="preserve"> </w:t>
              </w:r>
            </w:ins>
          </w:p>
        </w:tc>
      </w:tr>
      <w:tr w:rsidR="00F71436" w:rsidRPr="00E96FFD" w14:paraId="23CF2753" w14:textId="77777777">
        <w:tc>
          <w:tcPr>
            <w:tcW w:w="3116" w:type="dxa"/>
          </w:tcPr>
          <w:p w14:paraId="63523B67" w14:textId="77777777" w:rsidR="00F71436" w:rsidRPr="00E96FFD" w:rsidRDefault="000C6B9B">
            <w:pPr>
              <w:rPr>
                <w:rFonts w:ascii="Times New Roman" w:hAnsi="Times New Roman"/>
                <w:b/>
              </w:rPr>
            </w:pPr>
            <w:r>
              <w:rPr>
                <w:rFonts w:ascii="Times New Roman" w:hAnsi="Times New Roman"/>
                <w:b/>
                <w:bCs/>
              </w:rPr>
              <w:t>D-1-</w:t>
            </w:r>
            <w:r w:rsidR="00BF4289" w:rsidRPr="00E96FFD">
              <w:rPr>
                <w:rFonts w:ascii="Times New Roman" w:hAnsi="Times New Roman"/>
                <w:b/>
              </w:rPr>
              <w:t>c</w:t>
            </w:r>
            <w:r>
              <w:rPr>
                <w:rFonts w:ascii="Times New Roman" w:hAnsi="Times New Roman"/>
                <w:b/>
              </w:rPr>
              <w:t>:</w:t>
            </w:r>
            <w:r w:rsidR="00BF4289" w:rsidRPr="00E96FFD">
              <w:rPr>
                <w:rFonts w:ascii="Times New Roman" w:hAnsi="Times New Roman"/>
                <w:b/>
              </w:rPr>
              <w:t xml:space="preserve"> </w:t>
            </w:r>
            <w:r w:rsidR="00F71436" w:rsidRPr="00E96FFD">
              <w:rPr>
                <w:rFonts w:ascii="Times New Roman" w:hAnsi="Times New Roman"/>
                <w:b/>
              </w:rPr>
              <w:t>Supporting the Participant in Service Plan Development</w:t>
            </w:r>
          </w:p>
        </w:tc>
        <w:tc>
          <w:tcPr>
            <w:tcW w:w="8044" w:type="dxa"/>
            <w:gridSpan w:val="2"/>
          </w:tcPr>
          <w:p w14:paraId="64BDB927" w14:textId="2D5E7FAF" w:rsidR="000C6B9B" w:rsidRPr="004C4813" w:rsidRDefault="000C6B9B">
            <w:pPr>
              <w:numPr>
                <w:ilvl w:val="0"/>
                <w:numId w:val="27"/>
              </w:numPr>
              <w:tabs>
                <w:tab w:val="clear" w:pos="720"/>
                <w:tab w:val="num" w:pos="196"/>
              </w:tabs>
              <w:spacing w:after="60"/>
              <w:ind w:left="196" w:hanging="180"/>
              <w:rPr>
                <w:rFonts w:ascii="Times New Roman" w:hAnsi="Times New Roman"/>
              </w:rPr>
              <w:pPrChange w:id="745" w:author="Evan Katz" w:date="2019-06-17T15:11:00Z">
                <w:pPr>
                  <w:numPr>
                    <w:numId w:val="27"/>
                  </w:numPr>
                  <w:tabs>
                    <w:tab w:val="num" w:pos="196"/>
                    <w:tab w:val="num" w:pos="720"/>
                  </w:tabs>
                  <w:spacing w:after="60"/>
                  <w:ind w:left="196" w:hanging="180"/>
                  <w:jc w:val="both"/>
                </w:pPr>
              </w:pPrChange>
            </w:pPr>
            <w:r>
              <w:rPr>
                <w:rFonts w:ascii="Times New Roman" w:hAnsi="Times New Roman"/>
              </w:rPr>
              <w:t>Is t</w:t>
            </w:r>
            <w:r w:rsidRPr="004C4813">
              <w:rPr>
                <w:rFonts w:ascii="Times New Roman" w:hAnsi="Times New Roman"/>
              </w:rPr>
              <w:t xml:space="preserve">he participant’s authority to include </w:t>
            </w:r>
            <w:r>
              <w:rPr>
                <w:rFonts w:ascii="Times New Roman" w:hAnsi="Times New Roman"/>
              </w:rPr>
              <w:t>individuals</w:t>
            </w:r>
            <w:r w:rsidRPr="004C4813">
              <w:rPr>
                <w:rFonts w:ascii="Times New Roman" w:hAnsi="Times New Roman"/>
              </w:rPr>
              <w:t xml:space="preserve"> of his/her choice </w:t>
            </w:r>
            <w:r>
              <w:rPr>
                <w:rFonts w:ascii="Times New Roman" w:hAnsi="Times New Roman"/>
              </w:rPr>
              <w:t xml:space="preserve">to participate </w:t>
            </w:r>
            <w:r w:rsidRPr="004C4813">
              <w:rPr>
                <w:rFonts w:ascii="Times New Roman" w:hAnsi="Times New Roman"/>
              </w:rPr>
              <w:t>in the serv</w:t>
            </w:r>
            <w:r>
              <w:rPr>
                <w:rFonts w:ascii="Times New Roman" w:hAnsi="Times New Roman"/>
              </w:rPr>
              <w:t xml:space="preserve">ice plan development process specified?  </w:t>
            </w:r>
            <w:ins w:id="746" w:author="Evan Katz" w:date="2019-06-17T15:24: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47" w:author="Jonathan  Hicks" w:date="2024-11-05T20:18:00Z">
              <w:r w:rsidR="003F616B">
                <w:rPr>
                  <w:rFonts w:ascii="Times New Roman" w:hAnsi="Times New Roman"/>
                </w:rPr>
                <w:br/>
              </w:r>
            </w:ins>
          </w:p>
          <w:p w14:paraId="5D750C18" w14:textId="7458094F" w:rsidR="00F71436" w:rsidRPr="00E96FFD" w:rsidRDefault="000C6B9B">
            <w:pPr>
              <w:numPr>
                <w:ilvl w:val="0"/>
                <w:numId w:val="27"/>
              </w:numPr>
              <w:tabs>
                <w:tab w:val="clear" w:pos="720"/>
                <w:tab w:val="num" w:pos="196"/>
              </w:tabs>
              <w:ind w:left="196" w:hanging="180"/>
              <w:rPr>
                <w:rFonts w:ascii="Times New Roman" w:hAnsi="Times New Roman"/>
                <w:b/>
                <w:sz w:val="28"/>
                <w:szCs w:val="28"/>
              </w:rPr>
              <w:pPrChange w:id="748" w:author="Evan Katz" w:date="2019-06-17T15:11:00Z">
                <w:pPr>
                  <w:numPr>
                    <w:numId w:val="27"/>
                  </w:numPr>
                  <w:tabs>
                    <w:tab w:val="num" w:pos="196"/>
                    <w:tab w:val="num" w:pos="720"/>
                  </w:tabs>
                  <w:ind w:left="196" w:hanging="180"/>
                </w:pPr>
              </w:pPrChange>
            </w:pPr>
            <w:r>
              <w:rPr>
                <w:rFonts w:ascii="Times New Roman" w:hAnsi="Times New Roman"/>
              </w:rPr>
              <w:t>Does t</w:t>
            </w:r>
            <w:r w:rsidRPr="004C4813">
              <w:rPr>
                <w:rFonts w:ascii="Times New Roman" w:hAnsi="Times New Roman"/>
              </w:rPr>
              <w:t>he description i</w:t>
            </w:r>
            <w:r>
              <w:rPr>
                <w:rFonts w:ascii="Times New Roman" w:hAnsi="Times New Roman"/>
              </w:rPr>
              <w:t>dentify</w:t>
            </w:r>
            <w:r w:rsidRPr="004C4813">
              <w:rPr>
                <w:rFonts w:ascii="Times New Roman" w:hAnsi="Times New Roman"/>
              </w:rPr>
              <w:t xml:space="preserve"> the </w:t>
            </w:r>
            <w:r w:rsidR="0011085E">
              <w:rPr>
                <w:rFonts w:ascii="Times New Roman" w:hAnsi="Times New Roman"/>
              </w:rPr>
              <w:t xml:space="preserve">meaningful </w:t>
            </w:r>
            <w:r w:rsidRPr="004C4813">
              <w:rPr>
                <w:rFonts w:ascii="Times New Roman" w:hAnsi="Times New Roman"/>
              </w:rPr>
              <w:t xml:space="preserve">information and supports that are available to the participant (or others designated by the participant) to actively engage in </w:t>
            </w:r>
            <w:r>
              <w:rPr>
                <w:rFonts w:ascii="Times New Roman" w:hAnsi="Times New Roman"/>
              </w:rPr>
              <w:t xml:space="preserve">and direct </w:t>
            </w:r>
            <w:r w:rsidRPr="004C4813">
              <w:rPr>
                <w:rFonts w:ascii="Times New Roman" w:hAnsi="Times New Roman"/>
              </w:rPr>
              <w:t>the process</w:t>
            </w:r>
            <w:r>
              <w:rPr>
                <w:rFonts w:ascii="Times New Roman" w:hAnsi="Times New Roman"/>
              </w:rPr>
              <w:t xml:space="preserve">? </w:t>
            </w:r>
            <w:ins w:id="749" w:author="Evan Katz" w:date="2019-06-17T15:24:00Z">
              <w:r w:rsidR="00B404BC">
                <w:rPr>
                  <w:rFonts w:ascii="Times New Roman" w:hAnsi="Times New Roman"/>
                </w:rPr>
                <w:br/>
              </w:r>
            </w:ins>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50" w:author="Evan Katz" w:date="2019-06-17T15:24:00Z">
              <w:r w:rsidR="00B404BC">
                <w:rPr>
                  <w:rFonts w:ascii="Times New Roman" w:hAnsi="Times New Roman"/>
                </w:rPr>
                <w:br/>
              </w:r>
            </w:ins>
          </w:p>
        </w:tc>
        <w:tc>
          <w:tcPr>
            <w:tcW w:w="3060" w:type="dxa"/>
          </w:tcPr>
          <w:p w14:paraId="6E5DE961" w14:textId="77777777" w:rsidR="00F71436" w:rsidRPr="00C50347" w:rsidRDefault="00F71436">
            <w:pPr>
              <w:rPr>
                <w:rFonts w:ascii="Times New Roman" w:hAnsi="Times New Roman"/>
                <w:bCs/>
              </w:rPr>
            </w:pPr>
          </w:p>
        </w:tc>
      </w:tr>
      <w:tr w:rsidR="00F71436" w:rsidRPr="00E96FFD" w14:paraId="591796A8" w14:textId="77777777">
        <w:tc>
          <w:tcPr>
            <w:tcW w:w="3116" w:type="dxa"/>
          </w:tcPr>
          <w:p w14:paraId="5D246302" w14:textId="3F4D6B7D" w:rsidR="00F71436" w:rsidRPr="00E96FFD" w:rsidRDefault="000C6B9B">
            <w:pPr>
              <w:rPr>
                <w:rFonts w:ascii="Times New Roman" w:hAnsi="Times New Roman"/>
                <w:b/>
              </w:rPr>
            </w:pPr>
            <w:r>
              <w:rPr>
                <w:rFonts w:ascii="Times New Roman" w:hAnsi="Times New Roman"/>
                <w:b/>
                <w:bCs/>
              </w:rPr>
              <w:t>D-1-</w:t>
            </w:r>
            <w:r w:rsidR="00F71436" w:rsidRPr="00E96FFD">
              <w:rPr>
                <w:rFonts w:ascii="Times New Roman" w:hAnsi="Times New Roman"/>
                <w:b/>
              </w:rPr>
              <w:t>d</w:t>
            </w:r>
            <w:r w:rsidR="00D52614">
              <w:rPr>
                <w:rFonts w:ascii="Times New Roman" w:hAnsi="Times New Roman"/>
                <w:b/>
              </w:rPr>
              <w:t>-i</w:t>
            </w:r>
            <w:r>
              <w:rPr>
                <w:rFonts w:ascii="Times New Roman" w:hAnsi="Times New Roman"/>
                <w:b/>
              </w:rPr>
              <w:t>:</w:t>
            </w:r>
            <w:r w:rsidR="00F71436" w:rsidRPr="00E96FFD">
              <w:rPr>
                <w:rFonts w:ascii="Times New Roman" w:hAnsi="Times New Roman"/>
                <w:b/>
              </w:rPr>
              <w:t xml:space="preserve"> Service Plan Development Process</w:t>
            </w:r>
          </w:p>
        </w:tc>
        <w:tc>
          <w:tcPr>
            <w:tcW w:w="8044" w:type="dxa"/>
            <w:gridSpan w:val="2"/>
          </w:tcPr>
          <w:p w14:paraId="57F724FB" w14:textId="77777777" w:rsidR="000C6B9B" w:rsidRPr="00CF3C03" w:rsidRDefault="000C6B9B">
            <w:pPr>
              <w:spacing w:after="120"/>
              <w:rPr>
                <w:rFonts w:ascii="Times New Roman" w:hAnsi="Times New Roman"/>
              </w:rPr>
              <w:pPrChange w:id="751" w:author="Evan Katz" w:date="2019-06-17T15:11:00Z">
                <w:pPr>
                  <w:spacing w:after="120"/>
                  <w:jc w:val="both"/>
                </w:pPr>
              </w:pPrChange>
            </w:pPr>
            <w:r>
              <w:rPr>
                <w:rFonts w:ascii="Times New Roman" w:hAnsi="Times New Roman"/>
              </w:rPr>
              <w:t>Does t</w:t>
            </w:r>
            <w:r w:rsidRPr="00CF3C03">
              <w:rPr>
                <w:rFonts w:ascii="Times New Roman" w:hAnsi="Times New Roman"/>
              </w:rPr>
              <w:t xml:space="preserve">he </w:t>
            </w:r>
            <w:r>
              <w:rPr>
                <w:rFonts w:ascii="Times New Roman" w:hAnsi="Times New Roman"/>
              </w:rPr>
              <w:t xml:space="preserve">description of the </w:t>
            </w:r>
            <w:r w:rsidRPr="00CF3C03">
              <w:rPr>
                <w:rFonts w:ascii="Times New Roman" w:hAnsi="Times New Roman"/>
              </w:rPr>
              <w:t>service pla</w:t>
            </w:r>
            <w:r>
              <w:rPr>
                <w:rFonts w:ascii="Times New Roman" w:hAnsi="Times New Roman"/>
              </w:rPr>
              <w:t>n development process address:</w:t>
            </w:r>
          </w:p>
          <w:p w14:paraId="3F52A88B" w14:textId="2EC38103" w:rsidR="000C6B9B" w:rsidRPr="00CF3C03" w:rsidRDefault="000C6B9B">
            <w:pPr>
              <w:numPr>
                <w:ilvl w:val="0"/>
                <w:numId w:val="28"/>
              </w:numPr>
              <w:tabs>
                <w:tab w:val="num" w:pos="196"/>
              </w:tabs>
              <w:spacing w:line="260" w:lineRule="exact"/>
              <w:ind w:left="196" w:hanging="180"/>
              <w:rPr>
                <w:rFonts w:ascii="Times New Roman" w:hAnsi="Times New Roman"/>
              </w:rPr>
              <w:pPrChange w:id="752" w:author="Evan Katz" w:date="2019-06-17T15:11:00Z">
                <w:pPr>
                  <w:numPr>
                    <w:numId w:val="28"/>
                  </w:numPr>
                  <w:tabs>
                    <w:tab w:val="num" w:pos="196"/>
                  </w:tabs>
                  <w:spacing w:line="260" w:lineRule="exact"/>
                  <w:ind w:left="196" w:hanging="180"/>
                  <w:jc w:val="both"/>
                </w:pPr>
              </w:pPrChange>
            </w:pPr>
            <w:r w:rsidRPr="00CF3C03">
              <w:rPr>
                <w:rFonts w:ascii="Times New Roman" w:hAnsi="Times New Roman"/>
              </w:rPr>
              <w:t xml:space="preserve">Who develops the plan and </w:t>
            </w:r>
            <w:r>
              <w:rPr>
                <w:rFonts w:ascii="Times New Roman" w:hAnsi="Times New Roman"/>
              </w:rPr>
              <w:t xml:space="preserve">who participates in the process?  </w:t>
            </w:r>
            <w:ins w:id="753" w:author="Evan Katz" w:date="2019-06-17T15:25: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54" w:author="Evan Katz" w:date="2019-06-17T15:25:00Z">
              <w:r w:rsidR="00B404BC">
                <w:rPr>
                  <w:rFonts w:ascii="Times New Roman" w:hAnsi="Times New Roman"/>
                </w:rPr>
                <w:br/>
              </w:r>
            </w:ins>
          </w:p>
          <w:p w14:paraId="6118C3E5" w14:textId="3401ED08" w:rsidR="000C6B9B" w:rsidRPr="00CF3C03" w:rsidRDefault="000C6B9B">
            <w:pPr>
              <w:numPr>
                <w:ilvl w:val="0"/>
                <w:numId w:val="28"/>
              </w:numPr>
              <w:tabs>
                <w:tab w:val="num" w:pos="196"/>
              </w:tabs>
              <w:spacing w:line="260" w:lineRule="exact"/>
              <w:ind w:left="196" w:hanging="180"/>
              <w:rPr>
                <w:rFonts w:ascii="Times New Roman" w:hAnsi="Times New Roman"/>
              </w:rPr>
              <w:pPrChange w:id="755" w:author="Evan Katz" w:date="2019-06-17T15:11:00Z">
                <w:pPr>
                  <w:numPr>
                    <w:numId w:val="28"/>
                  </w:numPr>
                  <w:tabs>
                    <w:tab w:val="num" w:pos="196"/>
                  </w:tabs>
                  <w:spacing w:line="260" w:lineRule="exact"/>
                  <w:ind w:left="196" w:hanging="180"/>
                  <w:jc w:val="both"/>
                </w:pPr>
              </w:pPrChange>
            </w:pPr>
            <w:r w:rsidRPr="00CF3C03">
              <w:rPr>
                <w:rFonts w:ascii="Times New Roman" w:hAnsi="Times New Roman"/>
              </w:rPr>
              <w:t xml:space="preserve">The timing of the plan and how </w:t>
            </w:r>
            <w:r>
              <w:rPr>
                <w:rFonts w:ascii="Times New Roman" w:hAnsi="Times New Roman"/>
              </w:rPr>
              <w:t xml:space="preserve">and when it </w:t>
            </w:r>
            <w:r w:rsidRPr="00CF3C03">
              <w:rPr>
                <w:rFonts w:ascii="Times New Roman" w:hAnsi="Times New Roman"/>
              </w:rPr>
              <w:t>is updated</w:t>
            </w:r>
            <w:r>
              <w:rPr>
                <w:rFonts w:ascii="Times New Roman" w:hAnsi="Times New Roman"/>
              </w:rPr>
              <w:t>, including responding to changing circumstances and needs</w:t>
            </w:r>
            <w:r w:rsidR="0011085E">
              <w:rPr>
                <w:rFonts w:ascii="Times New Roman" w:hAnsi="Times New Roman"/>
              </w:rPr>
              <w:t xml:space="preserve"> (including how the planning meetings are scheduled at times and locations convenient to the individual)</w:t>
            </w:r>
            <w:r>
              <w:rPr>
                <w:rFonts w:ascii="Times New Roman" w:hAnsi="Times New Roman"/>
              </w:rPr>
              <w:t xml:space="preserve">?  </w:t>
            </w:r>
            <w:ins w:id="756" w:author="Evan Katz" w:date="2019-06-17T15:25: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57" w:author="Evan Katz" w:date="2019-06-17T15:25:00Z">
              <w:r w:rsidR="00B404BC">
                <w:rPr>
                  <w:rFonts w:ascii="Times New Roman" w:hAnsi="Times New Roman"/>
                </w:rPr>
                <w:br/>
              </w:r>
            </w:ins>
          </w:p>
          <w:p w14:paraId="0E201B82" w14:textId="18CA2A99" w:rsidR="000C6B9B" w:rsidRPr="00CF3C03" w:rsidRDefault="000C6B9B">
            <w:pPr>
              <w:numPr>
                <w:ilvl w:val="0"/>
                <w:numId w:val="28"/>
              </w:numPr>
              <w:tabs>
                <w:tab w:val="num" w:pos="196"/>
              </w:tabs>
              <w:spacing w:line="260" w:lineRule="exact"/>
              <w:ind w:left="196" w:hanging="180"/>
              <w:rPr>
                <w:rFonts w:ascii="Times New Roman" w:hAnsi="Times New Roman"/>
              </w:rPr>
              <w:pPrChange w:id="758" w:author="Evan Katz" w:date="2019-06-17T15:11:00Z">
                <w:pPr>
                  <w:numPr>
                    <w:numId w:val="28"/>
                  </w:numPr>
                  <w:tabs>
                    <w:tab w:val="num" w:pos="196"/>
                  </w:tabs>
                  <w:spacing w:line="260" w:lineRule="exact"/>
                  <w:ind w:left="196" w:hanging="180"/>
                  <w:jc w:val="both"/>
                </w:pPr>
              </w:pPrChange>
            </w:pPr>
            <w:r>
              <w:rPr>
                <w:rFonts w:ascii="Times New Roman" w:hAnsi="Times New Roman"/>
              </w:rPr>
              <w:t>The t</w:t>
            </w:r>
            <w:r w:rsidRPr="00CF3C03">
              <w:rPr>
                <w:rFonts w:ascii="Times New Roman" w:hAnsi="Times New Roman"/>
              </w:rPr>
              <w:t>ypes of assessments that are conducted as part of the service plan development process, including securing information about participant strengths, capacities, needs, preferences, and desired outcomes, health status, and risk fact</w:t>
            </w:r>
            <w:r>
              <w:rPr>
                <w:rFonts w:ascii="Times New Roman" w:hAnsi="Times New Roman"/>
              </w:rPr>
              <w:t xml:space="preserve">ors?  </w:t>
            </w:r>
            <w:ins w:id="759" w:author="Evan Katz" w:date="2019-06-17T15:25: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60" w:author="Evan Katz" w:date="2019-06-17T15:25:00Z">
              <w:r w:rsidR="00B404BC">
                <w:rPr>
                  <w:rFonts w:ascii="Times New Roman" w:hAnsi="Times New Roman"/>
                </w:rPr>
                <w:br/>
              </w:r>
            </w:ins>
          </w:p>
          <w:p w14:paraId="00CC129D" w14:textId="77777777" w:rsidR="006A3487" w:rsidRDefault="000C6B9B">
            <w:pPr>
              <w:numPr>
                <w:ilvl w:val="0"/>
                <w:numId w:val="28"/>
              </w:numPr>
              <w:tabs>
                <w:tab w:val="num" w:pos="196"/>
              </w:tabs>
              <w:spacing w:line="260" w:lineRule="exact"/>
              <w:ind w:left="196" w:hanging="180"/>
              <w:rPr>
                <w:rFonts w:ascii="Times New Roman" w:hAnsi="Times New Roman"/>
              </w:rPr>
              <w:pPrChange w:id="761" w:author="Evan Katz" w:date="2019-06-17T15:11:00Z">
                <w:pPr>
                  <w:numPr>
                    <w:numId w:val="28"/>
                  </w:numPr>
                  <w:tabs>
                    <w:tab w:val="num" w:pos="196"/>
                  </w:tabs>
                  <w:spacing w:line="260" w:lineRule="exact"/>
                  <w:ind w:left="196" w:hanging="180"/>
                  <w:jc w:val="both"/>
                </w:pPr>
              </w:pPrChange>
            </w:pPr>
            <w:r w:rsidRPr="00CF3C03">
              <w:rPr>
                <w:rFonts w:ascii="Times New Roman" w:hAnsi="Times New Roman"/>
              </w:rPr>
              <w:t>How participant is informed of serv</w:t>
            </w:r>
            <w:r>
              <w:rPr>
                <w:rFonts w:ascii="Times New Roman" w:hAnsi="Times New Roman"/>
              </w:rPr>
              <w:t xml:space="preserve">ices available under the waiver?  </w:t>
            </w:r>
          </w:p>
          <w:p w14:paraId="2FF2AFFB" w14:textId="1ED0E60F" w:rsidR="000C6B9B" w:rsidRPr="00CF3C03" w:rsidRDefault="006A3487">
            <w:pPr>
              <w:spacing w:line="260" w:lineRule="exact"/>
              <w:ind w:left="16"/>
              <w:rPr>
                <w:rFonts w:ascii="Times New Roman" w:hAnsi="Times New Roman"/>
              </w:rPr>
              <w:pPrChange w:id="762" w:author="Evan Katz" w:date="2019-06-17T15:11:00Z">
                <w:pPr>
                  <w:spacing w:line="260" w:lineRule="exact"/>
                  <w:ind w:left="16"/>
                  <w:jc w:val="both"/>
                </w:pPr>
              </w:pPrChange>
            </w:pPr>
            <w:r>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000C6B9B"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0C6B9B" w:rsidRPr="00E96FFD">
              <w:rPr>
                <w:rFonts w:ascii="Times New Roman" w:hAnsi="Times New Roman"/>
                <w:iCs/>
              </w:rPr>
              <w:t xml:space="preserve"> </w:t>
            </w:r>
            <w:r w:rsidR="000C6B9B"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0C6B9B"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0C6B9B" w:rsidRPr="00E96FFD">
              <w:rPr>
                <w:rFonts w:ascii="Times New Roman" w:hAnsi="Times New Roman"/>
                <w:iCs/>
              </w:rPr>
              <w:t xml:space="preserve">  </w:t>
            </w:r>
            <w:r w:rsidR="000C6B9B" w:rsidRPr="00E96FFD">
              <w:rPr>
                <w:rFonts w:ascii="Times New Roman" w:hAnsi="Times New Roman"/>
              </w:rPr>
              <w:t>No</w:t>
            </w:r>
            <w:ins w:id="763" w:author="Evan Katz" w:date="2019-06-17T15:25:00Z">
              <w:r w:rsidR="00B404BC">
                <w:rPr>
                  <w:rFonts w:ascii="Times New Roman" w:hAnsi="Times New Roman"/>
                </w:rPr>
                <w:br/>
              </w:r>
            </w:ins>
          </w:p>
          <w:p w14:paraId="0C560AB4" w14:textId="2DAA7247" w:rsidR="000C6B9B" w:rsidRPr="00CF3C03" w:rsidRDefault="000C6B9B" w:rsidP="00651E20">
            <w:pPr>
              <w:numPr>
                <w:ilvl w:val="0"/>
                <w:numId w:val="28"/>
              </w:numPr>
              <w:tabs>
                <w:tab w:val="num" w:pos="196"/>
              </w:tabs>
              <w:spacing w:line="260" w:lineRule="exact"/>
              <w:ind w:left="196" w:hanging="180"/>
              <w:rPr>
                <w:rFonts w:ascii="Times New Roman" w:hAnsi="Times New Roman"/>
              </w:rPr>
            </w:pPr>
            <w:r w:rsidRPr="00CF3C03">
              <w:rPr>
                <w:rFonts w:ascii="Times New Roman" w:hAnsi="Times New Roman"/>
              </w:rPr>
              <w:t>How the process ensures that the service plan addresses participant desired o</w:t>
            </w:r>
            <w:r>
              <w:rPr>
                <w:rFonts w:ascii="Times New Roman" w:hAnsi="Times New Roman"/>
              </w:rPr>
              <w:t xml:space="preserve">utcomes, needs and preferences?  </w:t>
            </w:r>
            <w:ins w:id="764" w:author="Evan Katz" w:date="2019-06-17T15:25: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65" w:author="Evan Katz" w:date="2019-06-17T15:25:00Z">
              <w:r w:rsidR="00B404BC">
                <w:rPr>
                  <w:rFonts w:ascii="Times New Roman" w:hAnsi="Times New Roman"/>
                </w:rPr>
                <w:br/>
              </w:r>
            </w:ins>
          </w:p>
          <w:p w14:paraId="5BE54430" w14:textId="2EBA5DB5" w:rsidR="000C6B9B" w:rsidRPr="00CF3C03" w:rsidRDefault="000C6B9B" w:rsidP="00651E20">
            <w:pPr>
              <w:numPr>
                <w:ilvl w:val="0"/>
                <w:numId w:val="28"/>
              </w:numPr>
              <w:tabs>
                <w:tab w:val="num" w:pos="196"/>
              </w:tabs>
              <w:spacing w:line="260" w:lineRule="exact"/>
              <w:ind w:left="196" w:hanging="180"/>
              <w:rPr>
                <w:rFonts w:ascii="Times New Roman" w:hAnsi="Times New Roman"/>
              </w:rPr>
            </w:pPr>
            <w:r w:rsidRPr="00CF3C03">
              <w:rPr>
                <w:rFonts w:ascii="Times New Roman" w:hAnsi="Times New Roman"/>
              </w:rPr>
              <w:t>How responsibilities are ass</w:t>
            </w:r>
            <w:r>
              <w:rPr>
                <w:rFonts w:ascii="Times New Roman" w:hAnsi="Times New Roman"/>
              </w:rPr>
              <w:t xml:space="preserve">igned for implementing the plan?  </w:t>
            </w:r>
            <w:ins w:id="766" w:author="Evan Katz" w:date="2019-06-17T15:25: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67" w:author="Evan Katz" w:date="2019-06-17T15:25:00Z">
              <w:r w:rsidR="00B404BC">
                <w:rPr>
                  <w:rFonts w:ascii="Times New Roman" w:hAnsi="Times New Roman"/>
                </w:rPr>
                <w:br/>
              </w:r>
            </w:ins>
          </w:p>
          <w:p w14:paraId="0575CEC1" w14:textId="0CC14AC3" w:rsidR="000C6B9B" w:rsidRPr="00CF3C03" w:rsidRDefault="000C6B9B" w:rsidP="00651E20">
            <w:pPr>
              <w:numPr>
                <w:ilvl w:val="0"/>
                <w:numId w:val="28"/>
              </w:numPr>
              <w:tabs>
                <w:tab w:val="num" w:pos="196"/>
              </w:tabs>
              <w:spacing w:line="260" w:lineRule="exact"/>
              <w:ind w:left="196" w:hanging="180"/>
              <w:rPr>
                <w:rFonts w:ascii="Times New Roman" w:hAnsi="Times New Roman"/>
              </w:rPr>
            </w:pPr>
            <w:r w:rsidRPr="00CF3C03">
              <w:rPr>
                <w:rFonts w:ascii="Times New Roman" w:hAnsi="Times New Roman"/>
              </w:rPr>
              <w:t>How the process addresses participants’ health care needs</w:t>
            </w:r>
            <w:r>
              <w:rPr>
                <w:rFonts w:ascii="Times New Roman" w:hAnsi="Times New Roman"/>
              </w:rPr>
              <w:t xml:space="preserve">?  </w:t>
            </w:r>
            <w:ins w:id="768" w:author="Evan Katz" w:date="2019-06-17T15:25: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69" w:author="Evan Katz" w:date="2019-06-17T15:25:00Z">
              <w:r w:rsidR="00B404BC">
                <w:rPr>
                  <w:rFonts w:ascii="Times New Roman" w:hAnsi="Times New Roman"/>
                </w:rPr>
                <w:br/>
              </w:r>
            </w:ins>
          </w:p>
          <w:p w14:paraId="13896DB9" w14:textId="220570FA" w:rsidR="000C6B9B" w:rsidRPr="00CF3C03" w:rsidRDefault="000C6B9B" w:rsidP="00651E20">
            <w:pPr>
              <w:numPr>
                <w:ilvl w:val="0"/>
                <w:numId w:val="28"/>
              </w:numPr>
              <w:tabs>
                <w:tab w:val="num" w:pos="196"/>
              </w:tabs>
              <w:spacing w:line="260" w:lineRule="exact"/>
              <w:ind w:left="196" w:hanging="180"/>
              <w:rPr>
                <w:rFonts w:ascii="Times New Roman" w:hAnsi="Times New Roman"/>
              </w:rPr>
            </w:pPr>
            <w:r w:rsidRPr="00CF3C03">
              <w:rPr>
                <w:rFonts w:ascii="Times New Roman" w:hAnsi="Times New Roman"/>
              </w:rPr>
              <w:t xml:space="preserve">How waiver and other services (i.e., </w:t>
            </w:r>
            <w:r w:rsidR="00EE04BD">
              <w:rPr>
                <w:rFonts w:ascii="Times New Roman" w:hAnsi="Times New Roman"/>
              </w:rPr>
              <w:t>s</w:t>
            </w:r>
            <w:r w:rsidRPr="00CF3C03">
              <w:rPr>
                <w:rFonts w:ascii="Times New Roman" w:hAnsi="Times New Roman"/>
              </w:rPr>
              <w:t xml:space="preserve">tate Plan services and services furnished through other state and </w:t>
            </w:r>
            <w:r w:rsidR="0059012B">
              <w:rPr>
                <w:rFonts w:ascii="Times New Roman" w:hAnsi="Times New Roman"/>
              </w:rPr>
              <w:t>f</w:t>
            </w:r>
            <w:r w:rsidRPr="00CF3C03">
              <w:rPr>
                <w:rFonts w:ascii="Times New Roman" w:hAnsi="Times New Roman"/>
              </w:rPr>
              <w:t>e</w:t>
            </w:r>
            <w:r>
              <w:rPr>
                <w:rFonts w:ascii="Times New Roman" w:hAnsi="Times New Roman"/>
              </w:rPr>
              <w:t xml:space="preserve">deral programs) are coordinated?  </w:t>
            </w:r>
            <w:ins w:id="770" w:author="Evan Katz" w:date="2019-06-17T15:25: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71" w:author="Evan Katz" w:date="2019-06-17T15:25:00Z">
              <w:r w:rsidR="00B404BC">
                <w:rPr>
                  <w:rFonts w:ascii="Times New Roman" w:hAnsi="Times New Roman"/>
                </w:rPr>
                <w:br/>
              </w:r>
            </w:ins>
          </w:p>
          <w:p w14:paraId="23DDBED4" w14:textId="77777777" w:rsidR="00651E20" w:rsidRDefault="000C6B9B" w:rsidP="00651E20">
            <w:pPr>
              <w:numPr>
                <w:ilvl w:val="0"/>
                <w:numId w:val="28"/>
              </w:numPr>
              <w:tabs>
                <w:tab w:val="num" w:pos="196"/>
              </w:tabs>
              <w:spacing w:line="260" w:lineRule="exact"/>
              <w:ind w:left="196" w:hanging="180"/>
              <w:rPr>
                <w:rFonts w:ascii="Times New Roman" w:hAnsi="Times New Roman"/>
              </w:rPr>
            </w:pPr>
            <w:r w:rsidRPr="00CF3C03">
              <w:rPr>
                <w:rFonts w:ascii="Times New Roman" w:hAnsi="Times New Roman"/>
              </w:rPr>
              <w:t>The assignment of responsibility to monitor and oversee the implementation of the service plan</w:t>
            </w:r>
            <w:r>
              <w:rPr>
                <w:rFonts w:ascii="Times New Roman" w:hAnsi="Times New Roman"/>
              </w:rPr>
              <w:t xml:space="preserve">?  </w:t>
            </w:r>
            <w:r w:rsidR="00B404BC">
              <w:rPr>
                <w:rFonts w:ascii="Times New Roman" w:hAnsi="Times New Roman"/>
              </w:rPr>
              <w:br/>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2BFDDF0D" w14:textId="77777777" w:rsidR="00651E20" w:rsidRDefault="00651E20" w:rsidP="003F616B">
            <w:pPr>
              <w:spacing w:line="260" w:lineRule="exact"/>
              <w:rPr>
                <w:rFonts w:ascii="Times New Roman" w:hAnsi="Times New Roman"/>
              </w:rPr>
            </w:pPr>
          </w:p>
          <w:p w14:paraId="7D0C742A" w14:textId="5D754B81" w:rsidR="00651E20" w:rsidRDefault="00651E20" w:rsidP="00651E20">
            <w:pPr>
              <w:numPr>
                <w:ilvl w:val="0"/>
                <w:numId w:val="28"/>
              </w:numPr>
              <w:tabs>
                <w:tab w:val="num" w:pos="196"/>
              </w:tabs>
              <w:spacing w:line="260" w:lineRule="exact"/>
              <w:ind w:left="196" w:hanging="180"/>
              <w:rPr>
                <w:rFonts w:ascii="Times New Roman" w:hAnsi="Times New Roman"/>
              </w:rPr>
            </w:pPr>
            <w:r>
              <w:rPr>
                <w:rFonts w:ascii="Times New Roman" w:hAnsi="Times New Roman"/>
              </w:rPr>
              <w:t>How and when the service plan is updated?</w:t>
            </w:r>
          </w:p>
          <w:p w14:paraId="50DF78D9" w14:textId="77777777" w:rsidR="00651E20" w:rsidRDefault="00651E20" w:rsidP="00D42071">
            <w:pPr>
              <w:pStyle w:val="ListParagraph"/>
              <w:rPr>
                <w:rFonts w:ascii="Times New Roman" w:hAnsi="Times New Roman"/>
              </w:rPr>
            </w:pPr>
          </w:p>
          <w:p w14:paraId="5351B530" w14:textId="0A6BE29A" w:rsidR="00651E20" w:rsidRPr="00D42071" w:rsidRDefault="00651E20" w:rsidP="00D42071">
            <w:pPr>
              <w:spacing w:after="100"/>
              <w:rPr>
                <w:rFonts w:ascii="Times New Roman" w:hAnsi="Times New Roman"/>
              </w:rPr>
            </w:pPr>
            <w:r>
              <w:rPr>
                <w:rFonts w:ascii="Times New Roman" w:hAnsi="Times New Roman"/>
                <w:iCs/>
              </w:rPr>
              <w:t xml:space="preserve">     </w:t>
            </w:r>
            <w:r w:rsidRPr="00D42071">
              <w:rPr>
                <w:rFonts w:ascii="Times New Roman" w:hAnsi="Times New Roman"/>
                <w:iCs/>
              </w:rPr>
              <w:fldChar w:fldCharType="begin">
                <w:ffData>
                  <w:name w:val="Check91"/>
                  <w:enabled/>
                  <w:calcOnExit w:val="0"/>
                  <w:checkBox>
                    <w:sizeAuto/>
                    <w:default w:val="0"/>
                  </w:checkBox>
                </w:ffData>
              </w:fldChar>
            </w:r>
            <w:r w:rsidRPr="00D42071">
              <w:rPr>
                <w:rFonts w:ascii="Times New Roman" w:hAnsi="Times New Roman"/>
                <w:iCs/>
              </w:rPr>
              <w:instrText xml:space="preserve"> FORMCHECKBOX </w:instrText>
            </w:r>
            <w:r w:rsidRPr="00D42071">
              <w:rPr>
                <w:rFonts w:ascii="Times New Roman" w:hAnsi="Times New Roman"/>
                <w:iCs/>
              </w:rPr>
            </w:r>
            <w:r w:rsidRPr="00D42071">
              <w:rPr>
                <w:rFonts w:ascii="Times New Roman" w:hAnsi="Times New Roman"/>
                <w:iCs/>
              </w:rPr>
              <w:fldChar w:fldCharType="separate"/>
            </w:r>
            <w:r w:rsidRPr="00D42071">
              <w:rPr>
                <w:rFonts w:ascii="Times New Roman" w:hAnsi="Times New Roman"/>
                <w:iCs/>
              </w:rPr>
              <w:fldChar w:fldCharType="end"/>
            </w:r>
            <w:r w:rsidRPr="00D42071">
              <w:rPr>
                <w:rFonts w:ascii="Times New Roman" w:hAnsi="Times New Roman"/>
                <w:iCs/>
              </w:rPr>
              <w:t xml:space="preserve"> </w:t>
            </w:r>
            <w:r w:rsidRPr="00D42071">
              <w:rPr>
                <w:rFonts w:ascii="Times New Roman" w:hAnsi="Times New Roman"/>
              </w:rPr>
              <w:t xml:space="preserve">Yes  </w:t>
            </w:r>
            <w:r w:rsidRPr="00D42071">
              <w:rPr>
                <w:rFonts w:ascii="Times New Roman" w:hAnsi="Times New Roman"/>
                <w:iCs/>
              </w:rPr>
              <w:fldChar w:fldCharType="begin">
                <w:ffData>
                  <w:name w:val="Check91"/>
                  <w:enabled/>
                  <w:calcOnExit w:val="0"/>
                  <w:checkBox>
                    <w:sizeAuto/>
                    <w:default w:val="0"/>
                  </w:checkBox>
                </w:ffData>
              </w:fldChar>
            </w:r>
            <w:r w:rsidRPr="00D42071">
              <w:rPr>
                <w:rFonts w:ascii="Times New Roman" w:hAnsi="Times New Roman"/>
                <w:iCs/>
              </w:rPr>
              <w:instrText xml:space="preserve"> FORMCHECKBOX </w:instrText>
            </w:r>
            <w:r w:rsidRPr="00D42071">
              <w:rPr>
                <w:rFonts w:ascii="Times New Roman" w:hAnsi="Times New Roman"/>
                <w:iCs/>
              </w:rPr>
            </w:r>
            <w:r w:rsidRPr="00D42071">
              <w:rPr>
                <w:rFonts w:ascii="Times New Roman" w:hAnsi="Times New Roman"/>
                <w:iCs/>
              </w:rPr>
              <w:fldChar w:fldCharType="separate"/>
            </w:r>
            <w:r w:rsidRPr="00D42071">
              <w:rPr>
                <w:rFonts w:ascii="Times New Roman" w:hAnsi="Times New Roman"/>
                <w:iCs/>
              </w:rPr>
              <w:fldChar w:fldCharType="end"/>
            </w:r>
            <w:r w:rsidRPr="00D42071">
              <w:rPr>
                <w:rFonts w:ascii="Times New Roman" w:hAnsi="Times New Roman"/>
                <w:iCs/>
              </w:rPr>
              <w:t xml:space="preserve">  </w:t>
            </w:r>
            <w:r w:rsidRPr="00D42071">
              <w:rPr>
                <w:rFonts w:ascii="Times New Roman" w:hAnsi="Times New Roman"/>
              </w:rPr>
              <w:t>No</w:t>
            </w:r>
          </w:p>
          <w:p w14:paraId="652ED648" w14:textId="77777777" w:rsidR="00651E20" w:rsidRDefault="00651E20" w:rsidP="00D42071">
            <w:pPr>
              <w:spacing w:line="260" w:lineRule="exact"/>
              <w:ind w:left="196"/>
              <w:rPr>
                <w:rFonts w:ascii="Times New Roman" w:hAnsi="Times New Roman"/>
              </w:rPr>
            </w:pPr>
          </w:p>
          <w:p w14:paraId="1DE96681" w14:textId="77777777" w:rsidR="00651E20" w:rsidRDefault="00651E20" w:rsidP="00D42071">
            <w:pPr>
              <w:pStyle w:val="ListParagraph"/>
              <w:rPr>
                <w:rFonts w:ascii="Times New Roman" w:hAnsi="Times New Roman"/>
              </w:rPr>
            </w:pPr>
          </w:p>
          <w:p w14:paraId="4910A07B" w14:textId="47A28C11" w:rsidR="00651E20" w:rsidRDefault="00651E20" w:rsidP="00651E20">
            <w:pPr>
              <w:numPr>
                <w:ilvl w:val="0"/>
                <w:numId w:val="28"/>
              </w:numPr>
              <w:tabs>
                <w:tab w:val="num" w:pos="196"/>
              </w:tabs>
              <w:spacing w:line="260" w:lineRule="exact"/>
              <w:ind w:left="196" w:hanging="180"/>
              <w:rPr>
                <w:rFonts w:ascii="Times New Roman" w:hAnsi="Times New Roman"/>
              </w:rPr>
            </w:pPr>
            <w:r>
              <w:rPr>
                <w:rFonts w:ascii="Times New Roman" w:hAnsi="Times New Roman"/>
              </w:rPr>
              <w:t>How the participant engages and/or directs the planning process?</w:t>
            </w:r>
          </w:p>
          <w:p w14:paraId="27AF2D0D" w14:textId="79250525" w:rsidR="00857A88" w:rsidRDefault="00651E20" w:rsidP="00254950">
            <w:pPr>
              <w:spacing w:after="100"/>
              <w:rPr>
                <w:rFonts w:ascii="Times New Roman" w:hAnsi="Times New Roman"/>
              </w:rPr>
            </w:pPr>
            <w:r>
              <w:rPr>
                <w:rFonts w:ascii="Times New Roman" w:hAnsi="Times New Roman"/>
                <w:iCs/>
              </w:rPr>
              <w:t xml:space="preserve">    </w:t>
            </w:r>
            <w:r w:rsidRPr="00D42071">
              <w:rPr>
                <w:rFonts w:ascii="Times New Roman" w:hAnsi="Times New Roman"/>
                <w:iCs/>
              </w:rPr>
              <w:fldChar w:fldCharType="begin">
                <w:ffData>
                  <w:name w:val="Check91"/>
                  <w:enabled/>
                  <w:calcOnExit w:val="0"/>
                  <w:checkBox>
                    <w:sizeAuto/>
                    <w:default w:val="0"/>
                  </w:checkBox>
                </w:ffData>
              </w:fldChar>
            </w:r>
            <w:r w:rsidRPr="00D42071">
              <w:rPr>
                <w:rFonts w:ascii="Times New Roman" w:hAnsi="Times New Roman"/>
                <w:iCs/>
              </w:rPr>
              <w:instrText xml:space="preserve"> FORMCHECKBOX </w:instrText>
            </w:r>
            <w:r w:rsidRPr="00D42071">
              <w:rPr>
                <w:rFonts w:ascii="Times New Roman" w:hAnsi="Times New Roman"/>
                <w:iCs/>
              </w:rPr>
            </w:r>
            <w:r w:rsidRPr="00D42071">
              <w:rPr>
                <w:rFonts w:ascii="Times New Roman" w:hAnsi="Times New Roman"/>
                <w:iCs/>
              </w:rPr>
              <w:fldChar w:fldCharType="separate"/>
            </w:r>
            <w:r w:rsidRPr="00D42071">
              <w:rPr>
                <w:rFonts w:ascii="Times New Roman" w:hAnsi="Times New Roman"/>
                <w:iCs/>
              </w:rPr>
              <w:fldChar w:fldCharType="end"/>
            </w:r>
            <w:r w:rsidRPr="00D42071">
              <w:rPr>
                <w:rFonts w:ascii="Times New Roman" w:hAnsi="Times New Roman"/>
                <w:iCs/>
              </w:rPr>
              <w:t xml:space="preserve"> </w:t>
            </w:r>
            <w:r w:rsidRPr="00D42071">
              <w:rPr>
                <w:rFonts w:ascii="Times New Roman" w:hAnsi="Times New Roman"/>
              </w:rPr>
              <w:t xml:space="preserve">Yes  </w:t>
            </w:r>
            <w:r w:rsidRPr="00D42071">
              <w:rPr>
                <w:rFonts w:ascii="Times New Roman" w:hAnsi="Times New Roman"/>
                <w:iCs/>
              </w:rPr>
              <w:fldChar w:fldCharType="begin">
                <w:ffData>
                  <w:name w:val="Check91"/>
                  <w:enabled/>
                  <w:calcOnExit w:val="0"/>
                  <w:checkBox>
                    <w:sizeAuto/>
                    <w:default w:val="0"/>
                  </w:checkBox>
                </w:ffData>
              </w:fldChar>
            </w:r>
            <w:r w:rsidRPr="00D42071">
              <w:rPr>
                <w:rFonts w:ascii="Times New Roman" w:hAnsi="Times New Roman"/>
                <w:iCs/>
              </w:rPr>
              <w:instrText xml:space="preserve"> FORMCHECKBOX </w:instrText>
            </w:r>
            <w:r w:rsidRPr="00D42071">
              <w:rPr>
                <w:rFonts w:ascii="Times New Roman" w:hAnsi="Times New Roman"/>
                <w:iCs/>
              </w:rPr>
            </w:r>
            <w:r w:rsidRPr="00D42071">
              <w:rPr>
                <w:rFonts w:ascii="Times New Roman" w:hAnsi="Times New Roman"/>
                <w:iCs/>
              </w:rPr>
              <w:fldChar w:fldCharType="separate"/>
            </w:r>
            <w:r w:rsidRPr="00D42071">
              <w:rPr>
                <w:rFonts w:ascii="Times New Roman" w:hAnsi="Times New Roman"/>
                <w:iCs/>
              </w:rPr>
              <w:fldChar w:fldCharType="end"/>
            </w:r>
            <w:r w:rsidRPr="00D42071">
              <w:rPr>
                <w:rFonts w:ascii="Times New Roman" w:hAnsi="Times New Roman"/>
                <w:iCs/>
              </w:rPr>
              <w:t xml:space="preserve">  </w:t>
            </w:r>
            <w:r w:rsidRPr="00D42071">
              <w:rPr>
                <w:rFonts w:ascii="Times New Roman" w:hAnsi="Times New Roman"/>
              </w:rPr>
              <w:t>No</w:t>
            </w:r>
          </w:p>
          <w:p w14:paraId="632765AA" w14:textId="77777777" w:rsidR="00857A88" w:rsidRDefault="00857A88" w:rsidP="00254950">
            <w:pPr>
              <w:spacing w:after="100"/>
              <w:rPr>
                <w:rFonts w:ascii="Times New Roman" w:hAnsi="Times New Roman"/>
              </w:rPr>
            </w:pPr>
          </w:p>
          <w:p w14:paraId="7B01F5E1" w14:textId="125A5704" w:rsidR="00857A88" w:rsidRDefault="00857A88" w:rsidP="00857A88">
            <w:pPr>
              <w:numPr>
                <w:ilvl w:val="0"/>
                <w:numId w:val="28"/>
              </w:numPr>
              <w:tabs>
                <w:tab w:val="num" w:pos="196"/>
              </w:tabs>
              <w:spacing w:line="260" w:lineRule="exact"/>
              <w:ind w:left="196" w:hanging="180"/>
              <w:rPr>
                <w:rFonts w:ascii="Times New Roman" w:hAnsi="Times New Roman"/>
              </w:rPr>
            </w:pPr>
            <w:r w:rsidRPr="003F616B">
              <w:rPr>
                <w:rFonts w:ascii="Times New Roman" w:hAnsi="Times New Roman"/>
              </w:rPr>
              <w:t>If the state uses temporary, interim/provisional service plans to get services initiated until a more detailed service plan can be finalized, has the state described the procedures for developing interim/provisional plans and the duration of such plans</w:t>
            </w:r>
            <w:r>
              <w:rPr>
                <w:rFonts w:ascii="Times New Roman" w:hAnsi="Times New Roman"/>
              </w:rPr>
              <w:t>?</w:t>
            </w:r>
          </w:p>
          <w:p w14:paraId="370F9A74" w14:textId="428CC414" w:rsidR="00857A88" w:rsidDel="00857A88" w:rsidRDefault="00857A88" w:rsidP="00254950">
            <w:pPr>
              <w:spacing w:after="100"/>
              <w:rPr>
                <w:del w:id="772" w:author="Jonathan  Hicks" w:date="2024-11-22T11:01:00Z"/>
                <w:rFonts w:ascii="Times New Roman" w:hAnsi="Times New Roman"/>
              </w:rPr>
            </w:pPr>
            <w:r>
              <w:rPr>
                <w:rFonts w:ascii="Times New Roman" w:hAnsi="Times New Roman"/>
                <w:iCs/>
              </w:rPr>
              <w:t xml:space="preserve">    </w:t>
            </w:r>
            <w:r w:rsidRPr="00D42071">
              <w:rPr>
                <w:rFonts w:ascii="Times New Roman" w:hAnsi="Times New Roman"/>
                <w:iCs/>
              </w:rPr>
              <w:fldChar w:fldCharType="begin">
                <w:ffData>
                  <w:name w:val="Check91"/>
                  <w:enabled/>
                  <w:calcOnExit w:val="0"/>
                  <w:checkBox>
                    <w:sizeAuto/>
                    <w:default w:val="0"/>
                  </w:checkBox>
                </w:ffData>
              </w:fldChar>
            </w:r>
            <w:r w:rsidRPr="00D42071">
              <w:rPr>
                <w:rFonts w:ascii="Times New Roman" w:hAnsi="Times New Roman"/>
                <w:iCs/>
              </w:rPr>
              <w:instrText xml:space="preserve"> FORMCHECKBOX </w:instrText>
            </w:r>
            <w:r w:rsidRPr="00D42071">
              <w:rPr>
                <w:rFonts w:ascii="Times New Roman" w:hAnsi="Times New Roman"/>
                <w:iCs/>
              </w:rPr>
            </w:r>
            <w:r w:rsidRPr="00D42071">
              <w:rPr>
                <w:rFonts w:ascii="Times New Roman" w:hAnsi="Times New Roman"/>
                <w:iCs/>
              </w:rPr>
              <w:fldChar w:fldCharType="separate"/>
            </w:r>
            <w:r w:rsidRPr="00D42071">
              <w:rPr>
                <w:rFonts w:ascii="Times New Roman" w:hAnsi="Times New Roman"/>
                <w:iCs/>
              </w:rPr>
              <w:fldChar w:fldCharType="end"/>
            </w:r>
            <w:r w:rsidRPr="00D42071">
              <w:rPr>
                <w:rFonts w:ascii="Times New Roman" w:hAnsi="Times New Roman"/>
                <w:iCs/>
              </w:rPr>
              <w:t xml:space="preserve"> </w:t>
            </w:r>
            <w:r w:rsidRPr="00D42071">
              <w:rPr>
                <w:rFonts w:ascii="Times New Roman" w:hAnsi="Times New Roman"/>
              </w:rPr>
              <w:t xml:space="preserve">Yes  </w:t>
            </w:r>
            <w:r w:rsidRPr="00D42071">
              <w:rPr>
                <w:rFonts w:ascii="Times New Roman" w:hAnsi="Times New Roman"/>
                <w:iCs/>
              </w:rPr>
              <w:fldChar w:fldCharType="begin">
                <w:ffData>
                  <w:name w:val="Check91"/>
                  <w:enabled/>
                  <w:calcOnExit w:val="0"/>
                  <w:checkBox>
                    <w:sizeAuto/>
                    <w:default w:val="0"/>
                  </w:checkBox>
                </w:ffData>
              </w:fldChar>
            </w:r>
            <w:r w:rsidRPr="00D42071">
              <w:rPr>
                <w:rFonts w:ascii="Times New Roman" w:hAnsi="Times New Roman"/>
                <w:iCs/>
              </w:rPr>
              <w:instrText xml:space="preserve"> FORMCHECKBOX </w:instrText>
            </w:r>
            <w:r w:rsidRPr="00D42071">
              <w:rPr>
                <w:rFonts w:ascii="Times New Roman" w:hAnsi="Times New Roman"/>
                <w:iCs/>
              </w:rPr>
            </w:r>
            <w:r w:rsidRPr="00D42071">
              <w:rPr>
                <w:rFonts w:ascii="Times New Roman" w:hAnsi="Times New Roman"/>
                <w:iCs/>
              </w:rPr>
              <w:fldChar w:fldCharType="separate"/>
            </w:r>
            <w:r w:rsidRPr="00D42071">
              <w:rPr>
                <w:rFonts w:ascii="Times New Roman" w:hAnsi="Times New Roman"/>
                <w:iCs/>
              </w:rPr>
              <w:fldChar w:fldCharType="end"/>
            </w:r>
            <w:r w:rsidRPr="00D42071">
              <w:rPr>
                <w:rFonts w:ascii="Times New Roman" w:hAnsi="Times New Roman"/>
                <w:iCs/>
              </w:rPr>
              <w:t xml:space="preserve">  </w:t>
            </w:r>
            <w:r w:rsidRPr="00D42071">
              <w:rPr>
                <w:rFonts w:ascii="Times New Roman" w:hAnsi="Times New Roman"/>
              </w:rPr>
              <w:t>No</w:t>
            </w:r>
            <w:r>
              <w:rPr>
                <w:rFonts w:ascii="Times New Roman" w:hAnsi="Times New Roman"/>
              </w:rPr>
              <w:t xml:space="preserve">   </w:t>
            </w:r>
            <w:r w:rsidRPr="003F616B">
              <w:rPr>
                <w:rFonts w:ascii="Times New Roman" w:hAnsi="Times New Roman"/>
                <w:iCs/>
              </w:rPr>
              <w:fldChar w:fldCharType="begin">
                <w:ffData>
                  <w:name w:val="Check91"/>
                  <w:enabled/>
                  <w:calcOnExit w:val="0"/>
                  <w:checkBox>
                    <w:sizeAuto/>
                    <w:default w:val="0"/>
                  </w:checkBox>
                </w:ffData>
              </w:fldChar>
            </w:r>
            <w:r w:rsidRPr="003F616B">
              <w:rPr>
                <w:rFonts w:ascii="Times New Roman" w:hAnsi="Times New Roman"/>
                <w:iCs/>
              </w:rPr>
              <w:instrText xml:space="preserve"> FORMCHECKBOX </w:instrText>
            </w:r>
            <w:r w:rsidRPr="003F616B">
              <w:rPr>
                <w:rFonts w:ascii="Times New Roman" w:hAnsi="Times New Roman"/>
                <w:iCs/>
              </w:rPr>
            </w:r>
            <w:r w:rsidRPr="003F616B">
              <w:rPr>
                <w:rFonts w:ascii="Times New Roman" w:hAnsi="Times New Roman"/>
                <w:iCs/>
              </w:rPr>
              <w:fldChar w:fldCharType="separate"/>
            </w:r>
            <w:r w:rsidRPr="003F616B">
              <w:rPr>
                <w:rFonts w:ascii="Times New Roman" w:hAnsi="Times New Roman"/>
                <w:iCs/>
              </w:rPr>
              <w:fldChar w:fldCharType="end"/>
            </w:r>
            <w:r>
              <w:rPr>
                <w:rFonts w:ascii="Times New Roman" w:hAnsi="Times New Roman"/>
                <w:iCs/>
              </w:rPr>
              <w:t xml:space="preserve"> </w:t>
            </w:r>
            <w:r>
              <w:rPr>
                <w:rFonts w:ascii="Times New Roman" w:hAnsi="Times New Roman"/>
              </w:rPr>
              <w:t>N/A</w:t>
            </w:r>
          </w:p>
          <w:p w14:paraId="3613FC3D" w14:textId="77777777" w:rsidR="00254950" w:rsidDel="00857A88" w:rsidRDefault="00254950" w:rsidP="00254950">
            <w:pPr>
              <w:spacing w:after="100"/>
              <w:rPr>
                <w:del w:id="773" w:author="Jonathan  Hicks" w:date="2024-11-22T11:01:00Z"/>
                <w:rFonts w:ascii="Times New Roman" w:hAnsi="Times New Roman"/>
              </w:rPr>
            </w:pPr>
          </w:p>
          <w:p w14:paraId="141F4BD0" w14:textId="77777777" w:rsidR="00F71436" w:rsidRPr="00857A88" w:rsidRDefault="00F71436">
            <w:pPr>
              <w:spacing w:after="120" w:line="260" w:lineRule="exact"/>
              <w:rPr>
                <w:rFonts w:ascii="Times New Roman" w:hAnsi="Times New Roman"/>
                <w:sz w:val="22"/>
                <w:szCs w:val="22"/>
                <w:rPrChange w:id="774" w:author="Jonathan  Hicks" w:date="2024-11-22T11:01:00Z">
                  <w:rPr/>
                </w:rPrChange>
              </w:rPr>
              <w:pPrChange w:id="775" w:author="Jonathan  Hicks" w:date="2024-11-22T11:01:00Z">
                <w:pPr>
                  <w:spacing w:line="260" w:lineRule="exact"/>
                  <w:ind w:left="720"/>
                </w:pPr>
              </w:pPrChange>
            </w:pPr>
          </w:p>
        </w:tc>
        <w:tc>
          <w:tcPr>
            <w:tcW w:w="3060" w:type="dxa"/>
          </w:tcPr>
          <w:p w14:paraId="0FAC1E6B" w14:textId="77777777" w:rsidR="00F71436" w:rsidRPr="00C50347" w:rsidRDefault="00F71436">
            <w:pPr>
              <w:rPr>
                <w:rFonts w:ascii="Times New Roman" w:hAnsi="Times New Roman"/>
                <w:bCs/>
              </w:rPr>
            </w:pPr>
          </w:p>
        </w:tc>
      </w:tr>
      <w:tr w:rsidR="00D52614" w:rsidRPr="00E96FFD" w14:paraId="2FDF61C5" w14:textId="77777777">
        <w:tc>
          <w:tcPr>
            <w:tcW w:w="3116" w:type="dxa"/>
          </w:tcPr>
          <w:p w14:paraId="27697083" w14:textId="03293FB7" w:rsidR="00D52614" w:rsidRDefault="00D52614">
            <w:pPr>
              <w:rPr>
                <w:rFonts w:ascii="Times New Roman" w:hAnsi="Times New Roman"/>
                <w:b/>
                <w:bCs/>
              </w:rPr>
            </w:pPr>
            <w:r>
              <w:rPr>
                <w:rFonts w:ascii="Times New Roman" w:hAnsi="Times New Roman"/>
                <w:b/>
                <w:bCs/>
              </w:rPr>
              <w:t xml:space="preserve">D-1-d-ii: HCBS Settings Requirements for the Service Plan </w:t>
            </w:r>
          </w:p>
        </w:tc>
        <w:tc>
          <w:tcPr>
            <w:tcW w:w="8044" w:type="dxa"/>
            <w:gridSpan w:val="2"/>
          </w:tcPr>
          <w:p w14:paraId="2A0B52CC" w14:textId="74F39FC1" w:rsidR="0081352A" w:rsidRPr="0081352A" w:rsidRDefault="0081352A" w:rsidP="00F42213">
            <w:pPr>
              <w:spacing w:after="120"/>
              <w:rPr>
                <w:rFonts w:ascii="Times New Roman" w:hAnsi="Times New Roman"/>
                <w:rPrChange w:id="776" w:author="Poisal, Kathryn (CMS/CMCS)" w:date="2024-09-16T09:56:00Z">
                  <w:rPr/>
                </w:rPrChange>
              </w:rPr>
            </w:pPr>
            <w:r>
              <w:rPr>
                <w:rFonts w:ascii="Times New Roman" w:hAnsi="Times New Roman"/>
              </w:rPr>
              <w:t>Does t</w:t>
            </w:r>
            <w:r w:rsidRPr="00CF3C03">
              <w:rPr>
                <w:rFonts w:ascii="Times New Roman" w:hAnsi="Times New Roman"/>
              </w:rPr>
              <w:t xml:space="preserve">he </w:t>
            </w:r>
            <w:r>
              <w:rPr>
                <w:rFonts w:ascii="Times New Roman" w:hAnsi="Times New Roman"/>
              </w:rPr>
              <w:t xml:space="preserve">description of the </w:t>
            </w:r>
            <w:r w:rsidRPr="00CF3C03">
              <w:rPr>
                <w:rFonts w:ascii="Times New Roman" w:hAnsi="Times New Roman"/>
              </w:rPr>
              <w:t>service pla</w:t>
            </w:r>
            <w:r>
              <w:rPr>
                <w:rFonts w:ascii="Times New Roman" w:hAnsi="Times New Roman"/>
              </w:rPr>
              <w:t>n development process address:</w:t>
            </w:r>
          </w:p>
          <w:p w14:paraId="140C0A3E" w14:textId="473494DE" w:rsidR="00D52614" w:rsidRDefault="00DC69E8" w:rsidP="0081352A">
            <w:pPr>
              <w:pStyle w:val="ListParagraph"/>
              <w:numPr>
                <w:ilvl w:val="0"/>
                <w:numId w:val="28"/>
              </w:numPr>
              <w:spacing w:after="120"/>
              <w:rPr>
                <w:rFonts w:ascii="Times New Roman" w:hAnsi="Times New Roman"/>
              </w:rPr>
            </w:pPr>
            <w:r>
              <w:rPr>
                <w:rFonts w:ascii="Times New Roman" w:hAnsi="Times New Roman"/>
              </w:rPr>
              <w:t>Has t</w:t>
            </w:r>
            <w:r w:rsidR="0081352A">
              <w:rPr>
                <w:rFonts w:ascii="Times New Roman" w:hAnsi="Times New Roman"/>
              </w:rPr>
              <w:t>he state</w:t>
            </w:r>
            <w:r>
              <w:rPr>
                <w:rFonts w:ascii="Times New Roman" w:hAnsi="Times New Roman"/>
              </w:rPr>
              <w:t xml:space="preserve"> </w:t>
            </w:r>
            <w:r w:rsidR="0081352A">
              <w:rPr>
                <w:rFonts w:ascii="Times New Roman" w:hAnsi="Times New Roman"/>
              </w:rPr>
              <w:t>assured that person-centered service plans include the setting options that are based on the individual’s needs, preferences, and, for residential settings, resources available for room and board?</w:t>
            </w:r>
          </w:p>
          <w:p w14:paraId="75600E97" w14:textId="77777777" w:rsidR="0081352A" w:rsidRDefault="0081352A" w:rsidP="0081352A">
            <w:pPr>
              <w:pStyle w:val="ListParagraph"/>
              <w:spacing w:after="100"/>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0E625BF4" w14:textId="77777777" w:rsidR="0081352A" w:rsidRDefault="0081352A" w:rsidP="00F42213">
            <w:pPr>
              <w:pStyle w:val="ListParagraph"/>
              <w:spacing w:after="120"/>
              <w:rPr>
                <w:rFonts w:ascii="Times New Roman" w:hAnsi="Times New Roman"/>
              </w:rPr>
            </w:pPr>
          </w:p>
          <w:p w14:paraId="6EFE3ED5" w14:textId="20F5FE7D" w:rsidR="00DC69E8" w:rsidRDefault="00DC69E8" w:rsidP="00DC69E8">
            <w:pPr>
              <w:pStyle w:val="ListParagraph"/>
              <w:numPr>
                <w:ilvl w:val="0"/>
                <w:numId w:val="28"/>
              </w:numPr>
              <w:spacing w:after="120"/>
              <w:rPr>
                <w:rFonts w:ascii="Times New Roman" w:hAnsi="Times New Roman"/>
              </w:rPr>
            </w:pPr>
            <w:r>
              <w:rPr>
                <w:rFonts w:ascii="Times New Roman" w:hAnsi="Times New Roman"/>
              </w:rPr>
              <w:t xml:space="preserve">Has the state assured that person-centered service plans include, for provider-owned or controlled settings, any modification of the additional conditions under 42 CFR </w:t>
            </w:r>
            <w:r w:rsidR="0016467B" w:rsidRPr="000858F4">
              <w:t>§§</w:t>
            </w:r>
            <w:r w:rsidR="0016467B">
              <w:t xml:space="preserve"> </w:t>
            </w:r>
            <w:r>
              <w:rPr>
                <w:rFonts w:ascii="Times New Roman" w:hAnsi="Times New Roman"/>
              </w:rPr>
              <w:t>441.301</w:t>
            </w:r>
            <w:r w:rsidR="009A2474">
              <w:rPr>
                <w:rFonts w:ascii="Times New Roman" w:hAnsi="Times New Roman"/>
              </w:rPr>
              <w:t>(c)</w:t>
            </w:r>
            <w:r>
              <w:rPr>
                <w:rFonts w:ascii="Times New Roman" w:hAnsi="Times New Roman"/>
              </w:rPr>
              <w:t>(4)(vi)(A) through (D) tha</w:t>
            </w:r>
            <w:r w:rsidR="003F569C">
              <w:rPr>
                <w:rFonts w:ascii="Times New Roman" w:hAnsi="Times New Roman"/>
              </w:rPr>
              <w:t xml:space="preserve">t </w:t>
            </w:r>
            <w:r>
              <w:rPr>
                <w:rFonts w:ascii="Times New Roman" w:hAnsi="Times New Roman"/>
              </w:rPr>
              <w:t>are supported by a specific assessed need and justified in the person-centered service plan?</w:t>
            </w:r>
          </w:p>
          <w:p w14:paraId="61222AFC" w14:textId="77777777" w:rsidR="00DC69E8" w:rsidRDefault="00DC69E8" w:rsidP="00DC69E8">
            <w:pPr>
              <w:pStyle w:val="ListParagraph"/>
              <w:spacing w:after="100"/>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3B0055CE" w14:textId="77777777" w:rsidR="00DC69E8" w:rsidRDefault="00DC69E8" w:rsidP="00F42213">
            <w:pPr>
              <w:pStyle w:val="ListParagraph"/>
              <w:spacing w:after="120"/>
              <w:rPr>
                <w:rFonts w:ascii="Times New Roman" w:hAnsi="Times New Roman"/>
              </w:rPr>
            </w:pPr>
          </w:p>
          <w:p w14:paraId="1DDB3602" w14:textId="77777777" w:rsidR="00DC69E8" w:rsidRDefault="00DC69E8" w:rsidP="00DC69E8">
            <w:pPr>
              <w:pStyle w:val="ListParagraph"/>
              <w:numPr>
                <w:ilvl w:val="0"/>
                <w:numId w:val="28"/>
              </w:numPr>
              <w:spacing w:after="120"/>
              <w:rPr>
                <w:rFonts w:ascii="Times New Roman" w:hAnsi="Times New Roman"/>
              </w:rPr>
            </w:pPr>
            <w:r>
              <w:rPr>
                <w:rFonts w:ascii="Times New Roman" w:hAnsi="Times New Roman"/>
              </w:rPr>
              <w:t>Has the state indicated how they document consent of the person-centered service plan from the waiver participant or their legal representative?</w:t>
            </w:r>
          </w:p>
          <w:p w14:paraId="339891E9" w14:textId="77777777" w:rsidR="00DC69E8" w:rsidRDefault="00DC69E8" w:rsidP="00DC69E8">
            <w:pPr>
              <w:pStyle w:val="ListParagraph"/>
              <w:spacing w:after="100"/>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130E15EE" w14:textId="499EF271" w:rsidR="00DC69E8" w:rsidRPr="00DC69E8" w:rsidRDefault="00DC69E8">
            <w:pPr>
              <w:pStyle w:val="ListParagraph"/>
              <w:spacing w:after="120"/>
              <w:rPr>
                <w:rFonts w:ascii="Times New Roman" w:hAnsi="Times New Roman"/>
                <w:rPrChange w:id="777" w:author="Poisal, Kathryn (CMS/CMCS)" w:date="2024-09-17T10:09:00Z">
                  <w:rPr/>
                </w:rPrChange>
              </w:rPr>
              <w:pPrChange w:id="778" w:author="Poisal, Kathryn (CMS/CMCS)" w:date="2024-09-17T10:10:00Z">
                <w:pPr>
                  <w:spacing w:after="120"/>
                </w:pPr>
              </w:pPrChange>
            </w:pPr>
          </w:p>
        </w:tc>
        <w:tc>
          <w:tcPr>
            <w:tcW w:w="3060" w:type="dxa"/>
          </w:tcPr>
          <w:p w14:paraId="1E6BFD41" w14:textId="77777777" w:rsidR="00D52614" w:rsidRPr="00C50347" w:rsidRDefault="00D52614">
            <w:pPr>
              <w:rPr>
                <w:rFonts w:ascii="Times New Roman" w:hAnsi="Times New Roman"/>
                <w:bCs/>
              </w:rPr>
            </w:pPr>
          </w:p>
        </w:tc>
      </w:tr>
      <w:tr w:rsidR="00620F89" w:rsidRPr="00E96FFD" w14:paraId="488F3043" w14:textId="77777777">
        <w:trPr>
          <w:trHeight w:val="90"/>
        </w:trPr>
        <w:tc>
          <w:tcPr>
            <w:tcW w:w="3116" w:type="dxa"/>
          </w:tcPr>
          <w:p w14:paraId="78FB962D" w14:textId="77777777" w:rsidR="00620F89" w:rsidRPr="00E96FFD" w:rsidRDefault="00D27C11">
            <w:pPr>
              <w:rPr>
                <w:rFonts w:ascii="Times New Roman" w:hAnsi="Times New Roman"/>
                <w:b/>
              </w:rPr>
            </w:pPr>
            <w:r>
              <w:rPr>
                <w:rFonts w:ascii="Times New Roman" w:hAnsi="Times New Roman"/>
                <w:b/>
                <w:bCs/>
              </w:rPr>
              <w:t>D-1-</w:t>
            </w:r>
            <w:r w:rsidR="00620F89" w:rsidRPr="00E96FFD">
              <w:rPr>
                <w:rFonts w:ascii="Times New Roman" w:hAnsi="Times New Roman"/>
                <w:b/>
              </w:rPr>
              <w:t>e</w:t>
            </w:r>
            <w:r>
              <w:rPr>
                <w:rFonts w:ascii="Times New Roman" w:hAnsi="Times New Roman"/>
                <w:b/>
              </w:rPr>
              <w:t>:</w:t>
            </w:r>
            <w:r w:rsidR="00620F89" w:rsidRPr="00E96FFD">
              <w:rPr>
                <w:rFonts w:ascii="Times New Roman" w:hAnsi="Times New Roman"/>
                <w:b/>
              </w:rPr>
              <w:t xml:space="preserve">  Risk Assessment and Mitigation </w:t>
            </w:r>
          </w:p>
        </w:tc>
        <w:tc>
          <w:tcPr>
            <w:tcW w:w="8044" w:type="dxa"/>
            <w:gridSpan w:val="2"/>
          </w:tcPr>
          <w:p w14:paraId="66BD32CF" w14:textId="77777777" w:rsidR="00620F89" w:rsidRPr="00E96FFD" w:rsidRDefault="00D27C11">
            <w:pPr>
              <w:rPr>
                <w:rFonts w:ascii="Times New Roman" w:hAnsi="Times New Roman"/>
              </w:rPr>
            </w:pPr>
            <w:r>
              <w:rPr>
                <w:rFonts w:ascii="Times New Roman" w:hAnsi="Times New Roman"/>
              </w:rPr>
              <w:t>Does the waiver describe:</w:t>
            </w:r>
          </w:p>
          <w:p w14:paraId="03530FC9" w14:textId="11B7C48F" w:rsidR="00620F89" w:rsidRPr="00E96FFD" w:rsidRDefault="00D27C11">
            <w:pPr>
              <w:numPr>
                <w:ilvl w:val="0"/>
                <w:numId w:val="29"/>
              </w:numPr>
              <w:tabs>
                <w:tab w:val="clear" w:pos="720"/>
                <w:tab w:val="num" w:pos="196"/>
              </w:tabs>
              <w:ind w:left="196" w:hanging="180"/>
              <w:rPr>
                <w:rFonts w:ascii="Times New Roman" w:hAnsi="Times New Roman"/>
              </w:rPr>
              <w:pPrChange w:id="779" w:author="Evan Katz" w:date="2019-06-17T15:11:00Z">
                <w:pPr>
                  <w:numPr>
                    <w:numId w:val="29"/>
                  </w:numPr>
                  <w:tabs>
                    <w:tab w:val="num" w:pos="196"/>
                    <w:tab w:val="num" w:pos="720"/>
                  </w:tabs>
                  <w:ind w:left="196" w:hanging="180"/>
                </w:pPr>
              </w:pPrChange>
            </w:pPr>
            <w:r>
              <w:rPr>
                <w:rFonts w:ascii="Times New Roman" w:hAnsi="Times New Roman"/>
              </w:rPr>
              <w:t xml:space="preserve">How risks are assessed? </w:t>
            </w:r>
            <w:ins w:id="780" w:author="Evan Katz" w:date="2019-06-17T15:26: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24914AAB" w14:textId="18456CEC" w:rsidR="00D27C11" w:rsidRDefault="00D27C11">
            <w:pPr>
              <w:numPr>
                <w:ilvl w:val="0"/>
                <w:numId w:val="29"/>
              </w:numPr>
              <w:tabs>
                <w:tab w:val="clear" w:pos="720"/>
                <w:tab w:val="num" w:pos="196"/>
              </w:tabs>
              <w:ind w:left="196" w:hanging="180"/>
              <w:rPr>
                <w:rFonts w:ascii="Times New Roman" w:hAnsi="Times New Roman"/>
              </w:rPr>
              <w:pPrChange w:id="781" w:author="Evan Katz" w:date="2019-06-17T15:11:00Z">
                <w:pPr>
                  <w:numPr>
                    <w:numId w:val="29"/>
                  </w:numPr>
                  <w:tabs>
                    <w:tab w:val="num" w:pos="196"/>
                    <w:tab w:val="num" w:pos="720"/>
                  </w:tabs>
                  <w:ind w:left="196" w:hanging="180"/>
                </w:pPr>
              </w:pPrChange>
            </w:pPr>
            <w:r>
              <w:rPr>
                <w:rFonts w:ascii="Times New Roman" w:hAnsi="Times New Roman"/>
              </w:rPr>
              <w:t>H</w:t>
            </w:r>
            <w:r w:rsidR="00620F89" w:rsidRPr="00E96FFD">
              <w:rPr>
                <w:rFonts w:ascii="Times New Roman" w:hAnsi="Times New Roman"/>
              </w:rPr>
              <w:t>ow strategies to mitigate risk are incorporated into the</w:t>
            </w:r>
            <w:r w:rsidR="00EB7145" w:rsidRPr="00E96FFD">
              <w:rPr>
                <w:rFonts w:ascii="Times New Roman" w:hAnsi="Times New Roman"/>
              </w:rPr>
              <w:t xml:space="preserve"> </w:t>
            </w:r>
            <w:r w:rsidR="00620F89" w:rsidRPr="00E96FFD">
              <w:rPr>
                <w:rFonts w:ascii="Times New Roman" w:hAnsi="Times New Roman"/>
              </w:rPr>
              <w:t>service plan</w:t>
            </w:r>
            <w:r>
              <w:rPr>
                <w:rFonts w:ascii="Times New Roman" w:hAnsi="Times New Roman"/>
              </w:rPr>
              <w:t xml:space="preserve"> in a manner sensitive to the person’s preferences, including responsibilities and measures for reducing risks?  </w:t>
            </w:r>
            <w:ins w:id="782" w:author="Evan Katz" w:date="2019-06-17T15:26:00Z">
              <w:r w:rsidR="00B404BC">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83" w:author="Evan Katz" w:date="2019-06-17T15:26:00Z">
              <w:r w:rsidR="00B404BC">
                <w:rPr>
                  <w:rFonts w:ascii="Times New Roman" w:hAnsi="Times New Roman"/>
                </w:rPr>
                <w:br/>
              </w:r>
            </w:ins>
          </w:p>
          <w:p w14:paraId="74EA41E2" w14:textId="4EC35502" w:rsidR="00620F89" w:rsidRDefault="00FC17AC">
            <w:pPr>
              <w:numPr>
                <w:ilvl w:val="0"/>
                <w:numId w:val="29"/>
              </w:numPr>
              <w:tabs>
                <w:tab w:val="clear" w:pos="720"/>
                <w:tab w:val="num" w:pos="196"/>
              </w:tabs>
              <w:ind w:left="196" w:hanging="180"/>
              <w:rPr>
                <w:rFonts w:ascii="Times New Roman" w:hAnsi="Times New Roman"/>
              </w:rPr>
              <w:pPrChange w:id="784" w:author="Evan Katz" w:date="2019-06-17T15:11:00Z">
                <w:pPr>
                  <w:numPr>
                    <w:numId w:val="29"/>
                  </w:numPr>
                  <w:tabs>
                    <w:tab w:val="num" w:pos="196"/>
                    <w:tab w:val="num" w:pos="720"/>
                  </w:tabs>
                  <w:ind w:left="196" w:hanging="180"/>
                </w:pPr>
              </w:pPrChange>
            </w:pPr>
            <w:r w:rsidRPr="00E96FFD">
              <w:rPr>
                <w:rFonts w:ascii="Times New Roman" w:hAnsi="Times New Roman"/>
              </w:rPr>
              <w:t xml:space="preserve">The </w:t>
            </w:r>
            <w:r w:rsidR="00D27C11">
              <w:rPr>
                <w:rFonts w:ascii="Times New Roman" w:hAnsi="Times New Roman"/>
              </w:rPr>
              <w:t xml:space="preserve">types of </w:t>
            </w:r>
            <w:r w:rsidRPr="00E96FFD">
              <w:rPr>
                <w:rFonts w:ascii="Times New Roman" w:hAnsi="Times New Roman"/>
              </w:rPr>
              <w:t>b</w:t>
            </w:r>
            <w:r w:rsidR="00620F89" w:rsidRPr="00E96FFD">
              <w:rPr>
                <w:rFonts w:ascii="Times New Roman" w:hAnsi="Times New Roman"/>
              </w:rPr>
              <w:t xml:space="preserve">ackup </w:t>
            </w:r>
            <w:r w:rsidR="00D27C11">
              <w:rPr>
                <w:rFonts w:ascii="Times New Roman" w:hAnsi="Times New Roman"/>
              </w:rPr>
              <w:t>arrangements</w:t>
            </w:r>
            <w:r w:rsidR="00620F89" w:rsidRPr="00E96FFD">
              <w:rPr>
                <w:rFonts w:ascii="Times New Roman" w:hAnsi="Times New Roman"/>
              </w:rPr>
              <w:t xml:space="preserve"> </w:t>
            </w:r>
            <w:r w:rsidR="00D27C11">
              <w:rPr>
                <w:rFonts w:ascii="Times New Roman" w:hAnsi="Times New Roman"/>
              </w:rPr>
              <w:t>that are</w:t>
            </w:r>
            <w:r w:rsidRPr="00E96FFD">
              <w:rPr>
                <w:rFonts w:ascii="Times New Roman" w:hAnsi="Times New Roman"/>
              </w:rPr>
              <w:t xml:space="preserve"> used</w:t>
            </w:r>
            <w:r w:rsidR="00D27C11">
              <w:rPr>
                <w:rFonts w:ascii="Times New Roman" w:hAnsi="Times New Roman"/>
              </w:rPr>
              <w:t xml:space="preserve">? </w:t>
            </w:r>
            <w:ins w:id="785" w:author="Evan Katz" w:date="2019-06-17T15:26:00Z">
              <w:r w:rsidR="005A6C09">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00D27C11"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D27C11" w:rsidRPr="00E96FFD">
              <w:rPr>
                <w:rFonts w:ascii="Times New Roman" w:hAnsi="Times New Roman"/>
                <w:iCs/>
              </w:rPr>
              <w:t xml:space="preserve"> </w:t>
            </w:r>
            <w:r w:rsidR="00D27C11"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D27C11"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D27C11" w:rsidRPr="00E96FFD">
              <w:rPr>
                <w:rFonts w:ascii="Times New Roman" w:hAnsi="Times New Roman"/>
                <w:iCs/>
              </w:rPr>
              <w:t xml:space="preserve">  </w:t>
            </w:r>
            <w:r w:rsidR="005A6C09">
              <w:rPr>
                <w:rFonts w:ascii="Times New Roman" w:hAnsi="Times New Roman"/>
              </w:rPr>
              <w:t>N</w:t>
            </w:r>
            <w:r w:rsidR="00D27C11" w:rsidRPr="00E96FFD">
              <w:rPr>
                <w:rFonts w:ascii="Times New Roman" w:hAnsi="Times New Roman"/>
              </w:rPr>
              <w:t>o</w:t>
            </w:r>
            <w:ins w:id="786" w:author="Evan Katz" w:date="2019-06-17T15:26:00Z">
              <w:r w:rsidR="005A6C09">
                <w:rPr>
                  <w:rFonts w:ascii="Times New Roman" w:hAnsi="Times New Roman"/>
                </w:rPr>
                <w:br/>
              </w:r>
            </w:ins>
          </w:p>
          <w:p w14:paraId="59EE820C" w14:textId="40EEFA06" w:rsidR="00D27C11" w:rsidRDefault="00D27C11">
            <w:pPr>
              <w:numPr>
                <w:ilvl w:val="0"/>
                <w:numId w:val="29"/>
              </w:numPr>
              <w:tabs>
                <w:tab w:val="clear" w:pos="720"/>
                <w:tab w:val="num" w:pos="196"/>
              </w:tabs>
              <w:ind w:left="196" w:hanging="180"/>
              <w:rPr>
                <w:rFonts w:ascii="Times New Roman" w:hAnsi="Times New Roman"/>
              </w:rPr>
              <w:pPrChange w:id="787" w:author="Evan Katz" w:date="2019-06-17T15:11:00Z">
                <w:pPr>
                  <w:numPr>
                    <w:numId w:val="29"/>
                  </w:numPr>
                  <w:tabs>
                    <w:tab w:val="num" w:pos="196"/>
                    <w:tab w:val="num" w:pos="720"/>
                  </w:tabs>
                  <w:ind w:left="196" w:hanging="180"/>
                </w:pPr>
              </w:pPrChange>
            </w:pPr>
            <w:r>
              <w:rPr>
                <w:rFonts w:ascii="Times New Roman" w:hAnsi="Times New Roman"/>
              </w:rPr>
              <w:t xml:space="preserve">How back-up plans are developed and incorporated into the service plan?  </w:t>
            </w:r>
            <w:r w:rsidR="009F41A1">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p>
          <w:p w14:paraId="2DFFE572" w14:textId="77777777" w:rsidR="006A3487" w:rsidRPr="00D27C11" w:rsidRDefault="006A3487">
            <w:pPr>
              <w:ind w:left="16"/>
              <w:rPr>
                <w:rFonts w:ascii="Times New Roman" w:hAnsi="Times New Roman"/>
              </w:rPr>
            </w:pPr>
          </w:p>
        </w:tc>
        <w:tc>
          <w:tcPr>
            <w:tcW w:w="3060" w:type="dxa"/>
          </w:tcPr>
          <w:p w14:paraId="4D120D25" w14:textId="77777777" w:rsidR="00620F89" w:rsidRPr="00C50347" w:rsidRDefault="00620F89">
            <w:pPr>
              <w:rPr>
                <w:rFonts w:ascii="Times New Roman" w:hAnsi="Times New Roman"/>
                <w:bCs/>
              </w:rPr>
            </w:pPr>
          </w:p>
        </w:tc>
      </w:tr>
      <w:tr w:rsidR="00005B52" w:rsidRPr="00E96FFD" w14:paraId="70FE68BF" w14:textId="77777777">
        <w:trPr>
          <w:trHeight w:val="90"/>
        </w:trPr>
        <w:tc>
          <w:tcPr>
            <w:tcW w:w="3116" w:type="dxa"/>
          </w:tcPr>
          <w:p w14:paraId="383B62CA" w14:textId="77777777" w:rsidR="00005B52" w:rsidRPr="00E96FFD" w:rsidRDefault="00D27C11">
            <w:pPr>
              <w:rPr>
                <w:rFonts w:ascii="Times New Roman" w:hAnsi="Times New Roman"/>
                <w:b/>
              </w:rPr>
            </w:pPr>
            <w:r>
              <w:rPr>
                <w:rFonts w:ascii="Times New Roman" w:hAnsi="Times New Roman"/>
                <w:b/>
                <w:bCs/>
              </w:rPr>
              <w:t>D-1-</w:t>
            </w:r>
            <w:r w:rsidR="00FC17AC" w:rsidRPr="00E96FFD">
              <w:rPr>
                <w:rFonts w:ascii="Times New Roman" w:hAnsi="Times New Roman"/>
                <w:b/>
              </w:rPr>
              <w:t>f</w:t>
            </w:r>
            <w:r>
              <w:rPr>
                <w:rFonts w:ascii="Times New Roman" w:hAnsi="Times New Roman"/>
                <w:b/>
              </w:rPr>
              <w:t>:</w:t>
            </w:r>
            <w:r w:rsidR="00005B52" w:rsidRPr="00E96FFD">
              <w:rPr>
                <w:rFonts w:ascii="Times New Roman" w:hAnsi="Times New Roman"/>
                <w:b/>
              </w:rPr>
              <w:t xml:space="preserve">  Informed Choice of Providers</w:t>
            </w:r>
          </w:p>
        </w:tc>
        <w:tc>
          <w:tcPr>
            <w:tcW w:w="8044" w:type="dxa"/>
            <w:gridSpan w:val="2"/>
          </w:tcPr>
          <w:p w14:paraId="5949C12A" w14:textId="4BC52285" w:rsidR="00005B52" w:rsidRPr="00E96FFD" w:rsidRDefault="00D27C11">
            <w:pPr>
              <w:numPr>
                <w:ilvl w:val="0"/>
                <w:numId w:val="31"/>
              </w:numPr>
              <w:tabs>
                <w:tab w:val="clear" w:pos="720"/>
                <w:tab w:val="num" w:pos="196"/>
              </w:tabs>
              <w:ind w:left="196" w:hanging="180"/>
              <w:rPr>
                <w:rFonts w:ascii="Times New Roman" w:hAnsi="Times New Roman"/>
              </w:rPr>
              <w:pPrChange w:id="788" w:author="Evan Katz" w:date="2019-06-17T15:11:00Z">
                <w:pPr>
                  <w:numPr>
                    <w:numId w:val="31"/>
                  </w:numPr>
                  <w:tabs>
                    <w:tab w:val="num" w:pos="196"/>
                    <w:tab w:val="num" w:pos="720"/>
                  </w:tabs>
                  <w:ind w:left="196" w:hanging="180"/>
                </w:pPr>
              </w:pPrChange>
            </w:pPr>
            <w:r>
              <w:rPr>
                <w:rFonts w:ascii="Times New Roman" w:hAnsi="Times New Roman"/>
              </w:rPr>
              <w:t>Are p</w:t>
            </w:r>
            <w:r w:rsidR="00005B52" w:rsidRPr="00E96FFD">
              <w:rPr>
                <w:rFonts w:ascii="Times New Roman" w:hAnsi="Times New Roman"/>
              </w:rPr>
              <w:t xml:space="preserve">articipants initially provided with, and on an ongoing basis have </w:t>
            </w:r>
            <w:r>
              <w:rPr>
                <w:rFonts w:ascii="Times New Roman" w:hAnsi="Times New Roman"/>
              </w:rPr>
              <w:t>ready access to accessible</w:t>
            </w:r>
            <w:r w:rsidR="00005B52" w:rsidRPr="00E96FFD">
              <w:rPr>
                <w:rFonts w:ascii="Times New Roman" w:hAnsi="Times New Roman"/>
              </w:rPr>
              <w:t xml:space="preserve"> information </w:t>
            </w:r>
            <w:r w:rsidR="0011085E">
              <w:rPr>
                <w:rFonts w:ascii="Times New Roman" w:hAnsi="Times New Roman"/>
              </w:rPr>
              <w:t xml:space="preserve">(in a manner consistent with their needs) </w:t>
            </w:r>
            <w:r w:rsidR="00005B52" w:rsidRPr="00E96FFD">
              <w:rPr>
                <w:rFonts w:ascii="Times New Roman" w:hAnsi="Times New Roman"/>
              </w:rPr>
              <w:t>about choice of qualified providers and available service providers</w:t>
            </w:r>
            <w:r>
              <w:rPr>
                <w:rFonts w:ascii="Times New Roman" w:hAnsi="Times New Roman"/>
              </w:rPr>
              <w:t xml:space="preserve">?  </w:t>
            </w:r>
            <w:r w:rsidR="009F41A1">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89" w:author="Evan Katz" w:date="2019-06-17T15:26:00Z">
              <w:r w:rsidR="005A6C09">
                <w:rPr>
                  <w:rFonts w:ascii="Times New Roman" w:hAnsi="Times New Roman"/>
                </w:rPr>
                <w:br/>
              </w:r>
            </w:ins>
          </w:p>
          <w:p w14:paraId="7D8443AB" w14:textId="391D0F3F" w:rsidR="00005B52" w:rsidRPr="00E96FFD" w:rsidRDefault="00D27C11">
            <w:pPr>
              <w:numPr>
                <w:ilvl w:val="0"/>
                <w:numId w:val="31"/>
              </w:numPr>
              <w:tabs>
                <w:tab w:val="clear" w:pos="720"/>
                <w:tab w:val="num" w:pos="196"/>
              </w:tabs>
              <w:ind w:left="196" w:hanging="180"/>
              <w:rPr>
                <w:rFonts w:ascii="Times New Roman" w:hAnsi="Times New Roman"/>
              </w:rPr>
              <w:pPrChange w:id="790" w:author="Evan Katz" w:date="2019-06-17T15:11:00Z">
                <w:pPr>
                  <w:numPr>
                    <w:numId w:val="31"/>
                  </w:numPr>
                  <w:tabs>
                    <w:tab w:val="num" w:pos="196"/>
                    <w:tab w:val="num" w:pos="720"/>
                  </w:tabs>
                  <w:ind w:left="196" w:hanging="180"/>
                </w:pPr>
              </w:pPrChange>
            </w:pPr>
            <w:r>
              <w:rPr>
                <w:rFonts w:ascii="Times New Roman" w:hAnsi="Times New Roman"/>
              </w:rPr>
              <w:t>Are p</w:t>
            </w:r>
            <w:r w:rsidR="00005B52" w:rsidRPr="00E96FFD">
              <w:rPr>
                <w:rFonts w:ascii="Times New Roman" w:hAnsi="Times New Roman"/>
              </w:rPr>
              <w:t>articipants supported in selecting providers</w:t>
            </w:r>
            <w:r>
              <w:rPr>
                <w:rFonts w:ascii="Times New Roman" w:hAnsi="Times New Roman"/>
              </w:rPr>
              <w:t xml:space="preserve">?  </w:t>
            </w:r>
            <w:ins w:id="791" w:author="Evan Katz" w:date="2019-06-17T15:26:00Z">
              <w:r w:rsidR="005A6C09">
                <w:rPr>
                  <w:rFonts w:ascii="Times New Roman" w:hAnsi="Times New Roman"/>
                </w:rPr>
                <w:br/>
              </w:r>
            </w:ins>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ins w:id="792" w:author="Evan Katz" w:date="2019-06-17T15:26:00Z">
              <w:r w:rsidR="005A6C09">
                <w:rPr>
                  <w:rFonts w:ascii="Times New Roman" w:hAnsi="Times New Roman"/>
                </w:rPr>
                <w:br/>
              </w:r>
            </w:ins>
          </w:p>
        </w:tc>
        <w:tc>
          <w:tcPr>
            <w:tcW w:w="3060" w:type="dxa"/>
          </w:tcPr>
          <w:p w14:paraId="5624E809" w14:textId="77777777" w:rsidR="00005B52" w:rsidRPr="00C50347" w:rsidRDefault="00005B52">
            <w:pPr>
              <w:rPr>
                <w:rFonts w:ascii="Times New Roman" w:hAnsi="Times New Roman"/>
                <w:bCs/>
              </w:rPr>
            </w:pPr>
          </w:p>
          <w:p w14:paraId="60E69748" w14:textId="77777777" w:rsidR="00005B52" w:rsidRPr="00C50347" w:rsidRDefault="00005B52">
            <w:pPr>
              <w:rPr>
                <w:rFonts w:ascii="Times New Roman" w:hAnsi="Times New Roman"/>
                <w:bCs/>
              </w:rPr>
            </w:pPr>
          </w:p>
          <w:p w14:paraId="09468239" w14:textId="77777777" w:rsidR="00005B52" w:rsidRPr="00C50347" w:rsidRDefault="00005B52">
            <w:pPr>
              <w:rPr>
                <w:rFonts w:ascii="Times New Roman" w:hAnsi="Times New Roman"/>
                <w:bCs/>
              </w:rPr>
            </w:pPr>
          </w:p>
        </w:tc>
      </w:tr>
      <w:tr w:rsidR="00005B52" w:rsidRPr="00E96FFD" w14:paraId="535D6509" w14:textId="77777777">
        <w:tc>
          <w:tcPr>
            <w:tcW w:w="3116" w:type="dxa"/>
          </w:tcPr>
          <w:p w14:paraId="6B054F63" w14:textId="77777777" w:rsidR="00005B52" w:rsidRPr="00E96FFD" w:rsidRDefault="00D27C11">
            <w:pPr>
              <w:rPr>
                <w:rFonts w:ascii="Times New Roman" w:hAnsi="Times New Roman"/>
                <w:b/>
              </w:rPr>
            </w:pPr>
            <w:r>
              <w:rPr>
                <w:rFonts w:ascii="Times New Roman" w:hAnsi="Times New Roman"/>
                <w:b/>
                <w:bCs/>
              </w:rPr>
              <w:t>D-1-</w:t>
            </w:r>
            <w:r w:rsidR="00FC17AC" w:rsidRPr="00E96FFD">
              <w:rPr>
                <w:rFonts w:ascii="Times New Roman" w:hAnsi="Times New Roman"/>
                <w:b/>
              </w:rPr>
              <w:t>g</w:t>
            </w:r>
            <w:r>
              <w:rPr>
                <w:rFonts w:ascii="Times New Roman" w:hAnsi="Times New Roman"/>
                <w:b/>
              </w:rPr>
              <w:t>:</w:t>
            </w:r>
            <w:r w:rsidR="00005B52" w:rsidRPr="00E96FFD">
              <w:rPr>
                <w:rFonts w:ascii="Times New Roman" w:hAnsi="Times New Roman"/>
                <w:b/>
              </w:rPr>
              <w:t xml:space="preserve"> Process for </w:t>
            </w:r>
            <w:r>
              <w:rPr>
                <w:rFonts w:ascii="Times New Roman" w:hAnsi="Times New Roman"/>
                <w:b/>
              </w:rPr>
              <w:t>M</w:t>
            </w:r>
            <w:r w:rsidR="00005B52" w:rsidRPr="00E96FFD">
              <w:rPr>
                <w:rFonts w:ascii="Times New Roman" w:hAnsi="Times New Roman"/>
                <w:b/>
              </w:rPr>
              <w:t>aking Service Plan Subject to the Approval of the                                           Medicaid Agency</w:t>
            </w:r>
          </w:p>
        </w:tc>
        <w:tc>
          <w:tcPr>
            <w:tcW w:w="8044" w:type="dxa"/>
            <w:gridSpan w:val="2"/>
          </w:tcPr>
          <w:p w14:paraId="45C3674D" w14:textId="216DF17A" w:rsidR="00005B52" w:rsidRPr="00A86E27" w:rsidRDefault="00D27C11" w:rsidP="00A86E27">
            <w:pPr>
              <w:numPr>
                <w:ilvl w:val="0"/>
                <w:numId w:val="32"/>
              </w:numPr>
              <w:tabs>
                <w:tab w:val="clear" w:pos="720"/>
                <w:tab w:val="num" w:pos="196"/>
              </w:tabs>
              <w:ind w:left="196" w:hanging="180"/>
              <w:rPr>
                <w:rFonts w:ascii="Times New Roman" w:hAnsi="Times New Roman"/>
              </w:rPr>
            </w:pPr>
            <w:r w:rsidRPr="00A86E27">
              <w:rPr>
                <w:rFonts w:ascii="Times New Roman" w:hAnsi="Times New Roman"/>
              </w:rPr>
              <w:t>Does t</w:t>
            </w:r>
            <w:r w:rsidR="00005B52" w:rsidRPr="00A86E27">
              <w:rPr>
                <w:rFonts w:ascii="Times New Roman" w:hAnsi="Times New Roman"/>
              </w:rPr>
              <w:t>he process des</w:t>
            </w:r>
            <w:r w:rsidRPr="00A86E27">
              <w:rPr>
                <w:rFonts w:ascii="Times New Roman" w:hAnsi="Times New Roman"/>
              </w:rPr>
              <w:t>cribed to review plans indicate</w:t>
            </w:r>
            <w:r w:rsidR="00005B52" w:rsidRPr="00A86E27">
              <w:rPr>
                <w:rFonts w:ascii="Times New Roman" w:hAnsi="Times New Roman"/>
              </w:rPr>
              <w:t xml:space="preserve"> that the Medicaid agency</w:t>
            </w:r>
            <w:r w:rsidR="00A31BFA" w:rsidRPr="00A86E27">
              <w:rPr>
                <w:rFonts w:ascii="Times New Roman" w:hAnsi="Times New Roman"/>
              </w:rPr>
              <w:t xml:space="preserve"> </w:t>
            </w:r>
            <w:r w:rsidR="00005B52" w:rsidRPr="00A86E27">
              <w:rPr>
                <w:rFonts w:ascii="Times New Roman" w:hAnsi="Times New Roman"/>
              </w:rPr>
              <w:t>exercises oversight of service plans on a rout</w:t>
            </w:r>
            <w:r w:rsidRPr="00A86E27">
              <w:rPr>
                <w:rFonts w:ascii="Times New Roman" w:hAnsi="Times New Roman"/>
              </w:rPr>
              <w:t>ine and periodic basis?</w:t>
            </w:r>
            <w:r w:rsidR="0007746F" w:rsidRPr="00A86E27">
              <w:rPr>
                <w:rFonts w:ascii="Times New Roman" w:hAnsi="Times New Roman"/>
              </w:rPr>
              <w:t xml:space="preserve"> </w:t>
            </w:r>
            <w:r w:rsidR="009F41A1" w:rsidRPr="00A86E27">
              <w:rPr>
                <w:rFonts w:ascii="Times New Roman" w:hAnsi="Times New Roman"/>
              </w:rPr>
              <w:t xml:space="preserve">             </w:t>
            </w:r>
            <w:r w:rsidR="0007746F" w:rsidRPr="00A86E27">
              <w:rPr>
                <w:rFonts w:ascii="Times New Roman" w:hAnsi="Times New Roman"/>
              </w:rPr>
              <w:t xml:space="preserve"> </w:t>
            </w:r>
            <w:r w:rsidR="00654AE7" w:rsidRPr="00A86E27">
              <w:rPr>
                <w:rFonts w:ascii="Times New Roman" w:hAnsi="Times New Roman"/>
                <w:iCs/>
              </w:rPr>
              <w:fldChar w:fldCharType="begin">
                <w:ffData>
                  <w:name w:val="Check91"/>
                  <w:enabled/>
                  <w:calcOnExit w:val="0"/>
                  <w:checkBox>
                    <w:sizeAuto/>
                    <w:default w:val="0"/>
                  </w:checkBox>
                </w:ffData>
              </w:fldChar>
            </w:r>
            <w:r w:rsidR="0007746F" w:rsidRPr="00A86E27">
              <w:rPr>
                <w:rFonts w:ascii="Times New Roman" w:hAnsi="Times New Roman"/>
                <w:iCs/>
              </w:rPr>
              <w:instrText xml:space="preserve"> FORMCHECKBOX </w:instrText>
            </w:r>
            <w:r w:rsidR="00654AE7" w:rsidRPr="00A86E27">
              <w:rPr>
                <w:rFonts w:ascii="Times New Roman" w:hAnsi="Times New Roman"/>
                <w:iCs/>
              </w:rPr>
            </w:r>
            <w:r w:rsidR="00654AE7" w:rsidRPr="00A86E27">
              <w:rPr>
                <w:rFonts w:ascii="Times New Roman" w:hAnsi="Times New Roman"/>
                <w:iCs/>
              </w:rPr>
              <w:fldChar w:fldCharType="separate"/>
            </w:r>
            <w:r w:rsidR="00654AE7" w:rsidRPr="00A86E27">
              <w:rPr>
                <w:rFonts w:ascii="Times New Roman" w:hAnsi="Times New Roman"/>
                <w:iCs/>
              </w:rPr>
              <w:fldChar w:fldCharType="end"/>
            </w:r>
            <w:r w:rsidR="0007746F" w:rsidRPr="00A86E27">
              <w:rPr>
                <w:rFonts w:ascii="Times New Roman" w:hAnsi="Times New Roman"/>
                <w:iCs/>
              </w:rPr>
              <w:t xml:space="preserve"> </w:t>
            </w:r>
            <w:r w:rsidR="0007746F" w:rsidRPr="00A86E27">
              <w:rPr>
                <w:rFonts w:ascii="Times New Roman" w:hAnsi="Times New Roman"/>
              </w:rPr>
              <w:t xml:space="preserve">Yes  </w:t>
            </w:r>
            <w:r w:rsidR="00654AE7" w:rsidRPr="00A86E27">
              <w:rPr>
                <w:rFonts w:ascii="Times New Roman" w:hAnsi="Times New Roman"/>
                <w:iCs/>
              </w:rPr>
              <w:fldChar w:fldCharType="begin">
                <w:ffData>
                  <w:name w:val="Check91"/>
                  <w:enabled/>
                  <w:calcOnExit w:val="0"/>
                  <w:checkBox>
                    <w:sizeAuto/>
                    <w:default w:val="0"/>
                  </w:checkBox>
                </w:ffData>
              </w:fldChar>
            </w:r>
            <w:r w:rsidR="0007746F" w:rsidRPr="00A86E27">
              <w:rPr>
                <w:rFonts w:ascii="Times New Roman" w:hAnsi="Times New Roman"/>
                <w:iCs/>
              </w:rPr>
              <w:instrText xml:space="preserve"> FORMCHECKBOX </w:instrText>
            </w:r>
            <w:r w:rsidR="00654AE7" w:rsidRPr="00A86E27">
              <w:rPr>
                <w:rFonts w:ascii="Times New Roman" w:hAnsi="Times New Roman"/>
                <w:iCs/>
              </w:rPr>
            </w:r>
            <w:r w:rsidR="00654AE7" w:rsidRPr="00A86E27">
              <w:rPr>
                <w:rFonts w:ascii="Times New Roman" w:hAnsi="Times New Roman"/>
                <w:iCs/>
              </w:rPr>
              <w:fldChar w:fldCharType="separate"/>
            </w:r>
            <w:r w:rsidR="00654AE7" w:rsidRPr="00A86E27">
              <w:rPr>
                <w:rFonts w:ascii="Times New Roman" w:hAnsi="Times New Roman"/>
                <w:iCs/>
              </w:rPr>
              <w:fldChar w:fldCharType="end"/>
            </w:r>
            <w:r w:rsidR="0007746F" w:rsidRPr="00A86E27">
              <w:rPr>
                <w:rFonts w:ascii="Times New Roman" w:hAnsi="Times New Roman"/>
                <w:iCs/>
              </w:rPr>
              <w:t xml:space="preserve">  </w:t>
            </w:r>
            <w:r w:rsidR="0007746F" w:rsidRPr="00A86E27">
              <w:rPr>
                <w:rFonts w:ascii="Times New Roman" w:hAnsi="Times New Roman"/>
              </w:rPr>
              <w:t>No</w:t>
            </w:r>
            <w:ins w:id="793" w:author="Evan Katz" w:date="2019-06-17T15:27:00Z">
              <w:r w:rsidR="005A6C09" w:rsidRPr="00A86E27">
                <w:rPr>
                  <w:rFonts w:ascii="Times New Roman" w:hAnsi="Times New Roman"/>
                </w:rPr>
                <w:br/>
              </w:r>
            </w:ins>
          </w:p>
          <w:p w14:paraId="2606ACCA" w14:textId="58DE420C" w:rsidR="00A86E27" w:rsidRDefault="00A86E27" w:rsidP="00A86E27">
            <w:pPr>
              <w:numPr>
                <w:ilvl w:val="0"/>
                <w:numId w:val="32"/>
              </w:numPr>
              <w:tabs>
                <w:tab w:val="clear" w:pos="720"/>
                <w:tab w:val="num" w:pos="196"/>
              </w:tabs>
              <w:ind w:left="196" w:hanging="180"/>
              <w:rPr>
                <w:rFonts w:ascii="Times New Roman" w:hAnsi="Times New Roman"/>
              </w:rPr>
            </w:pPr>
            <w:r>
              <w:rPr>
                <w:rFonts w:ascii="Times New Roman" w:hAnsi="Times New Roman"/>
              </w:rPr>
              <w:t xml:space="preserve">Does the waiver include a process to ensure a practice of person-centered service planning in accordance with 42 CFR </w:t>
            </w:r>
            <w:r w:rsidR="00B132B9" w:rsidRPr="000858F4">
              <w:t>§</w:t>
            </w:r>
            <w:r w:rsidR="00B132B9">
              <w:t xml:space="preserve"> </w:t>
            </w:r>
            <w:r>
              <w:rPr>
                <w:rFonts w:ascii="Times New Roman" w:hAnsi="Times New Roman"/>
              </w:rPr>
              <w:t>441.301(c)</w:t>
            </w:r>
            <w:r w:rsidR="00651E20">
              <w:rPr>
                <w:rFonts w:ascii="Times New Roman" w:hAnsi="Times New Roman"/>
              </w:rPr>
              <w:t>?</w:t>
            </w:r>
          </w:p>
          <w:p w14:paraId="3C491E7D" w14:textId="2F8C0BAC" w:rsidR="00A86E27" w:rsidRPr="00A86E27" w:rsidRDefault="00A86E27" w:rsidP="00CF28C0">
            <w:pPr>
              <w:ind w:left="196"/>
              <w:rPr>
                <w:rFonts w:ascii="Times New Roman" w:hAnsi="Times New Roman"/>
              </w:rPr>
            </w:pP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 xml:space="preserve">Yes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sidRPr="00E96FFD">
              <w:rPr>
                <w:rFonts w:ascii="Times New Roman" w:hAnsi="Times New Roman"/>
                <w:iCs/>
              </w:rPr>
              <w:t xml:space="preserve">  </w:t>
            </w:r>
            <w:r w:rsidRPr="00E96FFD">
              <w:rPr>
                <w:rFonts w:ascii="Times New Roman" w:hAnsi="Times New Roman"/>
              </w:rPr>
              <w:t>No</w:t>
            </w:r>
            <w:r>
              <w:rPr>
                <w:rFonts w:ascii="Times New Roman" w:hAnsi="Times New Roman"/>
              </w:rPr>
              <w:br/>
            </w:r>
          </w:p>
          <w:p w14:paraId="24CF0A8B" w14:textId="7A31E0BC" w:rsidR="00010AF8" w:rsidRDefault="00005B52">
            <w:pPr>
              <w:numPr>
                <w:ilvl w:val="0"/>
                <w:numId w:val="32"/>
              </w:numPr>
              <w:tabs>
                <w:tab w:val="clear" w:pos="720"/>
                <w:tab w:val="num" w:pos="196"/>
              </w:tabs>
              <w:ind w:left="196" w:hanging="180"/>
              <w:rPr>
                <w:rFonts w:ascii="Times New Roman" w:hAnsi="Times New Roman"/>
              </w:rPr>
            </w:pPr>
            <w:r w:rsidRPr="00E96FFD">
              <w:rPr>
                <w:rFonts w:ascii="Times New Roman" w:hAnsi="Times New Roman"/>
              </w:rPr>
              <w:t xml:space="preserve">If </w:t>
            </w:r>
            <w:r w:rsidR="00D27C11">
              <w:rPr>
                <w:rFonts w:ascii="Times New Roman" w:hAnsi="Times New Roman"/>
              </w:rPr>
              <w:t>a</w:t>
            </w:r>
            <w:r w:rsidRPr="00E96FFD">
              <w:rPr>
                <w:rFonts w:ascii="Times New Roman" w:hAnsi="Times New Roman"/>
              </w:rPr>
              <w:t>n in-depth review of a sample of service plans</w:t>
            </w:r>
            <w:r w:rsidR="00D27C11">
              <w:rPr>
                <w:rFonts w:ascii="Times New Roman" w:hAnsi="Times New Roman"/>
              </w:rPr>
              <w:t xml:space="preserve"> is conducted</w:t>
            </w:r>
            <w:r w:rsidRPr="00E96FFD">
              <w:rPr>
                <w:rFonts w:ascii="Times New Roman" w:hAnsi="Times New Roman"/>
              </w:rPr>
              <w:t xml:space="preserve">, </w:t>
            </w:r>
            <w:r w:rsidR="00D27C11">
              <w:rPr>
                <w:rFonts w:ascii="Times New Roman" w:hAnsi="Times New Roman"/>
              </w:rPr>
              <w:t xml:space="preserve">has </w:t>
            </w:r>
            <w:r w:rsidRPr="00E96FFD">
              <w:rPr>
                <w:rFonts w:ascii="Times New Roman" w:hAnsi="Times New Roman"/>
              </w:rPr>
              <w:t>the state specified the basis for the sample size, the frequency of these retroactive reviews, review methodology, and persons/</w:t>
            </w:r>
            <w:r w:rsidR="0007746F">
              <w:rPr>
                <w:rFonts w:ascii="Times New Roman" w:hAnsi="Times New Roman"/>
              </w:rPr>
              <w:t xml:space="preserve">entities who conduct the review?  </w:t>
            </w:r>
            <w:r w:rsidR="00654AE7" w:rsidRPr="00E96FFD">
              <w:rPr>
                <w:rFonts w:ascii="Times New Roman" w:hAnsi="Times New Roman"/>
                <w:iCs/>
              </w:rPr>
              <w:fldChar w:fldCharType="begin">
                <w:ffData>
                  <w:name w:val="Check91"/>
                  <w:enabled/>
                  <w:calcOnExit w:val="0"/>
                  <w:checkBox>
                    <w:sizeAuto/>
                    <w:default w:val="0"/>
                  </w:checkBox>
                </w:ffData>
              </w:fldChar>
            </w:r>
            <w:r w:rsidR="0007746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07746F" w:rsidRPr="00E96FFD">
              <w:rPr>
                <w:rFonts w:ascii="Times New Roman" w:hAnsi="Times New Roman"/>
                <w:iCs/>
              </w:rPr>
              <w:t xml:space="preserve"> </w:t>
            </w:r>
            <w:r w:rsidR="0007746F"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07746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07746F" w:rsidRPr="00E96FFD">
              <w:rPr>
                <w:rFonts w:ascii="Times New Roman" w:hAnsi="Times New Roman"/>
                <w:iCs/>
              </w:rPr>
              <w:t xml:space="preserve">  </w:t>
            </w:r>
            <w:r w:rsidR="0007746F" w:rsidRPr="00E96FFD">
              <w:rPr>
                <w:rFonts w:ascii="Times New Roman" w:hAnsi="Times New Roman"/>
              </w:rPr>
              <w:t>No</w:t>
            </w:r>
            <w:r w:rsidR="00B00E61">
              <w:rPr>
                <w:rFonts w:ascii="Times New Roman" w:hAnsi="Times New Roman"/>
              </w:rPr>
              <w:t xml:space="preserve">   </w:t>
            </w:r>
            <w:r w:rsidR="00B00E61" w:rsidRPr="00E96FFD">
              <w:rPr>
                <w:rFonts w:ascii="Times New Roman" w:hAnsi="Times New Roman"/>
                <w:iCs/>
              </w:rPr>
              <w:fldChar w:fldCharType="begin">
                <w:ffData>
                  <w:name w:val="Check91"/>
                  <w:enabled/>
                  <w:calcOnExit w:val="0"/>
                  <w:checkBox>
                    <w:sizeAuto/>
                    <w:default w:val="0"/>
                  </w:checkBox>
                </w:ffData>
              </w:fldChar>
            </w:r>
            <w:r w:rsidR="00B00E61" w:rsidRPr="00E96FFD">
              <w:rPr>
                <w:rFonts w:ascii="Times New Roman" w:hAnsi="Times New Roman"/>
                <w:iCs/>
              </w:rPr>
              <w:instrText xml:space="preserve"> FORMCHECKBOX </w:instrText>
            </w:r>
            <w:r w:rsidR="00B00E61" w:rsidRPr="00E96FFD">
              <w:rPr>
                <w:rFonts w:ascii="Times New Roman" w:hAnsi="Times New Roman"/>
                <w:iCs/>
              </w:rPr>
            </w:r>
            <w:r w:rsidR="00B00E61" w:rsidRPr="00E96FFD">
              <w:rPr>
                <w:rFonts w:ascii="Times New Roman" w:hAnsi="Times New Roman"/>
                <w:iCs/>
              </w:rPr>
              <w:fldChar w:fldCharType="separate"/>
            </w:r>
            <w:r w:rsidR="00B00E61" w:rsidRPr="00E96FFD">
              <w:rPr>
                <w:rFonts w:ascii="Times New Roman" w:hAnsi="Times New Roman"/>
                <w:iCs/>
              </w:rPr>
              <w:fldChar w:fldCharType="end"/>
            </w:r>
            <w:r w:rsidR="00B00E61">
              <w:rPr>
                <w:rFonts w:ascii="Times New Roman" w:hAnsi="Times New Roman"/>
              </w:rPr>
              <w:t>N/A</w:t>
            </w:r>
          </w:p>
          <w:p w14:paraId="2F4E326E" w14:textId="77777777" w:rsidR="00010AF8" w:rsidRDefault="00010AF8" w:rsidP="00A44DE8">
            <w:pPr>
              <w:ind w:left="16"/>
              <w:rPr>
                <w:rFonts w:ascii="Times New Roman" w:hAnsi="Times New Roman"/>
              </w:rPr>
            </w:pPr>
          </w:p>
          <w:p w14:paraId="745EC2D2" w14:textId="71911183" w:rsidR="00005B52" w:rsidRPr="00B00E61" w:rsidRDefault="00B00E61">
            <w:pPr>
              <w:numPr>
                <w:ilvl w:val="0"/>
                <w:numId w:val="32"/>
              </w:numPr>
              <w:tabs>
                <w:tab w:val="clear" w:pos="720"/>
                <w:tab w:val="num" w:pos="196"/>
              </w:tabs>
              <w:ind w:left="196" w:hanging="180"/>
              <w:rPr>
                <w:rFonts w:ascii="Times New Roman" w:hAnsi="Times New Roman"/>
              </w:rPr>
              <w:pPrChange w:id="794" w:author="Poisal, Kathryn (CMS/CMCS)" w:date="2024-11-15T10:28:00Z">
                <w:pPr>
                  <w:numPr>
                    <w:numId w:val="32"/>
                  </w:numPr>
                  <w:tabs>
                    <w:tab w:val="num" w:pos="196"/>
                    <w:tab w:val="num" w:pos="720"/>
                  </w:tabs>
                  <w:ind w:left="196" w:hanging="180"/>
                </w:pPr>
              </w:pPrChange>
            </w:pPr>
            <w:r w:rsidRPr="00E96FFD">
              <w:rPr>
                <w:rFonts w:ascii="Times New Roman" w:hAnsi="Times New Roman"/>
              </w:rPr>
              <w:t xml:space="preserve">If </w:t>
            </w:r>
            <w:r>
              <w:rPr>
                <w:rFonts w:ascii="Times New Roman" w:hAnsi="Times New Roman"/>
              </w:rPr>
              <w:t>a</w:t>
            </w:r>
            <w:r w:rsidRPr="00E96FFD">
              <w:rPr>
                <w:rFonts w:ascii="Times New Roman" w:hAnsi="Times New Roman"/>
              </w:rPr>
              <w:t>n in-depth review of a sample of service plans</w:t>
            </w:r>
            <w:r>
              <w:rPr>
                <w:rFonts w:ascii="Times New Roman" w:hAnsi="Times New Roman"/>
              </w:rPr>
              <w:t xml:space="preserve"> is conducted</w:t>
            </w:r>
            <w:r w:rsidRPr="00E96FFD">
              <w:rPr>
                <w:rFonts w:ascii="Times New Roman" w:hAnsi="Times New Roman"/>
              </w:rPr>
              <w:t xml:space="preserve">, </w:t>
            </w:r>
            <w:r>
              <w:rPr>
                <w:rFonts w:ascii="Times New Roman" w:hAnsi="Times New Roman"/>
              </w:rPr>
              <w:t>d</w:t>
            </w:r>
            <w:r w:rsidR="00010AF8">
              <w:rPr>
                <w:rFonts w:ascii="Times New Roman" w:hAnsi="Times New Roman"/>
              </w:rPr>
              <w:t>oes the state ensure that the sample of service plans is representative of the demographic make-up of the waiver population?</w:t>
            </w:r>
            <w:r w:rsidR="00F42213">
              <w:rPr>
                <w:rFonts w:ascii="Times New Roman" w:hAnsi="Times New Roman"/>
              </w:rPr>
              <w:br/>
            </w:r>
            <w:r w:rsidR="00F42213" w:rsidRPr="00010AF8">
              <w:rPr>
                <w:rFonts w:ascii="Times New Roman" w:hAnsi="Times New Roman"/>
                <w:iCs/>
              </w:rPr>
              <w:fldChar w:fldCharType="begin">
                <w:ffData>
                  <w:name w:val="Check91"/>
                  <w:enabled/>
                  <w:calcOnExit w:val="0"/>
                  <w:checkBox>
                    <w:sizeAuto/>
                    <w:default w:val="0"/>
                  </w:checkBox>
                </w:ffData>
              </w:fldChar>
            </w:r>
            <w:r w:rsidR="00F42213" w:rsidRPr="00010AF8">
              <w:rPr>
                <w:rFonts w:ascii="Times New Roman" w:hAnsi="Times New Roman"/>
                <w:iCs/>
              </w:rPr>
              <w:instrText xml:space="preserve"> FORMCHECKBOX </w:instrText>
            </w:r>
            <w:r w:rsidR="00F42213" w:rsidRPr="00010AF8">
              <w:rPr>
                <w:rFonts w:ascii="Times New Roman" w:hAnsi="Times New Roman"/>
                <w:iCs/>
              </w:rPr>
            </w:r>
            <w:r w:rsidR="00F42213" w:rsidRPr="00010AF8">
              <w:rPr>
                <w:rFonts w:ascii="Times New Roman" w:hAnsi="Times New Roman"/>
                <w:iCs/>
              </w:rPr>
              <w:fldChar w:fldCharType="separate"/>
            </w:r>
            <w:r w:rsidR="00F42213" w:rsidRPr="00010AF8">
              <w:rPr>
                <w:rFonts w:ascii="Times New Roman" w:hAnsi="Times New Roman"/>
                <w:iCs/>
              </w:rPr>
              <w:fldChar w:fldCharType="end"/>
            </w:r>
            <w:r w:rsidR="00F42213" w:rsidRPr="00010AF8">
              <w:rPr>
                <w:rFonts w:ascii="Times New Roman" w:hAnsi="Times New Roman"/>
                <w:iCs/>
              </w:rPr>
              <w:t xml:space="preserve"> </w:t>
            </w:r>
            <w:r w:rsidR="00F42213" w:rsidRPr="00010AF8">
              <w:rPr>
                <w:rFonts w:ascii="Times New Roman" w:hAnsi="Times New Roman"/>
              </w:rPr>
              <w:t xml:space="preserve">Yes  </w:t>
            </w:r>
            <w:r w:rsidR="00F42213" w:rsidRPr="00010AF8">
              <w:rPr>
                <w:rFonts w:ascii="Times New Roman" w:hAnsi="Times New Roman"/>
                <w:iCs/>
              </w:rPr>
              <w:fldChar w:fldCharType="begin">
                <w:ffData>
                  <w:name w:val="Check91"/>
                  <w:enabled/>
                  <w:calcOnExit w:val="0"/>
                  <w:checkBox>
                    <w:sizeAuto/>
                    <w:default w:val="0"/>
                  </w:checkBox>
                </w:ffData>
              </w:fldChar>
            </w:r>
            <w:r w:rsidR="00F42213" w:rsidRPr="00010AF8">
              <w:rPr>
                <w:rFonts w:ascii="Times New Roman" w:hAnsi="Times New Roman"/>
                <w:iCs/>
              </w:rPr>
              <w:instrText xml:space="preserve"> FORMCHECKBOX </w:instrText>
            </w:r>
            <w:r w:rsidR="00F42213" w:rsidRPr="00010AF8">
              <w:rPr>
                <w:rFonts w:ascii="Times New Roman" w:hAnsi="Times New Roman"/>
                <w:iCs/>
              </w:rPr>
            </w:r>
            <w:r w:rsidR="00F42213" w:rsidRPr="00010AF8">
              <w:rPr>
                <w:rFonts w:ascii="Times New Roman" w:hAnsi="Times New Roman"/>
                <w:iCs/>
              </w:rPr>
              <w:fldChar w:fldCharType="separate"/>
            </w:r>
            <w:r w:rsidR="00F42213" w:rsidRPr="00010AF8">
              <w:rPr>
                <w:rFonts w:ascii="Times New Roman" w:hAnsi="Times New Roman"/>
                <w:iCs/>
              </w:rPr>
              <w:fldChar w:fldCharType="end"/>
            </w:r>
            <w:r w:rsidR="00F42213" w:rsidRPr="00010AF8">
              <w:rPr>
                <w:rFonts w:ascii="Times New Roman" w:hAnsi="Times New Roman"/>
                <w:iCs/>
              </w:rPr>
              <w:t xml:space="preserve">  </w:t>
            </w:r>
            <w:r w:rsidR="00F42213" w:rsidRPr="00010AF8">
              <w:rPr>
                <w:rFonts w:ascii="Times New Roman" w:hAnsi="Times New Roman"/>
              </w:rPr>
              <w:t>No</w:t>
            </w:r>
            <w:r>
              <w:rPr>
                <w:rFonts w:ascii="Times New Roman" w:hAnsi="Times New Roman"/>
              </w:rPr>
              <w:t xml:space="preserve">   </w:t>
            </w:r>
            <w:r w:rsidRPr="00E96FFD">
              <w:rPr>
                <w:rFonts w:ascii="Times New Roman" w:hAnsi="Times New Roman"/>
                <w:iCs/>
              </w:rPr>
              <w:fldChar w:fldCharType="begin">
                <w:ffData>
                  <w:name w:val="Check91"/>
                  <w:enabled/>
                  <w:calcOnExit w:val="0"/>
                  <w:checkBox>
                    <w:sizeAuto/>
                    <w:default w:val="0"/>
                  </w:checkBox>
                </w:ffData>
              </w:fldChar>
            </w:r>
            <w:r w:rsidRPr="00E96FFD">
              <w:rPr>
                <w:rFonts w:ascii="Times New Roman" w:hAnsi="Times New Roman"/>
                <w:iCs/>
              </w:rPr>
              <w:instrText xml:space="preserve"> FORMCHECKBOX </w:instrText>
            </w:r>
            <w:r w:rsidRPr="00E96FFD">
              <w:rPr>
                <w:rFonts w:ascii="Times New Roman" w:hAnsi="Times New Roman"/>
                <w:iCs/>
              </w:rPr>
            </w:r>
            <w:r w:rsidRPr="00E96FFD">
              <w:rPr>
                <w:rFonts w:ascii="Times New Roman" w:hAnsi="Times New Roman"/>
                <w:iCs/>
              </w:rPr>
              <w:fldChar w:fldCharType="separate"/>
            </w:r>
            <w:r w:rsidRPr="00E96FFD">
              <w:rPr>
                <w:rFonts w:ascii="Times New Roman" w:hAnsi="Times New Roman"/>
                <w:iCs/>
              </w:rPr>
              <w:fldChar w:fldCharType="end"/>
            </w:r>
            <w:r>
              <w:rPr>
                <w:rFonts w:ascii="Times New Roman" w:hAnsi="Times New Roman"/>
              </w:rPr>
              <w:t>N/A</w:t>
            </w:r>
            <w:ins w:id="795" w:author="Evan Katz" w:date="2019-06-17T15:27:00Z">
              <w:r w:rsidR="005A6C09" w:rsidRPr="00B00E61">
                <w:rPr>
                  <w:rFonts w:ascii="Times New Roman" w:hAnsi="Times New Roman"/>
                </w:rPr>
                <w:br/>
              </w:r>
            </w:ins>
          </w:p>
        </w:tc>
        <w:tc>
          <w:tcPr>
            <w:tcW w:w="3060" w:type="dxa"/>
          </w:tcPr>
          <w:p w14:paraId="7264E7EC" w14:textId="77777777" w:rsidR="00005B52" w:rsidRPr="00C50347" w:rsidRDefault="00005B52">
            <w:pPr>
              <w:rPr>
                <w:rFonts w:ascii="Times New Roman" w:hAnsi="Times New Roman"/>
                <w:bCs/>
              </w:rPr>
            </w:pPr>
          </w:p>
          <w:p w14:paraId="24224FD5" w14:textId="77777777" w:rsidR="00005B52" w:rsidRPr="00C50347" w:rsidRDefault="00005B52">
            <w:pPr>
              <w:rPr>
                <w:rFonts w:ascii="Times New Roman" w:hAnsi="Times New Roman"/>
                <w:bCs/>
              </w:rPr>
            </w:pPr>
          </w:p>
        </w:tc>
      </w:tr>
      <w:tr w:rsidR="00005B52" w:rsidRPr="00E96FFD" w14:paraId="36FA78CD" w14:textId="77777777">
        <w:tc>
          <w:tcPr>
            <w:tcW w:w="3116" w:type="dxa"/>
          </w:tcPr>
          <w:p w14:paraId="40F9EF20" w14:textId="77777777" w:rsidR="00005B52" w:rsidRPr="00E96FFD" w:rsidRDefault="0007746F">
            <w:pPr>
              <w:rPr>
                <w:rFonts w:ascii="Times New Roman" w:hAnsi="Times New Roman"/>
                <w:b/>
              </w:rPr>
            </w:pPr>
            <w:r>
              <w:rPr>
                <w:rFonts w:ascii="Times New Roman" w:hAnsi="Times New Roman"/>
                <w:b/>
                <w:bCs/>
              </w:rPr>
              <w:t>D-1-</w:t>
            </w:r>
            <w:r w:rsidR="00FC17AC" w:rsidRPr="00E96FFD">
              <w:rPr>
                <w:rFonts w:ascii="Times New Roman" w:hAnsi="Times New Roman"/>
                <w:b/>
              </w:rPr>
              <w:t>h</w:t>
            </w:r>
            <w:r>
              <w:rPr>
                <w:rFonts w:ascii="Times New Roman" w:hAnsi="Times New Roman"/>
                <w:b/>
              </w:rPr>
              <w:t>:</w:t>
            </w:r>
            <w:r w:rsidR="00005B52" w:rsidRPr="00E96FFD">
              <w:rPr>
                <w:rFonts w:ascii="Times New Roman" w:hAnsi="Times New Roman"/>
                <w:b/>
              </w:rPr>
              <w:t xml:space="preserve">  Service Plan Review and Update</w:t>
            </w:r>
          </w:p>
        </w:tc>
        <w:tc>
          <w:tcPr>
            <w:tcW w:w="8044" w:type="dxa"/>
            <w:gridSpan w:val="2"/>
          </w:tcPr>
          <w:p w14:paraId="4F5764D5" w14:textId="752EC2AF" w:rsidR="00005B52" w:rsidRPr="00E96FFD" w:rsidRDefault="00005B52">
            <w:pPr>
              <w:numPr>
                <w:ilvl w:val="0"/>
                <w:numId w:val="32"/>
              </w:numPr>
              <w:tabs>
                <w:tab w:val="clear" w:pos="720"/>
                <w:tab w:val="num" w:pos="196"/>
              </w:tabs>
              <w:ind w:left="196" w:hanging="180"/>
              <w:rPr>
                <w:rFonts w:ascii="Times New Roman" w:hAnsi="Times New Roman"/>
              </w:rPr>
              <w:pPrChange w:id="796" w:author="Evan Katz" w:date="2019-06-17T15:11:00Z">
                <w:pPr>
                  <w:numPr>
                    <w:numId w:val="32"/>
                  </w:numPr>
                  <w:tabs>
                    <w:tab w:val="num" w:pos="196"/>
                    <w:tab w:val="num" w:pos="720"/>
                  </w:tabs>
                  <w:ind w:left="196" w:hanging="180"/>
                </w:pPr>
              </w:pPrChange>
            </w:pPr>
            <w:r w:rsidRPr="00E96FFD">
              <w:rPr>
                <w:rFonts w:ascii="Times New Roman" w:hAnsi="Times New Roman"/>
              </w:rPr>
              <w:t xml:space="preserve">The </w:t>
            </w:r>
            <w:r w:rsidR="0007746F">
              <w:rPr>
                <w:rFonts w:ascii="Times New Roman" w:hAnsi="Times New Roman"/>
              </w:rPr>
              <w:t xml:space="preserve">waiver service plan </w:t>
            </w:r>
            <w:r w:rsidRPr="00E96FFD">
              <w:rPr>
                <w:rFonts w:ascii="Times New Roman" w:hAnsi="Times New Roman"/>
              </w:rPr>
              <w:t xml:space="preserve">review schedule </w:t>
            </w:r>
            <w:r w:rsidR="0007746F">
              <w:rPr>
                <w:rFonts w:ascii="Times New Roman" w:hAnsi="Times New Roman"/>
              </w:rPr>
              <w:t>provides for conducting reviews no less</w:t>
            </w:r>
            <w:r w:rsidRPr="00E96FFD">
              <w:rPr>
                <w:rFonts w:ascii="Times New Roman" w:hAnsi="Times New Roman"/>
              </w:rPr>
              <w:t xml:space="preserve"> than annually</w:t>
            </w:r>
            <w:r w:rsidR="00953699" w:rsidRPr="00E96FFD">
              <w:rPr>
                <w:rFonts w:ascii="Times New Roman" w:hAnsi="Times New Roman"/>
              </w:rPr>
              <w:t>.</w:t>
            </w:r>
            <w:r w:rsidR="0007746F">
              <w:rPr>
                <w:rFonts w:ascii="Times New Roman" w:hAnsi="Times New Roman"/>
              </w:rPr>
              <w:t xml:space="preserve"> </w:t>
            </w:r>
            <w:ins w:id="797" w:author="Evan Katz" w:date="2019-06-17T15:27:00Z">
              <w:r w:rsidR="005A6C09">
                <w:rPr>
                  <w:rFonts w:ascii="Times New Roman" w:hAnsi="Times New Roman"/>
                </w:rPr>
                <w:br/>
              </w:r>
            </w:ins>
            <w:r w:rsidR="0007746F">
              <w:rPr>
                <w:rFonts w:ascii="Times New Roman" w:hAnsi="Times New Roman"/>
              </w:rPr>
              <w:t xml:space="preserve"> </w:t>
            </w:r>
            <w:r w:rsidR="00654AE7" w:rsidRPr="00E96FFD">
              <w:rPr>
                <w:rFonts w:ascii="Times New Roman" w:hAnsi="Times New Roman"/>
                <w:iCs/>
              </w:rPr>
              <w:fldChar w:fldCharType="begin">
                <w:ffData>
                  <w:name w:val="Check91"/>
                  <w:enabled/>
                  <w:calcOnExit w:val="0"/>
                  <w:checkBox>
                    <w:sizeAuto/>
                    <w:default w:val="0"/>
                  </w:checkBox>
                </w:ffData>
              </w:fldChar>
            </w:r>
            <w:r w:rsidR="0007746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07746F" w:rsidRPr="00E96FFD">
              <w:rPr>
                <w:rFonts w:ascii="Times New Roman" w:hAnsi="Times New Roman"/>
                <w:iCs/>
              </w:rPr>
              <w:t xml:space="preserve"> </w:t>
            </w:r>
            <w:r w:rsidR="0007746F" w:rsidRPr="00E96FFD">
              <w:rPr>
                <w:rFonts w:ascii="Times New Roman" w:hAnsi="Times New Roman"/>
              </w:rPr>
              <w:t xml:space="preserve">Yes  </w:t>
            </w:r>
            <w:r w:rsidR="00654AE7" w:rsidRPr="00E96FFD">
              <w:rPr>
                <w:rFonts w:ascii="Times New Roman" w:hAnsi="Times New Roman"/>
                <w:iCs/>
              </w:rPr>
              <w:fldChar w:fldCharType="begin">
                <w:ffData>
                  <w:name w:val="Check91"/>
                  <w:enabled/>
                  <w:calcOnExit w:val="0"/>
                  <w:checkBox>
                    <w:sizeAuto/>
                    <w:default w:val="0"/>
                  </w:checkBox>
                </w:ffData>
              </w:fldChar>
            </w:r>
            <w:r w:rsidR="0007746F" w:rsidRPr="00E96FFD">
              <w:rPr>
                <w:rFonts w:ascii="Times New Roman" w:hAnsi="Times New Roman"/>
                <w:iCs/>
              </w:rPr>
              <w:instrText xml:space="preserve"> FORMCHECKBOX </w:instrText>
            </w:r>
            <w:r w:rsidR="00654AE7" w:rsidRPr="00E96FFD">
              <w:rPr>
                <w:rFonts w:ascii="Times New Roman" w:hAnsi="Times New Roman"/>
                <w:iCs/>
              </w:rPr>
            </w:r>
            <w:r w:rsidR="00654AE7" w:rsidRPr="00E96FFD">
              <w:rPr>
                <w:rFonts w:ascii="Times New Roman" w:hAnsi="Times New Roman"/>
                <w:iCs/>
              </w:rPr>
              <w:fldChar w:fldCharType="separate"/>
            </w:r>
            <w:r w:rsidR="00654AE7" w:rsidRPr="00E96FFD">
              <w:rPr>
                <w:rFonts w:ascii="Times New Roman" w:hAnsi="Times New Roman"/>
                <w:iCs/>
              </w:rPr>
              <w:fldChar w:fldCharType="end"/>
            </w:r>
            <w:r w:rsidR="0007746F" w:rsidRPr="00E96FFD">
              <w:rPr>
                <w:rFonts w:ascii="Times New Roman" w:hAnsi="Times New Roman"/>
                <w:iCs/>
              </w:rPr>
              <w:t xml:space="preserve">  </w:t>
            </w:r>
            <w:r w:rsidR="0007746F" w:rsidRPr="00E96FFD">
              <w:rPr>
                <w:rFonts w:ascii="Times New Roman" w:hAnsi="Times New Roman"/>
              </w:rPr>
              <w:t>No</w:t>
            </w:r>
            <w:ins w:id="798" w:author="Evan Katz" w:date="2019-06-17T15:27:00Z">
              <w:r w:rsidR="005A6C09">
                <w:rPr>
                  <w:rFonts w:ascii="Times New Roman" w:hAnsi="Times New Roman"/>
                </w:rPr>
                <w:br/>
              </w:r>
            </w:ins>
          </w:p>
        </w:tc>
        <w:tc>
          <w:tcPr>
            <w:tcW w:w="3060" w:type="dxa"/>
          </w:tcPr>
          <w:p w14:paraId="66C420C9" w14:textId="77777777" w:rsidR="00005B52" w:rsidRPr="00C50347" w:rsidRDefault="00005B52">
            <w:pPr>
              <w:rPr>
                <w:rFonts w:ascii="Times New Roman" w:hAnsi="Times New Roman"/>
                <w:bCs/>
              </w:rPr>
            </w:pPr>
          </w:p>
          <w:p w14:paraId="0D2A9DF5" w14:textId="77777777" w:rsidR="00005B52" w:rsidRPr="00C50347" w:rsidRDefault="00005B52">
            <w:pPr>
              <w:rPr>
                <w:rFonts w:ascii="Times New Roman" w:hAnsi="Times New Roman"/>
                <w:bCs/>
              </w:rPr>
            </w:pPr>
          </w:p>
        </w:tc>
      </w:tr>
      <w:tr w:rsidR="00005B52" w:rsidRPr="00E96FFD" w14:paraId="7CFDC061" w14:textId="77777777">
        <w:tc>
          <w:tcPr>
            <w:tcW w:w="3116" w:type="dxa"/>
            <w:tcBorders>
              <w:bottom w:val="single" w:sz="4" w:space="0" w:color="auto"/>
            </w:tcBorders>
          </w:tcPr>
          <w:p w14:paraId="41F91E2C" w14:textId="77777777" w:rsidR="00005B52" w:rsidRPr="00E96FFD" w:rsidRDefault="0007746F">
            <w:pPr>
              <w:rPr>
                <w:rFonts w:ascii="Times New Roman" w:hAnsi="Times New Roman"/>
                <w:b/>
              </w:rPr>
            </w:pPr>
            <w:r>
              <w:rPr>
                <w:rFonts w:ascii="Times New Roman" w:hAnsi="Times New Roman"/>
                <w:b/>
                <w:bCs/>
              </w:rPr>
              <w:t>D-1-</w:t>
            </w:r>
            <w:r w:rsidR="00FC17AC" w:rsidRPr="00E96FFD">
              <w:rPr>
                <w:rFonts w:ascii="Times New Roman" w:hAnsi="Times New Roman"/>
                <w:b/>
              </w:rPr>
              <w:t>i</w:t>
            </w:r>
            <w:r>
              <w:rPr>
                <w:rFonts w:ascii="Times New Roman" w:hAnsi="Times New Roman"/>
                <w:b/>
              </w:rPr>
              <w:t>:</w:t>
            </w:r>
            <w:r w:rsidR="00005B52" w:rsidRPr="00E96FFD">
              <w:rPr>
                <w:rFonts w:ascii="Times New Roman" w:hAnsi="Times New Roman"/>
                <w:b/>
              </w:rPr>
              <w:t xml:space="preserve">  Maintenance of Service Plan Forms</w:t>
            </w:r>
          </w:p>
        </w:tc>
        <w:tc>
          <w:tcPr>
            <w:tcW w:w="8044" w:type="dxa"/>
            <w:gridSpan w:val="2"/>
            <w:tcBorders>
              <w:bottom w:val="single" w:sz="4" w:space="0" w:color="auto"/>
            </w:tcBorders>
          </w:tcPr>
          <w:p w14:paraId="0D0765B0" w14:textId="1DEF9821" w:rsidR="00005B52" w:rsidRDefault="00EE231D">
            <w:pPr>
              <w:numPr>
                <w:ilvl w:val="0"/>
                <w:numId w:val="32"/>
              </w:numPr>
              <w:tabs>
                <w:tab w:val="clear" w:pos="720"/>
              </w:tabs>
              <w:ind w:left="196" w:hanging="180"/>
              <w:rPr>
                <w:rFonts w:ascii="Times New Roman" w:hAnsi="Times New Roman"/>
              </w:rPr>
              <w:pPrChange w:id="799" w:author="Evan Katz" w:date="2019-06-17T15:11:00Z">
                <w:pPr>
                  <w:numPr>
                    <w:numId w:val="32"/>
                  </w:numPr>
                  <w:tabs>
                    <w:tab w:val="num" w:pos="720"/>
                  </w:tabs>
                  <w:ind w:left="196" w:hanging="180"/>
                </w:pPr>
              </w:pPrChange>
            </w:pPr>
            <w:r w:rsidRPr="00E96FFD">
              <w:rPr>
                <w:rFonts w:ascii="Times New Roman" w:hAnsi="Times New Roman"/>
              </w:rPr>
              <w:t xml:space="preserve">The </w:t>
            </w:r>
            <w:r w:rsidR="0007746F">
              <w:rPr>
                <w:rFonts w:ascii="Times New Roman" w:hAnsi="Times New Roman"/>
              </w:rPr>
              <w:t xml:space="preserve">waiver specifies where copies of service plans are maintained for a period of at least </w:t>
            </w:r>
            <w:r w:rsidR="00005B52" w:rsidRPr="00E96FFD">
              <w:rPr>
                <w:rFonts w:ascii="Times New Roman" w:hAnsi="Times New Roman"/>
              </w:rPr>
              <w:t>three years.</w:t>
            </w:r>
            <w:r w:rsidR="0007746F">
              <w:rPr>
                <w:rFonts w:ascii="Times New Roman" w:hAnsi="Times New Roman"/>
              </w:rPr>
              <w:t xml:space="preserve"> </w:t>
            </w:r>
            <w:ins w:id="800" w:author="Evan Katz" w:date="2019-06-17T15:27:00Z">
              <w:r w:rsidR="005A6C09">
                <w:rPr>
                  <w:rFonts w:ascii="Times New Roman" w:hAnsi="Times New Roman"/>
                </w:rPr>
                <w:br/>
              </w:r>
            </w:ins>
            <w:r w:rsidR="0007746F">
              <w:rPr>
                <w:rFonts w:ascii="Times New Roman" w:hAnsi="Times New Roman"/>
              </w:rPr>
              <w:t xml:space="preserve"> </w:t>
            </w:r>
            <w:r w:rsidR="00654AE7" w:rsidRPr="0007746F">
              <w:rPr>
                <w:rFonts w:ascii="Times New Roman" w:hAnsi="Times New Roman"/>
              </w:rPr>
              <w:fldChar w:fldCharType="begin">
                <w:ffData>
                  <w:name w:val="Check91"/>
                  <w:enabled/>
                  <w:calcOnExit w:val="0"/>
                  <w:checkBox>
                    <w:sizeAuto/>
                    <w:default w:val="0"/>
                  </w:checkBox>
                </w:ffData>
              </w:fldChar>
            </w:r>
            <w:r w:rsidR="0007746F"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07746F" w:rsidRPr="0007746F">
              <w:rPr>
                <w:rFonts w:ascii="Times New Roman" w:hAnsi="Times New Roman"/>
              </w:rPr>
              <w:t xml:space="preserve"> </w:t>
            </w:r>
            <w:r w:rsidR="0007746F"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0007746F"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07746F" w:rsidRPr="0007746F">
              <w:rPr>
                <w:rFonts w:ascii="Times New Roman" w:hAnsi="Times New Roman"/>
              </w:rPr>
              <w:t xml:space="preserve">  </w:t>
            </w:r>
            <w:r w:rsidR="0007746F" w:rsidRPr="00E96FFD">
              <w:rPr>
                <w:rFonts w:ascii="Times New Roman" w:hAnsi="Times New Roman"/>
              </w:rPr>
              <w:t>No</w:t>
            </w:r>
          </w:p>
          <w:p w14:paraId="6FD4D365" w14:textId="77777777" w:rsidR="00041182" w:rsidRPr="00E96FFD" w:rsidRDefault="00041182">
            <w:pPr>
              <w:rPr>
                <w:rFonts w:ascii="Times New Roman" w:hAnsi="Times New Roman"/>
              </w:rPr>
            </w:pPr>
          </w:p>
        </w:tc>
        <w:tc>
          <w:tcPr>
            <w:tcW w:w="3060" w:type="dxa"/>
            <w:tcBorders>
              <w:bottom w:val="single" w:sz="4" w:space="0" w:color="auto"/>
            </w:tcBorders>
          </w:tcPr>
          <w:p w14:paraId="52BECE50" w14:textId="77777777" w:rsidR="00005B52" w:rsidRPr="00C50347" w:rsidRDefault="00005B52">
            <w:pPr>
              <w:rPr>
                <w:rFonts w:ascii="Times New Roman" w:hAnsi="Times New Roman"/>
                <w:bCs/>
              </w:rPr>
            </w:pPr>
          </w:p>
        </w:tc>
      </w:tr>
      <w:tr w:rsidR="00EB1444" w:rsidRPr="00E96FFD" w14:paraId="0C46F803" w14:textId="77777777">
        <w:tc>
          <w:tcPr>
            <w:tcW w:w="11160" w:type="dxa"/>
            <w:gridSpan w:val="3"/>
            <w:shd w:val="pct12" w:color="auto" w:fill="auto"/>
          </w:tcPr>
          <w:p w14:paraId="2DCA49F7" w14:textId="77777777" w:rsidR="00EB1444" w:rsidRPr="00E96FFD" w:rsidRDefault="00EE231D">
            <w:pPr>
              <w:rPr>
                <w:rFonts w:ascii="Times New Roman" w:hAnsi="Times New Roman"/>
                <w:b/>
              </w:rPr>
            </w:pPr>
            <w:r w:rsidRPr="00E96FFD">
              <w:rPr>
                <w:rFonts w:ascii="Times New Roman" w:hAnsi="Times New Roman"/>
                <w:b/>
              </w:rPr>
              <w:t>D-</w:t>
            </w:r>
            <w:r w:rsidR="00EB1444" w:rsidRPr="00E96FFD">
              <w:rPr>
                <w:rFonts w:ascii="Times New Roman" w:hAnsi="Times New Roman"/>
                <w:b/>
              </w:rPr>
              <w:t>2</w:t>
            </w:r>
            <w:r w:rsidR="0007746F">
              <w:rPr>
                <w:rFonts w:ascii="Times New Roman" w:hAnsi="Times New Roman"/>
                <w:b/>
              </w:rPr>
              <w:t>:</w:t>
            </w:r>
            <w:r w:rsidR="00EB1444" w:rsidRPr="00E96FFD">
              <w:rPr>
                <w:rFonts w:ascii="Times New Roman" w:hAnsi="Times New Roman"/>
                <w:b/>
              </w:rPr>
              <w:t xml:space="preserve">  Service Plan Implementation and Monitoring</w:t>
            </w:r>
          </w:p>
          <w:p w14:paraId="448464F8" w14:textId="77777777" w:rsidR="00EB1444" w:rsidRPr="00E96FFD" w:rsidRDefault="00EB1444">
            <w:pPr>
              <w:rPr>
                <w:rFonts w:ascii="Times New Roman" w:hAnsi="Times New Roman"/>
                <w:b/>
              </w:rPr>
            </w:pPr>
          </w:p>
        </w:tc>
        <w:tc>
          <w:tcPr>
            <w:tcW w:w="3060" w:type="dxa"/>
            <w:shd w:val="pct12" w:color="auto" w:fill="auto"/>
          </w:tcPr>
          <w:p w14:paraId="26224893" w14:textId="77777777" w:rsidR="00EB1444" w:rsidRPr="00E96FFD" w:rsidRDefault="00EB1444">
            <w:pPr>
              <w:rPr>
                <w:rFonts w:ascii="Times New Roman" w:hAnsi="Times New Roman"/>
                <w:b/>
                <w:bCs/>
              </w:rPr>
              <w:pPrChange w:id="801" w:author="Evan Katz" w:date="2019-06-17T15:11:00Z">
                <w:pPr>
                  <w:jc w:val="center"/>
                </w:pPr>
              </w:pPrChange>
            </w:pPr>
            <w:r w:rsidRPr="00E96FFD">
              <w:rPr>
                <w:rFonts w:ascii="Times New Roman" w:hAnsi="Times New Roman"/>
                <w:b/>
                <w:bCs/>
              </w:rPr>
              <w:t>Analyst Notes</w:t>
            </w:r>
          </w:p>
        </w:tc>
      </w:tr>
      <w:tr w:rsidR="00BF4289" w:rsidRPr="00E96FFD" w14:paraId="1F2ECBD9" w14:textId="77777777">
        <w:tc>
          <w:tcPr>
            <w:tcW w:w="3296" w:type="dxa"/>
            <w:gridSpan w:val="2"/>
          </w:tcPr>
          <w:p w14:paraId="19A53EF1" w14:textId="77777777" w:rsidR="00BF4289" w:rsidRPr="00E96FFD" w:rsidRDefault="0007746F">
            <w:pPr>
              <w:rPr>
                <w:rFonts w:ascii="Times New Roman" w:hAnsi="Times New Roman"/>
                <w:b/>
                <w:highlight w:val="yellow"/>
              </w:rPr>
            </w:pPr>
            <w:r>
              <w:rPr>
                <w:rFonts w:ascii="Times New Roman" w:hAnsi="Times New Roman"/>
                <w:b/>
              </w:rPr>
              <w:t>D-2-</w:t>
            </w:r>
            <w:r w:rsidR="00EE231D" w:rsidRPr="00E96FFD">
              <w:rPr>
                <w:rFonts w:ascii="Times New Roman" w:hAnsi="Times New Roman"/>
                <w:b/>
              </w:rPr>
              <w:t>a</w:t>
            </w:r>
            <w:r>
              <w:rPr>
                <w:rFonts w:ascii="Times New Roman" w:hAnsi="Times New Roman"/>
                <w:b/>
              </w:rPr>
              <w:t>:</w:t>
            </w:r>
            <w:r w:rsidR="00EE231D" w:rsidRPr="00E96FFD">
              <w:rPr>
                <w:rFonts w:ascii="Times New Roman" w:hAnsi="Times New Roman"/>
                <w:b/>
              </w:rPr>
              <w:t xml:space="preserve">  Service Plan Implementation and Monitoring</w:t>
            </w:r>
          </w:p>
        </w:tc>
        <w:tc>
          <w:tcPr>
            <w:tcW w:w="7864" w:type="dxa"/>
          </w:tcPr>
          <w:p w14:paraId="736C71B3" w14:textId="77777777" w:rsidR="00BB44A5" w:rsidRPr="00255D04" w:rsidRDefault="00BB44A5">
            <w:pPr>
              <w:spacing w:after="120"/>
              <w:rPr>
                <w:rFonts w:ascii="Times New Roman" w:hAnsi="Times New Roman"/>
              </w:rPr>
              <w:pPrChange w:id="802" w:author="Evan Katz" w:date="2019-06-17T15:11:00Z">
                <w:pPr>
                  <w:spacing w:after="120"/>
                  <w:jc w:val="both"/>
                </w:pPr>
              </w:pPrChange>
            </w:pPr>
            <w:r>
              <w:rPr>
                <w:rFonts w:ascii="Times New Roman" w:hAnsi="Times New Roman"/>
              </w:rPr>
              <w:t>Does t</w:t>
            </w:r>
            <w:r w:rsidRPr="00255D04">
              <w:rPr>
                <w:rFonts w:ascii="Times New Roman" w:hAnsi="Times New Roman"/>
              </w:rPr>
              <w:t xml:space="preserve">he </w:t>
            </w:r>
            <w:r>
              <w:rPr>
                <w:rFonts w:ascii="Times New Roman" w:hAnsi="Times New Roman"/>
              </w:rPr>
              <w:t>waiver specify:</w:t>
            </w:r>
          </w:p>
          <w:p w14:paraId="2252CB2D" w14:textId="1FB4C06D" w:rsidR="00BB44A5" w:rsidRDefault="00BB44A5">
            <w:pPr>
              <w:numPr>
                <w:ilvl w:val="0"/>
                <w:numId w:val="33"/>
              </w:numPr>
              <w:rPr>
                <w:rFonts w:ascii="Times New Roman" w:hAnsi="Times New Roman"/>
              </w:rPr>
            </w:pPr>
            <w:r w:rsidRPr="00255D04">
              <w:rPr>
                <w:rFonts w:ascii="Times New Roman" w:hAnsi="Times New Roman"/>
              </w:rPr>
              <w:t>The entity(</w:t>
            </w:r>
            <w:proofErr w:type="spellStart"/>
            <w:r>
              <w:rPr>
                <w:rFonts w:ascii="Times New Roman" w:hAnsi="Times New Roman"/>
              </w:rPr>
              <w:t>ies</w:t>
            </w:r>
            <w:proofErr w:type="spellEnd"/>
            <w:r>
              <w:rPr>
                <w:rFonts w:ascii="Times New Roman" w:hAnsi="Times New Roman"/>
              </w:rPr>
              <w:t xml:space="preserve">) responsible for monitoring?  </w:t>
            </w:r>
            <w:ins w:id="803" w:author="Evan Katz" w:date="2019-06-17T15:27: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04" w:author="Evan Katz" w:date="2019-06-17T15:27:00Z">
              <w:r w:rsidR="003C206D">
                <w:rPr>
                  <w:rFonts w:ascii="Times New Roman" w:hAnsi="Times New Roman"/>
                </w:rPr>
                <w:br/>
              </w:r>
            </w:ins>
          </w:p>
          <w:p w14:paraId="5D494D98" w14:textId="7446CF84" w:rsidR="00BB44A5" w:rsidRPr="00BB44A5" w:rsidRDefault="00BB44A5">
            <w:pPr>
              <w:numPr>
                <w:ilvl w:val="0"/>
                <w:numId w:val="33"/>
              </w:numPr>
              <w:rPr>
                <w:rFonts w:ascii="Times New Roman" w:hAnsi="Times New Roman"/>
              </w:rPr>
            </w:pPr>
            <w:r w:rsidRPr="00255D04">
              <w:rPr>
                <w:rFonts w:ascii="Times New Roman" w:hAnsi="Times New Roman"/>
              </w:rPr>
              <w:t>Monitoring methods and frequency to the target population, e.g. including the frequency of direct, in-person contact with the participant</w:t>
            </w:r>
            <w:r>
              <w:rPr>
                <w:rFonts w:ascii="Times New Roman" w:hAnsi="Times New Roman"/>
              </w:rPr>
              <w:t>?</w:t>
            </w:r>
            <w:r w:rsidR="009F41A1">
              <w:rPr>
                <w:rFonts w:ascii="Times New Roman" w:hAnsi="Times New Roman"/>
              </w:rPr>
              <w:t xml:space="preserve">              </w:t>
            </w:r>
            <w:r>
              <w:rPr>
                <w:rFonts w:ascii="Times New Roman" w:hAnsi="Times New Roman"/>
              </w:rPr>
              <w:t xml:space="preserve">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05" w:author="Evan Katz" w:date="2019-06-17T15:27:00Z">
              <w:r w:rsidR="003C206D">
                <w:rPr>
                  <w:rFonts w:ascii="Times New Roman" w:hAnsi="Times New Roman"/>
                </w:rPr>
                <w:br/>
              </w:r>
            </w:ins>
          </w:p>
          <w:p w14:paraId="6032AEA9" w14:textId="77777777" w:rsidR="00BB44A5" w:rsidRPr="00255D04" w:rsidRDefault="00BB44A5">
            <w:pPr>
              <w:numPr>
                <w:ilvl w:val="0"/>
                <w:numId w:val="33"/>
              </w:numPr>
              <w:spacing w:before="60" w:after="60" w:line="260" w:lineRule="exact"/>
              <w:rPr>
                <w:rFonts w:ascii="Times New Roman" w:hAnsi="Times New Roman"/>
              </w:rPr>
            </w:pPr>
            <w:r>
              <w:rPr>
                <w:rFonts w:ascii="Times New Roman" w:hAnsi="Times New Roman"/>
              </w:rPr>
              <w:t>How</w:t>
            </w:r>
            <w:r w:rsidRPr="00255D04">
              <w:rPr>
                <w:rFonts w:ascii="Times New Roman" w:hAnsi="Times New Roman"/>
              </w:rPr>
              <w:t xml:space="preserve"> monitoring methods address:</w:t>
            </w:r>
          </w:p>
          <w:p w14:paraId="13637F8F" w14:textId="36ED75F2" w:rsidR="00BB44A5" w:rsidRDefault="00BB44A5">
            <w:pPr>
              <w:numPr>
                <w:ilvl w:val="0"/>
                <w:numId w:val="34"/>
              </w:numPr>
              <w:rPr>
                <w:rFonts w:ascii="Times New Roman" w:hAnsi="Times New Roman"/>
              </w:rPr>
            </w:pPr>
            <w:r w:rsidRPr="00255D04">
              <w:rPr>
                <w:rFonts w:ascii="Times New Roman" w:hAnsi="Times New Roman"/>
              </w:rPr>
              <w:t>Services furnished in a</w:t>
            </w:r>
            <w:r>
              <w:rPr>
                <w:rFonts w:ascii="Times New Roman" w:hAnsi="Times New Roman"/>
              </w:rPr>
              <w:t xml:space="preserve">ccordance with the service plan?  </w:t>
            </w:r>
            <w:r w:rsidR="009F41A1">
              <w:rPr>
                <w:rFonts w:ascii="Times New Roman" w:hAnsi="Times New Roman"/>
              </w:rPr>
              <w:t xml:space="preserve">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06" w:author="Evan Katz" w:date="2019-06-17T15:27:00Z">
              <w:r w:rsidR="003C206D">
                <w:rPr>
                  <w:rFonts w:ascii="Times New Roman" w:hAnsi="Times New Roman"/>
                </w:rPr>
                <w:br/>
              </w:r>
            </w:ins>
          </w:p>
          <w:p w14:paraId="6B215595" w14:textId="4ED2898C" w:rsidR="00BB44A5" w:rsidRDefault="00BB44A5">
            <w:pPr>
              <w:numPr>
                <w:ilvl w:val="0"/>
                <w:numId w:val="34"/>
              </w:numPr>
              <w:rPr>
                <w:rFonts w:ascii="Times New Roman" w:hAnsi="Times New Roman"/>
              </w:rPr>
            </w:pPr>
            <w:r w:rsidRPr="00255D04">
              <w:rPr>
                <w:rFonts w:ascii="Times New Roman" w:hAnsi="Times New Roman"/>
              </w:rPr>
              <w:t>Participant access to waiver services identified in service plan</w:t>
            </w:r>
            <w:r>
              <w:rPr>
                <w:rFonts w:ascii="Times New Roman" w:hAnsi="Times New Roman"/>
              </w:rPr>
              <w:t xml:space="preserve">?  </w:t>
            </w:r>
            <w:r w:rsidR="009F41A1">
              <w:rPr>
                <w:rFonts w:ascii="Times New Roman" w:hAnsi="Times New Roman"/>
              </w:rPr>
              <w:t xml:space="preserve">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07" w:author="Evan Katz" w:date="2019-06-17T15:27:00Z">
              <w:r w:rsidR="003C206D">
                <w:rPr>
                  <w:rFonts w:ascii="Times New Roman" w:hAnsi="Times New Roman"/>
                </w:rPr>
                <w:br/>
              </w:r>
            </w:ins>
          </w:p>
          <w:p w14:paraId="78DD1DA7" w14:textId="0F5A50E8" w:rsidR="00BB44A5" w:rsidRDefault="00BB44A5">
            <w:pPr>
              <w:numPr>
                <w:ilvl w:val="0"/>
                <w:numId w:val="34"/>
              </w:numPr>
              <w:rPr>
                <w:rFonts w:ascii="Times New Roman" w:hAnsi="Times New Roman"/>
              </w:rPr>
            </w:pPr>
            <w:r>
              <w:rPr>
                <w:rFonts w:ascii="Times New Roman" w:hAnsi="Times New Roman"/>
              </w:rPr>
              <w:t xml:space="preserve">Participants exercise free choice of provider? </w:t>
            </w:r>
            <w:ins w:id="808" w:author="Evan Katz" w:date="2019-06-17T15:27: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09" w:author="Evan Katz" w:date="2019-06-17T15:28:00Z">
              <w:r w:rsidR="003C206D">
                <w:rPr>
                  <w:rFonts w:ascii="Times New Roman" w:hAnsi="Times New Roman"/>
                </w:rPr>
                <w:br/>
              </w:r>
            </w:ins>
          </w:p>
          <w:p w14:paraId="55C7787E" w14:textId="11B94D13" w:rsidR="00BB44A5" w:rsidRDefault="00BB44A5">
            <w:pPr>
              <w:numPr>
                <w:ilvl w:val="0"/>
                <w:numId w:val="34"/>
              </w:numPr>
              <w:rPr>
                <w:rFonts w:ascii="Times New Roman" w:hAnsi="Times New Roman"/>
              </w:rPr>
            </w:pPr>
            <w:r w:rsidRPr="00255D04">
              <w:rPr>
                <w:rFonts w:ascii="Times New Roman" w:hAnsi="Times New Roman"/>
              </w:rPr>
              <w:t>Se</w:t>
            </w:r>
            <w:r>
              <w:rPr>
                <w:rFonts w:ascii="Times New Roman" w:hAnsi="Times New Roman"/>
              </w:rPr>
              <w:t xml:space="preserve">rvices meet participants’ needs? </w:t>
            </w:r>
            <w:ins w:id="810" w:author="Evan Katz" w:date="2019-06-17T15:27: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11" w:author="Evan Katz" w:date="2019-06-17T15:28:00Z">
              <w:r w:rsidR="003C206D">
                <w:rPr>
                  <w:rFonts w:ascii="Times New Roman" w:hAnsi="Times New Roman"/>
                </w:rPr>
                <w:br/>
              </w:r>
            </w:ins>
          </w:p>
          <w:p w14:paraId="6066581B" w14:textId="2C077423" w:rsidR="00BB44A5" w:rsidRDefault="00BB44A5">
            <w:pPr>
              <w:numPr>
                <w:ilvl w:val="0"/>
                <w:numId w:val="34"/>
              </w:numPr>
              <w:rPr>
                <w:rFonts w:ascii="Times New Roman" w:hAnsi="Times New Roman"/>
              </w:rPr>
            </w:pPr>
            <w:r>
              <w:rPr>
                <w:rFonts w:ascii="Times New Roman" w:hAnsi="Times New Roman"/>
              </w:rPr>
              <w:t xml:space="preserve">Effectiveness of back-up plans?  </w:t>
            </w:r>
            <w:ins w:id="812" w:author="Evan Katz" w:date="2019-06-17T15:27: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13" w:author="Evan Katz" w:date="2019-06-17T15:28:00Z">
              <w:r w:rsidR="003C206D">
                <w:rPr>
                  <w:rFonts w:ascii="Times New Roman" w:hAnsi="Times New Roman"/>
                </w:rPr>
                <w:br/>
              </w:r>
            </w:ins>
          </w:p>
          <w:p w14:paraId="514EF7F2" w14:textId="7C8F82FE" w:rsidR="00BB44A5" w:rsidRDefault="00BB44A5">
            <w:pPr>
              <w:numPr>
                <w:ilvl w:val="0"/>
                <w:numId w:val="34"/>
              </w:numPr>
              <w:rPr>
                <w:rFonts w:ascii="Times New Roman" w:hAnsi="Times New Roman"/>
              </w:rPr>
            </w:pPr>
            <w:r w:rsidRPr="00255D04">
              <w:rPr>
                <w:rFonts w:ascii="Times New Roman" w:hAnsi="Times New Roman"/>
              </w:rPr>
              <w:t>Par</w:t>
            </w:r>
            <w:r>
              <w:rPr>
                <w:rFonts w:ascii="Times New Roman" w:hAnsi="Times New Roman"/>
              </w:rPr>
              <w:t xml:space="preserve">ticipant health and welfare? </w:t>
            </w:r>
            <w:ins w:id="814" w:author="Evan Katz" w:date="2019-06-17T15:28: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15" w:author="Evan Katz" w:date="2019-06-17T15:28:00Z">
              <w:r w:rsidR="003C206D">
                <w:rPr>
                  <w:rFonts w:ascii="Times New Roman" w:hAnsi="Times New Roman"/>
                </w:rPr>
                <w:br/>
              </w:r>
            </w:ins>
          </w:p>
          <w:p w14:paraId="5D8AED95" w14:textId="2C1285DE" w:rsidR="00BB44A5" w:rsidRDefault="00BB44A5">
            <w:pPr>
              <w:numPr>
                <w:ilvl w:val="0"/>
                <w:numId w:val="34"/>
              </w:numPr>
              <w:rPr>
                <w:rFonts w:ascii="Times New Roman" w:hAnsi="Times New Roman"/>
              </w:rPr>
            </w:pPr>
            <w:r w:rsidRPr="00255D04">
              <w:rPr>
                <w:rFonts w:ascii="Times New Roman" w:hAnsi="Times New Roman"/>
              </w:rPr>
              <w:t xml:space="preserve">Participant access to non-waiver services in service </w:t>
            </w:r>
            <w:r>
              <w:rPr>
                <w:rFonts w:ascii="Times New Roman" w:hAnsi="Times New Roman"/>
              </w:rPr>
              <w:t xml:space="preserve">plan, including health services? </w:t>
            </w:r>
            <w:ins w:id="816" w:author="Evan Katz" w:date="2019-06-17T15:28: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817" w:author="Evan Katz" w:date="2019-06-17T15:28:00Z">
              <w:r w:rsidR="003C206D">
                <w:rPr>
                  <w:rFonts w:ascii="Times New Roman" w:hAnsi="Times New Roman"/>
                </w:rPr>
                <w:br/>
              </w:r>
            </w:ins>
          </w:p>
          <w:p w14:paraId="35C951D5" w14:textId="6771E6AE" w:rsidR="002A3E45" w:rsidRDefault="00BB44A5">
            <w:pPr>
              <w:numPr>
                <w:ilvl w:val="0"/>
                <w:numId w:val="35"/>
              </w:numPr>
              <w:tabs>
                <w:tab w:val="clear" w:pos="792"/>
                <w:tab w:val="num" w:pos="376"/>
              </w:tabs>
              <w:ind w:left="376" w:hanging="376"/>
              <w:rPr>
                <w:rFonts w:ascii="Times New Roman" w:hAnsi="Times New Roman"/>
              </w:rPr>
              <w:pPrChange w:id="818" w:author="Evan Katz" w:date="2019-06-17T15:11:00Z">
                <w:pPr>
                  <w:numPr>
                    <w:numId w:val="35"/>
                  </w:numPr>
                  <w:tabs>
                    <w:tab w:val="num" w:pos="376"/>
                    <w:tab w:val="num" w:pos="792"/>
                  </w:tabs>
                  <w:ind w:left="376" w:hanging="376"/>
                </w:pPr>
              </w:pPrChange>
            </w:pPr>
            <w:r>
              <w:rPr>
                <w:rFonts w:ascii="Times New Roman" w:hAnsi="Times New Roman"/>
              </w:rPr>
              <w:t>Methods for</w:t>
            </w:r>
            <w:r w:rsidRPr="00255D04">
              <w:rPr>
                <w:rFonts w:ascii="Times New Roman" w:hAnsi="Times New Roman"/>
              </w:rPr>
              <w:t xml:space="preserve"> prompt follow-up </w:t>
            </w:r>
            <w:r>
              <w:rPr>
                <w:rFonts w:ascii="Times New Roman" w:hAnsi="Times New Roman"/>
              </w:rPr>
              <w:t>and remediation of identified problems?</w:t>
            </w:r>
            <w:r w:rsidR="002A3E45">
              <w:rPr>
                <w:rFonts w:ascii="Times New Roman" w:hAnsi="Times New Roman"/>
              </w:rPr>
              <w:t xml:space="preserve">  </w:t>
            </w:r>
            <w:r w:rsidR="00DB308E">
              <w:rPr>
                <w:rFonts w:ascii="Times New Roman" w:hAnsi="Times New Roman"/>
              </w:rPr>
              <w:t xml:space="preserve"> </w:t>
            </w:r>
            <w:r w:rsidR="00654AE7" w:rsidRPr="0007746F">
              <w:rPr>
                <w:rFonts w:ascii="Times New Roman" w:hAnsi="Times New Roman"/>
              </w:rPr>
              <w:fldChar w:fldCharType="begin">
                <w:ffData>
                  <w:name w:val="Check91"/>
                  <w:enabled/>
                  <w:calcOnExit w:val="0"/>
                  <w:checkBox>
                    <w:sizeAuto/>
                    <w:default w:val="0"/>
                  </w:checkBox>
                </w:ffData>
              </w:fldChar>
            </w:r>
            <w:r w:rsidR="002A3E45"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2A3E45" w:rsidRPr="0007746F">
              <w:rPr>
                <w:rFonts w:ascii="Times New Roman" w:hAnsi="Times New Roman"/>
              </w:rPr>
              <w:t xml:space="preserve"> </w:t>
            </w:r>
            <w:r w:rsidR="002A3E45"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002A3E45"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2A3E45" w:rsidRPr="0007746F">
              <w:rPr>
                <w:rFonts w:ascii="Times New Roman" w:hAnsi="Times New Roman"/>
              </w:rPr>
              <w:t xml:space="preserve">  </w:t>
            </w:r>
            <w:r w:rsidR="002A3E45" w:rsidRPr="00E96FFD">
              <w:rPr>
                <w:rFonts w:ascii="Times New Roman" w:hAnsi="Times New Roman"/>
              </w:rPr>
              <w:t>No</w:t>
            </w:r>
            <w:ins w:id="819" w:author="Evan Katz" w:date="2019-06-17T15:28:00Z">
              <w:r w:rsidR="003C206D">
                <w:rPr>
                  <w:rFonts w:ascii="Times New Roman" w:hAnsi="Times New Roman"/>
                </w:rPr>
                <w:br/>
              </w:r>
            </w:ins>
          </w:p>
          <w:p w14:paraId="07553704" w14:textId="17AB901C" w:rsidR="00BF4289" w:rsidRPr="00E96FFD" w:rsidRDefault="00BB44A5" w:rsidP="00F95944">
            <w:pPr>
              <w:numPr>
                <w:ilvl w:val="0"/>
                <w:numId w:val="36"/>
              </w:numPr>
              <w:tabs>
                <w:tab w:val="num" w:pos="376"/>
              </w:tabs>
              <w:ind w:left="376"/>
              <w:rPr>
                <w:rFonts w:ascii="Times New Roman" w:hAnsi="Times New Roman"/>
              </w:rPr>
            </w:pPr>
            <w:r>
              <w:rPr>
                <w:rFonts w:ascii="Times New Roman" w:hAnsi="Times New Roman"/>
              </w:rPr>
              <w:t>How methods for</w:t>
            </w:r>
            <w:r w:rsidRPr="00255D04">
              <w:rPr>
                <w:rFonts w:ascii="Times New Roman" w:hAnsi="Times New Roman"/>
              </w:rPr>
              <w:t xml:space="preserve"> systematic </w:t>
            </w:r>
            <w:r>
              <w:rPr>
                <w:rFonts w:ascii="Times New Roman" w:hAnsi="Times New Roman"/>
              </w:rPr>
              <w:t>collection of information about</w:t>
            </w:r>
            <w:r w:rsidRPr="00255D04">
              <w:rPr>
                <w:rFonts w:ascii="Times New Roman" w:hAnsi="Times New Roman"/>
              </w:rPr>
              <w:t xml:space="preserve"> monitoring </w:t>
            </w:r>
            <w:r>
              <w:rPr>
                <w:rFonts w:ascii="Times New Roman" w:hAnsi="Times New Roman"/>
              </w:rPr>
              <w:t>results are</w:t>
            </w:r>
            <w:r w:rsidRPr="00255D04">
              <w:rPr>
                <w:rFonts w:ascii="Times New Roman" w:hAnsi="Times New Roman"/>
              </w:rPr>
              <w:t xml:space="preserve"> compiled, including how problems identified during monitoring, are reported to the state</w:t>
            </w:r>
            <w:r>
              <w:rPr>
                <w:rFonts w:ascii="Times New Roman" w:hAnsi="Times New Roman"/>
              </w:rPr>
              <w:t>?</w:t>
            </w:r>
            <w:r w:rsidR="002A3E45">
              <w:rPr>
                <w:rFonts w:ascii="Times New Roman" w:hAnsi="Times New Roman"/>
              </w:rPr>
              <w:t xml:space="preserve">  </w:t>
            </w:r>
            <w:ins w:id="820" w:author="Evan Katz" w:date="2019-06-17T15:28: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002A3E45"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2A3E45" w:rsidRPr="0007746F">
              <w:rPr>
                <w:rFonts w:ascii="Times New Roman" w:hAnsi="Times New Roman"/>
              </w:rPr>
              <w:t xml:space="preserve"> </w:t>
            </w:r>
            <w:r w:rsidR="002A3E45"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002A3E45"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2A3E45" w:rsidRPr="0007746F">
              <w:rPr>
                <w:rFonts w:ascii="Times New Roman" w:hAnsi="Times New Roman"/>
              </w:rPr>
              <w:t xml:space="preserve">  </w:t>
            </w:r>
            <w:r w:rsidR="002A3E45" w:rsidRPr="00E96FFD">
              <w:rPr>
                <w:rFonts w:ascii="Times New Roman" w:hAnsi="Times New Roman"/>
              </w:rPr>
              <w:t>No</w:t>
            </w:r>
            <w:ins w:id="821" w:author="Evan Katz" w:date="2019-06-17T15:28:00Z">
              <w:r w:rsidR="003C206D">
                <w:rPr>
                  <w:rFonts w:ascii="Times New Roman" w:hAnsi="Times New Roman"/>
                </w:rPr>
                <w:br/>
              </w:r>
            </w:ins>
          </w:p>
        </w:tc>
        <w:tc>
          <w:tcPr>
            <w:tcW w:w="3060" w:type="dxa"/>
          </w:tcPr>
          <w:p w14:paraId="6B2C57BD" w14:textId="77777777" w:rsidR="00BF4289" w:rsidRPr="00C50347" w:rsidRDefault="00BF4289">
            <w:pPr>
              <w:rPr>
                <w:rFonts w:ascii="Times New Roman" w:hAnsi="Times New Roman"/>
                <w:bCs/>
              </w:rPr>
            </w:pPr>
          </w:p>
        </w:tc>
      </w:tr>
      <w:tr w:rsidR="00BF4289" w:rsidRPr="00E96FFD" w14:paraId="2E65F91F" w14:textId="77777777">
        <w:tc>
          <w:tcPr>
            <w:tcW w:w="3296" w:type="dxa"/>
            <w:gridSpan w:val="2"/>
          </w:tcPr>
          <w:p w14:paraId="614F03BF" w14:textId="77777777" w:rsidR="003C6364" w:rsidRPr="00E96FFD" w:rsidRDefault="002A3E45">
            <w:pPr>
              <w:rPr>
                <w:rFonts w:ascii="Times New Roman" w:hAnsi="Times New Roman"/>
                <w:b/>
              </w:rPr>
            </w:pPr>
            <w:r>
              <w:rPr>
                <w:rFonts w:ascii="Times New Roman" w:hAnsi="Times New Roman"/>
                <w:b/>
              </w:rPr>
              <w:t>D-2-</w:t>
            </w:r>
            <w:r w:rsidR="00BF4289" w:rsidRPr="00E96FFD">
              <w:rPr>
                <w:rFonts w:ascii="Times New Roman" w:hAnsi="Times New Roman"/>
                <w:b/>
              </w:rPr>
              <w:t>b</w:t>
            </w:r>
            <w:r>
              <w:rPr>
                <w:rFonts w:ascii="Times New Roman" w:hAnsi="Times New Roman"/>
                <w:b/>
              </w:rPr>
              <w:t>:</w:t>
            </w:r>
            <w:r w:rsidR="00486E54" w:rsidRPr="00E96FFD">
              <w:rPr>
                <w:rFonts w:ascii="Times New Roman" w:hAnsi="Times New Roman"/>
                <w:b/>
              </w:rPr>
              <w:t xml:space="preserve"> </w:t>
            </w:r>
            <w:r w:rsidR="00BF4289" w:rsidRPr="00E96FFD">
              <w:rPr>
                <w:rFonts w:ascii="Times New Roman" w:hAnsi="Times New Roman"/>
                <w:b/>
              </w:rPr>
              <w:t xml:space="preserve">Monitoring </w:t>
            </w:r>
            <w:r w:rsidR="00A64580">
              <w:rPr>
                <w:rFonts w:ascii="Times New Roman" w:hAnsi="Times New Roman"/>
                <w:b/>
              </w:rPr>
              <w:br/>
              <w:t xml:space="preserve">       </w:t>
            </w:r>
            <w:r w:rsidR="00BF4289" w:rsidRPr="00E96FFD">
              <w:rPr>
                <w:rFonts w:ascii="Times New Roman" w:hAnsi="Times New Roman"/>
                <w:b/>
              </w:rPr>
              <w:t>Safeguards</w:t>
            </w:r>
          </w:p>
          <w:p w14:paraId="2F4F8DE8" w14:textId="77777777" w:rsidR="003C6364" w:rsidRPr="00E96FFD" w:rsidRDefault="003C6364">
            <w:pPr>
              <w:rPr>
                <w:rFonts w:ascii="Times New Roman" w:hAnsi="Times New Roman"/>
                <w:b/>
              </w:rPr>
            </w:pPr>
          </w:p>
          <w:p w14:paraId="1A03B6C1" w14:textId="71E4B195" w:rsidR="00486E54" w:rsidRPr="00E96FFD" w:rsidRDefault="00486E54">
            <w:pPr>
              <w:rPr>
                <w:rFonts w:ascii="Times New Roman" w:hAnsi="Times New Roman"/>
                <w:b/>
              </w:rPr>
            </w:pPr>
            <w:r w:rsidRPr="00E96FFD">
              <w:rPr>
                <w:rFonts w:ascii="Times New Roman" w:hAnsi="Times New Roman"/>
                <w:b/>
              </w:rPr>
              <w:t xml:space="preserve"> </w:t>
            </w:r>
            <w:r w:rsidRPr="00E96FFD">
              <w:rPr>
                <w:rFonts w:ascii="Times New Roman" w:hAnsi="Times New Roman"/>
                <w:i/>
              </w:rPr>
              <w:t xml:space="preserve">(Complete only if </w:t>
            </w:r>
            <w:r w:rsidR="00721617">
              <w:rPr>
                <w:rFonts w:ascii="Times New Roman" w:hAnsi="Times New Roman"/>
                <w:i/>
              </w:rPr>
              <w:t>s</w:t>
            </w:r>
            <w:r w:rsidRPr="00E96FFD">
              <w:rPr>
                <w:rFonts w:ascii="Times New Roman" w:hAnsi="Times New Roman"/>
                <w:i/>
              </w:rPr>
              <w:t>tate indicates that entities responsible for monitoring service plans are also providing direct waiver services.)</w:t>
            </w:r>
            <w:r w:rsidRPr="00E96FFD">
              <w:rPr>
                <w:rFonts w:ascii="Times New Roman" w:hAnsi="Times New Roman"/>
                <w:b/>
              </w:rPr>
              <w:t xml:space="preserve"> </w:t>
            </w:r>
          </w:p>
        </w:tc>
        <w:tc>
          <w:tcPr>
            <w:tcW w:w="7864" w:type="dxa"/>
          </w:tcPr>
          <w:p w14:paraId="35467A6C" w14:textId="77777777" w:rsidR="00933C43" w:rsidRDefault="00933C43" w:rsidP="00933C43">
            <w:pPr>
              <w:pStyle w:val="BodyText2"/>
              <w:spacing w:before="120" w:line="260" w:lineRule="exact"/>
              <w:rPr>
                <w:b w:val="0"/>
                <w:szCs w:val="24"/>
              </w:rPr>
            </w:pPr>
            <w:r>
              <w:rPr>
                <w:b w:val="0"/>
                <w:szCs w:val="24"/>
              </w:rPr>
              <w:t xml:space="preserve">When a state allows for an entity that is responsible for monitoring person-centered service plan implementation to also provide other direct waiver services, has the state: </w:t>
            </w:r>
          </w:p>
          <w:p w14:paraId="6BD35467" w14:textId="77777777" w:rsidR="00933C43" w:rsidRPr="00F95944" w:rsidRDefault="00933C43" w:rsidP="00F95944">
            <w:pPr>
              <w:pStyle w:val="BodyText2"/>
              <w:numPr>
                <w:ilvl w:val="0"/>
                <w:numId w:val="36"/>
              </w:numPr>
              <w:spacing w:before="120" w:line="260" w:lineRule="exact"/>
              <w:rPr>
                <w:b w:val="0"/>
                <w:szCs w:val="24"/>
              </w:rPr>
            </w:pPr>
            <w:r>
              <w:rPr>
                <w:b w:val="0"/>
                <w:szCs w:val="24"/>
              </w:rPr>
              <w:t>Demonstrated that the entity is the only willing and qualified provider to monitor the implementation of the person-centered service plan?</w:t>
            </w:r>
            <w:r>
              <w:rPr>
                <w:iCs/>
              </w:rPr>
              <w:br/>
            </w:r>
            <w:r w:rsidRPr="00A90582">
              <w:rPr>
                <w:bCs/>
                <w:iCs/>
              </w:rPr>
              <w:fldChar w:fldCharType="begin">
                <w:ffData>
                  <w:name w:val="Check91"/>
                  <w:enabled/>
                  <w:calcOnExit w:val="0"/>
                  <w:checkBox>
                    <w:sizeAuto/>
                    <w:default w:val="0"/>
                  </w:checkBox>
                </w:ffData>
              </w:fldChar>
            </w:r>
            <w:r w:rsidRPr="00A90582">
              <w:rPr>
                <w:b w:val="0"/>
                <w:bCs/>
                <w:iCs/>
              </w:rPr>
              <w:instrText xml:space="preserve"> FORMCHECKBOX </w:instrText>
            </w:r>
            <w:r w:rsidRPr="00A90582">
              <w:rPr>
                <w:bCs/>
                <w:iCs/>
              </w:rPr>
            </w:r>
            <w:r w:rsidRPr="00A90582">
              <w:rPr>
                <w:bCs/>
                <w:iCs/>
              </w:rPr>
              <w:fldChar w:fldCharType="separate"/>
            </w:r>
            <w:r w:rsidRPr="00A90582">
              <w:rPr>
                <w:bCs/>
                <w:iCs/>
              </w:rPr>
              <w:fldChar w:fldCharType="end"/>
            </w:r>
            <w:r w:rsidRPr="00A90582">
              <w:rPr>
                <w:b w:val="0"/>
                <w:bCs/>
                <w:iCs/>
              </w:rPr>
              <w:t xml:space="preserve"> </w:t>
            </w:r>
            <w:r w:rsidRPr="00A90582">
              <w:rPr>
                <w:b w:val="0"/>
                <w:bCs/>
              </w:rPr>
              <w:t xml:space="preserve">Yes  </w:t>
            </w:r>
            <w:r w:rsidRPr="00A90582">
              <w:rPr>
                <w:bCs/>
                <w:iCs/>
              </w:rPr>
              <w:fldChar w:fldCharType="begin">
                <w:ffData>
                  <w:name w:val="Check91"/>
                  <w:enabled/>
                  <w:calcOnExit w:val="0"/>
                  <w:checkBox>
                    <w:sizeAuto/>
                    <w:default w:val="0"/>
                  </w:checkBox>
                </w:ffData>
              </w:fldChar>
            </w:r>
            <w:r w:rsidRPr="00A90582">
              <w:rPr>
                <w:b w:val="0"/>
                <w:bCs/>
                <w:iCs/>
              </w:rPr>
              <w:instrText xml:space="preserve"> FORMCHECKBOX </w:instrText>
            </w:r>
            <w:r w:rsidRPr="00A90582">
              <w:rPr>
                <w:bCs/>
                <w:iCs/>
              </w:rPr>
            </w:r>
            <w:r w:rsidRPr="00A90582">
              <w:rPr>
                <w:bCs/>
                <w:iCs/>
              </w:rPr>
              <w:fldChar w:fldCharType="separate"/>
            </w:r>
            <w:r w:rsidRPr="00A90582">
              <w:rPr>
                <w:bCs/>
                <w:iCs/>
              </w:rPr>
              <w:fldChar w:fldCharType="end"/>
            </w:r>
            <w:r w:rsidRPr="00A90582">
              <w:rPr>
                <w:b w:val="0"/>
                <w:bCs/>
                <w:iCs/>
              </w:rPr>
              <w:t xml:space="preserve">  </w:t>
            </w:r>
            <w:r w:rsidRPr="00A90582">
              <w:rPr>
                <w:b w:val="0"/>
                <w:bCs/>
              </w:rPr>
              <w:t>No; and</w:t>
            </w:r>
          </w:p>
          <w:p w14:paraId="2559E516" w14:textId="77777777" w:rsidR="00933C43" w:rsidRPr="00F95944" w:rsidRDefault="00933C43">
            <w:pPr>
              <w:pStyle w:val="BodyText2"/>
              <w:numPr>
                <w:ilvl w:val="0"/>
                <w:numId w:val="36"/>
              </w:numPr>
              <w:spacing w:before="120" w:line="260" w:lineRule="exact"/>
              <w:rPr>
                <w:b w:val="0"/>
                <w:szCs w:val="24"/>
              </w:rPr>
              <w:pPrChange w:id="822" w:author="Poisal, Kathryn (CMS/CMCS)" w:date="2024-09-30T15:50:00Z">
                <w:pPr>
                  <w:pStyle w:val="BodyText2"/>
                  <w:numPr>
                    <w:numId w:val="78"/>
                  </w:numPr>
                  <w:spacing w:before="120" w:line="260" w:lineRule="exact"/>
                  <w:ind w:left="360" w:hanging="360"/>
                </w:pPr>
              </w:pPrChange>
            </w:pPr>
            <w:r w:rsidRPr="00F95944">
              <w:rPr>
                <w:b w:val="0"/>
                <w:bCs/>
              </w:rPr>
              <w:t xml:space="preserve">Described safeguards that mitigate and addresses the potential problems that may arise, with the service providers’ influence on monitoring of the implementation of the person-centered service plan (exercising free choice of providers, controlling the content of the plan, including assessment of risk, services, frequency and duration, and informing the participant of their rights) including: </w:t>
            </w:r>
          </w:p>
          <w:p w14:paraId="04B6459A" w14:textId="77777777" w:rsidR="00933C43" w:rsidRDefault="00933C43" w:rsidP="004862DC">
            <w:pPr>
              <w:pStyle w:val="BodyText2"/>
              <w:numPr>
                <w:ilvl w:val="0"/>
                <w:numId w:val="102"/>
              </w:numPr>
              <w:spacing w:before="120" w:line="260" w:lineRule="exact"/>
              <w:rPr>
                <w:b w:val="0"/>
                <w:bCs/>
              </w:rPr>
            </w:pPr>
            <w:r w:rsidRPr="00EA745F">
              <w:rPr>
                <w:b w:val="0"/>
                <w:bCs/>
              </w:rPr>
              <w:t>Full disclosure to participants and assurance that participants are supported in exercising their right to free choice of providers and are provided information about the full range of waiver services, not just the services furnished by the entity that is responsible for the monitoring of the implementation of the person-centered service plan;</w:t>
            </w:r>
            <w:r w:rsidRPr="00EA745F">
              <w:rPr>
                <w:b w:val="0"/>
                <w:bCs/>
                <w:iCs/>
              </w:rPr>
              <w:br/>
            </w:r>
            <w:r w:rsidRPr="00933C43">
              <w:rPr>
                <w:b w:val="0"/>
                <w:bCs/>
                <w:iCs/>
              </w:rPr>
              <w:fldChar w:fldCharType="begin">
                <w:ffData>
                  <w:name w:val="Check91"/>
                  <w:enabled/>
                  <w:calcOnExit w:val="0"/>
                  <w:checkBox>
                    <w:sizeAuto/>
                    <w:default w:val="0"/>
                  </w:checkBox>
                </w:ffData>
              </w:fldChar>
            </w:r>
            <w:r w:rsidRPr="00EA745F">
              <w:rPr>
                <w:b w:val="0"/>
                <w:bCs/>
                <w:iCs/>
              </w:rPr>
              <w:instrText xml:space="preserve"> FORMCHECKBOX </w:instrText>
            </w:r>
            <w:r w:rsidRPr="00933C43">
              <w:rPr>
                <w:b w:val="0"/>
                <w:bCs/>
                <w:iCs/>
              </w:rPr>
            </w:r>
            <w:r w:rsidRPr="00933C43">
              <w:rPr>
                <w:b w:val="0"/>
                <w:bCs/>
                <w:iCs/>
              </w:rPr>
              <w:fldChar w:fldCharType="separate"/>
            </w:r>
            <w:r w:rsidRPr="00933C43">
              <w:rPr>
                <w:b w:val="0"/>
                <w:bCs/>
                <w:iCs/>
              </w:rPr>
              <w:fldChar w:fldCharType="end"/>
            </w:r>
            <w:r w:rsidRPr="00EA745F">
              <w:rPr>
                <w:b w:val="0"/>
                <w:bCs/>
                <w:iCs/>
              </w:rPr>
              <w:t xml:space="preserve"> </w:t>
            </w:r>
            <w:r w:rsidRPr="00EA745F">
              <w:rPr>
                <w:b w:val="0"/>
                <w:bCs/>
              </w:rPr>
              <w:t xml:space="preserve">Yes  </w:t>
            </w:r>
            <w:r w:rsidRPr="00EA745F">
              <w:rPr>
                <w:b w:val="0"/>
                <w:bCs/>
                <w:iCs/>
              </w:rPr>
              <w:fldChar w:fldCharType="begin">
                <w:ffData>
                  <w:name w:val="Check91"/>
                  <w:enabled/>
                  <w:calcOnExit w:val="0"/>
                  <w:checkBox>
                    <w:sizeAuto/>
                    <w:default w:val="0"/>
                  </w:checkBox>
                </w:ffData>
              </w:fldChar>
            </w:r>
            <w:r w:rsidRPr="00EA745F">
              <w:rPr>
                <w:b w:val="0"/>
                <w:bCs/>
                <w:iCs/>
              </w:rPr>
              <w:instrText xml:space="preserve"> FORMCHECKBOX </w:instrText>
            </w:r>
            <w:r w:rsidRPr="00EA745F">
              <w:rPr>
                <w:b w:val="0"/>
                <w:bCs/>
                <w:iCs/>
              </w:rPr>
            </w:r>
            <w:r w:rsidRPr="00EA745F">
              <w:rPr>
                <w:b w:val="0"/>
                <w:bCs/>
                <w:iCs/>
              </w:rPr>
              <w:fldChar w:fldCharType="separate"/>
            </w:r>
            <w:r w:rsidRPr="00EA745F">
              <w:rPr>
                <w:b w:val="0"/>
                <w:bCs/>
                <w:iCs/>
              </w:rPr>
              <w:fldChar w:fldCharType="end"/>
            </w:r>
            <w:r w:rsidRPr="00EA745F">
              <w:rPr>
                <w:b w:val="0"/>
                <w:bCs/>
                <w:iCs/>
              </w:rPr>
              <w:t xml:space="preserve">  </w:t>
            </w:r>
            <w:r w:rsidRPr="00EA745F">
              <w:rPr>
                <w:b w:val="0"/>
                <w:bCs/>
              </w:rPr>
              <w:t>No</w:t>
            </w:r>
          </w:p>
          <w:p w14:paraId="5F98D8CB" w14:textId="77777777" w:rsidR="00933C43" w:rsidRPr="004862DC" w:rsidRDefault="00933C43" w:rsidP="004862DC">
            <w:pPr>
              <w:pStyle w:val="BodyText2"/>
              <w:numPr>
                <w:ilvl w:val="0"/>
                <w:numId w:val="102"/>
              </w:numPr>
              <w:spacing w:before="120" w:line="260" w:lineRule="exact"/>
              <w:rPr>
                <w:b w:val="0"/>
                <w:bCs/>
                <w:rPrChange w:id="823" w:author="Poisal, Kathryn (CMS/CMCS)" w:date="2024-09-30T15:51:00Z">
                  <w:rPr/>
                </w:rPrChange>
              </w:rPr>
            </w:pPr>
            <w:r w:rsidRPr="004862DC">
              <w:rPr>
                <w:b w:val="0"/>
                <w:bCs/>
                <w:rPrChange w:id="824" w:author="Poisal, Kathryn (CMS/CMCS)" w:date="2024-09-30T15:51:00Z">
                  <w:rPr/>
                </w:rPrChange>
              </w:rPr>
              <w:t xml:space="preserve">An opportunity for the participant to dispute the state’s assertion that there is not another entity or individual that is not that individual’s provider to monitor the implementation of the person-centered service plan through a </w:t>
            </w:r>
            <w:r w:rsidRPr="004862DC">
              <w:rPr>
                <w:b w:val="0"/>
                <w:bCs/>
                <w:snapToGrid w:val="0"/>
                <w:rPrChange w:id="825" w:author="Poisal, Kathryn (CMS/CMCS)" w:date="2024-09-30T15:51:00Z">
                  <w:rPr>
                    <w:snapToGrid w:val="0"/>
                  </w:rPr>
                </w:rPrChange>
              </w:rPr>
              <w:t>clear and accessible alternative dispute resolution process;</w:t>
            </w:r>
            <w:r w:rsidRPr="004862DC">
              <w:rPr>
                <w:b w:val="0"/>
                <w:bCs/>
                <w:rPrChange w:id="826" w:author="Poisal, Kathryn (CMS/CMCS)" w:date="2024-09-30T15:51:00Z">
                  <w:rPr/>
                </w:rPrChange>
              </w:rPr>
              <w:t xml:space="preserve">    </w:t>
            </w:r>
            <w:r w:rsidRPr="004862DC">
              <w:rPr>
                <w:b w:val="0"/>
                <w:bCs/>
                <w:snapToGrid w:val="0"/>
                <w:rPrChange w:id="827" w:author="Poisal, Kathryn (CMS/CMCS)" w:date="2024-09-30T15:51:00Z">
                  <w:rPr>
                    <w:snapToGrid w:val="0"/>
                  </w:rPr>
                </w:rPrChange>
              </w:rPr>
              <w:t xml:space="preserve"> </w:t>
            </w:r>
            <w:r w:rsidRPr="004862DC">
              <w:rPr>
                <w:b w:val="0"/>
                <w:bCs/>
                <w:snapToGrid w:val="0"/>
                <w:rPrChange w:id="828" w:author="Poisal, Kathryn (CMS/CMCS)" w:date="2024-09-30T15:51:00Z">
                  <w:rPr>
                    <w:snapToGrid w:val="0"/>
                  </w:rPr>
                </w:rPrChange>
              </w:rPr>
              <w:br/>
            </w:r>
            <w:r w:rsidRPr="004862DC">
              <w:rPr>
                <w:b w:val="0"/>
                <w:bCs/>
                <w:iCs/>
                <w:rPrChange w:id="829" w:author="Poisal, Kathryn (CMS/CMCS)" w:date="2024-09-30T15:51:00Z">
                  <w:rPr>
                    <w:iCs/>
                  </w:rPr>
                </w:rPrChange>
              </w:rPr>
              <w:fldChar w:fldCharType="begin">
                <w:ffData>
                  <w:name w:val="Check91"/>
                  <w:enabled/>
                  <w:calcOnExit w:val="0"/>
                  <w:checkBox>
                    <w:sizeAuto/>
                    <w:default w:val="0"/>
                  </w:checkBox>
                </w:ffData>
              </w:fldChar>
            </w:r>
            <w:r w:rsidRPr="004862DC">
              <w:rPr>
                <w:b w:val="0"/>
                <w:bCs/>
                <w:iCs/>
                <w:rPrChange w:id="830" w:author="Poisal, Kathryn (CMS/CMCS)" w:date="2024-09-30T15:51:00Z">
                  <w:rPr>
                    <w:iCs/>
                  </w:rPr>
                </w:rPrChange>
              </w:rPr>
              <w:instrText xml:space="preserve"> FORMCHECKBOX </w:instrText>
            </w:r>
            <w:r w:rsidRPr="004862DC">
              <w:rPr>
                <w:b w:val="0"/>
                <w:bCs/>
                <w:iCs/>
              </w:rPr>
            </w:r>
            <w:r w:rsidRPr="004862DC">
              <w:rPr>
                <w:b w:val="0"/>
                <w:bCs/>
                <w:iCs/>
              </w:rPr>
              <w:fldChar w:fldCharType="separate"/>
            </w:r>
            <w:r w:rsidRPr="004862DC">
              <w:rPr>
                <w:b w:val="0"/>
                <w:bCs/>
                <w:iCs/>
                <w:rPrChange w:id="831" w:author="Poisal, Kathryn (CMS/CMCS)" w:date="2024-09-30T15:51:00Z">
                  <w:rPr>
                    <w:iCs/>
                  </w:rPr>
                </w:rPrChange>
              </w:rPr>
              <w:fldChar w:fldCharType="end"/>
            </w:r>
            <w:r w:rsidRPr="004862DC">
              <w:rPr>
                <w:b w:val="0"/>
                <w:bCs/>
                <w:iCs/>
                <w:rPrChange w:id="832" w:author="Poisal, Kathryn (CMS/CMCS)" w:date="2024-09-30T15:51:00Z">
                  <w:rPr>
                    <w:iCs/>
                  </w:rPr>
                </w:rPrChange>
              </w:rPr>
              <w:t xml:space="preserve"> </w:t>
            </w:r>
            <w:r w:rsidRPr="004862DC">
              <w:rPr>
                <w:b w:val="0"/>
                <w:bCs/>
                <w:rPrChange w:id="833" w:author="Poisal, Kathryn (CMS/CMCS)" w:date="2024-09-30T15:51:00Z">
                  <w:rPr/>
                </w:rPrChange>
              </w:rPr>
              <w:t xml:space="preserve">Yes  </w:t>
            </w:r>
            <w:r w:rsidRPr="004862DC">
              <w:rPr>
                <w:b w:val="0"/>
                <w:bCs/>
                <w:iCs/>
                <w:rPrChange w:id="834" w:author="Poisal, Kathryn (CMS/CMCS)" w:date="2024-09-30T15:51:00Z">
                  <w:rPr>
                    <w:iCs/>
                  </w:rPr>
                </w:rPrChange>
              </w:rPr>
              <w:fldChar w:fldCharType="begin">
                <w:ffData>
                  <w:name w:val="Check91"/>
                  <w:enabled/>
                  <w:calcOnExit w:val="0"/>
                  <w:checkBox>
                    <w:sizeAuto/>
                    <w:default w:val="0"/>
                  </w:checkBox>
                </w:ffData>
              </w:fldChar>
            </w:r>
            <w:r w:rsidRPr="004862DC">
              <w:rPr>
                <w:b w:val="0"/>
                <w:bCs/>
                <w:iCs/>
                <w:rPrChange w:id="835" w:author="Poisal, Kathryn (CMS/CMCS)" w:date="2024-09-30T15:51:00Z">
                  <w:rPr>
                    <w:iCs/>
                  </w:rPr>
                </w:rPrChange>
              </w:rPr>
              <w:instrText xml:space="preserve"> FORMCHECKBOX </w:instrText>
            </w:r>
            <w:r w:rsidRPr="004862DC">
              <w:rPr>
                <w:b w:val="0"/>
                <w:bCs/>
                <w:iCs/>
              </w:rPr>
            </w:r>
            <w:r w:rsidRPr="004862DC">
              <w:rPr>
                <w:b w:val="0"/>
                <w:bCs/>
                <w:iCs/>
              </w:rPr>
              <w:fldChar w:fldCharType="separate"/>
            </w:r>
            <w:r w:rsidRPr="004862DC">
              <w:rPr>
                <w:b w:val="0"/>
                <w:bCs/>
                <w:iCs/>
                <w:rPrChange w:id="836" w:author="Poisal, Kathryn (CMS/CMCS)" w:date="2024-09-30T15:51:00Z">
                  <w:rPr>
                    <w:iCs/>
                  </w:rPr>
                </w:rPrChange>
              </w:rPr>
              <w:fldChar w:fldCharType="end"/>
            </w:r>
            <w:r w:rsidRPr="004862DC">
              <w:rPr>
                <w:b w:val="0"/>
                <w:bCs/>
                <w:iCs/>
                <w:rPrChange w:id="837" w:author="Poisal, Kathryn (CMS/CMCS)" w:date="2024-09-30T15:51:00Z">
                  <w:rPr>
                    <w:iCs/>
                  </w:rPr>
                </w:rPrChange>
              </w:rPr>
              <w:t xml:space="preserve">  </w:t>
            </w:r>
            <w:r w:rsidRPr="004862DC">
              <w:rPr>
                <w:b w:val="0"/>
                <w:bCs/>
                <w:rPrChange w:id="838" w:author="Poisal, Kathryn (CMS/CMCS)" w:date="2024-09-30T15:51:00Z">
                  <w:rPr/>
                </w:rPrChange>
              </w:rPr>
              <w:t>No</w:t>
            </w:r>
          </w:p>
          <w:p w14:paraId="1F06A638" w14:textId="77777777" w:rsidR="004862DC" w:rsidRPr="004862DC" w:rsidRDefault="00933C43" w:rsidP="004862DC">
            <w:pPr>
              <w:pStyle w:val="BodyText2"/>
              <w:numPr>
                <w:ilvl w:val="0"/>
                <w:numId w:val="102"/>
              </w:numPr>
              <w:spacing w:before="120" w:line="260" w:lineRule="exact"/>
              <w:rPr>
                <w:b w:val="0"/>
                <w:bCs/>
                <w:rPrChange w:id="839" w:author="Poisal, Kathryn (CMS/CMCS)" w:date="2024-09-30T15:51:00Z">
                  <w:rPr/>
                </w:rPrChange>
              </w:rPr>
            </w:pPr>
            <w:r w:rsidRPr="004862DC">
              <w:rPr>
                <w:b w:val="0"/>
                <w:bCs/>
                <w:rPrChange w:id="840" w:author="Poisal, Kathryn (CMS/CMCS)" w:date="2024-09-30T15:51:00Z">
                  <w:rPr/>
                </w:rPrChange>
              </w:rPr>
              <w:t xml:space="preserve">Direct oversight of the process or periodic evaluation by a state agency;  </w:t>
            </w:r>
            <w:r w:rsidRPr="004862DC">
              <w:rPr>
                <w:b w:val="0"/>
                <w:bCs/>
                <w:rPrChange w:id="841" w:author="Poisal, Kathryn (CMS/CMCS)" w:date="2024-09-30T15:51:00Z">
                  <w:rPr/>
                </w:rPrChange>
              </w:rPr>
              <w:br/>
              <w:t xml:space="preserve"> </w:t>
            </w:r>
            <w:r w:rsidRPr="004862DC">
              <w:rPr>
                <w:b w:val="0"/>
                <w:bCs/>
                <w:iCs/>
                <w:rPrChange w:id="842" w:author="Poisal, Kathryn (CMS/CMCS)" w:date="2024-09-30T15:51:00Z">
                  <w:rPr>
                    <w:iCs/>
                  </w:rPr>
                </w:rPrChange>
              </w:rPr>
              <w:fldChar w:fldCharType="begin">
                <w:ffData>
                  <w:name w:val="Check91"/>
                  <w:enabled/>
                  <w:calcOnExit w:val="0"/>
                  <w:checkBox>
                    <w:sizeAuto/>
                    <w:default w:val="0"/>
                  </w:checkBox>
                </w:ffData>
              </w:fldChar>
            </w:r>
            <w:r w:rsidRPr="004862DC">
              <w:rPr>
                <w:b w:val="0"/>
                <w:bCs/>
                <w:iCs/>
                <w:rPrChange w:id="843" w:author="Poisal, Kathryn (CMS/CMCS)" w:date="2024-09-30T15:51:00Z">
                  <w:rPr>
                    <w:iCs/>
                  </w:rPr>
                </w:rPrChange>
              </w:rPr>
              <w:instrText xml:space="preserve"> FORMCHECKBOX </w:instrText>
            </w:r>
            <w:r w:rsidRPr="004862DC">
              <w:rPr>
                <w:b w:val="0"/>
                <w:bCs/>
                <w:iCs/>
              </w:rPr>
            </w:r>
            <w:r w:rsidRPr="004862DC">
              <w:rPr>
                <w:b w:val="0"/>
                <w:bCs/>
                <w:iCs/>
              </w:rPr>
              <w:fldChar w:fldCharType="separate"/>
            </w:r>
            <w:r w:rsidRPr="004862DC">
              <w:rPr>
                <w:b w:val="0"/>
                <w:bCs/>
                <w:iCs/>
                <w:rPrChange w:id="844" w:author="Poisal, Kathryn (CMS/CMCS)" w:date="2024-09-30T15:51:00Z">
                  <w:rPr>
                    <w:iCs/>
                  </w:rPr>
                </w:rPrChange>
              </w:rPr>
              <w:fldChar w:fldCharType="end"/>
            </w:r>
            <w:r w:rsidRPr="004862DC">
              <w:rPr>
                <w:b w:val="0"/>
                <w:bCs/>
                <w:iCs/>
                <w:rPrChange w:id="845" w:author="Poisal, Kathryn (CMS/CMCS)" w:date="2024-09-30T15:51:00Z">
                  <w:rPr>
                    <w:iCs/>
                  </w:rPr>
                </w:rPrChange>
              </w:rPr>
              <w:t xml:space="preserve"> </w:t>
            </w:r>
            <w:r w:rsidRPr="004862DC">
              <w:rPr>
                <w:b w:val="0"/>
                <w:bCs/>
                <w:rPrChange w:id="846" w:author="Poisal, Kathryn (CMS/CMCS)" w:date="2024-09-30T15:51:00Z">
                  <w:rPr/>
                </w:rPrChange>
              </w:rPr>
              <w:t xml:space="preserve">Yes  </w:t>
            </w:r>
            <w:r w:rsidRPr="004862DC">
              <w:rPr>
                <w:b w:val="0"/>
                <w:bCs/>
                <w:iCs/>
                <w:rPrChange w:id="847" w:author="Poisal, Kathryn (CMS/CMCS)" w:date="2024-09-30T15:51:00Z">
                  <w:rPr>
                    <w:iCs/>
                  </w:rPr>
                </w:rPrChange>
              </w:rPr>
              <w:fldChar w:fldCharType="begin">
                <w:ffData>
                  <w:name w:val="Check91"/>
                  <w:enabled/>
                  <w:calcOnExit w:val="0"/>
                  <w:checkBox>
                    <w:sizeAuto/>
                    <w:default w:val="0"/>
                  </w:checkBox>
                </w:ffData>
              </w:fldChar>
            </w:r>
            <w:r w:rsidRPr="004862DC">
              <w:rPr>
                <w:b w:val="0"/>
                <w:bCs/>
                <w:iCs/>
                <w:rPrChange w:id="848" w:author="Poisal, Kathryn (CMS/CMCS)" w:date="2024-09-30T15:51:00Z">
                  <w:rPr>
                    <w:iCs/>
                  </w:rPr>
                </w:rPrChange>
              </w:rPr>
              <w:instrText xml:space="preserve"> FORMCHECKBOX </w:instrText>
            </w:r>
            <w:r w:rsidRPr="004862DC">
              <w:rPr>
                <w:b w:val="0"/>
                <w:bCs/>
                <w:iCs/>
              </w:rPr>
            </w:r>
            <w:r w:rsidRPr="004862DC">
              <w:rPr>
                <w:b w:val="0"/>
                <w:bCs/>
                <w:iCs/>
              </w:rPr>
              <w:fldChar w:fldCharType="separate"/>
            </w:r>
            <w:r w:rsidRPr="004862DC">
              <w:rPr>
                <w:b w:val="0"/>
                <w:bCs/>
                <w:iCs/>
                <w:rPrChange w:id="849" w:author="Poisal, Kathryn (CMS/CMCS)" w:date="2024-09-30T15:51:00Z">
                  <w:rPr>
                    <w:iCs/>
                  </w:rPr>
                </w:rPrChange>
              </w:rPr>
              <w:fldChar w:fldCharType="end"/>
            </w:r>
            <w:r w:rsidRPr="004862DC">
              <w:rPr>
                <w:b w:val="0"/>
                <w:bCs/>
                <w:iCs/>
                <w:rPrChange w:id="850" w:author="Poisal, Kathryn (CMS/CMCS)" w:date="2024-09-30T15:51:00Z">
                  <w:rPr>
                    <w:iCs/>
                  </w:rPr>
                </w:rPrChange>
              </w:rPr>
              <w:t xml:space="preserve">  </w:t>
            </w:r>
            <w:r w:rsidRPr="004862DC">
              <w:rPr>
                <w:b w:val="0"/>
                <w:bCs/>
                <w:rPrChange w:id="851" w:author="Poisal, Kathryn (CMS/CMCS)" w:date="2024-09-30T15:51:00Z">
                  <w:rPr/>
                </w:rPrChange>
              </w:rPr>
              <w:t>No</w:t>
            </w:r>
          </w:p>
          <w:p w14:paraId="7892471F" w14:textId="660B8603" w:rsidR="00933C43" w:rsidRPr="004862DC" w:rsidRDefault="00933C43" w:rsidP="004862DC">
            <w:pPr>
              <w:pStyle w:val="BodyText2"/>
              <w:numPr>
                <w:ilvl w:val="0"/>
                <w:numId w:val="102"/>
              </w:numPr>
              <w:spacing w:before="120" w:line="260" w:lineRule="exact"/>
              <w:rPr>
                <w:b w:val="0"/>
                <w:bCs/>
                <w:rPrChange w:id="852" w:author="Poisal, Kathryn (CMS/CMCS)" w:date="2024-09-30T15:51:00Z">
                  <w:rPr/>
                </w:rPrChange>
              </w:rPr>
            </w:pPr>
            <w:r w:rsidRPr="004862DC">
              <w:rPr>
                <w:b w:val="0"/>
                <w:bCs/>
                <w:rPrChange w:id="853" w:author="Poisal, Kathryn (CMS/CMCS)" w:date="2024-09-30T15:51:00Z">
                  <w:rPr/>
                </w:rPrChange>
              </w:rPr>
              <w:t>Restricting the entity that monitors the implementation of the person-centered service plan from providing services without the direct approval of the state;</w:t>
            </w:r>
            <w:r w:rsidRPr="004862DC">
              <w:rPr>
                <w:b w:val="0"/>
                <w:bCs/>
                <w:rPrChange w:id="854" w:author="Poisal, Kathryn (CMS/CMCS)" w:date="2024-09-30T15:51:00Z">
                  <w:rPr/>
                </w:rPrChange>
              </w:rPr>
              <w:br/>
              <w:t xml:space="preserve"> </w:t>
            </w:r>
            <w:r w:rsidRPr="004862DC">
              <w:rPr>
                <w:b w:val="0"/>
                <w:bCs/>
                <w:iCs/>
                <w:rPrChange w:id="855" w:author="Poisal, Kathryn (CMS/CMCS)" w:date="2024-09-30T15:51:00Z">
                  <w:rPr>
                    <w:iCs/>
                  </w:rPr>
                </w:rPrChange>
              </w:rPr>
              <w:fldChar w:fldCharType="begin">
                <w:ffData>
                  <w:name w:val="Check91"/>
                  <w:enabled/>
                  <w:calcOnExit w:val="0"/>
                  <w:checkBox>
                    <w:sizeAuto/>
                    <w:default w:val="0"/>
                  </w:checkBox>
                </w:ffData>
              </w:fldChar>
            </w:r>
            <w:r w:rsidRPr="004862DC">
              <w:rPr>
                <w:b w:val="0"/>
                <w:bCs/>
                <w:iCs/>
                <w:rPrChange w:id="856" w:author="Poisal, Kathryn (CMS/CMCS)" w:date="2024-09-30T15:51:00Z">
                  <w:rPr>
                    <w:iCs/>
                  </w:rPr>
                </w:rPrChange>
              </w:rPr>
              <w:instrText xml:space="preserve"> FORMCHECKBOX </w:instrText>
            </w:r>
            <w:r w:rsidRPr="004862DC">
              <w:rPr>
                <w:b w:val="0"/>
                <w:bCs/>
                <w:iCs/>
              </w:rPr>
            </w:r>
            <w:r w:rsidRPr="004862DC">
              <w:rPr>
                <w:b w:val="0"/>
                <w:bCs/>
                <w:iCs/>
              </w:rPr>
              <w:fldChar w:fldCharType="separate"/>
            </w:r>
            <w:r w:rsidRPr="004862DC">
              <w:rPr>
                <w:b w:val="0"/>
                <w:bCs/>
                <w:iCs/>
                <w:rPrChange w:id="857" w:author="Poisal, Kathryn (CMS/CMCS)" w:date="2024-09-30T15:51:00Z">
                  <w:rPr>
                    <w:iCs/>
                  </w:rPr>
                </w:rPrChange>
              </w:rPr>
              <w:fldChar w:fldCharType="end"/>
            </w:r>
            <w:r w:rsidRPr="004862DC">
              <w:rPr>
                <w:b w:val="0"/>
                <w:bCs/>
                <w:iCs/>
                <w:rPrChange w:id="858" w:author="Poisal, Kathryn (CMS/CMCS)" w:date="2024-09-30T15:51:00Z">
                  <w:rPr>
                    <w:iCs/>
                  </w:rPr>
                </w:rPrChange>
              </w:rPr>
              <w:t xml:space="preserve"> </w:t>
            </w:r>
            <w:r w:rsidRPr="004862DC">
              <w:rPr>
                <w:b w:val="0"/>
                <w:bCs/>
                <w:rPrChange w:id="859" w:author="Poisal, Kathryn (CMS/CMCS)" w:date="2024-09-30T15:51:00Z">
                  <w:rPr/>
                </w:rPrChange>
              </w:rPr>
              <w:t xml:space="preserve">Yes  </w:t>
            </w:r>
            <w:r w:rsidRPr="004862DC">
              <w:rPr>
                <w:b w:val="0"/>
                <w:bCs/>
                <w:iCs/>
                <w:rPrChange w:id="860" w:author="Poisal, Kathryn (CMS/CMCS)" w:date="2024-09-30T15:51:00Z">
                  <w:rPr>
                    <w:iCs/>
                  </w:rPr>
                </w:rPrChange>
              </w:rPr>
              <w:fldChar w:fldCharType="begin">
                <w:ffData>
                  <w:name w:val="Check91"/>
                  <w:enabled/>
                  <w:calcOnExit w:val="0"/>
                  <w:checkBox>
                    <w:sizeAuto/>
                    <w:default w:val="0"/>
                  </w:checkBox>
                </w:ffData>
              </w:fldChar>
            </w:r>
            <w:r w:rsidRPr="004862DC">
              <w:rPr>
                <w:b w:val="0"/>
                <w:bCs/>
                <w:iCs/>
                <w:rPrChange w:id="861" w:author="Poisal, Kathryn (CMS/CMCS)" w:date="2024-09-30T15:51:00Z">
                  <w:rPr>
                    <w:iCs/>
                  </w:rPr>
                </w:rPrChange>
              </w:rPr>
              <w:instrText xml:space="preserve"> FORMCHECKBOX </w:instrText>
            </w:r>
            <w:r w:rsidRPr="004862DC">
              <w:rPr>
                <w:b w:val="0"/>
                <w:bCs/>
                <w:iCs/>
              </w:rPr>
            </w:r>
            <w:r w:rsidRPr="004862DC">
              <w:rPr>
                <w:b w:val="0"/>
                <w:bCs/>
                <w:iCs/>
              </w:rPr>
              <w:fldChar w:fldCharType="separate"/>
            </w:r>
            <w:r w:rsidRPr="004862DC">
              <w:rPr>
                <w:b w:val="0"/>
                <w:bCs/>
                <w:iCs/>
                <w:rPrChange w:id="862" w:author="Poisal, Kathryn (CMS/CMCS)" w:date="2024-09-30T15:51:00Z">
                  <w:rPr>
                    <w:iCs/>
                  </w:rPr>
                </w:rPrChange>
              </w:rPr>
              <w:fldChar w:fldCharType="end"/>
            </w:r>
            <w:r w:rsidRPr="004862DC">
              <w:rPr>
                <w:b w:val="0"/>
                <w:bCs/>
                <w:iCs/>
                <w:rPrChange w:id="863" w:author="Poisal, Kathryn (CMS/CMCS)" w:date="2024-09-30T15:51:00Z">
                  <w:rPr>
                    <w:iCs/>
                  </w:rPr>
                </w:rPrChange>
              </w:rPr>
              <w:t xml:space="preserve">  </w:t>
            </w:r>
            <w:r w:rsidRPr="004862DC">
              <w:rPr>
                <w:b w:val="0"/>
                <w:bCs/>
                <w:rPrChange w:id="864" w:author="Poisal, Kathryn (CMS/CMCS)" w:date="2024-09-30T15:51:00Z">
                  <w:rPr/>
                </w:rPrChange>
              </w:rPr>
              <w:t>No</w:t>
            </w:r>
          </w:p>
          <w:p w14:paraId="2FD4A7CA" w14:textId="77777777" w:rsidR="00933C43" w:rsidRPr="006A394B" w:rsidRDefault="00933C43" w:rsidP="00F42213">
            <w:pPr>
              <w:pStyle w:val="BodyText2"/>
              <w:numPr>
                <w:ilvl w:val="0"/>
                <w:numId w:val="102"/>
              </w:numPr>
              <w:spacing w:before="120" w:line="260" w:lineRule="exact"/>
              <w:rPr>
                <w:bCs/>
              </w:rPr>
            </w:pPr>
            <w:r w:rsidRPr="004862DC">
              <w:rPr>
                <w:b w:val="0"/>
                <w:bCs/>
                <w:rPrChange w:id="865" w:author="Poisal, Kathryn (CMS/CMCS)" w:date="2024-09-30T15:51:00Z">
                  <w:rPr>
                    <w:rFonts w:ascii="Arial" w:hAnsi="Arial"/>
                    <w:szCs w:val="24"/>
                  </w:rPr>
                </w:rPrChange>
              </w:rPr>
              <w:t>Requiring the agency that monitors the implementation of the person-centered service plan to administratively separate the plan monitoring function from the direct service provider functions.</w:t>
            </w:r>
            <w:r w:rsidRPr="004862DC">
              <w:rPr>
                <w:b w:val="0"/>
                <w:bCs/>
                <w:snapToGrid w:val="0"/>
                <w:rPrChange w:id="866" w:author="Poisal, Kathryn (CMS/CMCS)" w:date="2024-09-30T15:51:00Z">
                  <w:rPr>
                    <w:rFonts w:ascii="Arial" w:hAnsi="Arial"/>
                    <w:snapToGrid w:val="0"/>
                    <w:szCs w:val="24"/>
                  </w:rPr>
                </w:rPrChange>
              </w:rPr>
              <w:t xml:space="preserve">    </w:t>
            </w:r>
            <w:r w:rsidRPr="004862DC">
              <w:rPr>
                <w:b w:val="0"/>
                <w:bCs/>
                <w:snapToGrid w:val="0"/>
                <w:rPrChange w:id="867" w:author="Poisal, Kathryn (CMS/CMCS)" w:date="2024-09-30T15:51:00Z">
                  <w:rPr>
                    <w:rFonts w:ascii="Arial" w:hAnsi="Arial"/>
                    <w:snapToGrid w:val="0"/>
                    <w:szCs w:val="24"/>
                  </w:rPr>
                </w:rPrChange>
              </w:rPr>
              <w:br/>
            </w:r>
            <w:r w:rsidRPr="004862DC">
              <w:rPr>
                <w:b w:val="0"/>
                <w:bCs/>
                <w:iCs/>
                <w:rPrChange w:id="868" w:author="Poisal, Kathryn (CMS/CMCS)" w:date="2024-09-30T15:51:00Z">
                  <w:rPr>
                    <w:rFonts w:ascii="Arial" w:hAnsi="Arial"/>
                    <w:iCs/>
                    <w:szCs w:val="24"/>
                  </w:rPr>
                </w:rPrChange>
              </w:rPr>
              <w:fldChar w:fldCharType="begin">
                <w:ffData>
                  <w:name w:val="Check91"/>
                  <w:enabled/>
                  <w:calcOnExit w:val="0"/>
                  <w:checkBox>
                    <w:sizeAuto/>
                    <w:default w:val="0"/>
                  </w:checkBox>
                </w:ffData>
              </w:fldChar>
            </w:r>
            <w:r w:rsidRPr="004862DC">
              <w:rPr>
                <w:b w:val="0"/>
                <w:bCs/>
                <w:iCs/>
                <w:rPrChange w:id="869" w:author="Poisal, Kathryn (CMS/CMCS)" w:date="2024-09-30T15:51:00Z">
                  <w:rPr>
                    <w:rFonts w:ascii="Arial" w:hAnsi="Arial"/>
                    <w:iCs/>
                    <w:szCs w:val="24"/>
                  </w:rPr>
                </w:rPrChange>
              </w:rPr>
              <w:instrText xml:space="preserve"> FORMCHECKBOX </w:instrText>
            </w:r>
            <w:r w:rsidRPr="004862DC">
              <w:rPr>
                <w:b w:val="0"/>
                <w:bCs/>
                <w:iCs/>
              </w:rPr>
            </w:r>
            <w:r w:rsidRPr="004862DC">
              <w:rPr>
                <w:b w:val="0"/>
                <w:bCs/>
                <w:iCs/>
              </w:rPr>
              <w:fldChar w:fldCharType="separate"/>
            </w:r>
            <w:r w:rsidRPr="004862DC">
              <w:rPr>
                <w:b w:val="0"/>
                <w:bCs/>
                <w:iCs/>
                <w:rPrChange w:id="870" w:author="Poisal, Kathryn (CMS/CMCS)" w:date="2024-09-30T15:51:00Z">
                  <w:rPr>
                    <w:rFonts w:ascii="Arial" w:hAnsi="Arial"/>
                    <w:iCs/>
                    <w:szCs w:val="24"/>
                  </w:rPr>
                </w:rPrChange>
              </w:rPr>
              <w:fldChar w:fldCharType="end"/>
            </w:r>
            <w:r w:rsidRPr="004862DC">
              <w:rPr>
                <w:b w:val="0"/>
                <w:bCs/>
                <w:iCs/>
                <w:rPrChange w:id="871" w:author="Poisal, Kathryn (CMS/CMCS)" w:date="2024-09-30T15:51:00Z">
                  <w:rPr>
                    <w:rFonts w:ascii="Arial" w:hAnsi="Arial"/>
                    <w:iCs/>
                    <w:szCs w:val="24"/>
                  </w:rPr>
                </w:rPrChange>
              </w:rPr>
              <w:t xml:space="preserve"> </w:t>
            </w:r>
            <w:r w:rsidRPr="004862DC">
              <w:rPr>
                <w:b w:val="0"/>
                <w:bCs/>
                <w:rPrChange w:id="872" w:author="Poisal, Kathryn (CMS/CMCS)" w:date="2024-09-30T15:51:00Z">
                  <w:rPr>
                    <w:rFonts w:ascii="Arial" w:hAnsi="Arial"/>
                    <w:szCs w:val="24"/>
                  </w:rPr>
                </w:rPrChange>
              </w:rPr>
              <w:t xml:space="preserve">Yes  </w:t>
            </w:r>
            <w:r w:rsidRPr="004862DC">
              <w:rPr>
                <w:b w:val="0"/>
                <w:bCs/>
                <w:iCs/>
                <w:rPrChange w:id="873" w:author="Poisal, Kathryn (CMS/CMCS)" w:date="2024-09-30T15:51:00Z">
                  <w:rPr>
                    <w:rFonts w:ascii="Arial" w:hAnsi="Arial"/>
                    <w:iCs/>
                    <w:szCs w:val="24"/>
                  </w:rPr>
                </w:rPrChange>
              </w:rPr>
              <w:fldChar w:fldCharType="begin">
                <w:ffData>
                  <w:name w:val="Check91"/>
                  <w:enabled/>
                  <w:calcOnExit w:val="0"/>
                  <w:checkBox>
                    <w:sizeAuto/>
                    <w:default w:val="0"/>
                  </w:checkBox>
                </w:ffData>
              </w:fldChar>
            </w:r>
            <w:r w:rsidRPr="004862DC">
              <w:rPr>
                <w:b w:val="0"/>
                <w:bCs/>
                <w:iCs/>
                <w:rPrChange w:id="874" w:author="Poisal, Kathryn (CMS/CMCS)" w:date="2024-09-30T15:51:00Z">
                  <w:rPr>
                    <w:rFonts w:ascii="Arial" w:hAnsi="Arial"/>
                    <w:iCs/>
                    <w:szCs w:val="24"/>
                  </w:rPr>
                </w:rPrChange>
              </w:rPr>
              <w:instrText xml:space="preserve"> FORMCHECKBOX </w:instrText>
            </w:r>
            <w:r w:rsidRPr="004862DC">
              <w:rPr>
                <w:b w:val="0"/>
                <w:bCs/>
                <w:iCs/>
              </w:rPr>
            </w:r>
            <w:r w:rsidRPr="004862DC">
              <w:rPr>
                <w:b w:val="0"/>
                <w:bCs/>
                <w:iCs/>
              </w:rPr>
              <w:fldChar w:fldCharType="separate"/>
            </w:r>
            <w:r w:rsidRPr="004862DC">
              <w:rPr>
                <w:b w:val="0"/>
                <w:bCs/>
                <w:iCs/>
                <w:rPrChange w:id="875" w:author="Poisal, Kathryn (CMS/CMCS)" w:date="2024-09-30T15:51:00Z">
                  <w:rPr>
                    <w:rFonts w:ascii="Arial" w:hAnsi="Arial"/>
                    <w:iCs/>
                    <w:szCs w:val="24"/>
                  </w:rPr>
                </w:rPrChange>
              </w:rPr>
              <w:fldChar w:fldCharType="end"/>
            </w:r>
            <w:r w:rsidRPr="004862DC">
              <w:rPr>
                <w:b w:val="0"/>
                <w:bCs/>
                <w:iCs/>
                <w:rPrChange w:id="876" w:author="Poisal, Kathryn (CMS/CMCS)" w:date="2024-09-30T15:51:00Z">
                  <w:rPr>
                    <w:rFonts w:ascii="Arial" w:hAnsi="Arial"/>
                    <w:iCs/>
                    <w:szCs w:val="24"/>
                  </w:rPr>
                </w:rPrChange>
              </w:rPr>
              <w:t xml:space="preserve">  </w:t>
            </w:r>
            <w:r w:rsidRPr="004862DC">
              <w:rPr>
                <w:b w:val="0"/>
                <w:bCs/>
                <w:rPrChange w:id="877" w:author="Poisal, Kathryn (CMS/CMCS)" w:date="2024-09-30T15:51:00Z">
                  <w:rPr>
                    <w:rFonts w:ascii="Arial" w:hAnsi="Arial"/>
                    <w:szCs w:val="24"/>
                  </w:rPr>
                </w:rPrChange>
              </w:rPr>
              <w:t>No</w:t>
            </w:r>
          </w:p>
          <w:p w14:paraId="0A164F9D" w14:textId="77777777" w:rsidR="00BF4289" w:rsidRPr="00E96FFD" w:rsidRDefault="00BF4289">
            <w:pPr>
              <w:rPr>
                <w:rFonts w:ascii="Times New Roman" w:hAnsi="Times New Roman"/>
              </w:rPr>
              <w:pPrChange w:id="878" w:author="Evan Katz" w:date="2019-06-17T15:11:00Z">
                <w:pPr>
                  <w:jc w:val="both"/>
                </w:pPr>
              </w:pPrChange>
            </w:pPr>
          </w:p>
        </w:tc>
        <w:tc>
          <w:tcPr>
            <w:tcW w:w="3060" w:type="dxa"/>
          </w:tcPr>
          <w:p w14:paraId="14F8F89A" w14:textId="77777777" w:rsidR="00BF4289" w:rsidRPr="00C50347" w:rsidRDefault="00BF4289">
            <w:pPr>
              <w:rPr>
                <w:rFonts w:ascii="Times New Roman" w:hAnsi="Times New Roman"/>
                <w:bCs/>
              </w:rPr>
            </w:pPr>
          </w:p>
        </w:tc>
      </w:tr>
    </w:tbl>
    <w:p w14:paraId="1912F78D" w14:textId="77777777" w:rsidR="00CC7B03" w:rsidRDefault="00CC7B03">
      <w:pPr>
        <w:pStyle w:val="Heading1"/>
        <w:jc w:val="left"/>
        <w:pPrChange w:id="879" w:author="Evan Katz" w:date="2019-06-17T15:11:00Z">
          <w:pPr>
            <w:pStyle w:val="Heading1"/>
          </w:pPr>
        </w:pPrChange>
      </w:pPr>
      <w:bookmarkStart w:id="880" w:name="_Toc109201801"/>
    </w:p>
    <w:p w14:paraId="07AF952C" w14:textId="2668D536" w:rsidR="007664B7" w:rsidRPr="00E96FFD" w:rsidRDefault="007664B7">
      <w:pPr>
        <w:pStyle w:val="Heading1"/>
        <w:jc w:val="left"/>
        <w:pPrChange w:id="881" w:author="Evan Katz" w:date="2019-06-17T15:11:00Z">
          <w:pPr>
            <w:pStyle w:val="Heading1"/>
          </w:pPr>
        </w:pPrChange>
      </w:pPr>
      <w:r>
        <w:br w:type="page"/>
        <w:t>Instrument</w:t>
      </w:r>
      <w:r w:rsidRPr="00E96FFD">
        <w:t xml:space="preserve"> for Reviewing Draft 1915 (c) Waiver Application </w:t>
      </w:r>
      <w:r>
        <w:t xml:space="preserve">Version </w:t>
      </w:r>
      <w:r w:rsidR="00B10CBB">
        <w:t>3.7</w:t>
      </w:r>
      <w:r w:rsidRPr="00E96FFD">
        <w:t xml:space="preserve"> </w:t>
      </w:r>
    </w:p>
    <w:p w14:paraId="75FA6E41" w14:textId="77777777" w:rsidR="007664B7" w:rsidRPr="00E96FFD" w:rsidRDefault="007664B7">
      <w:pPr>
        <w:pStyle w:val="Heading1"/>
        <w:jc w:val="left"/>
        <w:pPrChange w:id="882" w:author="Evan Katz" w:date="2019-06-17T15:11:00Z">
          <w:pPr>
            <w:pStyle w:val="Heading1"/>
          </w:pPr>
        </w:pPrChange>
      </w:pPr>
      <w:r>
        <w:t>Quality Improvement Strategy:  Service Plan</w:t>
      </w:r>
    </w:p>
    <w:p w14:paraId="2364B970" w14:textId="77777777" w:rsidR="007664B7" w:rsidRPr="00E96FFD" w:rsidRDefault="007664B7">
      <w:pPr>
        <w:rPr>
          <w:rFonts w:ascii="Times New Roman" w:hAnsi="Times New Roman"/>
          <w:b/>
          <w:bCs/>
        </w:rPr>
        <w:pPrChange w:id="883" w:author="Evan Katz" w:date="2019-06-17T15:11:00Z">
          <w:pPr>
            <w:jc w:val="center"/>
          </w:pPr>
        </w:pPrChange>
      </w:pPr>
    </w:p>
    <w:p w14:paraId="6A2AC10C" w14:textId="77777777" w:rsidR="007664B7" w:rsidRDefault="007664B7">
      <w:pPr>
        <w:rPr>
          <w:rFonts w:ascii="Times New Roman" w:hAnsi="Times New Roman"/>
          <w:kern w:val="22"/>
        </w:rPr>
        <w:pPrChange w:id="884" w:author="Evan Katz" w:date="2019-06-17T15:11:00Z">
          <w:pPr>
            <w:jc w:val="both"/>
          </w:pPr>
        </w:pPrChange>
      </w:pPr>
      <w:r>
        <w:rPr>
          <w:rFonts w:ascii="Times New Roman" w:hAnsi="Times New Roman"/>
          <w:kern w:val="22"/>
        </w:rPr>
        <w:t xml:space="preserve">  </w:t>
      </w: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7903"/>
        <w:gridCol w:w="3240"/>
      </w:tblGrid>
      <w:tr w:rsidR="007664B7" w:rsidRPr="00E96FFD" w14:paraId="29F475F7" w14:textId="77777777" w:rsidTr="001D4485">
        <w:trPr>
          <w:trHeight w:val="328"/>
        </w:trPr>
        <w:tc>
          <w:tcPr>
            <w:tcW w:w="10980" w:type="dxa"/>
            <w:gridSpan w:val="2"/>
            <w:shd w:val="pct12" w:color="auto" w:fill="auto"/>
          </w:tcPr>
          <w:p w14:paraId="053CCE84" w14:textId="77777777" w:rsidR="007664B7" w:rsidRDefault="007664B7">
            <w:pPr>
              <w:rPr>
                <w:rFonts w:ascii="Times New Roman" w:hAnsi="Times New Roman"/>
                <w:b/>
              </w:rPr>
            </w:pPr>
            <w:r>
              <w:rPr>
                <w:rFonts w:ascii="Times New Roman" w:hAnsi="Times New Roman"/>
                <w:b/>
              </w:rPr>
              <w:t>QIS: Service Plan</w:t>
            </w:r>
          </w:p>
          <w:p w14:paraId="08CB59AD" w14:textId="77777777" w:rsidR="007664B7" w:rsidRPr="00E96FFD" w:rsidRDefault="007664B7">
            <w:pPr>
              <w:rPr>
                <w:rFonts w:ascii="Times New Roman" w:hAnsi="Times New Roman"/>
                <w:b/>
                <w:bCs/>
              </w:rPr>
            </w:pPr>
            <w:r>
              <w:rPr>
                <w:rFonts w:ascii="Times New Roman" w:hAnsi="Times New Roman"/>
                <w:b/>
              </w:rPr>
              <w:t>Discovery and Remediation</w:t>
            </w:r>
            <w:r w:rsidRPr="00E96FFD">
              <w:rPr>
                <w:rFonts w:ascii="Times New Roman" w:hAnsi="Times New Roman"/>
                <w:b/>
                <w:bCs/>
              </w:rPr>
              <w:t xml:space="preserve">                              </w:t>
            </w:r>
          </w:p>
          <w:p w14:paraId="7C3BEC67" w14:textId="77777777" w:rsidR="007664B7" w:rsidRPr="00E96FFD" w:rsidRDefault="007664B7">
            <w:pPr>
              <w:rPr>
                <w:rFonts w:ascii="Times New Roman" w:hAnsi="Times New Roman"/>
                <w:bCs/>
              </w:rPr>
              <w:pPrChange w:id="885" w:author="Evan Katz" w:date="2019-06-17T15:11:00Z">
                <w:pPr>
                  <w:jc w:val="center"/>
                </w:pPr>
              </w:pPrChange>
            </w:pPr>
          </w:p>
        </w:tc>
        <w:tc>
          <w:tcPr>
            <w:tcW w:w="3240" w:type="dxa"/>
            <w:shd w:val="pct12" w:color="auto" w:fill="auto"/>
          </w:tcPr>
          <w:p w14:paraId="21E93237" w14:textId="77777777" w:rsidR="007664B7" w:rsidRPr="00E96FFD" w:rsidRDefault="007664B7">
            <w:pPr>
              <w:rPr>
                <w:rFonts w:ascii="Times New Roman" w:hAnsi="Times New Roman"/>
                <w:b/>
                <w:bCs/>
              </w:rPr>
              <w:pPrChange w:id="886" w:author="Evan Katz" w:date="2019-06-17T15:11:00Z">
                <w:pPr>
                  <w:jc w:val="center"/>
                </w:pPr>
              </w:pPrChange>
            </w:pPr>
            <w:r w:rsidRPr="00E96FFD">
              <w:rPr>
                <w:rFonts w:ascii="Times New Roman" w:hAnsi="Times New Roman"/>
                <w:b/>
                <w:bCs/>
              </w:rPr>
              <w:t>Analyst Notes</w:t>
            </w:r>
          </w:p>
          <w:p w14:paraId="0A383922" w14:textId="77777777" w:rsidR="007664B7" w:rsidRPr="00E96FFD" w:rsidRDefault="007664B7">
            <w:pPr>
              <w:rPr>
                <w:rFonts w:ascii="Times New Roman" w:hAnsi="Times New Roman"/>
                <w:bCs/>
              </w:rPr>
            </w:pPr>
          </w:p>
        </w:tc>
      </w:tr>
      <w:tr w:rsidR="007664B7" w:rsidRPr="00E96FFD" w14:paraId="1FDA11D1" w14:textId="77777777" w:rsidTr="001D4485">
        <w:trPr>
          <w:trHeight w:val="510"/>
        </w:trPr>
        <w:tc>
          <w:tcPr>
            <w:tcW w:w="3077" w:type="dxa"/>
          </w:tcPr>
          <w:p w14:paraId="225E4971" w14:textId="77777777" w:rsidR="007664B7" w:rsidRPr="00E96FFD" w:rsidRDefault="007664B7">
            <w:pPr>
              <w:rPr>
                <w:rFonts w:ascii="Times New Roman" w:hAnsi="Times New Roman"/>
                <w:b/>
              </w:rPr>
            </w:pPr>
          </w:p>
        </w:tc>
        <w:tc>
          <w:tcPr>
            <w:tcW w:w="7903" w:type="dxa"/>
          </w:tcPr>
          <w:p w14:paraId="16343D2F" w14:textId="00FD785C" w:rsidR="007664B7" w:rsidRDefault="007664B7">
            <w:pPr>
              <w:spacing w:after="120" w:line="260" w:lineRule="exact"/>
              <w:ind w:left="144"/>
              <w:rPr>
                <w:rFonts w:ascii="Times New Roman" w:hAnsi="Times New Roman"/>
              </w:rPr>
              <w:pPrChange w:id="887" w:author="Evan Katz" w:date="2019-06-17T15:11:00Z">
                <w:pPr>
                  <w:spacing w:after="120" w:line="260" w:lineRule="exact"/>
                  <w:ind w:left="144"/>
                  <w:jc w:val="both"/>
                </w:pPr>
              </w:pPrChange>
            </w:pPr>
            <w:r>
              <w:rPr>
                <w:rFonts w:ascii="Times New Roman" w:hAnsi="Times New Roman"/>
              </w:rPr>
              <w:t xml:space="preserve">Has </w:t>
            </w:r>
            <w:r w:rsidR="005E52C5">
              <w:rPr>
                <w:rFonts w:ascii="Times New Roman" w:hAnsi="Times New Roman"/>
              </w:rPr>
              <w:t>t</w:t>
            </w:r>
            <w:r>
              <w:rPr>
                <w:rFonts w:ascii="Times New Roman" w:hAnsi="Times New Roman"/>
              </w:rPr>
              <w:t xml:space="preserve">he </w:t>
            </w:r>
            <w:r w:rsidR="005E52C5">
              <w:rPr>
                <w:rFonts w:ascii="Times New Roman" w:hAnsi="Times New Roman"/>
              </w:rPr>
              <w:t xml:space="preserve">state </w:t>
            </w:r>
            <w:r w:rsidR="005E52C5" w:rsidRPr="00975DCC">
              <w:rPr>
                <w:rFonts w:ascii="Times New Roman" w:hAnsi="Times New Roman"/>
              </w:rPr>
              <w:t>described</w:t>
            </w:r>
            <w:r w:rsidRPr="00975DCC">
              <w:rPr>
                <w:rFonts w:ascii="Times New Roman" w:hAnsi="Times New Roman"/>
              </w:rPr>
              <w:t xml:space="preserve"> </w:t>
            </w:r>
            <w:r w:rsidR="00975DCC" w:rsidRPr="00975DCC">
              <w:rPr>
                <w:rFonts w:ascii="Times New Roman" w:hAnsi="Times New Roman"/>
                <w:rPrChange w:id="888" w:author="Jonathan Hicks" w:date="2024-12-05T16:47:00Z">
                  <w:rPr/>
                </w:rPrChange>
              </w:rPr>
              <w:t>how the Medicaid agency will compliance with the following service plan sub-assurances:</w:t>
            </w:r>
          </w:p>
          <w:p w14:paraId="6D1BF256" w14:textId="578E9ED3" w:rsidR="007664B7" w:rsidRDefault="007664B7">
            <w:pPr>
              <w:pStyle w:val="Instructions-Bullet-Level1"/>
              <w:tabs>
                <w:tab w:val="clear" w:pos="360"/>
              </w:tabs>
              <w:spacing w:after="0"/>
              <w:ind w:left="144" w:firstLine="0"/>
              <w:jc w:val="left"/>
              <w:rPr>
                <w:color w:val="auto"/>
              </w:rPr>
              <w:pPrChange w:id="889" w:author="Jonathan Hicks" w:date="2024-12-05T16:47:00Z">
                <w:pPr>
                  <w:pStyle w:val="Instructions-Bullet-Level1"/>
                  <w:tabs>
                    <w:tab w:val="clear" w:pos="360"/>
                  </w:tabs>
                  <w:spacing w:after="0"/>
                  <w:jc w:val="left"/>
                </w:pPr>
              </w:pPrChange>
            </w:pPr>
          </w:p>
          <w:p w14:paraId="642CCB45" w14:textId="0C55C388" w:rsidR="007664B7" w:rsidRPr="00BA2B4B" w:rsidRDefault="007664B7">
            <w:pPr>
              <w:pStyle w:val="Instructions-Bullet-Level1"/>
              <w:numPr>
                <w:ilvl w:val="0"/>
                <w:numId w:val="71"/>
              </w:numPr>
              <w:jc w:val="left"/>
              <w:rPr>
                <w:color w:val="auto"/>
              </w:rPr>
              <w:pPrChange w:id="890" w:author="Evan Katz" w:date="2019-06-17T15:11:00Z">
                <w:pPr>
                  <w:pStyle w:val="Instructions-Bullet-Level1"/>
                  <w:numPr>
                    <w:numId w:val="71"/>
                  </w:numPr>
                  <w:tabs>
                    <w:tab w:val="clear" w:pos="360"/>
                  </w:tabs>
                  <w:ind w:left="504" w:hanging="360"/>
                </w:pPr>
              </w:pPrChange>
            </w:pPr>
            <w:r w:rsidRPr="00BA2B4B">
              <w:rPr>
                <w:color w:val="auto"/>
              </w:rPr>
              <w:t xml:space="preserve">Service plans </w:t>
            </w:r>
            <w:r w:rsidRPr="00BA2B4B">
              <w:t>address</w:t>
            </w:r>
            <w:r w:rsidRPr="00BA2B4B">
              <w:rPr>
                <w:color w:val="auto"/>
              </w:rPr>
              <w:t xml:space="preserve"> all participants’ assessed needs (including health and safety risk factors) and personal </w:t>
            </w:r>
            <w:r w:rsidR="005E52C5">
              <w:rPr>
                <w:color w:val="auto"/>
              </w:rPr>
              <w:t xml:space="preserve">and community integration </w:t>
            </w:r>
            <w:r w:rsidRPr="00BA2B4B">
              <w:rPr>
                <w:color w:val="auto"/>
              </w:rPr>
              <w:t>goals, either by waiver services or through other means.</w:t>
            </w:r>
            <w:r w:rsidRPr="0007746F">
              <w:t xml:space="preserve"> </w:t>
            </w:r>
            <w:ins w:id="891" w:author="Evan Katz" w:date="2019-06-17T15:28:00Z">
              <w:r w:rsidR="003C206D">
                <w:br/>
              </w:r>
            </w:ins>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ins w:id="892" w:author="Evan Katz" w:date="2019-06-17T15:28:00Z">
              <w:r w:rsidR="003C206D">
                <w:br/>
              </w:r>
            </w:ins>
          </w:p>
          <w:p w14:paraId="14C8C64C" w14:textId="2379563E" w:rsidR="007664B7" w:rsidRPr="00BA2B4B" w:rsidRDefault="007664B7">
            <w:pPr>
              <w:pStyle w:val="Instructions-Bullet-Level1"/>
              <w:numPr>
                <w:ilvl w:val="0"/>
                <w:numId w:val="71"/>
              </w:numPr>
              <w:jc w:val="left"/>
              <w:rPr>
                <w:color w:val="auto"/>
              </w:rPr>
              <w:pPrChange w:id="893" w:author="Evan Katz" w:date="2019-06-17T15:11:00Z">
                <w:pPr>
                  <w:pStyle w:val="Instructions-Bullet-Level1"/>
                  <w:numPr>
                    <w:numId w:val="71"/>
                  </w:numPr>
                  <w:tabs>
                    <w:tab w:val="clear" w:pos="360"/>
                  </w:tabs>
                  <w:ind w:left="504" w:hanging="360"/>
                </w:pPr>
              </w:pPrChange>
            </w:pPr>
            <w:r w:rsidRPr="00BA2B4B">
              <w:rPr>
                <w:color w:val="auto"/>
              </w:rPr>
              <w:t>Service plans are updated/revised at least annually or when</w:t>
            </w:r>
            <w:r w:rsidR="005E52C5">
              <w:rPr>
                <w:color w:val="auto"/>
              </w:rPr>
              <w:t xml:space="preserve"> the individual’s circumstances or needs change significantly, or at the request of the individual</w:t>
            </w:r>
            <w:r w:rsidRPr="00BA2B4B">
              <w:rPr>
                <w:color w:val="auto"/>
              </w:rPr>
              <w:t>.</w:t>
            </w:r>
            <w:ins w:id="894" w:author="Evan Katz" w:date="2019-06-17T15:29:00Z">
              <w:r w:rsidR="003C206D">
                <w:rPr>
                  <w:color w:val="auto"/>
                </w:rPr>
                <w:br/>
              </w:r>
            </w:ins>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ins w:id="895" w:author="Evan Katz" w:date="2019-06-17T15:29:00Z">
              <w:r w:rsidR="003C206D">
                <w:br/>
              </w:r>
            </w:ins>
          </w:p>
          <w:p w14:paraId="756C0CBA" w14:textId="24B9926D" w:rsidR="007664B7" w:rsidRPr="00643BF6" w:rsidRDefault="007664B7" w:rsidP="00366E45">
            <w:pPr>
              <w:pStyle w:val="Instructions-Bullet-Level1"/>
              <w:numPr>
                <w:ilvl w:val="0"/>
                <w:numId w:val="71"/>
              </w:numPr>
              <w:jc w:val="left"/>
              <w:rPr>
                <w:color w:val="auto"/>
              </w:rPr>
            </w:pPr>
            <w:r w:rsidRPr="00BA2B4B">
              <w:rPr>
                <w:color w:val="auto"/>
              </w:rPr>
              <w:t>Services are delivered in accordance with the service plan, including in the type, scope, amount, duration, and frequency specified in the service plan.</w:t>
            </w:r>
            <w:r w:rsidRPr="0007746F">
              <w:t xml:space="preserve"> </w:t>
            </w:r>
            <w:r w:rsidR="003C206D">
              <w:br/>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p>
          <w:p w14:paraId="7E33208F" w14:textId="2D1A2194" w:rsidR="003C206D" w:rsidRPr="00BA2B4B" w:rsidRDefault="003C206D" w:rsidP="00643BF6">
            <w:pPr>
              <w:pStyle w:val="Instructions-Bullet-Level1"/>
              <w:tabs>
                <w:tab w:val="clear" w:pos="360"/>
              </w:tabs>
              <w:ind w:left="504" w:firstLine="0"/>
              <w:jc w:val="left"/>
              <w:rPr>
                <w:color w:val="auto"/>
              </w:rPr>
            </w:pPr>
          </w:p>
          <w:p w14:paraId="0799E587" w14:textId="2333C7C3" w:rsidR="003C206D" w:rsidRPr="00643BF6" w:rsidRDefault="007664B7" w:rsidP="003C206D">
            <w:pPr>
              <w:pStyle w:val="Instructions-Bullet-Level1"/>
              <w:numPr>
                <w:ilvl w:val="0"/>
                <w:numId w:val="71"/>
              </w:numPr>
              <w:jc w:val="left"/>
              <w:rPr>
                <w:color w:val="auto"/>
              </w:rPr>
            </w:pPr>
            <w:r w:rsidRPr="00BA2B4B">
              <w:rPr>
                <w:color w:val="auto"/>
              </w:rPr>
              <w:t>Participants are afforded choice:</w:t>
            </w:r>
          </w:p>
          <w:p w14:paraId="70DDF9FE" w14:textId="597632DE" w:rsidR="007664B7" w:rsidRPr="00643BF6" w:rsidRDefault="007664B7" w:rsidP="003C206D">
            <w:pPr>
              <w:pStyle w:val="Instructions-Bullet-Level1"/>
              <w:numPr>
                <w:ilvl w:val="1"/>
                <w:numId w:val="71"/>
              </w:numPr>
              <w:jc w:val="left"/>
              <w:rPr>
                <w:color w:val="auto"/>
              </w:rPr>
            </w:pPr>
            <w:r w:rsidRPr="003C206D">
              <w:t xml:space="preserve">Between waiver services and institutional care; </w:t>
            </w:r>
            <w:r w:rsidR="003C206D">
              <w:br/>
            </w:r>
            <w:r w:rsidR="00654AE7" w:rsidRPr="00A90582">
              <w:fldChar w:fldCharType="begin">
                <w:ffData>
                  <w:name w:val="Check91"/>
                  <w:enabled/>
                  <w:calcOnExit w:val="0"/>
                  <w:checkBox>
                    <w:sizeAuto/>
                    <w:default w:val="0"/>
                  </w:checkBox>
                </w:ffData>
              </w:fldChar>
            </w:r>
            <w:r w:rsidRPr="003C206D">
              <w:instrText xml:space="preserve"> FORMCHECKBOX </w:instrText>
            </w:r>
            <w:r w:rsidR="00654AE7" w:rsidRPr="00A90582">
              <w:fldChar w:fldCharType="separate"/>
            </w:r>
            <w:r w:rsidR="00654AE7" w:rsidRPr="00A90582">
              <w:fldChar w:fldCharType="end"/>
            </w:r>
            <w:r w:rsidRPr="003C206D">
              <w:t xml:space="preserve"> Yes  </w:t>
            </w:r>
            <w:r w:rsidR="00654AE7" w:rsidRPr="00A90582">
              <w:fldChar w:fldCharType="begin">
                <w:ffData>
                  <w:name w:val="Check91"/>
                  <w:enabled/>
                  <w:calcOnExit w:val="0"/>
                  <w:checkBox>
                    <w:sizeAuto/>
                    <w:default w:val="0"/>
                  </w:checkBox>
                </w:ffData>
              </w:fldChar>
            </w:r>
            <w:r w:rsidRPr="003C206D">
              <w:instrText xml:space="preserve"> FORMCHECKBOX </w:instrText>
            </w:r>
            <w:r w:rsidR="00654AE7" w:rsidRPr="00A90582">
              <w:fldChar w:fldCharType="separate"/>
            </w:r>
            <w:r w:rsidR="00654AE7" w:rsidRPr="00A90582">
              <w:fldChar w:fldCharType="end"/>
            </w:r>
            <w:r w:rsidRPr="003C206D">
              <w:t xml:space="preserve">  No</w:t>
            </w:r>
            <w:r w:rsidR="003C206D">
              <w:br/>
            </w:r>
          </w:p>
          <w:p w14:paraId="55661F72" w14:textId="268A5035" w:rsidR="007664B7" w:rsidRPr="00A90582" w:rsidRDefault="007664B7" w:rsidP="00643BF6">
            <w:pPr>
              <w:pStyle w:val="Instructions-Bullet-Level1"/>
              <w:numPr>
                <w:ilvl w:val="1"/>
                <w:numId w:val="71"/>
              </w:numPr>
              <w:jc w:val="left"/>
              <w:rPr>
                <w:b/>
              </w:rPr>
            </w:pPr>
            <w:r w:rsidRPr="00A90582">
              <w:t>Between/among waiver services and providers</w:t>
            </w:r>
            <w:r w:rsidRPr="00A90582">
              <w:rPr>
                <w:b/>
              </w:rPr>
              <w:t>.</w:t>
            </w:r>
            <w:r w:rsidRPr="00A90582">
              <w:t xml:space="preserve">  </w:t>
            </w:r>
            <w:r w:rsidR="003C206D">
              <w:br/>
            </w:r>
            <w:r w:rsidR="00654AE7" w:rsidRPr="00A90582">
              <w:fldChar w:fldCharType="begin">
                <w:ffData>
                  <w:name w:val="Check91"/>
                  <w:enabled/>
                  <w:calcOnExit w:val="0"/>
                  <w:checkBox>
                    <w:sizeAuto/>
                    <w:default w:val="0"/>
                  </w:checkBox>
                </w:ffData>
              </w:fldChar>
            </w:r>
            <w:r w:rsidRPr="00A90582">
              <w:instrText xml:space="preserve"> FORMCHECKBOX </w:instrText>
            </w:r>
            <w:r w:rsidR="00654AE7" w:rsidRPr="00A90582">
              <w:fldChar w:fldCharType="separate"/>
            </w:r>
            <w:r w:rsidR="00654AE7" w:rsidRPr="00A90582">
              <w:fldChar w:fldCharType="end"/>
            </w:r>
            <w:r w:rsidRPr="00A90582">
              <w:t xml:space="preserve"> Yes  </w:t>
            </w:r>
            <w:r w:rsidR="00654AE7" w:rsidRPr="00A90582">
              <w:fldChar w:fldCharType="begin">
                <w:ffData>
                  <w:name w:val="Check91"/>
                  <w:enabled/>
                  <w:calcOnExit w:val="0"/>
                  <w:checkBox>
                    <w:sizeAuto/>
                    <w:default w:val="0"/>
                  </w:checkBox>
                </w:ffData>
              </w:fldChar>
            </w:r>
            <w:r w:rsidRPr="00A90582">
              <w:instrText xml:space="preserve"> FORMCHECKBOX </w:instrText>
            </w:r>
            <w:r w:rsidR="00654AE7" w:rsidRPr="00A90582">
              <w:fldChar w:fldCharType="separate"/>
            </w:r>
            <w:r w:rsidR="00654AE7" w:rsidRPr="00A90582">
              <w:fldChar w:fldCharType="end"/>
            </w:r>
            <w:r w:rsidRPr="00A90582">
              <w:t xml:space="preserve">  No</w:t>
            </w:r>
          </w:p>
          <w:p w14:paraId="7D2B4466" w14:textId="77777777" w:rsidR="002B060C" w:rsidRPr="002B060C" w:rsidRDefault="002B060C">
            <w:pPr>
              <w:spacing w:line="260" w:lineRule="exact"/>
              <w:ind w:left="504"/>
              <w:rPr>
                <w:rFonts w:ascii="Times New Roman" w:hAnsi="Times New Roman"/>
                <w:b/>
              </w:rPr>
              <w:pPrChange w:id="896" w:author="Evan Katz" w:date="2019-06-17T15:11:00Z">
                <w:pPr>
                  <w:spacing w:line="260" w:lineRule="exact"/>
                  <w:ind w:left="504"/>
                  <w:jc w:val="both"/>
                </w:pPr>
              </w:pPrChange>
            </w:pPr>
          </w:p>
          <w:p w14:paraId="680E93F4" w14:textId="3C76D4F0" w:rsidR="005E52C5" w:rsidRDefault="005E52C5">
            <w:pPr>
              <w:numPr>
                <w:ilvl w:val="0"/>
                <w:numId w:val="71"/>
              </w:numPr>
              <w:spacing w:after="120" w:line="260" w:lineRule="exact"/>
              <w:rPr>
                <w:rFonts w:ascii="Times New Roman" w:hAnsi="Times New Roman"/>
              </w:rPr>
            </w:pPr>
            <w:r>
              <w:rPr>
                <w:rFonts w:ascii="Times New Roman" w:hAnsi="Times New Roman"/>
              </w:rPr>
              <w:t>The state monitors service plan development in accordance with its policies and procedures.</w:t>
            </w:r>
            <w:r w:rsidR="00CA175B">
              <w:rPr>
                <w:rFonts w:ascii="Times New Roman" w:hAnsi="Times New Roman"/>
              </w:rPr>
              <w:br/>
            </w:r>
            <w:r w:rsidR="00CA175B" w:rsidRPr="002B060C">
              <w:rPr>
                <w:rFonts w:ascii="Times New Roman" w:hAnsi="Times New Roman"/>
              </w:rPr>
              <w:fldChar w:fldCharType="begin">
                <w:ffData>
                  <w:name w:val="Check91"/>
                  <w:enabled/>
                  <w:calcOnExit w:val="0"/>
                  <w:checkBox>
                    <w:sizeAuto/>
                    <w:default w:val="0"/>
                  </w:checkBox>
                </w:ffData>
              </w:fldChar>
            </w:r>
            <w:r w:rsidR="00CA175B" w:rsidRPr="002B060C">
              <w:rPr>
                <w:rFonts w:ascii="Times New Roman" w:hAnsi="Times New Roman"/>
              </w:rPr>
              <w:instrText xml:space="preserve"> FORMCHECKBOX </w:instrText>
            </w:r>
            <w:r w:rsidR="00CA175B" w:rsidRPr="002B060C">
              <w:rPr>
                <w:rFonts w:ascii="Times New Roman" w:hAnsi="Times New Roman"/>
              </w:rPr>
            </w:r>
            <w:r w:rsidR="00CA175B" w:rsidRPr="002B060C">
              <w:rPr>
                <w:rFonts w:ascii="Times New Roman" w:hAnsi="Times New Roman"/>
              </w:rPr>
              <w:fldChar w:fldCharType="separate"/>
            </w:r>
            <w:r w:rsidR="00CA175B" w:rsidRPr="002B060C">
              <w:rPr>
                <w:rFonts w:ascii="Times New Roman" w:hAnsi="Times New Roman"/>
              </w:rPr>
              <w:fldChar w:fldCharType="end"/>
            </w:r>
            <w:r w:rsidR="00CA175B" w:rsidRPr="002B060C">
              <w:rPr>
                <w:rFonts w:ascii="Times New Roman" w:hAnsi="Times New Roman"/>
              </w:rPr>
              <w:t xml:space="preserve"> Yes  </w:t>
            </w:r>
            <w:r w:rsidR="00CA175B" w:rsidRPr="002B060C">
              <w:rPr>
                <w:rFonts w:ascii="Times New Roman" w:hAnsi="Times New Roman"/>
              </w:rPr>
              <w:fldChar w:fldCharType="begin">
                <w:ffData>
                  <w:name w:val="Check91"/>
                  <w:enabled/>
                  <w:calcOnExit w:val="0"/>
                  <w:checkBox>
                    <w:sizeAuto/>
                    <w:default w:val="0"/>
                  </w:checkBox>
                </w:ffData>
              </w:fldChar>
            </w:r>
            <w:r w:rsidR="00CA175B" w:rsidRPr="002B060C">
              <w:rPr>
                <w:rFonts w:ascii="Times New Roman" w:hAnsi="Times New Roman"/>
              </w:rPr>
              <w:instrText xml:space="preserve"> FORMCHECKBOX </w:instrText>
            </w:r>
            <w:r w:rsidR="00CA175B" w:rsidRPr="002B060C">
              <w:rPr>
                <w:rFonts w:ascii="Times New Roman" w:hAnsi="Times New Roman"/>
              </w:rPr>
            </w:r>
            <w:r w:rsidR="00CA175B" w:rsidRPr="002B060C">
              <w:rPr>
                <w:rFonts w:ascii="Times New Roman" w:hAnsi="Times New Roman"/>
              </w:rPr>
              <w:fldChar w:fldCharType="separate"/>
            </w:r>
            <w:r w:rsidR="00CA175B" w:rsidRPr="002B060C">
              <w:rPr>
                <w:rFonts w:ascii="Times New Roman" w:hAnsi="Times New Roman"/>
              </w:rPr>
              <w:fldChar w:fldCharType="end"/>
            </w:r>
            <w:r w:rsidR="00CA175B" w:rsidRPr="002B060C">
              <w:rPr>
                <w:rFonts w:ascii="Times New Roman" w:hAnsi="Times New Roman"/>
              </w:rPr>
              <w:t xml:space="preserve">  No</w:t>
            </w:r>
          </w:p>
          <w:p w14:paraId="49D13A92" w14:textId="13A97C34" w:rsidR="007664B7" w:rsidRDefault="007664B7">
            <w:pPr>
              <w:numPr>
                <w:ilvl w:val="0"/>
                <w:numId w:val="71"/>
              </w:numPr>
              <w:spacing w:after="120" w:line="260" w:lineRule="exact"/>
              <w:rPr>
                <w:rFonts w:ascii="Times New Roman" w:hAnsi="Times New Roman"/>
              </w:rPr>
              <w:pPrChange w:id="897" w:author="Evan Katz" w:date="2019-06-17T15:11:00Z">
                <w:pPr>
                  <w:numPr>
                    <w:numId w:val="71"/>
                  </w:numPr>
                  <w:spacing w:after="120" w:line="260" w:lineRule="exact"/>
                  <w:ind w:left="504" w:hanging="360"/>
                  <w:jc w:val="both"/>
                </w:pPr>
              </w:pPrChange>
            </w:pPr>
            <w:r>
              <w:rPr>
                <w:rFonts w:ascii="Times New Roman" w:hAnsi="Times New Roman"/>
              </w:rPr>
              <w:t>How frequently oversight is conducted</w:t>
            </w:r>
            <w:r w:rsidR="002B060C">
              <w:rPr>
                <w:rFonts w:ascii="Times New Roman" w:hAnsi="Times New Roman"/>
              </w:rPr>
              <w:t>.</w:t>
            </w:r>
            <w:r>
              <w:rPr>
                <w:rFonts w:ascii="Times New Roman" w:hAnsi="Times New Roman"/>
              </w:rPr>
              <w:t xml:space="preserve"> </w:t>
            </w:r>
            <w:ins w:id="898" w:author="Evan Katz" w:date="2019-06-17T15:30: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p>
          <w:p w14:paraId="56D99855" w14:textId="366D4B1B" w:rsidR="003C206D" w:rsidRPr="003C206D" w:rsidRDefault="007664B7">
            <w:pPr>
              <w:numPr>
                <w:ilvl w:val="0"/>
                <w:numId w:val="71"/>
              </w:numPr>
              <w:spacing w:after="120" w:line="260" w:lineRule="exact"/>
              <w:rPr>
                <w:rFonts w:ascii="Times New Roman" w:hAnsi="Times New Roman"/>
              </w:rPr>
              <w:pPrChange w:id="899" w:author="Evan Katz" w:date="2019-06-17T15:30:00Z">
                <w:pPr>
                  <w:numPr>
                    <w:numId w:val="71"/>
                  </w:numPr>
                  <w:spacing w:after="120" w:line="260" w:lineRule="exact"/>
                  <w:ind w:left="504" w:hanging="360"/>
                  <w:jc w:val="both"/>
                </w:pPr>
              </w:pPrChange>
            </w:pPr>
            <w:r>
              <w:rPr>
                <w:rFonts w:ascii="Times New Roman" w:hAnsi="Times New Roman"/>
              </w:rPr>
              <w:t>The entity (or entities) responsible for the discovery and remediation activities</w:t>
            </w:r>
            <w:r w:rsidR="00C83295">
              <w:rPr>
                <w:rFonts w:ascii="Times New Roman" w:hAnsi="Times New Roman"/>
              </w:rPr>
              <w:t>, the state’s method for addressing individual problems as they are discovered, identifying systemic deficiencies, and implementing remediation actions</w:t>
            </w:r>
            <w:r>
              <w:rPr>
                <w:rFonts w:ascii="Times New Roman" w:hAnsi="Times New Roman"/>
              </w:rPr>
              <w:t>.</w:t>
            </w:r>
            <w:ins w:id="900" w:author="Poisal, Kathryn (CMS/CMCS)" w:date="2024-09-20T10:59:00Z">
              <w:r w:rsidR="00C83295">
                <w:rPr>
                  <w:rFonts w:ascii="Times New Roman" w:hAnsi="Times New Roman"/>
                </w:rPr>
                <w:t xml:space="preserve"> </w:t>
              </w:r>
            </w:ins>
            <w:ins w:id="901" w:author="Evan Katz" w:date="2019-06-17T15:30: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p>
          <w:p w14:paraId="5135E8C6" w14:textId="6C4DE195" w:rsidR="007664B7" w:rsidRDefault="002B060C">
            <w:pPr>
              <w:spacing w:after="120" w:line="260" w:lineRule="exact"/>
              <w:rPr>
                <w:rFonts w:ascii="Times New Roman" w:hAnsi="Times New Roman"/>
              </w:rPr>
              <w:pPrChange w:id="902" w:author="Evan Katz" w:date="2019-06-17T15:11:00Z">
                <w:pPr>
                  <w:spacing w:after="120" w:line="260" w:lineRule="exact"/>
                  <w:jc w:val="both"/>
                </w:pPr>
              </w:pPrChange>
            </w:pPr>
            <w:r>
              <w:rPr>
                <w:rFonts w:ascii="Times New Roman" w:hAnsi="Times New Roman"/>
              </w:rPr>
              <w:t>When the s</w:t>
            </w:r>
            <w:r w:rsidR="007664B7">
              <w:rPr>
                <w:rFonts w:ascii="Times New Roman" w:hAnsi="Times New Roman"/>
              </w:rPr>
              <w:t xml:space="preserve">tate lacks processes to produce data associated with discovery and remediation activities, the </w:t>
            </w:r>
            <w:r w:rsidR="00721617">
              <w:rPr>
                <w:rFonts w:ascii="Times New Roman" w:hAnsi="Times New Roman"/>
              </w:rPr>
              <w:t>s</w:t>
            </w:r>
            <w:r w:rsidR="007664B7">
              <w:rPr>
                <w:rFonts w:ascii="Times New Roman" w:hAnsi="Times New Roman"/>
              </w:rPr>
              <w:t>tate employs timelines that include the following:</w:t>
            </w:r>
          </w:p>
          <w:p w14:paraId="1C2FC561" w14:textId="48E19250" w:rsidR="007664B7" w:rsidRDefault="007664B7">
            <w:pPr>
              <w:numPr>
                <w:ilvl w:val="0"/>
                <w:numId w:val="71"/>
              </w:numPr>
              <w:spacing w:after="120" w:line="260" w:lineRule="exact"/>
              <w:rPr>
                <w:rFonts w:ascii="Times New Roman" w:hAnsi="Times New Roman"/>
              </w:rPr>
              <w:pPrChange w:id="903" w:author="Evan Katz" w:date="2019-06-17T15:11:00Z">
                <w:pPr>
                  <w:numPr>
                    <w:numId w:val="71"/>
                  </w:numPr>
                  <w:spacing w:after="120" w:line="260" w:lineRule="exact"/>
                  <w:ind w:left="504" w:hanging="360"/>
                  <w:jc w:val="both"/>
                </w:pPr>
              </w:pPrChange>
            </w:pPr>
            <w:r>
              <w:rPr>
                <w:rFonts w:ascii="Times New Roman" w:hAnsi="Times New Roman"/>
              </w:rPr>
              <w:t>Specific tasks associated with the design and implementation of disco</w:t>
            </w:r>
            <w:r w:rsidR="002B060C">
              <w:rPr>
                <w:rFonts w:ascii="Times New Roman" w:hAnsi="Times New Roman"/>
              </w:rPr>
              <w:t>very and remediation activities.</w:t>
            </w:r>
            <w:r w:rsidRPr="0007746F">
              <w:rPr>
                <w:rFonts w:ascii="Times New Roman" w:hAnsi="Times New Roman"/>
              </w:rPr>
              <w:t xml:space="preserve"> </w:t>
            </w:r>
            <w:ins w:id="904" w:author="Evan Katz" w:date="2019-06-17T15:30: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p>
          <w:p w14:paraId="6FB3DEB8" w14:textId="78642422" w:rsidR="007664B7" w:rsidRPr="002B060C" w:rsidRDefault="007664B7">
            <w:pPr>
              <w:pStyle w:val="ListParagraph"/>
              <w:numPr>
                <w:ilvl w:val="0"/>
                <w:numId w:val="71"/>
              </w:numPr>
              <w:rPr>
                <w:rFonts w:ascii="Times New Roman" w:hAnsi="Times New Roman"/>
                <w:kern w:val="22"/>
              </w:rPr>
              <w:pPrChange w:id="905" w:author="Evan Katz" w:date="2019-06-17T15:11:00Z">
                <w:pPr>
                  <w:pStyle w:val="ListParagraph"/>
                  <w:numPr>
                    <w:numId w:val="71"/>
                  </w:numPr>
                  <w:ind w:left="504" w:hanging="360"/>
                  <w:jc w:val="both"/>
                </w:pPr>
              </w:pPrChange>
            </w:pPr>
            <w:r w:rsidRPr="002B060C">
              <w:rPr>
                <w:rFonts w:ascii="Times New Roman" w:hAnsi="Times New Roman"/>
              </w:rPr>
              <w:t>Major milestones</w:t>
            </w:r>
            <w:r w:rsidR="002B060C" w:rsidRPr="002B060C">
              <w:rPr>
                <w:rFonts w:ascii="Times New Roman" w:hAnsi="Times New Roman"/>
              </w:rPr>
              <w:t xml:space="preserve"> for completing the improvement.</w:t>
            </w:r>
            <w:ins w:id="906" w:author="Evan Katz" w:date="2019-06-17T15:30:00Z">
              <w:r w:rsidR="003C206D">
                <w:rPr>
                  <w:rFonts w:ascii="Times New Roman" w:hAnsi="Times New Roman"/>
                </w:rPr>
                <w:br/>
              </w:r>
            </w:ins>
            <w:r w:rsidR="00654AE7" w:rsidRPr="002B060C">
              <w:rPr>
                <w:rFonts w:ascii="Times New Roman" w:hAnsi="Times New Roman"/>
              </w:rPr>
              <w:fldChar w:fldCharType="begin">
                <w:ffData>
                  <w:name w:val="Check91"/>
                  <w:enabled/>
                  <w:calcOnExit w:val="0"/>
                  <w:checkBox>
                    <w:sizeAuto/>
                    <w:default w:val="0"/>
                  </w:checkBox>
                </w:ffData>
              </w:fldChar>
            </w:r>
            <w:r w:rsidRPr="002B060C">
              <w:rPr>
                <w:rFonts w:ascii="Times New Roman" w:hAnsi="Times New Roman"/>
              </w:rPr>
              <w:instrText xml:space="preserve"> FORMCHECKBOX </w:instrText>
            </w:r>
            <w:r w:rsidR="00654AE7" w:rsidRPr="002B060C">
              <w:rPr>
                <w:rFonts w:ascii="Times New Roman" w:hAnsi="Times New Roman"/>
              </w:rPr>
            </w:r>
            <w:r w:rsidR="00654AE7" w:rsidRPr="002B060C">
              <w:rPr>
                <w:rFonts w:ascii="Times New Roman" w:hAnsi="Times New Roman"/>
              </w:rPr>
              <w:fldChar w:fldCharType="separate"/>
            </w:r>
            <w:r w:rsidR="00654AE7" w:rsidRPr="002B060C">
              <w:rPr>
                <w:rFonts w:ascii="Times New Roman" w:hAnsi="Times New Roman"/>
              </w:rPr>
              <w:fldChar w:fldCharType="end"/>
            </w:r>
            <w:r w:rsidRPr="002B060C">
              <w:rPr>
                <w:rFonts w:ascii="Times New Roman" w:hAnsi="Times New Roman"/>
              </w:rPr>
              <w:t xml:space="preserve"> Yes  </w:t>
            </w:r>
            <w:r w:rsidR="00654AE7" w:rsidRPr="002B060C">
              <w:rPr>
                <w:rFonts w:ascii="Times New Roman" w:hAnsi="Times New Roman"/>
              </w:rPr>
              <w:fldChar w:fldCharType="begin">
                <w:ffData>
                  <w:name w:val="Check91"/>
                  <w:enabled/>
                  <w:calcOnExit w:val="0"/>
                  <w:checkBox>
                    <w:sizeAuto/>
                    <w:default w:val="0"/>
                  </w:checkBox>
                </w:ffData>
              </w:fldChar>
            </w:r>
            <w:r w:rsidRPr="002B060C">
              <w:rPr>
                <w:rFonts w:ascii="Times New Roman" w:hAnsi="Times New Roman"/>
              </w:rPr>
              <w:instrText xml:space="preserve"> FORMCHECKBOX </w:instrText>
            </w:r>
            <w:r w:rsidR="00654AE7" w:rsidRPr="002B060C">
              <w:rPr>
                <w:rFonts w:ascii="Times New Roman" w:hAnsi="Times New Roman"/>
              </w:rPr>
            </w:r>
            <w:r w:rsidR="00654AE7" w:rsidRPr="002B060C">
              <w:rPr>
                <w:rFonts w:ascii="Times New Roman" w:hAnsi="Times New Roman"/>
              </w:rPr>
              <w:fldChar w:fldCharType="separate"/>
            </w:r>
            <w:r w:rsidR="00654AE7" w:rsidRPr="002B060C">
              <w:rPr>
                <w:rFonts w:ascii="Times New Roman" w:hAnsi="Times New Roman"/>
              </w:rPr>
              <w:fldChar w:fldCharType="end"/>
            </w:r>
            <w:r w:rsidRPr="002B060C">
              <w:rPr>
                <w:rFonts w:ascii="Times New Roman" w:hAnsi="Times New Roman"/>
              </w:rPr>
              <w:t xml:space="preserve">  No</w:t>
            </w:r>
            <w:ins w:id="907" w:author="Evan Katz" w:date="2019-06-17T15:31:00Z">
              <w:r w:rsidR="003C206D">
                <w:rPr>
                  <w:rFonts w:ascii="Times New Roman" w:hAnsi="Times New Roman"/>
                </w:rPr>
                <w:br/>
              </w:r>
            </w:ins>
          </w:p>
        </w:tc>
        <w:tc>
          <w:tcPr>
            <w:tcW w:w="3240" w:type="dxa"/>
          </w:tcPr>
          <w:p w14:paraId="627439CB" w14:textId="77777777" w:rsidR="007664B7" w:rsidRPr="00E96FFD" w:rsidRDefault="007664B7">
            <w:pPr>
              <w:rPr>
                <w:rFonts w:ascii="Times New Roman" w:hAnsi="Times New Roman"/>
                <w:bCs/>
              </w:rPr>
            </w:pPr>
          </w:p>
        </w:tc>
      </w:tr>
    </w:tbl>
    <w:p w14:paraId="0BEA3614" w14:textId="059AC31D" w:rsidR="00961BF4" w:rsidRPr="007664B7" w:rsidRDefault="00CC7B03">
      <w:pPr>
        <w:rPr>
          <w:rFonts w:ascii="Times New Roman" w:hAnsi="Times New Roman"/>
          <w:kern w:val="22"/>
          <w:sz w:val="22"/>
          <w:szCs w:val="22"/>
        </w:rPr>
        <w:pPrChange w:id="908" w:author="Evan Katz" w:date="2019-06-17T15:11:00Z">
          <w:pPr>
            <w:jc w:val="both"/>
          </w:pPr>
        </w:pPrChange>
      </w:pPr>
      <w:r>
        <w:br w:type="page"/>
      </w:r>
      <w:bookmarkStart w:id="909" w:name="_Toc111346310"/>
      <w:r w:rsidR="00420D64" w:rsidRPr="00420D64">
        <w:t>Instrument</w:t>
      </w:r>
      <w:r w:rsidR="00E96FFD" w:rsidRPr="00420D64">
        <w:t xml:space="preserve"> for Reviewing 1915(c) Waiver Applications</w:t>
      </w:r>
      <w:bookmarkStart w:id="910" w:name="_Toc109201802"/>
      <w:bookmarkEnd w:id="880"/>
      <w:bookmarkEnd w:id="909"/>
    </w:p>
    <w:p w14:paraId="332944C1" w14:textId="77777777" w:rsidR="00E96FFD" w:rsidRPr="00CC7B03" w:rsidRDefault="00420D64">
      <w:pPr>
        <w:pStyle w:val="Heading1"/>
        <w:jc w:val="left"/>
        <w:pPrChange w:id="911" w:author="Evan Katz" w:date="2019-06-17T15:11:00Z">
          <w:pPr>
            <w:pStyle w:val="Heading1"/>
          </w:pPr>
        </w:pPrChange>
      </w:pPr>
      <w:bookmarkStart w:id="912" w:name="_Toc111346311"/>
      <w:r w:rsidRPr="00420D64">
        <w:t>Worksheet</w:t>
      </w:r>
      <w:r w:rsidR="00E96FFD" w:rsidRPr="00420D64">
        <w:t xml:space="preserve"> E: Participant Direction of Services</w:t>
      </w:r>
      <w:bookmarkEnd w:id="910"/>
      <w:bookmarkEnd w:id="912"/>
    </w:p>
    <w:p w14:paraId="513F6F63" w14:textId="77777777" w:rsidR="00E96FFD" w:rsidRPr="00E96FFD" w:rsidRDefault="00E96FFD">
      <w:pPr>
        <w:rPr>
          <w:rFonts w:ascii="Times New Roman" w:hAnsi="Times New Roman"/>
          <w:sz w:val="22"/>
          <w:szCs w:val="22"/>
        </w:rPr>
        <w:pPrChange w:id="913" w:author="Evan Katz" w:date="2019-06-17T15:11:00Z">
          <w:pPr>
            <w:jc w:val="both"/>
          </w:pPr>
        </w:pPrChange>
      </w:pPr>
    </w:p>
    <w:tbl>
      <w:tblPr>
        <w:tblStyle w:val="TableGrid"/>
        <w:tblW w:w="14040" w:type="dxa"/>
        <w:tblInd w:w="648" w:type="dxa"/>
        <w:tblLayout w:type="fixed"/>
        <w:tblLook w:val="01E0" w:firstRow="1" w:lastRow="1" w:firstColumn="1" w:lastColumn="1" w:noHBand="0" w:noVBand="0"/>
      </w:tblPr>
      <w:tblGrid>
        <w:gridCol w:w="2880"/>
        <w:gridCol w:w="8100"/>
        <w:gridCol w:w="3060"/>
        <w:tblGridChange w:id="914">
          <w:tblGrid>
            <w:gridCol w:w="2880"/>
            <w:gridCol w:w="8100"/>
            <w:gridCol w:w="3060"/>
          </w:tblGrid>
        </w:tblGridChange>
      </w:tblGrid>
      <w:tr w:rsidR="00160E8E" w:rsidRPr="00E96FFD" w14:paraId="71216BDF" w14:textId="77777777" w:rsidTr="00AE12B9">
        <w:trPr>
          <w:cantSplit/>
          <w:tblHeader/>
        </w:trPr>
        <w:tc>
          <w:tcPr>
            <w:tcW w:w="10980" w:type="dxa"/>
            <w:gridSpan w:val="2"/>
            <w:shd w:val="clear" w:color="auto" w:fill="D9D9D9"/>
          </w:tcPr>
          <w:p w14:paraId="2853CCB7" w14:textId="77777777" w:rsidR="00160E8E" w:rsidRPr="00E96FFD" w:rsidRDefault="00160E8E">
            <w:pPr>
              <w:rPr>
                <w:rFonts w:ascii="Times New Roman" w:hAnsi="Times New Roman"/>
                <w:b/>
              </w:rPr>
            </w:pPr>
            <w:r>
              <w:rPr>
                <w:rFonts w:ascii="Times New Roman" w:hAnsi="Times New Roman"/>
                <w:b/>
              </w:rPr>
              <w:t>E-1:  Overview</w:t>
            </w:r>
          </w:p>
          <w:p w14:paraId="01F81EDF" w14:textId="7535B453" w:rsidR="00160E8E" w:rsidRPr="00E96FFD" w:rsidRDefault="00160E8E">
            <w:pPr>
              <w:rPr>
                <w:rFonts w:ascii="Times New Roman" w:hAnsi="Times New Roman"/>
                <w:i/>
              </w:rPr>
            </w:pPr>
            <w:r w:rsidRPr="00E96FFD">
              <w:rPr>
                <w:rFonts w:ascii="Times New Roman" w:hAnsi="Times New Roman"/>
                <w:i/>
              </w:rPr>
              <w:t xml:space="preserve">This section is completed if the </w:t>
            </w:r>
            <w:r>
              <w:rPr>
                <w:rFonts w:ascii="Times New Roman" w:hAnsi="Times New Roman"/>
                <w:i/>
              </w:rPr>
              <w:t>s</w:t>
            </w:r>
            <w:r w:rsidRPr="00E96FFD">
              <w:rPr>
                <w:rFonts w:ascii="Times New Roman" w:hAnsi="Times New Roman"/>
                <w:i/>
              </w:rPr>
              <w:t xml:space="preserve">tate has indicated that it is incorporating participant direction into its waiver. </w:t>
            </w:r>
          </w:p>
        </w:tc>
        <w:tc>
          <w:tcPr>
            <w:tcW w:w="3060" w:type="dxa"/>
            <w:shd w:val="clear" w:color="auto" w:fill="D9D9D9"/>
          </w:tcPr>
          <w:p w14:paraId="26C510C7" w14:textId="77777777" w:rsidR="00160E8E" w:rsidRPr="00E96FFD" w:rsidRDefault="00160E8E">
            <w:pPr>
              <w:rPr>
                <w:rFonts w:ascii="Times New Roman" w:hAnsi="Times New Roman"/>
                <w:b/>
              </w:rPr>
              <w:pPrChange w:id="915" w:author="Evan Katz" w:date="2019-06-17T15:11:00Z">
                <w:pPr>
                  <w:jc w:val="center"/>
                </w:pPr>
              </w:pPrChange>
            </w:pPr>
            <w:r w:rsidRPr="00E96FFD">
              <w:rPr>
                <w:rFonts w:ascii="Times New Roman" w:hAnsi="Times New Roman"/>
                <w:b/>
              </w:rPr>
              <w:t>Analyst Notes</w:t>
            </w:r>
          </w:p>
        </w:tc>
      </w:tr>
      <w:tr w:rsidR="00E96FFD" w:rsidRPr="00E96FFD" w14:paraId="5630CA6E" w14:textId="77777777" w:rsidTr="0068624C">
        <w:tblPrEx>
          <w:tblW w:w="14040" w:type="dxa"/>
          <w:tblInd w:w="648" w:type="dxa"/>
          <w:tblLayout w:type="fixed"/>
          <w:tblLook w:val="01E0" w:firstRow="1" w:lastRow="1" w:firstColumn="1" w:lastColumn="1" w:noHBand="0" w:noVBand="0"/>
          <w:tblPrExChange w:id="916"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bottom w:val="single" w:sz="4" w:space="0" w:color="auto"/>
            </w:tcBorders>
            <w:tcPrChange w:id="917" w:author="Evan Katz" w:date="2019-06-17T14:42:00Z">
              <w:tcPr>
                <w:tcW w:w="2880" w:type="dxa"/>
                <w:tcBorders>
                  <w:bottom w:val="single" w:sz="4" w:space="0" w:color="auto"/>
                </w:tcBorders>
              </w:tcPr>
            </w:tcPrChange>
          </w:tcPr>
          <w:p w14:paraId="2A344917" w14:textId="77777777" w:rsidR="00E96FFD" w:rsidRPr="00E96FFD" w:rsidRDefault="00EA6A25">
            <w:pPr>
              <w:rPr>
                <w:rFonts w:ascii="Times New Roman" w:hAnsi="Times New Roman"/>
                <w:b/>
              </w:rPr>
            </w:pPr>
            <w:r>
              <w:rPr>
                <w:rFonts w:ascii="Times New Roman" w:hAnsi="Times New Roman"/>
                <w:b/>
              </w:rPr>
              <w:t>E-1-a:</w:t>
            </w:r>
            <w:r w:rsidR="00E96FFD" w:rsidRPr="00E96FFD">
              <w:rPr>
                <w:rFonts w:ascii="Times New Roman" w:hAnsi="Times New Roman"/>
                <w:b/>
              </w:rPr>
              <w:t xml:space="preserve">   Description of Participant Direction</w:t>
            </w:r>
          </w:p>
          <w:p w14:paraId="32E4D398" w14:textId="77777777" w:rsidR="00E96FFD" w:rsidRPr="00E96FFD" w:rsidRDefault="00E96FFD">
            <w:pPr>
              <w:rPr>
                <w:rFonts w:ascii="Times New Roman" w:hAnsi="Times New Roman"/>
              </w:rPr>
              <w:pPrChange w:id="918" w:author="Evan Katz" w:date="2019-06-17T15:11:00Z">
                <w:pPr>
                  <w:jc w:val="both"/>
                </w:pPr>
              </w:pPrChange>
            </w:pPr>
            <w:r w:rsidRPr="00E96FFD">
              <w:rPr>
                <w:rFonts w:ascii="Times New Roman" w:hAnsi="Times New Roman"/>
              </w:rPr>
              <w:t xml:space="preserve">   </w:t>
            </w:r>
          </w:p>
        </w:tc>
        <w:tc>
          <w:tcPr>
            <w:tcW w:w="8100" w:type="dxa"/>
            <w:tcBorders>
              <w:bottom w:val="single" w:sz="4" w:space="0" w:color="auto"/>
            </w:tcBorders>
            <w:tcPrChange w:id="919" w:author="Evan Katz" w:date="2019-06-17T14:42:00Z">
              <w:tcPr>
                <w:tcW w:w="8100" w:type="dxa"/>
                <w:tcBorders>
                  <w:bottom w:val="single" w:sz="4" w:space="0" w:color="auto"/>
                </w:tcBorders>
              </w:tcPr>
            </w:tcPrChange>
          </w:tcPr>
          <w:p w14:paraId="0F9638B3" w14:textId="77777777" w:rsidR="00E96FFD" w:rsidRPr="00E96FFD" w:rsidRDefault="000651B3">
            <w:pPr>
              <w:rPr>
                <w:rFonts w:ascii="Times New Roman" w:hAnsi="Times New Roman"/>
              </w:rPr>
            </w:pPr>
            <w:r>
              <w:rPr>
                <w:rFonts w:ascii="Times New Roman" w:hAnsi="Times New Roman"/>
              </w:rPr>
              <w:t xml:space="preserve">Does the </w:t>
            </w:r>
            <w:r w:rsidR="00E96FFD" w:rsidRPr="00E96FFD">
              <w:rPr>
                <w:rFonts w:ascii="Times New Roman" w:hAnsi="Times New Roman"/>
              </w:rPr>
              <w:t>overview contain a desc</w:t>
            </w:r>
            <w:r>
              <w:rPr>
                <w:rFonts w:ascii="Times New Roman" w:hAnsi="Times New Roman"/>
              </w:rPr>
              <w:t>ription of all of the following:</w:t>
            </w:r>
          </w:p>
          <w:p w14:paraId="1109F3A3" w14:textId="2D34B704" w:rsidR="00E96FFD" w:rsidRPr="00E96FFD" w:rsidRDefault="0017303E" w:rsidP="00F95944">
            <w:pPr>
              <w:numPr>
                <w:ilvl w:val="0"/>
                <w:numId w:val="36"/>
              </w:numPr>
              <w:tabs>
                <w:tab w:val="num" w:pos="252"/>
              </w:tabs>
              <w:ind w:left="252" w:hanging="252"/>
              <w:rPr>
                <w:rFonts w:ascii="Times New Roman" w:hAnsi="Times New Roman"/>
              </w:rPr>
            </w:pPr>
            <w:r>
              <w:rPr>
                <w:rFonts w:ascii="Times New Roman" w:hAnsi="Times New Roman"/>
              </w:rPr>
              <w:t>T</w:t>
            </w:r>
            <w:r w:rsidR="00E96FFD" w:rsidRPr="00E96FFD">
              <w:rPr>
                <w:rFonts w:ascii="Times New Roman" w:hAnsi="Times New Roman"/>
              </w:rPr>
              <w:t>he</w:t>
            </w:r>
            <w:r w:rsidR="00332DCE">
              <w:rPr>
                <w:rFonts w:ascii="Times New Roman" w:hAnsi="Times New Roman"/>
              </w:rPr>
              <w:t xml:space="preserve"> </w:t>
            </w:r>
            <w:r w:rsidR="00196D07">
              <w:rPr>
                <w:rFonts w:ascii="Times New Roman" w:hAnsi="Times New Roman"/>
              </w:rPr>
              <w:t xml:space="preserve">participant direction opportunities afforded to waiver </w:t>
            </w:r>
            <w:r w:rsidR="000651B3">
              <w:rPr>
                <w:rFonts w:ascii="Times New Roman" w:hAnsi="Times New Roman"/>
              </w:rPr>
              <w:t xml:space="preserve">participants?  </w:t>
            </w:r>
            <w:r w:rsidR="00CD6647">
              <w:rPr>
                <w:rFonts w:ascii="Times New Roman" w:hAnsi="Times New Roman"/>
              </w:rPr>
              <w:t xml:space="preserve">        </w:t>
            </w:r>
            <w:r w:rsidR="00654AE7" w:rsidRPr="0007746F">
              <w:rPr>
                <w:rFonts w:ascii="Times New Roman" w:hAnsi="Times New Roman"/>
              </w:rPr>
              <w:fldChar w:fldCharType="begin">
                <w:ffData>
                  <w:name w:val="Check91"/>
                  <w:enabled/>
                  <w:calcOnExit w:val="0"/>
                  <w:checkBox>
                    <w:sizeAuto/>
                    <w:default w:val="0"/>
                  </w:checkBox>
                </w:ffData>
              </w:fldChar>
            </w:r>
            <w:r w:rsidR="000651B3"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0651B3" w:rsidRPr="0007746F">
              <w:rPr>
                <w:rFonts w:ascii="Times New Roman" w:hAnsi="Times New Roman"/>
              </w:rPr>
              <w:t xml:space="preserve"> </w:t>
            </w:r>
            <w:r w:rsidR="000651B3"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000651B3"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0651B3" w:rsidRPr="0007746F">
              <w:rPr>
                <w:rFonts w:ascii="Times New Roman" w:hAnsi="Times New Roman"/>
              </w:rPr>
              <w:t xml:space="preserve">  </w:t>
            </w:r>
            <w:r w:rsidR="000651B3" w:rsidRPr="00E96FFD">
              <w:rPr>
                <w:rFonts w:ascii="Times New Roman" w:hAnsi="Times New Roman"/>
              </w:rPr>
              <w:t>No</w:t>
            </w:r>
            <w:ins w:id="920" w:author="Evan Katz" w:date="2019-06-17T15:31:00Z">
              <w:r w:rsidR="003C206D">
                <w:rPr>
                  <w:rFonts w:ascii="Times New Roman" w:hAnsi="Times New Roman"/>
                </w:rPr>
                <w:br/>
              </w:r>
            </w:ins>
          </w:p>
          <w:p w14:paraId="45D46811" w14:textId="4FA0A75B" w:rsidR="00E96FFD" w:rsidRPr="00E96FFD" w:rsidRDefault="000651B3" w:rsidP="00F95944">
            <w:pPr>
              <w:numPr>
                <w:ilvl w:val="0"/>
                <w:numId w:val="36"/>
              </w:numPr>
              <w:tabs>
                <w:tab w:val="num" w:pos="252"/>
              </w:tabs>
              <w:ind w:left="252" w:hanging="252"/>
              <w:rPr>
                <w:rFonts w:ascii="Times New Roman" w:hAnsi="Times New Roman"/>
              </w:rPr>
            </w:pPr>
            <w:r>
              <w:rPr>
                <w:rFonts w:ascii="Times New Roman" w:hAnsi="Times New Roman"/>
              </w:rPr>
              <w:t>T</w:t>
            </w:r>
            <w:r w:rsidR="00E96FFD" w:rsidRPr="00E96FFD">
              <w:rPr>
                <w:rFonts w:ascii="Times New Roman" w:hAnsi="Times New Roman"/>
              </w:rPr>
              <w:t>he process by which partici</w:t>
            </w:r>
            <w:r w:rsidR="00196D07">
              <w:rPr>
                <w:rFonts w:ascii="Times New Roman" w:hAnsi="Times New Roman"/>
              </w:rPr>
              <w:t>pants may access these part</w:t>
            </w:r>
            <w:r>
              <w:rPr>
                <w:rFonts w:ascii="Times New Roman" w:hAnsi="Times New Roman"/>
              </w:rPr>
              <w:t xml:space="preserve">icipant direction opportunities? </w:t>
            </w:r>
            <w:ins w:id="921" w:author="Evan Katz" w:date="2019-06-17T15:31: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922" w:author="Evan Katz" w:date="2019-06-17T15:31:00Z">
              <w:r w:rsidR="003C206D">
                <w:rPr>
                  <w:rFonts w:ascii="Times New Roman" w:hAnsi="Times New Roman"/>
                </w:rPr>
                <w:br/>
              </w:r>
            </w:ins>
          </w:p>
          <w:p w14:paraId="00A92255" w14:textId="36432A02" w:rsidR="00E96FFD" w:rsidRPr="00E96FFD" w:rsidRDefault="00E96FFD" w:rsidP="00F95944">
            <w:pPr>
              <w:numPr>
                <w:ilvl w:val="0"/>
                <w:numId w:val="36"/>
              </w:numPr>
              <w:tabs>
                <w:tab w:val="num" w:pos="252"/>
              </w:tabs>
              <w:ind w:left="252" w:hanging="252"/>
              <w:rPr>
                <w:rFonts w:ascii="Times New Roman" w:hAnsi="Times New Roman"/>
              </w:rPr>
            </w:pPr>
            <w:r w:rsidRPr="00E96FFD">
              <w:rPr>
                <w:rFonts w:ascii="Times New Roman" w:hAnsi="Times New Roman"/>
              </w:rPr>
              <w:t xml:space="preserve">The entities </w:t>
            </w:r>
            <w:r w:rsidR="00196D07">
              <w:rPr>
                <w:rFonts w:ascii="Times New Roman" w:hAnsi="Times New Roman"/>
              </w:rPr>
              <w:t xml:space="preserve">involved in </w:t>
            </w:r>
            <w:r w:rsidRPr="00E96FFD">
              <w:rPr>
                <w:rFonts w:ascii="Times New Roman" w:hAnsi="Times New Roman"/>
              </w:rPr>
              <w:t>support</w:t>
            </w:r>
            <w:r w:rsidR="00196D07">
              <w:rPr>
                <w:rFonts w:ascii="Times New Roman" w:hAnsi="Times New Roman"/>
              </w:rPr>
              <w:t>ing participant direction</w:t>
            </w:r>
            <w:r w:rsidR="000651B3">
              <w:rPr>
                <w:rFonts w:ascii="Times New Roman" w:hAnsi="Times New Roman"/>
              </w:rPr>
              <w:t xml:space="preserve">?  </w:t>
            </w:r>
            <w:ins w:id="923" w:author="Evan Katz" w:date="2019-06-17T15:31: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000651B3"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0651B3" w:rsidRPr="0007746F">
              <w:rPr>
                <w:rFonts w:ascii="Times New Roman" w:hAnsi="Times New Roman"/>
              </w:rPr>
              <w:t xml:space="preserve"> </w:t>
            </w:r>
            <w:r w:rsidR="000651B3"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000651B3"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0651B3" w:rsidRPr="0007746F">
              <w:rPr>
                <w:rFonts w:ascii="Times New Roman" w:hAnsi="Times New Roman"/>
              </w:rPr>
              <w:t xml:space="preserve">  </w:t>
            </w:r>
            <w:r w:rsidR="000651B3" w:rsidRPr="00E96FFD">
              <w:rPr>
                <w:rFonts w:ascii="Times New Roman" w:hAnsi="Times New Roman"/>
              </w:rPr>
              <w:t>No</w:t>
            </w:r>
            <w:ins w:id="924" w:author="Evan Katz" w:date="2019-06-17T15:31:00Z">
              <w:r w:rsidR="003C206D">
                <w:rPr>
                  <w:rFonts w:ascii="Times New Roman" w:hAnsi="Times New Roman"/>
                </w:rPr>
                <w:br/>
              </w:r>
            </w:ins>
          </w:p>
          <w:p w14:paraId="7396B54C" w14:textId="49AF7155" w:rsidR="00E96FFD" w:rsidRDefault="00196D07" w:rsidP="00F95944">
            <w:pPr>
              <w:numPr>
                <w:ilvl w:val="0"/>
                <w:numId w:val="36"/>
              </w:numPr>
              <w:tabs>
                <w:tab w:val="num" w:pos="252"/>
              </w:tabs>
              <w:ind w:left="252" w:hanging="252"/>
              <w:rPr>
                <w:rFonts w:ascii="Times New Roman" w:hAnsi="Times New Roman"/>
              </w:rPr>
            </w:pPr>
            <w:r>
              <w:rPr>
                <w:rFonts w:ascii="Times New Roman" w:hAnsi="Times New Roman"/>
              </w:rPr>
              <w:t>The types of supports that each entity provides</w:t>
            </w:r>
            <w:r w:rsidR="000651B3">
              <w:rPr>
                <w:rFonts w:ascii="Times New Roman" w:hAnsi="Times New Roman"/>
              </w:rPr>
              <w:t xml:space="preserve">?  </w:t>
            </w:r>
            <w:ins w:id="925" w:author="Evan Katz" w:date="2019-06-17T15:31:00Z">
              <w:r w:rsidR="003C206D">
                <w:rPr>
                  <w:rFonts w:ascii="Times New Roman" w:hAnsi="Times New Roman"/>
                </w:rPr>
                <w:br/>
              </w:r>
            </w:ins>
            <w:r w:rsidR="00654AE7" w:rsidRPr="0007746F">
              <w:rPr>
                <w:rFonts w:ascii="Times New Roman" w:hAnsi="Times New Roman"/>
              </w:rPr>
              <w:fldChar w:fldCharType="begin">
                <w:ffData>
                  <w:name w:val="Check91"/>
                  <w:enabled/>
                  <w:calcOnExit w:val="0"/>
                  <w:checkBox>
                    <w:sizeAuto/>
                    <w:default w:val="0"/>
                  </w:checkBox>
                </w:ffData>
              </w:fldChar>
            </w:r>
            <w:r w:rsidR="000651B3"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0651B3" w:rsidRPr="0007746F">
              <w:rPr>
                <w:rFonts w:ascii="Times New Roman" w:hAnsi="Times New Roman"/>
              </w:rPr>
              <w:t xml:space="preserve"> </w:t>
            </w:r>
            <w:r w:rsidR="000651B3"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000651B3"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000651B3" w:rsidRPr="0007746F">
              <w:rPr>
                <w:rFonts w:ascii="Times New Roman" w:hAnsi="Times New Roman"/>
              </w:rPr>
              <w:t xml:space="preserve">  </w:t>
            </w:r>
            <w:r w:rsidR="000651B3" w:rsidRPr="00E96FFD">
              <w:rPr>
                <w:rFonts w:ascii="Times New Roman" w:hAnsi="Times New Roman"/>
              </w:rPr>
              <w:t>No</w:t>
            </w:r>
          </w:p>
          <w:p w14:paraId="77B61B12" w14:textId="77777777" w:rsidR="006A3487" w:rsidRPr="00E96FFD" w:rsidRDefault="006A3487">
            <w:pPr>
              <w:rPr>
                <w:rFonts w:ascii="Times New Roman" w:hAnsi="Times New Roman"/>
              </w:rPr>
            </w:pPr>
          </w:p>
        </w:tc>
        <w:tc>
          <w:tcPr>
            <w:tcW w:w="3060" w:type="dxa"/>
            <w:tcBorders>
              <w:bottom w:val="single" w:sz="4" w:space="0" w:color="auto"/>
            </w:tcBorders>
            <w:tcPrChange w:id="926" w:author="Evan Katz" w:date="2019-06-17T14:42:00Z">
              <w:tcPr>
                <w:tcW w:w="3060" w:type="dxa"/>
                <w:tcBorders>
                  <w:bottom w:val="single" w:sz="4" w:space="0" w:color="auto"/>
                </w:tcBorders>
              </w:tcPr>
            </w:tcPrChange>
          </w:tcPr>
          <w:p w14:paraId="20396DAA" w14:textId="77777777" w:rsidR="00E96FFD" w:rsidRPr="00C50347" w:rsidRDefault="00E96FFD">
            <w:pPr>
              <w:rPr>
                <w:rFonts w:ascii="Times New Roman" w:hAnsi="Times New Roman"/>
              </w:rPr>
            </w:pPr>
          </w:p>
        </w:tc>
      </w:tr>
      <w:tr w:rsidR="00E96FFD" w:rsidRPr="00E96FFD" w14:paraId="2DAB05CB" w14:textId="77777777" w:rsidTr="0068624C">
        <w:tblPrEx>
          <w:tblW w:w="14040" w:type="dxa"/>
          <w:tblInd w:w="648" w:type="dxa"/>
          <w:tblLayout w:type="fixed"/>
          <w:tblLook w:val="01E0" w:firstRow="1" w:lastRow="1" w:firstColumn="1" w:lastColumn="1" w:noHBand="0" w:noVBand="0"/>
          <w:tblPrExChange w:id="927"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bottom w:val="single" w:sz="4" w:space="0" w:color="auto"/>
            </w:tcBorders>
            <w:tcPrChange w:id="928" w:author="Evan Katz" w:date="2019-06-17T14:42:00Z">
              <w:tcPr>
                <w:tcW w:w="2880" w:type="dxa"/>
                <w:tcBorders>
                  <w:bottom w:val="single" w:sz="4" w:space="0" w:color="auto"/>
                </w:tcBorders>
              </w:tcPr>
            </w:tcPrChange>
          </w:tcPr>
          <w:p w14:paraId="28D2B63A" w14:textId="77777777" w:rsidR="00E96FFD" w:rsidRPr="00E96FFD" w:rsidRDefault="00EA6A25">
            <w:pPr>
              <w:rPr>
                <w:rFonts w:ascii="Times New Roman" w:hAnsi="Times New Roman"/>
                <w:b/>
              </w:rPr>
            </w:pPr>
            <w:r>
              <w:rPr>
                <w:rFonts w:ascii="Times New Roman" w:hAnsi="Times New Roman"/>
                <w:b/>
              </w:rPr>
              <w:t>E-1-b:</w:t>
            </w:r>
            <w:r w:rsidR="00E96FFD" w:rsidRPr="00E96FFD">
              <w:rPr>
                <w:rFonts w:ascii="Times New Roman" w:hAnsi="Times New Roman"/>
                <w:b/>
              </w:rPr>
              <w:t xml:space="preserve">   Participant Direction</w:t>
            </w:r>
            <w:r w:rsidR="00E96FFD" w:rsidRPr="00E96FFD">
              <w:rPr>
                <w:rFonts w:ascii="Times New Roman" w:hAnsi="Times New Roman"/>
              </w:rPr>
              <w:t xml:space="preserve"> </w:t>
            </w:r>
            <w:r w:rsidR="00E96FFD" w:rsidRPr="00E96FFD">
              <w:rPr>
                <w:rFonts w:ascii="Times New Roman" w:hAnsi="Times New Roman"/>
                <w:b/>
              </w:rPr>
              <w:t>Opportunities</w:t>
            </w:r>
          </w:p>
        </w:tc>
        <w:tc>
          <w:tcPr>
            <w:tcW w:w="8100" w:type="dxa"/>
            <w:tcBorders>
              <w:bottom w:val="single" w:sz="4" w:space="0" w:color="auto"/>
            </w:tcBorders>
            <w:tcPrChange w:id="929" w:author="Evan Katz" w:date="2019-06-17T14:42:00Z">
              <w:tcPr>
                <w:tcW w:w="8100" w:type="dxa"/>
                <w:tcBorders>
                  <w:bottom w:val="single" w:sz="4" w:space="0" w:color="auto"/>
                </w:tcBorders>
              </w:tcPr>
            </w:tcPrChange>
          </w:tcPr>
          <w:p w14:paraId="36A5A7DC" w14:textId="338418B0" w:rsidR="00E96FFD" w:rsidRPr="00E96FFD" w:rsidRDefault="000651B3">
            <w:pPr>
              <w:rPr>
                <w:rFonts w:ascii="Times New Roman" w:hAnsi="Times New Roman"/>
              </w:rPr>
            </w:pPr>
            <w:r>
              <w:rPr>
                <w:rFonts w:ascii="Times New Roman" w:hAnsi="Times New Roman"/>
              </w:rPr>
              <w:t>Has t</w:t>
            </w:r>
            <w:r w:rsidR="00E96FFD" w:rsidRPr="00E96FFD">
              <w:rPr>
                <w:rFonts w:ascii="Times New Roman" w:hAnsi="Times New Roman"/>
              </w:rPr>
              <w:t xml:space="preserve">he </w:t>
            </w:r>
            <w:r w:rsidR="00CD6647">
              <w:rPr>
                <w:rFonts w:ascii="Times New Roman" w:hAnsi="Times New Roman"/>
              </w:rPr>
              <w:t>s</w:t>
            </w:r>
            <w:r w:rsidR="00E96FFD" w:rsidRPr="00E96FFD">
              <w:rPr>
                <w:rFonts w:ascii="Times New Roman" w:hAnsi="Times New Roman"/>
              </w:rPr>
              <w:t>tate designated:</w:t>
            </w:r>
          </w:p>
          <w:p w14:paraId="0C258621" w14:textId="4DAF3628" w:rsidR="00E96FFD" w:rsidRPr="00E96FFD" w:rsidRDefault="00654AE7">
            <w:pPr>
              <w:rPr>
                <w:rFonts w:ascii="Times New Roman" w:hAnsi="Times New Roman"/>
              </w:rPr>
            </w:pPr>
            <w:r>
              <w:rPr>
                <w:rFonts w:ascii="Times New Roman" w:hAnsi="Times New Roman"/>
              </w:rPr>
              <w:fldChar w:fldCharType="begin">
                <w:ffData>
                  <w:name w:val="Check129"/>
                  <w:enabled/>
                  <w:calcOnExit w:val="0"/>
                  <w:checkBox>
                    <w:sizeAuto/>
                    <w:default w:val="0"/>
                  </w:checkBox>
                </w:ffData>
              </w:fldChar>
            </w:r>
            <w:r w:rsidR="0017303E">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sidR="0017303E">
              <w:rPr>
                <w:rFonts w:ascii="Times New Roman" w:hAnsi="Times New Roman"/>
              </w:rPr>
              <w:t xml:space="preserve"> </w:t>
            </w:r>
            <w:r w:rsidR="00E96FFD" w:rsidRPr="00E96FFD">
              <w:rPr>
                <w:rFonts w:ascii="Times New Roman" w:hAnsi="Times New Roman"/>
              </w:rPr>
              <w:t>Participant – Employer Authority</w:t>
            </w:r>
            <w:r w:rsidR="000651B3">
              <w:rPr>
                <w:rFonts w:ascii="Times New Roman" w:hAnsi="Times New Roman"/>
              </w:rPr>
              <w:t>?</w:t>
            </w:r>
          </w:p>
          <w:p w14:paraId="16976659" w14:textId="55BD7253" w:rsidR="00E96FFD" w:rsidRPr="00E96FFD" w:rsidRDefault="00654AE7">
            <w:pPr>
              <w:rPr>
                <w:rFonts w:ascii="Times New Roman" w:hAnsi="Times New Roman"/>
              </w:rPr>
            </w:pPr>
            <w:r>
              <w:rPr>
                <w:rFonts w:ascii="Times New Roman" w:hAnsi="Times New Roman"/>
              </w:rPr>
              <w:fldChar w:fldCharType="begin">
                <w:ffData>
                  <w:name w:val="Check129"/>
                  <w:enabled/>
                  <w:calcOnExit w:val="0"/>
                  <w:checkBox>
                    <w:sizeAuto/>
                    <w:default w:val="0"/>
                  </w:checkBox>
                </w:ffData>
              </w:fldChar>
            </w:r>
            <w:r w:rsidR="0017303E">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sidR="0017303E">
              <w:rPr>
                <w:rFonts w:ascii="Times New Roman" w:hAnsi="Times New Roman"/>
              </w:rPr>
              <w:t xml:space="preserve"> </w:t>
            </w:r>
            <w:r w:rsidR="00E96FFD" w:rsidRPr="00E96FFD">
              <w:rPr>
                <w:rFonts w:ascii="Times New Roman" w:hAnsi="Times New Roman"/>
              </w:rPr>
              <w:t>Participant – Budget Authority</w:t>
            </w:r>
            <w:r w:rsidR="000651B3">
              <w:rPr>
                <w:rFonts w:ascii="Times New Roman" w:hAnsi="Times New Roman"/>
              </w:rPr>
              <w:t>?</w:t>
            </w:r>
          </w:p>
          <w:p w14:paraId="493E2D50" w14:textId="77777777" w:rsidR="00E96FFD" w:rsidRDefault="00654AE7">
            <w:pPr>
              <w:rPr>
                <w:rFonts w:ascii="Times New Roman" w:hAnsi="Times New Roman"/>
              </w:rPr>
            </w:pPr>
            <w:r>
              <w:rPr>
                <w:rFonts w:ascii="Times New Roman" w:hAnsi="Times New Roman"/>
              </w:rPr>
              <w:fldChar w:fldCharType="begin">
                <w:ffData>
                  <w:name w:val="Check129"/>
                  <w:enabled/>
                  <w:calcOnExit w:val="0"/>
                  <w:checkBox>
                    <w:sizeAuto/>
                    <w:default w:val="0"/>
                  </w:checkBox>
                </w:ffData>
              </w:fldChar>
            </w:r>
            <w:r w:rsidR="0017303E">
              <w:rPr>
                <w:rFonts w:ascii="Times New Roman" w:hAnsi="Times New Roman"/>
              </w:rPr>
              <w:instrText xml:space="preserve"> FORMCHECKBOX </w:instrText>
            </w:r>
            <w:r>
              <w:rPr>
                <w:rFonts w:ascii="Times New Roman" w:hAnsi="Times New Roman"/>
              </w:rPr>
            </w:r>
            <w:r>
              <w:rPr>
                <w:rFonts w:ascii="Times New Roman" w:hAnsi="Times New Roman"/>
              </w:rPr>
              <w:fldChar w:fldCharType="separate"/>
            </w:r>
            <w:r>
              <w:rPr>
                <w:rFonts w:ascii="Times New Roman" w:hAnsi="Times New Roman"/>
              </w:rPr>
              <w:fldChar w:fldCharType="end"/>
            </w:r>
            <w:r w:rsidR="0017303E">
              <w:rPr>
                <w:rFonts w:ascii="Times New Roman" w:hAnsi="Times New Roman"/>
              </w:rPr>
              <w:t xml:space="preserve"> </w:t>
            </w:r>
            <w:r w:rsidR="00E96FFD" w:rsidRPr="00E96FFD">
              <w:rPr>
                <w:rFonts w:ascii="Times New Roman" w:hAnsi="Times New Roman"/>
              </w:rPr>
              <w:t>Both Authorities</w:t>
            </w:r>
            <w:r w:rsidR="000651B3">
              <w:rPr>
                <w:rFonts w:ascii="Times New Roman" w:hAnsi="Times New Roman"/>
              </w:rPr>
              <w:t>?</w:t>
            </w:r>
          </w:p>
          <w:p w14:paraId="715D2CC0" w14:textId="77777777" w:rsidR="000651B3" w:rsidRDefault="000651B3">
            <w:pPr>
              <w:rPr>
                <w:rFonts w:ascii="Times New Roman" w:hAnsi="Times New Roman"/>
              </w:rPr>
            </w:pPr>
          </w:p>
          <w:p w14:paraId="4D2854D6" w14:textId="77777777" w:rsidR="006A3487" w:rsidRPr="00EC1630" w:rsidRDefault="006A3487">
            <w:pPr>
              <w:rPr>
                <w:rFonts w:ascii="Times New Roman" w:hAnsi="Times New Roman"/>
                <w:i/>
              </w:rPr>
            </w:pPr>
          </w:p>
        </w:tc>
        <w:tc>
          <w:tcPr>
            <w:tcW w:w="3060" w:type="dxa"/>
            <w:tcBorders>
              <w:bottom w:val="single" w:sz="4" w:space="0" w:color="auto"/>
            </w:tcBorders>
            <w:tcPrChange w:id="930" w:author="Evan Katz" w:date="2019-06-17T14:42:00Z">
              <w:tcPr>
                <w:tcW w:w="3060" w:type="dxa"/>
                <w:tcBorders>
                  <w:bottom w:val="single" w:sz="4" w:space="0" w:color="auto"/>
                </w:tcBorders>
              </w:tcPr>
            </w:tcPrChange>
          </w:tcPr>
          <w:p w14:paraId="1F4B7A99" w14:textId="77777777" w:rsidR="00E96FFD" w:rsidRPr="00E96FFD" w:rsidRDefault="00E96FFD">
            <w:pPr>
              <w:rPr>
                <w:rFonts w:ascii="Times New Roman" w:hAnsi="Times New Roman"/>
              </w:rPr>
            </w:pPr>
          </w:p>
        </w:tc>
      </w:tr>
      <w:tr w:rsidR="00E96FFD" w:rsidRPr="00E96FFD" w14:paraId="15C69D6A" w14:textId="77777777" w:rsidTr="0068624C">
        <w:tblPrEx>
          <w:tblW w:w="14040" w:type="dxa"/>
          <w:tblInd w:w="648" w:type="dxa"/>
          <w:tblLayout w:type="fixed"/>
          <w:tblLook w:val="01E0" w:firstRow="1" w:lastRow="1" w:firstColumn="1" w:lastColumn="1" w:noHBand="0" w:noVBand="0"/>
          <w:tblPrExChange w:id="931"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bottom w:val="single" w:sz="4" w:space="0" w:color="auto"/>
            </w:tcBorders>
            <w:tcPrChange w:id="932" w:author="Evan Katz" w:date="2019-06-17T14:42:00Z">
              <w:tcPr>
                <w:tcW w:w="2880" w:type="dxa"/>
                <w:tcBorders>
                  <w:bottom w:val="single" w:sz="4" w:space="0" w:color="auto"/>
                </w:tcBorders>
              </w:tcPr>
            </w:tcPrChange>
          </w:tcPr>
          <w:p w14:paraId="1509F7CB" w14:textId="77777777" w:rsidR="00E96FFD" w:rsidRPr="00E96FFD" w:rsidRDefault="00EA6A25">
            <w:pPr>
              <w:rPr>
                <w:rFonts w:ascii="Times New Roman" w:hAnsi="Times New Roman"/>
                <w:b/>
              </w:rPr>
            </w:pPr>
            <w:r>
              <w:rPr>
                <w:rFonts w:ascii="Times New Roman" w:hAnsi="Times New Roman"/>
                <w:b/>
              </w:rPr>
              <w:t>E-1-c:</w:t>
            </w:r>
            <w:r w:rsidR="00E96FFD" w:rsidRPr="00E96FFD">
              <w:rPr>
                <w:rFonts w:ascii="Times New Roman" w:hAnsi="Times New Roman"/>
                <w:b/>
              </w:rPr>
              <w:t xml:space="preserve">    Availability of Participant Direction by Type of Living Arrangement </w:t>
            </w:r>
          </w:p>
          <w:p w14:paraId="3A73DF51" w14:textId="77777777" w:rsidR="00E96FFD" w:rsidRPr="00E96FFD" w:rsidRDefault="00E96FFD">
            <w:pPr>
              <w:rPr>
                <w:rFonts w:ascii="Times New Roman" w:hAnsi="Times New Roman"/>
              </w:rPr>
            </w:pPr>
          </w:p>
        </w:tc>
        <w:tc>
          <w:tcPr>
            <w:tcW w:w="8100" w:type="dxa"/>
            <w:tcBorders>
              <w:bottom w:val="single" w:sz="4" w:space="0" w:color="auto"/>
            </w:tcBorders>
            <w:tcPrChange w:id="933" w:author="Evan Katz" w:date="2019-06-17T14:42:00Z">
              <w:tcPr>
                <w:tcW w:w="8100" w:type="dxa"/>
                <w:tcBorders>
                  <w:bottom w:val="single" w:sz="4" w:space="0" w:color="auto"/>
                </w:tcBorders>
              </w:tcPr>
            </w:tcPrChange>
          </w:tcPr>
          <w:p w14:paraId="0A4B0597" w14:textId="5FD7B32A" w:rsidR="000576DC" w:rsidRDefault="000576DC">
            <w:pPr>
              <w:pStyle w:val="InstructionsStandard"/>
              <w:jc w:val="left"/>
              <w:pPrChange w:id="934" w:author="Evan Katz" w:date="2019-06-17T15:11:00Z">
                <w:pPr>
                  <w:pStyle w:val="InstructionsStandard"/>
                </w:pPr>
              </w:pPrChange>
            </w:pPr>
            <w:r>
              <w:t>When the third choice (other living arrangement) is selected, does the waiver specify the types of other living arrangements where participant direction is supported</w:t>
            </w:r>
            <w:r w:rsidR="005A764E">
              <w:t>?</w:t>
            </w:r>
            <w:r w:rsidR="0068624C">
              <w:t xml:space="preserve"> </w:t>
            </w:r>
            <w:r w:rsidR="003C206D">
              <w:br/>
            </w:r>
            <w:r w:rsidR="0068624C">
              <w:t xml:space="preserve">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p>
          <w:p w14:paraId="662D5480" w14:textId="77777777" w:rsidR="006A3487" w:rsidRPr="0017303E" w:rsidRDefault="006A3487">
            <w:pPr>
              <w:rPr>
                <w:rFonts w:ascii="Times New Roman" w:hAnsi="Times New Roman"/>
              </w:rPr>
            </w:pPr>
          </w:p>
        </w:tc>
        <w:tc>
          <w:tcPr>
            <w:tcW w:w="3060" w:type="dxa"/>
            <w:tcBorders>
              <w:bottom w:val="single" w:sz="4" w:space="0" w:color="auto"/>
            </w:tcBorders>
            <w:tcPrChange w:id="935" w:author="Evan Katz" w:date="2019-06-17T14:42:00Z">
              <w:tcPr>
                <w:tcW w:w="3060" w:type="dxa"/>
                <w:tcBorders>
                  <w:bottom w:val="single" w:sz="4" w:space="0" w:color="auto"/>
                </w:tcBorders>
              </w:tcPr>
            </w:tcPrChange>
          </w:tcPr>
          <w:p w14:paraId="740F9B52" w14:textId="77777777" w:rsidR="00E96FFD" w:rsidRPr="00E96FFD" w:rsidRDefault="00E96FFD">
            <w:pPr>
              <w:tabs>
                <w:tab w:val="left" w:pos="972"/>
              </w:tabs>
              <w:rPr>
                <w:rFonts w:ascii="Times New Roman" w:hAnsi="Times New Roman"/>
              </w:rPr>
            </w:pPr>
          </w:p>
        </w:tc>
      </w:tr>
      <w:tr w:rsidR="00E96FFD" w:rsidRPr="00E96FFD" w14:paraId="1F856764" w14:textId="77777777" w:rsidTr="0068624C">
        <w:tblPrEx>
          <w:tblW w:w="14040" w:type="dxa"/>
          <w:tblInd w:w="648" w:type="dxa"/>
          <w:tblLayout w:type="fixed"/>
          <w:tblLook w:val="01E0" w:firstRow="1" w:lastRow="1" w:firstColumn="1" w:lastColumn="1" w:noHBand="0" w:noVBand="0"/>
          <w:tblPrExChange w:id="936"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tcBorders>
            <w:tcPrChange w:id="937" w:author="Evan Katz" w:date="2019-06-17T14:42:00Z">
              <w:tcPr>
                <w:tcW w:w="2880" w:type="dxa"/>
                <w:tcBorders>
                  <w:top w:val="single" w:sz="4" w:space="0" w:color="auto"/>
                </w:tcBorders>
              </w:tcPr>
            </w:tcPrChange>
          </w:tcPr>
          <w:p w14:paraId="7F91B276" w14:textId="77777777" w:rsidR="00E96FFD" w:rsidRPr="00E96FFD" w:rsidRDefault="00EA6A25">
            <w:pPr>
              <w:rPr>
                <w:rFonts w:ascii="Times New Roman" w:hAnsi="Times New Roman"/>
                <w:b/>
              </w:rPr>
            </w:pPr>
            <w:r>
              <w:rPr>
                <w:rFonts w:ascii="Times New Roman" w:hAnsi="Times New Roman"/>
                <w:b/>
              </w:rPr>
              <w:t>E-1-d:</w:t>
            </w:r>
            <w:r w:rsidR="000576DC">
              <w:rPr>
                <w:rFonts w:ascii="Times New Roman" w:hAnsi="Times New Roman"/>
                <w:b/>
              </w:rPr>
              <w:t xml:space="preserve">   Election of   Participant-</w:t>
            </w:r>
            <w:r w:rsidR="00E96FFD" w:rsidRPr="00E96FFD">
              <w:rPr>
                <w:rFonts w:ascii="Times New Roman" w:hAnsi="Times New Roman"/>
                <w:b/>
              </w:rPr>
              <w:t xml:space="preserve">Direction </w:t>
            </w:r>
          </w:p>
          <w:p w14:paraId="13785999" w14:textId="77777777" w:rsidR="00E96FFD" w:rsidRPr="00E96FFD" w:rsidRDefault="00E96FFD">
            <w:pPr>
              <w:rPr>
                <w:rFonts w:ascii="Times New Roman" w:hAnsi="Times New Roman"/>
              </w:rPr>
              <w:pPrChange w:id="938" w:author="Evan Katz" w:date="2019-06-17T15:11:00Z">
                <w:pPr>
                  <w:jc w:val="both"/>
                </w:pPr>
              </w:pPrChange>
            </w:pPr>
          </w:p>
        </w:tc>
        <w:tc>
          <w:tcPr>
            <w:tcW w:w="8100" w:type="dxa"/>
            <w:tcBorders>
              <w:top w:val="single" w:sz="4" w:space="0" w:color="auto"/>
            </w:tcBorders>
            <w:tcPrChange w:id="939" w:author="Evan Katz" w:date="2019-06-17T14:42:00Z">
              <w:tcPr>
                <w:tcW w:w="8100" w:type="dxa"/>
                <w:tcBorders>
                  <w:top w:val="single" w:sz="4" w:space="0" w:color="auto"/>
                </w:tcBorders>
              </w:tcPr>
            </w:tcPrChange>
          </w:tcPr>
          <w:p w14:paraId="0B11F876" w14:textId="71014A5D" w:rsidR="000576DC" w:rsidRDefault="000576DC">
            <w:pPr>
              <w:pStyle w:val="Instructions-Bullet-Level1"/>
              <w:tabs>
                <w:tab w:val="clear" w:pos="360"/>
                <w:tab w:val="num" w:pos="0"/>
              </w:tabs>
              <w:ind w:left="0" w:firstLine="0"/>
              <w:jc w:val="left"/>
              <w:rPr>
                <w:color w:val="auto"/>
              </w:rPr>
              <w:pPrChange w:id="940" w:author="Evan Katz" w:date="2019-06-17T15:11:00Z">
                <w:pPr>
                  <w:pStyle w:val="Instructions-Bullet-Level1"/>
                  <w:tabs>
                    <w:tab w:val="clear" w:pos="360"/>
                    <w:tab w:val="num" w:pos="0"/>
                  </w:tabs>
                  <w:ind w:left="0" w:firstLine="0"/>
                </w:pPr>
              </w:pPrChange>
            </w:pPr>
            <w:r>
              <w:rPr>
                <w:color w:val="auto"/>
              </w:rPr>
              <w:t xml:space="preserve">When the </w:t>
            </w:r>
            <w:r w:rsidRPr="00287085">
              <w:t>first</w:t>
            </w:r>
            <w:r>
              <w:rPr>
                <w:color w:val="auto"/>
              </w:rPr>
              <w:t xml:space="preserve"> choice is selected, </w:t>
            </w:r>
            <w:r w:rsidR="00E11A41">
              <w:rPr>
                <w:color w:val="auto"/>
              </w:rPr>
              <w:t xml:space="preserve">do </w:t>
            </w:r>
            <w:r>
              <w:rPr>
                <w:color w:val="auto"/>
              </w:rPr>
              <w:t>the additional targeting crit</w:t>
            </w:r>
            <w:r w:rsidR="00E11A41">
              <w:rPr>
                <w:color w:val="auto"/>
              </w:rPr>
              <w:t>eria in Item B-1-b in Appendix B</w:t>
            </w:r>
            <w:r>
              <w:rPr>
                <w:color w:val="auto"/>
              </w:rPr>
              <w:t>-1 specify that the waiver is limited to persons who want to direct thei</w:t>
            </w:r>
            <w:r w:rsidR="00E11A41">
              <w:rPr>
                <w:color w:val="auto"/>
              </w:rPr>
              <w:t xml:space="preserve">r services?  </w:t>
            </w:r>
            <w:ins w:id="941" w:author="Evan Katz" w:date="2019-06-17T15:32:00Z">
              <w:r w:rsidR="003C206D">
                <w:rPr>
                  <w:color w:val="auto"/>
                </w:rPr>
                <w:br/>
              </w:r>
            </w:ins>
            <w:r w:rsidR="00654AE7" w:rsidRPr="0007746F">
              <w:fldChar w:fldCharType="begin">
                <w:ffData>
                  <w:name w:val="Check91"/>
                  <w:enabled/>
                  <w:calcOnExit w:val="0"/>
                  <w:checkBox>
                    <w:sizeAuto/>
                    <w:default w:val="0"/>
                  </w:checkBox>
                </w:ffData>
              </w:fldChar>
            </w:r>
            <w:r w:rsidR="00E11A41" w:rsidRPr="0007746F">
              <w:instrText xml:space="preserve"> FORMCHECKBOX </w:instrText>
            </w:r>
            <w:r w:rsidR="00654AE7" w:rsidRPr="0007746F">
              <w:fldChar w:fldCharType="separate"/>
            </w:r>
            <w:r w:rsidR="00654AE7" w:rsidRPr="0007746F">
              <w:fldChar w:fldCharType="end"/>
            </w:r>
            <w:r w:rsidR="00E11A41" w:rsidRPr="0007746F">
              <w:t xml:space="preserve"> </w:t>
            </w:r>
            <w:r w:rsidR="00E11A41" w:rsidRPr="00E96FFD">
              <w:t xml:space="preserve">Yes  </w:t>
            </w:r>
            <w:r w:rsidR="00654AE7" w:rsidRPr="0007746F">
              <w:fldChar w:fldCharType="begin">
                <w:ffData>
                  <w:name w:val="Check91"/>
                  <w:enabled/>
                  <w:calcOnExit w:val="0"/>
                  <w:checkBox>
                    <w:sizeAuto/>
                    <w:default w:val="0"/>
                  </w:checkBox>
                </w:ffData>
              </w:fldChar>
            </w:r>
            <w:r w:rsidR="00E11A41" w:rsidRPr="0007746F">
              <w:instrText xml:space="preserve"> FORMCHECKBOX </w:instrText>
            </w:r>
            <w:r w:rsidR="00654AE7" w:rsidRPr="0007746F">
              <w:fldChar w:fldCharType="separate"/>
            </w:r>
            <w:r w:rsidR="00654AE7" w:rsidRPr="0007746F">
              <w:fldChar w:fldCharType="end"/>
            </w:r>
            <w:r w:rsidR="00E11A41" w:rsidRPr="0007746F">
              <w:t xml:space="preserve">  </w:t>
            </w:r>
            <w:r w:rsidR="00E11A41" w:rsidRPr="00E96FFD">
              <w:t>No</w:t>
            </w:r>
          </w:p>
          <w:p w14:paraId="4B756AFB" w14:textId="77777777" w:rsidR="000576DC" w:rsidRDefault="000576DC">
            <w:pPr>
              <w:pStyle w:val="Instructions-Bullet-Level1"/>
              <w:tabs>
                <w:tab w:val="clear" w:pos="360"/>
                <w:tab w:val="num" w:pos="0"/>
              </w:tabs>
              <w:ind w:left="0" w:firstLine="0"/>
              <w:jc w:val="left"/>
              <w:rPr>
                <w:color w:val="auto"/>
              </w:rPr>
              <w:pPrChange w:id="942" w:author="Evan Katz" w:date="2019-06-17T15:11:00Z">
                <w:pPr>
                  <w:pStyle w:val="Instructions-Bullet-Level1"/>
                  <w:tabs>
                    <w:tab w:val="clear" w:pos="360"/>
                    <w:tab w:val="num" w:pos="0"/>
                  </w:tabs>
                  <w:ind w:left="0" w:firstLine="0"/>
                </w:pPr>
              </w:pPrChange>
            </w:pPr>
            <w:r>
              <w:rPr>
                <w:color w:val="auto"/>
              </w:rPr>
              <w:t xml:space="preserve">When the third choice is selected, </w:t>
            </w:r>
            <w:r w:rsidR="00E11A41">
              <w:rPr>
                <w:color w:val="auto"/>
              </w:rPr>
              <w:t xml:space="preserve">are </w:t>
            </w:r>
            <w:r>
              <w:rPr>
                <w:color w:val="auto"/>
              </w:rPr>
              <w:t>the additional criteria that are used to determine whether a person may direct some or all of their services:</w:t>
            </w:r>
          </w:p>
          <w:p w14:paraId="72960E26" w14:textId="5814BD7B" w:rsidR="000576DC" w:rsidRDefault="00E11A41">
            <w:pPr>
              <w:pStyle w:val="Instructions-Bullet-Level1"/>
              <w:numPr>
                <w:ilvl w:val="0"/>
                <w:numId w:val="37"/>
              </w:numPr>
              <w:tabs>
                <w:tab w:val="clear" w:pos="720"/>
                <w:tab w:val="num" w:pos="252"/>
              </w:tabs>
              <w:spacing w:after="0"/>
              <w:ind w:left="252" w:hanging="252"/>
              <w:jc w:val="left"/>
              <w:rPr>
                <w:color w:val="auto"/>
              </w:rPr>
              <w:pPrChange w:id="943" w:author="Evan Katz" w:date="2019-06-17T15:11:00Z">
                <w:pPr>
                  <w:pStyle w:val="Instructions-Bullet-Level1"/>
                  <w:numPr>
                    <w:numId w:val="37"/>
                  </w:numPr>
                  <w:tabs>
                    <w:tab w:val="clear" w:pos="360"/>
                    <w:tab w:val="num" w:pos="252"/>
                    <w:tab w:val="num" w:pos="720"/>
                  </w:tabs>
                  <w:spacing w:after="0"/>
                  <w:ind w:left="252" w:hanging="252"/>
                </w:pPr>
              </w:pPrChange>
            </w:pPr>
            <w:r>
              <w:rPr>
                <w:color w:val="auto"/>
              </w:rPr>
              <w:t>S</w:t>
            </w:r>
            <w:r w:rsidR="000576DC">
              <w:rPr>
                <w:color w:val="auto"/>
              </w:rPr>
              <w:t>pecified and well-defined</w:t>
            </w:r>
            <w:r>
              <w:rPr>
                <w:color w:val="auto"/>
              </w:rPr>
              <w:t>?</w:t>
            </w:r>
            <w:r w:rsidR="00A73FC6">
              <w:rPr>
                <w:color w:val="auto"/>
              </w:rPr>
              <w:t xml:space="preserve">  </w:t>
            </w:r>
            <w:ins w:id="944" w:author="Evan Katz" w:date="2019-06-17T15:32:00Z">
              <w:r w:rsidR="003C206D">
                <w:rPr>
                  <w:color w:val="auto"/>
                </w:rPr>
                <w:br/>
              </w:r>
            </w:ins>
            <w:r w:rsidR="00654AE7" w:rsidRPr="0007746F">
              <w:fldChar w:fldCharType="begin">
                <w:ffData>
                  <w:name w:val="Check91"/>
                  <w:enabled/>
                  <w:calcOnExit w:val="0"/>
                  <w:checkBox>
                    <w:sizeAuto/>
                    <w:default w:val="0"/>
                  </w:checkBox>
                </w:ffData>
              </w:fldChar>
            </w:r>
            <w:r w:rsidR="00A73FC6" w:rsidRPr="0007746F">
              <w:instrText xml:space="preserve"> FORMCHECKBOX </w:instrText>
            </w:r>
            <w:r w:rsidR="00654AE7" w:rsidRPr="0007746F">
              <w:fldChar w:fldCharType="separate"/>
            </w:r>
            <w:r w:rsidR="00654AE7" w:rsidRPr="0007746F">
              <w:fldChar w:fldCharType="end"/>
            </w:r>
            <w:r w:rsidR="00A73FC6" w:rsidRPr="0007746F">
              <w:t xml:space="preserve"> </w:t>
            </w:r>
            <w:r w:rsidR="00A73FC6" w:rsidRPr="00E96FFD">
              <w:t xml:space="preserve">Yes  </w:t>
            </w:r>
            <w:r w:rsidR="00654AE7" w:rsidRPr="0007746F">
              <w:fldChar w:fldCharType="begin">
                <w:ffData>
                  <w:name w:val="Check91"/>
                  <w:enabled/>
                  <w:calcOnExit w:val="0"/>
                  <w:checkBox>
                    <w:sizeAuto/>
                    <w:default w:val="0"/>
                  </w:checkBox>
                </w:ffData>
              </w:fldChar>
            </w:r>
            <w:r w:rsidR="00A73FC6" w:rsidRPr="0007746F">
              <w:instrText xml:space="preserve"> FORMCHECKBOX </w:instrText>
            </w:r>
            <w:r w:rsidR="00654AE7" w:rsidRPr="0007746F">
              <w:fldChar w:fldCharType="separate"/>
            </w:r>
            <w:r w:rsidR="00654AE7" w:rsidRPr="0007746F">
              <w:fldChar w:fldCharType="end"/>
            </w:r>
            <w:r w:rsidR="00A73FC6" w:rsidRPr="0007746F">
              <w:t xml:space="preserve">  </w:t>
            </w:r>
            <w:r w:rsidR="00A73FC6" w:rsidRPr="00E96FFD">
              <w:t>No</w:t>
            </w:r>
            <w:ins w:id="945" w:author="Evan Katz" w:date="2019-06-17T15:32:00Z">
              <w:r w:rsidR="003C206D">
                <w:br/>
              </w:r>
            </w:ins>
          </w:p>
          <w:p w14:paraId="01A9C863" w14:textId="150812F7" w:rsidR="000576DC" w:rsidRDefault="000576DC">
            <w:pPr>
              <w:pStyle w:val="Instructions-Bullet-Level1"/>
              <w:numPr>
                <w:ilvl w:val="0"/>
                <w:numId w:val="37"/>
              </w:numPr>
              <w:tabs>
                <w:tab w:val="clear" w:pos="720"/>
                <w:tab w:val="num" w:pos="252"/>
              </w:tabs>
              <w:spacing w:after="0"/>
              <w:ind w:left="252" w:hanging="252"/>
              <w:jc w:val="left"/>
              <w:rPr>
                <w:color w:val="auto"/>
              </w:rPr>
              <w:pPrChange w:id="946" w:author="Evan Katz" w:date="2019-06-17T15:11:00Z">
                <w:pPr>
                  <w:pStyle w:val="Instructions-Bullet-Level1"/>
                  <w:numPr>
                    <w:numId w:val="37"/>
                  </w:numPr>
                  <w:tabs>
                    <w:tab w:val="clear" w:pos="360"/>
                    <w:tab w:val="num" w:pos="252"/>
                    <w:tab w:val="num" w:pos="720"/>
                  </w:tabs>
                  <w:spacing w:after="0"/>
                  <w:ind w:left="252" w:hanging="252"/>
                </w:pPr>
              </w:pPrChange>
            </w:pPr>
            <w:r>
              <w:rPr>
                <w:color w:val="auto"/>
              </w:rPr>
              <w:t>Do not include a blanket exclusion of individuals solely on the basis that they have specific cognitive or other disabilities</w:t>
            </w:r>
            <w:r w:rsidR="00690403">
              <w:rPr>
                <w:color w:val="auto"/>
              </w:rPr>
              <w:t>?</w:t>
            </w:r>
            <w:r w:rsidR="00A73FC6">
              <w:rPr>
                <w:color w:val="auto"/>
              </w:rPr>
              <w:t xml:space="preserve">  </w:t>
            </w:r>
            <w:ins w:id="947" w:author="Evan Katz" w:date="2019-06-17T15:32:00Z">
              <w:r w:rsidR="003C206D">
                <w:rPr>
                  <w:color w:val="auto"/>
                </w:rPr>
                <w:br/>
              </w:r>
            </w:ins>
            <w:r w:rsidR="00654AE7" w:rsidRPr="0007746F">
              <w:fldChar w:fldCharType="begin">
                <w:ffData>
                  <w:name w:val="Check91"/>
                  <w:enabled/>
                  <w:calcOnExit w:val="0"/>
                  <w:checkBox>
                    <w:sizeAuto/>
                    <w:default w:val="0"/>
                  </w:checkBox>
                </w:ffData>
              </w:fldChar>
            </w:r>
            <w:r w:rsidR="00A73FC6" w:rsidRPr="0007746F">
              <w:instrText xml:space="preserve"> FORMCHECKBOX </w:instrText>
            </w:r>
            <w:r w:rsidR="00654AE7" w:rsidRPr="0007746F">
              <w:fldChar w:fldCharType="separate"/>
            </w:r>
            <w:r w:rsidR="00654AE7" w:rsidRPr="0007746F">
              <w:fldChar w:fldCharType="end"/>
            </w:r>
            <w:r w:rsidR="00A73FC6" w:rsidRPr="0007746F">
              <w:t xml:space="preserve"> </w:t>
            </w:r>
            <w:r w:rsidR="00A73FC6" w:rsidRPr="00E96FFD">
              <w:t xml:space="preserve">Yes  </w:t>
            </w:r>
            <w:r w:rsidR="00654AE7" w:rsidRPr="0007746F">
              <w:fldChar w:fldCharType="begin">
                <w:ffData>
                  <w:name w:val="Check91"/>
                  <w:enabled/>
                  <w:calcOnExit w:val="0"/>
                  <w:checkBox>
                    <w:sizeAuto/>
                    <w:default w:val="0"/>
                  </w:checkBox>
                </w:ffData>
              </w:fldChar>
            </w:r>
            <w:r w:rsidR="00A73FC6" w:rsidRPr="0007746F">
              <w:instrText xml:space="preserve"> FORMCHECKBOX </w:instrText>
            </w:r>
            <w:r w:rsidR="00654AE7" w:rsidRPr="0007746F">
              <w:fldChar w:fldCharType="separate"/>
            </w:r>
            <w:r w:rsidR="00654AE7" w:rsidRPr="0007746F">
              <w:fldChar w:fldCharType="end"/>
            </w:r>
            <w:r w:rsidR="00A73FC6" w:rsidRPr="0007746F">
              <w:t xml:space="preserve">  </w:t>
            </w:r>
            <w:r w:rsidR="00A73FC6" w:rsidRPr="00E96FFD">
              <w:t>No</w:t>
            </w:r>
            <w:ins w:id="948" w:author="Evan Katz" w:date="2019-06-17T15:32:00Z">
              <w:r w:rsidR="003C206D">
                <w:br/>
              </w:r>
            </w:ins>
          </w:p>
          <w:p w14:paraId="697925C0" w14:textId="71CC5AC1" w:rsidR="000576DC" w:rsidRDefault="000576DC">
            <w:pPr>
              <w:pStyle w:val="Instructions-Bullet-Level1"/>
              <w:numPr>
                <w:ilvl w:val="0"/>
                <w:numId w:val="37"/>
              </w:numPr>
              <w:tabs>
                <w:tab w:val="clear" w:pos="720"/>
                <w:tab w:val="num" w:pos="252"/>
              </w:tabs>
              <w:spacing w:after="120"/>
              <w:ind w:left="252" w:hanging="252"/>
              <w:jc w:val="left"/>
              <w:rPr>
                <w:color w:val="auto"/>
              </w:rPr>
              <w:pPrChange w:id="949" w:author="Evan Katz" w:date="2019-06-17T15:11:00Z">
                <w:pPr>
                  <w:pStyle w:val="Instructions-Bullet-Level1"/>
                  <w:numPr>
                    <w:numId w:val="37"/>
                  </w:numPr>
                  <w:tabs>
                    <w:tab w:val="clear" w:pos="360"/>
                    <w:tab w:val="num" w:pos="252"/>
                    <w:tab w:val="num" w:pos="720"/>
                  </w:tabs>
                  <w:spacing w:after="120"/>
                  <w:ind w:left="252" w:hanging="252"/>
                </w:pPr>
              </w:pPrChange>
            </w:pPr>
            <w:r>
              <w:rPr>
                <w:color w:val="auto"/>
              </w:rPr>
              <w:t>Do not exclude participants solely on the basis of an assessment that the individual, in isolation, is unable to carry out some of the responsibilities associated with participant direction</w:t>
            </w:r>
            <w:r w:rsidR="00A73FC6">
              <w:rPr>
                <w:color w:val="auto"/>
              </w:rPr>
              <w:t xml:space="preserve">?  </w:t>
            </w:r>
            <w:ins w:id="950" w:author="Evan Katz" w:date="2019-06-17T15:32:00Z">
              <w:r w:rsidR="003C206D">
                <w:rPr>
                  <w:color w:val="auto"/>
                </w:rPr>
                <w:br/>
              </w:r>
            </w:ins>
            <w:r w:rsidR="00654AE7" w:rsidRPr="0007746F">
              <w:fldChar w:fldCharType="begin">
                <w:ffData>
                  <w:name w:val="Check91"/>
                  <w:enabled/>
                  <w:calcOnExit w:val="0"/>
                  <w:checkBox>
                    <w:sizeAuto/>
                    <w:default w:val="0"/>
                  </w:checkBox>
                </w:ffData>
              </w:fldChar>
            </w:r>
            <w:r w:rsidR="00A73FC6" w:rsidRPr="0007746F">
              <w:instrText xml:space="preserve"> FORMCHECKBOX </w:instrText>
            </w:r>
            <w:r w:rsidR="00654AE7" w:rsidRPr="0007746F">
              <w:fldChar w:fldCharType="separate"/>
            </w:r>
            <w:r w:rsidR="00654AE7" w:rsidRPr="0007746F">
              <w:fldChar w:fldCharType="end"/>
            </w:r>
            <w:r w:rsidR="00A73FC6" w:rsidRPr="0007746F">
              <w:t xml:space="preserve"> </w:t>
            </w:r>
            <w:r w:rsidR="00A73FC6" w:rsidRPr="00E96FFD">
              <w:t xml:space="preserve">Yes  </w:t>
            </w:r>
            <w:r w:rsidR="00654AE7" w:rsidRPr="0007746F">
              <w:fldChar w:fldCharType="begin">
                <w:ffData>
                  <w:name w:val="Check91"/>
                  <w:enabled/>
                  <w:calcOnExit w:val="0"/>
                  <w:checkBox>
                    <w:sizeAuto/>
                    <w:default w:val="0"/>
                  </w:checkBox>
                </w:ffData>
              </w:fldChar>
            </w:r>
            <w:r w:rsidR="00A73FC6" w:rsidRPr="0007746F">
              <w:instrText xml:space="preserve"> FORMCHECKBOX </w:instrText>
            </w:r>
            <w:r w:rsidR="00654AE7" w:rsidRPr="0007746F">
              <w:fldChar w:fldCharType="separate"/>
            </w:r>
            <w:r w:rsidR="00654AE7" w:rsidRPr="0007746F">
              <w:fldChar w:fldCharType="end"/>
            </w:r>
            <w:r w:rsidR="00A73FC6" w:rsidRPr="0007746F">
              <w:t xml:space="preserve">  </w:t>
            </w:r>
            <w:r w:rsidR="00A73FC6" w:rsidRPr="00E96FFD">
              <w:t>No</w:t>
            </w:r>
          </w:p>
          <w:p w14:paraId="67AA21E6" w14:textId="4B6033A2" w:rsidR="005E0BE9" w:rsidRPr="00A73FC6" w:rsidRDefault="005E0BE9">
            <w:pPr>
              <w:rPr>
                <w:rFonts w:ascii="Times New Roman" w:hAnsi="Times New Roman"/>
                <w:i/>
                <w:kern w:val="24"/>
              </w:rPr>
            </w:pPr>
          </w:p>
        </w:tc>
        <w:tc>
          <w:tcPr>
            <w:tcW w:w="3060" w:type="dxa"/>
            <w:tcBorders>
              <w:top w:val="single" w:sz="4" w:space="0" w:color="auto"/>
            </w:tcBorders>
            <w:tcPrChange w:id="951" w:author="Evan Katz" w:date="2019-06-17T14:42:00Z">
              <w:tcPr>
                <w:tcW w:w="3060" w:type="dxa"/>
                <w:tcBorders>
                  <w:top w:val="single" w:sz="4" w:space="0" w:color="auto"/>
                </w:tcBorders>
              </w:tcPr>
            </w:tcPrChange>
          </w:tcPr>
          <w:p w14:paraId="04E3501F" w14:textId="77777777" w:rsidR="00E96FFD" w:rsidRPr="00E96FFD" w:rsidRDefault="00E96FFD">
            <w:pPr>
              <w:rPr>
                <w:rFonts w:ascii="Times New Roman" w:hAnsi="Times New Roman"/>
              </w:rPr>
            </w:pPr>
          </w:p>
        </w:tc>
      </w:tr>
      <w:tr w:rsidR="00E96FFD" w:rsidRPr="00E96FFD" w14:paraId="677DF2ED" w14:textId="77777777" w:rsidTr="0068624C">
        <w:tblPrEx>
          <w:tblW w:w="14040" w:type="dxa"/>
          <w:tblInd w:w="648" w:type="dxa"/>
          <w:tblLayout w:type="fixed"/>
          <w:tblLook w:val="01E0" w:firstRow="1" w:lastRow="1" w:firstColumn="1" w:lastColumn="1" w:noHBand="0" w:noVBand="0"/>
          <w:tblPrExChange w:id="952"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tcBorders>
            <w:tcPrChange w:id="953" w:author="Evan Katz" w:date="2019-06-17T14:42:00Z">
              <w:tcPr>
                <w:tcW w:w="2880" w:type="dxa"/>
                <w:tcBorders>
                  <w:top w:val="single" w:sz="4" w:space="0" w:color="auto"/>
                </w:tcBorders>
              </w:tcPr>
            </w:tcPrChange>
          </w:tcPr>
          <w:p w14:paraId="5BDC2EA9" w14:textId="77777777" w:rsidR="00E96FFD" w:rsidRPr="00E96FFD" w:rsidRDefault="00E96FFD">
            <w:pPr>
              <w:rPr>
                <w:rFonts w:ascii="Times New Roman" w:hAnsi="Times New Roman"/>
              </w:rPr>
            </w:pPr>
            <w:r w:rsidRPr="00E96FFD">
              <w:rPr>
                <w:rFonts w:ascii="Times New Roman" w:hAnsi="Times New Roman"/>
                <w:b/>
              </w:rPr>
              <w:t>E-</w:t>
            </w:r>
            <w:r w:rsidR="00EA6A25">
              <w:rPr>
                <w:rFonts w:ascii="Times New Roman" w:hAnsi="Times New Roman"/>
                <w:b/>
              </w:rPr>
              <w:t>1-e:</w:t>
            </w:r>
            <w:r w:rsidRPr="00E96FFD">
              <w:rPr>
                <w:rFonts w:ascii="Times New Roman" w:hAnsi="Times New Roman"/>
                <w:b/>
              </w:rPr>
              <w:t xml:space="preserve"> Information Furnished to Participant</w:t>
            </w:r>
            <w:r w:rsidR="00A73FC6">
              <w:rPr>
                <w:rFonts w:ascii="Times New Roman" w:hAnsi="Times New Roman"/>
                <w:b/>
              </w:rPr>
              <w:t>s</w:t>
            </w:r>
          </w:p>
        </w:tc>
        <w:tc>
          <w:tcPr>
            <w:tcW w:w="8100" w:type="dxa"/>
            <w:tcBorders>
              <w:top w:val="single" w:sz="4" w:space="0" w:color="auto"/>
            </w:tcBorders>
            <w:tcPrChange w:id="954" w:author="Evan Katz" w:date="2019-06-17T14:42:00Z">
              <w:tcPr>
                <w:tcW w:w="8100" w:type="dxa"/>
                <w:tcBorders>
                  <w:top w:val="single" w:sz="4" w:space="0" w:color="auto"/>
                </w:tcBorders>
              </w:tcPr>
            </w:tcPrChange>
          </w:tcPr>
          <w:p w14:paraId="28F6E03D" w14:textId="77777777" w:rsidR="00CA690B" w:rsidRDefault="00CA690B">
            <w:pPr>
              <w:pStyle w:val="InstructionsStandard"/>
              <w:spacing w:after="60"/>
              <w:jc w:val="left"/>
              <w:rPr>
                <w:color w:val="auto"/>
              </w:rPr>
              <w:pPrChange w:id="955" w:author="Evan Katz" w:date="2019-06-17T15:11:00Z">
                <w:pPr>
                  <w:pStyle w:val="InstructionsStandard"/>
                  <w:spacing w:after="60"/>
                </w:pPr>
              </w:pPrChange>
            </w:pPr>
            <w:r>
              <w:rPr>
                <w:color w:val="auto"/>
              </w:rPr>
              <w:t>Does the waiver:</w:t>
            </w:r>
          </w:p>
          <w:p w14:paraId="22054BA5" w14:textId="2ADD5B65" w:rsidR="00CA690B" w:rsidRDefault="00CA690B">
            <w:pPr>
              <w:pStyle w:val="Instructions-Bullet-Level1"/>
              <w:numPr>
                <w:ilvl w:val="0"/>
                <w:numId w:val="38"/>
              </w:numPr>
              <w:tabs>
                <w:tab w:val="clear" w:pos="720"/>
                <w:tab w:val="num" w:pos="252"/>
              </w:tabs>
              <w:ind w:left="252" w:hanging="252"/>
              <w:jc w:val="left"/>
              <w:rPr>
                <w:color w:val="auto"/>
              </w:rPr>
              <w:pPrChange w:id="956" w:author="Evan Katz" w:date="2019-06-17T15:11:00Z">
                <w:pPr>
                  <w:pStyle w:val="Instructions-Bullet-Level1"/>
                  <w:numPr>
                    <w:numId w:val="38"/>
                  </w:numPr>
                  <w:tabs>
                    <w:tab w:val="clear" w:pos="360"/>
                    <w:tab w:val="num" w:pos="252"/>
                    <w:tab w:val="num" w:pos="720"/>
                  </w:tabs>
                  <w:ind w:left="252" w:hanging="252"/>
                </w:pPr>
              </w:pPrChange>
            </w:pPr>
            <w:r>
              <w:rPr>
                <w:color w:val="auto"/>
              </w:rPr>
              <w:t xml:space="preserve">Provide that participants are furnished information about the benefits and potential liabilities associated with participant direction along with information about their responsibilities when they elect to direct their services?  </w:t>
            </w:r>
            <w:r w:rsidR="00CD6647">
              <w:rPr>
                <w:color w:val="auto"/>
              </w:rPr>
              <w:t xml:space="preserve">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p>
          <w:p w14:paraId="4033B75B" w14:textId="0174737D" w:rsidR="00CA690B" w:rsidRDefault="00CA690B">
            <w:pPr>
              <w:pStyle w:val="Instructions-Bullet-Level1"/>
              <w:numPr>
                <w:ilvl w:val="0"/>
                <w:numId w:val="38"/>
              </w:numPr>
              <w:tabs>
                <w:tab w:val="clear" w:pos="720"/>
                <w:tab w:val="num" w:pos="252"/>
              </w:tabs>
              <w:ind w:left="252" w:hanging="252"/>
              <w:jc w:val="left"/>
              <w:rPr>
                <w:color w:val="auto"/>
              </w:rPr>
              <w:pPrChange w:id="957" w:author="Evan Katz" w:date="2019-06-17T15:11:00Z">
                <w:pPr>
                  <w:pStyle w:val="Instructions-Bullet-Level1"/>
                  <w:numPr>
                    <w:numId w:val="38"/>
                  </w:numPr>
                  <w:tabs>
                    <w:tab w:val="clear" w:pos="360"/>
                    <w:tab w:val="num" w:pos="252"/>
                    <w:tab w:val="num" w:pos="720"/>
                  </w:tabs>
                  <w:ind w:left="252" w:hanging="252"/>
                </w:pPr>
              </w:pPrChange>
            </w:pPr>
            <w:r>
              <w:rPr>
                <w:color w:val="auto"/>
              </w:rPr>
              <w:t xml:space="preserve">Specify a specific entity or entities that are responsible for furnishing this information? </w:t>
            </w:r>
            <w:ins w:id="958" w:author="Evan Katz" w:date="2019-06-17T15:32:00Z">
              <w:r w:rsidR="003C206D">
                <w:rPr>
                  <w:color w:val="auto"/>
                </w:rPr>
                <w:br/>
              </w:r>
            </w:ins>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p>
          <w:p w14:paraId="1B0E03AA" w14:textId="0EADED48" w:rsidR="00CA690B" w:rsidRDefault="00CA690B">
            <w:pPr>
              <w:pStyle w:val="Instructions-Bullet-Level1"/>
              <w:numPr>
                <w:ilvl w:val="0"/>
                <w:numId w:val="38"/>
              </w:numPr>
              <w:tabs>
                <w:tab w:val="clear" w:pos="720"/>
                <w:tab w:val="num" w:pos="252"/>
              </w:tabs>
              <w:ind w:left="252" w:hanging="252"/>
              <w:jc w:val="left"/>
              <w:rPr>
                <w:color w:val="auto"/>
              </w:rPr>
              <w:pPrChange w:id="959" w:author="Evan Katz" w:date="2019-06-17T15:11:00Z">
                <w:pPr>
                  <w:pStyle w:val="Instructions-Bullet-Level1"/>
                  <w:numPr>
                    <w:numId w:val="38"/>
                  </w:numPr>
                  <w:tabs>
                    <w:tab w:val="clear" w:pos="360"/>
                    <w:tab w:val="num" w:pos="252"/>
                    <w:tab w:val="num" w:pos="720"/>
                  </w:tabs>
                  <w:ind w:left="252" w:hanging="252"/>
                </w:pPr>
              </w:pPrChange>
            </w:pPr>
            <w:r>
              <w:rPr>
                <w:color w:val="auto"/>
              </w:rPr>
              <w:t xml:space="preserve">Describe the process (e.g., as part of service plan development or by other means) by which this information is provided to individuals and/or representatives?  </w:t>
            </w:r>
            <w:ins w:id="960" w:author="Evan Katz" w:date="2019-06-17T15:32:00Z">
              <w:r w:rsidR="003C206D">
                <w:rPr>
                  <w:color w:val="auto"/>
                </w:rPr>
                <w:br/>
              </w:r>
            </w:ins>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p>
          <w:p w14:paraId="5220A6E0" w14:textId="41749EA6" w:rsidR="00E96FFD" w:rsidRDefault="00CA690B">
            <w:pPr>
              <w:numPr>
                <w:ilvl w:val="0"/>
                <w:numId w:val="38"/>
              </w:numPr>
              <w:tabs>
                <w:tab w:val="clear" w:pos="720"/>
                <w:tab w:val="num" w:pos="252"/>
              </w:tabs>
              <w:ind w:left="252" w:hanging="252"/>
              <w:rPr>
                <w:rFonts w:ascii="Times New Roman" w:hAnsi="Times New Roman"/>
              </w:rPr>
              <w:pPrChange w:id="961" w:author="Evan Katz" w:date="2019-06-17T15:11:00Z">
                <w:pPr>
                  <w:numPr>
                    <w:numId w:val="38"/>
                  </w:numPr>
                  <w:tabs>
                    <w:tab w:val="num" w:pos="252"/>
                    <w:tab w:val="num" w:pos="720"/>
                  </w:tabs>
                  <w:ind w:left="252" w:hanging="252"/>
                </w:pPr>
              </w:pPrChange>
            </w:pPr>
            <w:r>
              <w:rPr>
                <w:rFonts w:ascii="Times New Roman" w:hAnsi="Times New Roman"/>
                <w:kern w:val="24"/>
              </w:rPr>
              <w:t>Provide i</w:t>
            </w:r>
            <w:r w:rsidRPr="00CA690B">
              <w:rPr>
                <w:rFonts w:ascii="Times New Roman" w:hAnsi="Times New Roman"/>
                <w:kern w:val="24"/>
              </w:rPr>
              <w:t xml:space="preserve">nformation </w:t>
            </w:r>
            <w:r>
              <w:rPr>
                <w:rFonts w:ascii="Times New Roman" w:hAnsi="Times New Roman"/>
                <w:kern w:val="24"/>
              </w:rPr>
              <w:t>i</w:t>
            </w:r>
            <w:r w:rsidRPr="00CA690B">
              <w:rPr>
                <w:rFonts w:ascii="Times New Roman" w:hAnsi="Times New Roman"/>
                <w:kern w:val="24"/>
              </w:rPr>
              <w:t>n a timely basis to permit informed decision making by the participant – i.e., prior to or during entrance to the waiver or as part of service plan development – allowing sufficient time for the participant to weigh the pros and cons of participant direction and obtain additional information as necessary before electing participant direction</w:t>
            </w:r>
            <w:r>
              <w:rPr>
                <w:rFonts w:ascii="Times New Roman" w:hAnsi="Times New Roman"/>
                <w:kern w:val="24"/>
              </w:rPr>
              <w:t xml:space="preserve">?  </w:t>
            </w:r>
            <w:ins w:id="962" w:author="Evan Katz" w:date="2019-06-17T15:32:00Z">
              <w:r w:rsidR="003C206D">
                <w:rPr>
                  <w:rFonts w:ascii="Times New Roman" w:hAnsi="Times New Roman"/>
                  <w:kern w:val="24"/>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p>
          <w:p w14:paraId="03AF4FED" w14:textId="77777777" w:rsidR="002B060C" w:rsidRPr="00E96FFD" w:rsidRDefault="002B060C">
            <w:pPr>
              <w:ind w:left="252"/>
              <w:rPr>
                <w:rFonts w:ascii="Times New Roman" w:hAnsi="Times New Roman"/>
              </w:rPr>
            </w:pPr>
          </w:p>
        </w:tc>
        <w:tc>
          <w:tcPr>
            <w:tcW w:w="3060" w:type="dxa"/>
            <w:tcBorders>
              <w:top w:val="single" w:sz="4" w:space="0" w:color="auto"/>
            </w:tcBorders>
            <w:tcPrChange w:id="963" w:author="Evan Katz" w:date="2019-06-17T14:42:00Z">
              <w:tcPr>
                <w:tcW w:w="3060" w:type="dxa"/>
                <w:tcBorders>
                  <w:top w:val="single" w:sz="4" w:space="0" w:color="auto"/>
                </w:tcBorders>
              </w:tcPr>
            </w:tcPrChange>
          </w:tcPr>
          <w:p w14:paraId="7799EF4A" w14:textId="77777777" w:rsidR="00E96FFD" w:rsidRPr="00E96FFD" w:rsidRDefault="00E96FFD">
            <w:pPr>
              <w:rPr>
                <w:rFonts w:ascii="Times New Roman" w:hAnsi="Times New Roman"/>
              </w:rPr>
            </w:pPr>
          </w:p>
        </w:tc>
      </w:tr>
      <w:tr w:rsidR="00E96FFD" w:rsidRPr="00E96FFD" w14:paraId="3C26C337" w14:textId="77777777" w:rsidTr="0068624C">
        <w:tblPrEx>
          <w:tblW w:w="14040" w:type="dxa"/>
          <w:tblInd w:w="648" w:type="dxa"/>
          <w:tblLayout w:type="fixed"/>
          <w:tblLook w:val="01E0" w:firstRow="1" w:lastRow="1" w:firstColumn="1" w:lastColumn="1" w:noHBand="0" w:noVBand="0"/>
          <w:tblPrExChange w:id="964"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tcBorders>
            <w:tcPrChange w:id="965" w:author="Evan Katz" w:date="2019-06-17T14:42:00Z">
              <w:tcPr>
                <w:tcW w:w="2880" w:type="dxa"/>
                <w:tcBorders>
                  <w:top w:val="single" w:sz="4" w:space="0" w:color="auto"/>
                </w:tcBorders>
              </w:tcPr>
            </w:tcPrChange>
          </w:tcPr>
          <w:p w14:paraId="65DD507A" w14:textId="77777777" w:rsidR="00E96FFD" w:rsidRDefault="00EA6A25">
            <w:pPr>
              <w:rPr>
                <w:rFonts w:ascii="Times New Roman" w:hAnsi="Times New Roman"/>
                <w:b/>
              </w:rPr>
            </w:pPr>
            <w:r>
              <w:rPr>
                <w:rFonts w:ascii="Times New Roman" w:hAnsi="Times New Roman"/>
                <w:b/>
              </w:rPr>
              <w:t>E-1-f:</w:t>
            </w:r>
            <w:r w:rsidR="00E96FFD" w:rsidRPr="00E96FFD">
              <w:rPr>
                <w:rFonts w:ascii="Times New Roman" w:hAnsi="Times New Roman"/>
                <w:b/>
              </w:rPr>
              <w:t xml:space="preserve">  Participant Direction by a Representative</w:t>
            </w:r>
          </w:p>
          <w:p w14:paraId="7665451D" w14:textId="77777777" w:rsidR="00CA690B" w:rsidRDefault="00CA690B">
            <w:pPr>
              <w:rPr>
                <w:rFonts w:ascii="Times New Roman" w:hAnsi="Times New Roman"/>
                <w:b/>
              </w:rPr>
            </w:pPr>
          </w:p>
          <w:p w14:paraId="26195FD9" w14:textId="77777777" w:rsidR="00CA690B" w:rsidRPr="00CA690B" w:rsidRDefault="00CA690B">
            <w:pPr>
              <w:rPr>
                <w:rFonts w:ascii="Times New Roman" w:hAnsi="Times New Roman"/>
                <w:i/>
              </w:rPr>
            </w:pPr>
            <w:r w:rsidRPr="00CA690B">
              <w:rPr>
                <w:rFonts w:ascii="Times New Roman" w:hAnsi="Times New Roman"/>
                <w:i/>
              </w:rPr>
              <w:t>(Complete only when the state provides for the direction of waiver services by a representative.)</w:t>
            </w:r>
          </w:p>
          <w:p w14:paraId="367EDA7B" w14:textId="77777777" w:rsidR="00E96FFD" w:rsidRPr="00E96FFD" w:rsidRDefault="00E96FFD">
            <w:pPr>
              <w:rPr>
                <w:rFonts w:ascii="Times New Roman" w:hAnsi="Times New Roman"/>
                <w:b/>
              </w:rPr>
            </w:pPr>
          </w:p>
          <w:p w14:paraId="3B906192" w14:textId="77777777" w:rsidR="00E96FFD" w:rsidRPr="00E96FFD" w:rsidRDefault="00E96FFD">
            <w:pPr>
              <w:rPr>
                <w:rFonts w:ascii="Times New Roman" w:hAnsi="Times New Roman"/>
                <w:b/>
              </w:rPr>
            </w:pPr>
          </w:p>
        </w:tc>
        <w:tc>
          <w:tcPr>
            <w:tcW w:w="8100" w:type="dxa"/>
            <w:tcBorders>
              <w:top w:val="single" w:sz="4" w:space="0" w:color="auto"/>
            </w:tcBorders>
            <w:tcPrChange w:id="966" w:author="Evan Katz" w:date="2019-06-17T14:42:00Z">
              <w:tcPr>
                <w:tcW w:w="8100" w:type="dxa"/>
                <w:tcBorders>
                  <w:top w:val="single" w:sz="4" w:space="0" w:color="auto"/>
                </w:tcBorders>
              </w:tcPr>
            </w:tcPrChange>
          </w:tcPr>
          <w:p w14:paraId="2CFC036B" w14:textId="77777777" w:rsidR="00CA690B" w:rsidRDefault="00CA690B">
            <w:pPr>
              <w:pStyle w:val="InstructionsStandard"/>
              <w:jc w:val="left"/>
              <w:rPr>
                <w:color w:val="auto"/>
              </w:rPr>
              <w:pPrChange w:id="967" w:author="Evan Katz" w:date="2019-06-17T15:11:00Z">
                <w:pPr>
                  <w:pStyle w:val="InstructionsStandard"/>
                </w:pPr>
              </w:pPrChange>
            </w:pPr>
            <w:r>
              <w:rPr>
                <w:color w:val="auto"/>
              </w:rPr>
              <w:t>The use of representatives to direct waiver services on behalf of a participant is at the discretion of the state.  When waiver services may be directed by a non-legal representative:</w:t>
            </w:r>
          </w:p>
          <w:p w14:paraId="5B1BF07E" w14:textId="31F728B0" w:rsidR="00CA690B" w:rsidRDefault="00CA690B">
            <w:pPr>
              <w:pStyle w:val="Instructions-Bullet-Level1"/>
              <w:numPr>
                <w:ilvl w:val="0"/>
                <w:numId w:val="39"/>
              </w:numPr>
              <w:tabs>
                <w:tab w:val="clear" w:pos="720"/>
                <w:tab w:val="num" w:pos="252"/>
              </w:tabs>
              <w:ind w:left="252" w:hanging="180"/>
              <w:jc w:val="left"/>
              <w:rPr>
                <w:color w:val="auto"/>
              </w:rPr>
              <w:pPrChange w:id="968" w:author="Evan Katz" w:date="2019-06-17T15:11:00Z">
                <w:pPr>
                  <w:pStyle w:val="Instructions-Bullet-Level1"/>
                  <w:numPr>
                    <w:numId w:val="39"/>
                  </w:numPr>
                  <w:tabs>
                    <w:tab w:val="clear" w:pos="360"/>
                    <w:tab w:val="num" w:pos="252"/>
                    <w:tab w:val="num" w:pos="720"/>
                  </w:tabs>
                  <w:ind w:left="252" w:hanging="180"/>
                </w:pPr>
              </w:pPrChange>
            </w:pPr>
            <w:r>
              <w:rPr>
                <w:color w:val="auto"/>
              </w:rPr>
              <w:t xml:space="preserve">Does the waiver describe the process for the appointment of this type of representative and the extent of the decision-making authority exercised by the non-legal representative?   </w:t>
            </w:r>
            <w:ins w:id="969" w:author="Evan Katz" w:date="2019-06-17T15:32:00Z">
              <w:r w:rsidR="003C206D">
                <w:rPr>
                  <w:color w:val="auto"/>
                </w:rPr>
                <w:br/>
              </w:r>
            </w:ins>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p>
          <w:p w14:paraId="59E5FCB2" w14:textId="538E4276" w:rsidR="00E96FFD" w:rsidRPr="00E96FFD" w:rsidRDefault="00CA690B">
            <w:pPr>
              <w:numPr>
                <w:ilvl w:val="0"/>
                <w:numId w:val="39"/>
              </w:numPr>
              <w:tabs>
                <w:tab w:val="clear" w:pos="720"/>
                <w:tab w:val="num" w:pos="252"/>
              </w:tabs>
              <w:ind w:left="252" w:hanging="180"/>
              <w:rPr>
                <w:rFonts w:ascii="Times New Roman" w:hAnsi="Times New Roman"/>
              </w:rPr>
              <w:pPrChange w:id="970" w:author="Evan Katz" w:date="2019-06-17T15:11:00Z">
                <w:pPr>
                  <w:numPr>
                    <w:numId w:val="39"/>
                  </w:numPr>
                  <w:tabs>
                    <w:tab w:val="num" w:pos="252"/>
                    <w:tab w:val="num" w:pos="720"/>
                  </w:tabs>
                  <w:ind w:left="252" w:hanging="180"/>
                </w:pPr>
              </w:pPrChange>
            </w:pPr>
            <w:r>
              <w:rPr>
                <w:rFonts w:ascii="Times New Roman" w:hAnsi="Times New Roman"/>
                <w:kern w:val="24"/>
              </w:rPr>
              <w:t>Does the waiver include</w:t>
            </w:r>
            <w:r w:rsidRPr="00CA690B">
              <w:rPr>
                <w:rFonts w:ascii="Times New Roman" w:hAnsi="Times New Roman"/>
                <w:kern w:val="24"/>
              </w:rPr>
              <w:t xml:space="preserve"> safeguards to ensure that a non-legal representative functions in the best interests of the participant</w:t>
            </w:r>
            <w:r w:rsidR="000B7E69">
              <w:rPr>
                <w:rFonts w:ascii="Times New Roman" w:hAnsi="Times New Roman"/>
                <w:kern w:val="24"/>
              </w:rPr>
              <w:t>?</w:t>
            </w:r>
            <w:r>
              <w:rPr>
                <w:rFonts w:ascii="Times New Roman" w:hAnsi="Times New Roman"/>
                <w:kern w:val="24"/>
              </w:rPr>
              <w:t xml:space="preserve">  </w:t>
            </w:r>
            <w:ins w:id="971" w:author="Evan Katz" w:date="2019-06-17T15:32:00Z">
              <w:r w:rsidR="003C206D">
                <w:rPr>
                  <w:rFonts w:ascii="Times New Roman" w:hAnsi="Times New Roman"/>
                  <w:kern w:val="24"/>
                </w:rPr>
                <w:br/>
              </w:r>
            </w:ins>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 xml:space="preserve">Yes  </w:t>
            </w:r>
            <w:r w:rsidR="00654AE7" w:rsidRPr="0007746F">
              <w:rPr>
                <w:rFonts w:ascii="Times New Roman" w:hAnsi="Times New Roman"/>
              </w:rPr>
              <w:fldChar w:fldCharType="begin">
                <w:ffData>
                  <w:name w:val="Check91"/>
                  <w:enabled/>
                  <w:calcOnExit w:val="0"/>
                  <w:checkBox>
                    <w:sizeAuto/>
                    <w:default w:val="0"/>
                  </w:checkBox>
                </w:ffData>
              </w:fldChar>
            </w:r>
            <w:r w:rsidRPr="0007746F">
              <w:rPr>
                <w:rFonts w:ascii="Times New Roman" w:hAnsi="Times New Roman"/>
              </w:rPr>
              <w:instrText xml:space="preserve"> FORMCHECKBOX </w:instrText>
            </w:r>
            <w:r w:rsidR="00654AE7" w:rsidRPr="0007746F">
              <w:rPr>
                <w:rFonts w:ascii="Times New Roman" w:hAnsi="Times New Roman"/>
              </w:rPr>
            </w:r>
            <w:r w:rsidR="00654AE7" w:rsidRPr="0007746F">
              <w:rPr>
                <w:rFonts w:ascii="Times New Roman" w:hAnsi="Times New Roman"/>
              </w:rPr>
              <w:fldChar w:fldCharType="separate"/>
            </w:r>
            <w:r w:rsidR="00654AE7" w:rsidRPr="0007746F">
              <w:rPr>
                <w:rFonts w:ascii="Times New Roman" w:hAnsi="Times New Roman"/>
              </w:rPr>
              <w:fldChar w:fldCharType="end"/>
            </w:r>
            <w:r w:rsidRPr="0007746F">
              <w:rPr>
                <w:rFonts w:ascii="Times New Roman" w:hAnsi="Times New Roman"/>
              </w:rPr>
              <w:t xml:space="preserve">  </w:t>
            </w:r>
            <w:r w:rsidRPr="00E96FFD">
              <w:rPr>
                <w:rFonts w:ascii="Times New Roman" w:hAnsi="Times New Roman"/>
              </w:rPr>
              <w:t>No</w:t>
            </w:r>
            <w:ins w:id="972" w:author="Evan Katz" w:date="2019-06-17T15:32:00Z">
              <w:r w:rsidR="003C206D">
                <w:rPr>
                  <w:rFonts w:ascii="Times New Roman" w:hAnsi="Times New Roman"/>
                </w:rPr>
                <w:br/>
              </w:r>
            </w:ins>
          </w:p>
        </w:tc>
        <w:tc>
          <w:tcPr>
            <w:tcW w:w="3060" w:type="dxa"/>
            <w:tcBorders>
              <w:top w:val="single" w:sz="4" w:space="0" w:color="auto"/>
            </w:tcBorders>
            <w:tcPrChange w:id="973" w:author="Evan Katz" w:date="2019-06-17T14:42:00Z">
              <w:tcPr>
                <w:tcW w:w="3060" w:type="dxa"/>
                <w:tcBorders>
                  <w:top w:val="single" w:sz="4" w:space="0" w:color="auto"/>
                </w:tcBorders>
              </w:tcPr>
            </w:tcPrChange>
          </w:tcPr>
          <w:p w14:paraId="671C1A38" w14:textId="77777777" w:rsidR="00E96FFD" w:rsidRPr="00E96FFD" w:rsidRDefault="00E96FFD">
            <w:pPr>
              <w:rPr>
                <w:rFonts w:ascii="Times New Roman" w:hAnsi="Times New Roman"/>
              </w:rPr>
            </w:pPr>
          </w:p>
        </w:tc>
      </w:tr>
      <w:tr w:rsidR="00E96FFD" w:rsidRPr="00E96FFD" w14:paraId="23FEBD95" w14:textId="77777777" w:rsidTr="0068624C">
        <w:tblPrEx>
          <w:tblW w:w="14040" w:type="dxa"/>
          <w:tblInd w:w="648" w:type="dxa"/>
          <w:tblLayout w:type="fixed"/>
          <w:tblLook w:val="01E0" w:firstRow="1" w:lastRow="1" w:firstColumn="1" w:lastColumn="1" w:noHBand="0" w:noVBand="0"/>
          <w:tblPrExChange w:id="974"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PrChange w:id="975" w:author="Evan Katz" w:date="2019-06-17T14:42:00Z">
              <w:tcPr>
                <w:tcW w:w="2880" w:type="dxa"/>
              </w:tcPr>
            </w:tcPrChange>
          </w:tcPr>
          <w:p w14:paraId="361BEBE6" w14:textId="77777777" w:rsidR="00E96FFD" w:rsidRPr="00E96FFD" w:rsidRDefault="00EA6A25">
            <w:pPr>
              <w:rPr>
                <w:rFonts w:ascii="Times New Roman" w:hAnsi="Times New Roman"/>
              </w:rPr>
            </w:pPr>
            <w:r>
              <w:rPr>
                <w:rFonts w:ascii="Times New Roman" w:hAnsi="Times New Roman"/>
                <w:b/>
              </w:rPr>
              <w:t>E-1-g:</w:t>
            </w:r>
            <w:r w:rsidR="00E96FFD" w:rsidRPr="00E96FFD">
              <w:rPr>
                <w:rFonts w:ascii="Times New Roman" w:hAnsi="Times New Roman"/>
                <w:b/>
              </w:rPr>
              <w:t xml:space="preserve"> Participant-Directed Services</w:t>
            </w:r>
            <w:r w:rsidR="00E96FFD" w:rsidRPr="00E96FFD">
              <w:rPr>
                <w:rFonts w:ascii="Times New Roman" w:hAnsi="Times New Roman"/>
              </w:rPr>
              <w:t xml:space="preserve"> </w:t>
            </w:r>
          </w:p>
        </w:tc>
        <w:tc>
          <w:tcPr>
            <w:tcW w:w="8100" w:type="dxa"/>
            <w:tcPrChange w:id="976" w:author="Evan Katz" w:date="2019-06-17T14:42:00Z">
              <w:tcPr>
                <w:tcW w:w="8100" w:type="dxa"/>
              </w:tcPr>
            </w:tcPrChange>
          </w:tcPr>
          <w:p w14:paraId="6835A501" w14:textId="13987B84" w:rsidR="000B7E69" w:rsidRDefault="000B7E69">
            <w:pPr>
              <w:pStyle w:val="Instructions-Bullet-Level1"/>
              <w:numPr>
                <w:ilvl w:val="0"/>
                <w:numId w:val="40"/>
              </w:numPr>
              <w:tabs>
                <w:tab w:val="clear" w:pos="864"/>
                <w:tab w:val="num" w:pos="252"/>
              </w:tabs>
              <w:ind w:left="252" w:hanging="252"/>
              <w:jc w:val="left"/>
              <w:pPrChange w:id="977" w:author="Evan Katz" w:date="2019-06-17T15:11:00Z">
                <w:pPr>
                  <w:pStyle w:val="Instructions-Bullet-Level1"/>
                  <w:numPr>
                    <w:numId w:val="40"/>
                  </w:numPr>
                  <w:tabs>
                    <w:tab w:val="clear" w:pos="360"/>
                    <w:tab w:val="num" w:pos="252"/>
                    <w:tab w:val="num" w:pos="864"/>
                  </w:tabs>
                  <w:ind w:left="252" w:hanging="252"/>
                </w:pPr>
              </w:pPrChange>
            </w:pPr>
            <w:r>
              <w:t xml:space="preserve">When the Employer Authority is offered (as specified in Item E-1-b), does it apply to at least one waiver service?  </w:t>
            </w:r>
            <w:ins w:id="978" w:author="Evan Katz" w:date="2019-06-17T15:33:00Z">
              <w:r w:rsidR="003C206D">
                <w:br/>
              </w:r>
            </w:ins>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p>
          <w:p w14:paraId="07D68AD6" w14:textId="385372C6" w:rsidR="003C206D" w:rsidRPr="002B060C" w:rsidRDefault="000B7E69">
            <w:pPr>
              <w:pStyle w:val="Instructions-Bullet-Level1"/>
              <w:numPr>
                <w:ilvl w:val="0"/>
                <w:numId w:val="40"/>
              </w:numPr>
              <w:tabs>
                <w:tab w:val="clear" w:pos="864"/>
                <w:tab w:val="num" w:pos="252"/>
              </w:tabs>
              <w:ind w:left="252" w:hanging="252"/>
              <w:jc w:val="left"/>
              <w:pPrChange w:id="979" w:author="Evan Katz" w:date="2019-06-17T16:48:00Z">
                <w:pPr>
                  <w:pStyle w:val="Instructions-Bullet-Level1"/>
                  <w:numPr>
                    <w:numId w:val="40"/>
                  </w:numPr>
                  <w:tabs>
                    <w:tab w:val="clear" w:pos="360"/>
                    <w:tab w:val="num" w:pos="252"/>
                    <w:tab w:val="num" w:pos="864"/>
                  </w:tabs>
                  <w:ind w:left="252" w:hanging="252"/>
                </w:pPr>
              </w:pPrChange>
            </w:pPr>
            <w:r>
              <w:t xml:space="preserve">When the Budget Authority is offered (as specified in Item E-1-b), does it apply to at least one but usually to two or more waiver services? </w:t>
            </w:r>
            <w:ins w:id="980" w:author="Evan Katz" w:date="2019-06-17T15:33:00Z">
              <w:r w:rsidR="003C206D">
                <w:br/>
              </w:r>
            </w:ins>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 xml:space="preserve">Yes  </w:t>
            </w:r>
            <w:r w:rsidR="00654AE7" w:rsidRPr="0007746F">
              <w:fldChar w:fldCharType="begin">
                <w:ffData>
                  <w:name w:val="Check91"/>
                  <w:enabled/>
                  <w:calcOnExit w:val="0"/>
                  <w:checkBox>
                    <w:sizeAuto/>
                    <w:default w:val="0"/>
                  </w:checkBox>
                </w:ffData>
              </w:fldChar>
            </w:r>
            <w:r w:rsidRPr="0007746F">
              <w:instrText xml:space="preserve"> FORMCHECKBOX </w:instrText>
            </w:r>
            <w:r w:rsidR="00654AE7" w:rsidRPr="0007746F">
              <w:fldChar w:fldCharType="separate"/>
            </w:r>
            <w:r w:rsidR="00654AE7" w:rsidRPr="0007746F">
              <w:fldChar w:fldCharType="end"/>
            </w:r>
            <w:r w:rsidRPr="0007746F">
              <w:t xml:space="preserve">  </w:t>
            </w:r>
            <w:r w:rsidRPr="00E96FFD">
              <w:t>No</w:t>
            </w:r>
            <w:ins w:id="981" w:author="Evan Katz" w:date="2019-06-17T16:48:00Z">
              <w:r w:rsidR="00D36985">
                <w:br/>
              </w:r>
            </w:ins>
          </w:p>
        </w:tc>
        <w:tc>
          <w:tcPr>
            <w:tcW w:w="3060" w:type="dxa"/>
            <w:tcPrChange w:id="982" w:author="Evan Katz" w:date="2019-06-17T14:42:00Z">
              <w:tcPr>
                <w:tcW w:w="3060" w:type="dxa"/>
              </w:tcPr>
            </w:tcPrChange>
          </w:tcPr>
          <w:p w14:paraId="4C98FBBF" w14:textId="77777777" w:rsidR="00E96FFD" w:rsidRPr="00E96FFD" w:rsidRDefault="00E96FFD">
            <w:pPr>
              <w:rPr>
                <w:rFonts w:ascii="Times New Roman" w:hAnsi="Times New Roman"/>
              </w:rPr>
            </w:pPr>
          </w:p>
        </w:tc>
      </w:tr>
      <w:tr w:rsidR="00E96FFD" w:rsidRPr="00E96FFD" w14:paraId="5A0CB9F6" w14:textId="77777777" w:rsidTr="0068624C">
        <w:tblPrEx>
          <w:tblW w:w="14040" w:type="dxa"/>
          <w:tblInd w:w="648" w:type="dxa"/>
          <w:tblLayout w:type="fixed"/>
          <w:tblLook w:val="01E0" w:firstRow="1" w:lastRow="1" w:firstColumn="1" w:lastColumn="1" w:noHBand="0" w:noVBand="0"/>
          <w:tblPrExChange w:id="983"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PrChange w:id="984" w:author="Evan Katz" w:date="2019-06-17T14:42:00Z">
              <w:tcPr>
                <w:tcW w:w="2880" w:type="dxa"/>
              </w:tcPr>
            </w:tcPrChange>
          </w:tcPr>
          <w:p w14:paraId="7EBBC5E1" w14:textId="77777777" w:rsidR="00E96FFD" w:rsidRPr="005571AD" w:rsidRDefault="00EA6A25">
            <w:pPr>
              <w:rPr>
                <w:rFonts w:ascii="Times New Roman" w:hAnsi="Times New Roman"/>
                <w:b/>
              </w:rPr>
            </w:pPr>
            <w:r w:rsidRPr="005571AD">
              <w:rPr>
                <w:rFonts w:ascii="Times New Roman" w:hAnsi="Times New Roman"/>
                <w:b/>
              </w:rPr>
              <w:t>E-1-h:</w:t>
            </w:r>
            <w:r w:rsidR="00E96FFD" w:rsidRPr="005571AD">
              <w:rPr>
                <w:rFonts w:ascii="Times New Roman" w:hAnsi="Times New Roman"/>
                <w:b/>
              </w:rPr>
              <w:t xml:space="preserve">  Financial Management Services </w:t>
            </w:r>
          </w:p>
          <w:p w14:paraId="04A35741" w14:textId="77777777" w:rsidR="00E96FFD" w:rsidRPr="005571AD" w:rsidRDefault="00E96FFD">
            <w:pPr>
              <w:rPr>
                <w:rFonts w:ascii="Times New Roman" w:hAnsi="Times New Roman"/>
                <w:b/>
              </w:rPr>
              <w:pPrChange w:id="985" w:author="Evan Katz" w:date="2019-06-17T15:11:00Z">
                <w:pPr>
                  <w:jc w:val="both"/>
                </w:pPr>
              </w:pPrChange>
            </w:pPr>
          </w:p>
          <w:p w14:paraId="09571EAD" w14:textId="77777777" w:rsidR="00C829E9" w:rsidRPr="005571AD" w:rsidRDefault="00C829E9">
            <w:pPr>
              <w:rPr>
                <w:rFonts w:ascii="Times New Roman" w:hAnsi="Times New Roman"/>
                <w:i/>
              </w:rPr>
            </w:pPr>
            <w:r w:rsidRPr="005571AD">
              <w:rPr>
                <w:rFonts w:ascii="Times New Roman" w:hAnsi="Times New Roman"/>
                <w:i/>
              </w:rPr>
              <w:t>(Complete only when F</w:t>
            </w:r>
            <w:r w:rsidR="005571AD" w:rsidRPr="005571AD">
              <w:rPr>
                <w:rFonts w:ascii="Times New Roman" w:hAnsi="Times New Roman"/>
                <w:i/>
              </w:rPr>
              <w:t>inancial Management Services are</w:t>
            </w:r>
            <w:r w:rsidRPr="005571AD">
              <w:rPr>
                <w:rFonts w:ascii="Times New Roman" w:hAnsi="Times New Roman"/>
                <w:i/>
              </w:rPr>
              <w:t xml:space="preserve"> furnished through a third party entity.)</w:t>
            </w:r>
          </w:p>
        </w:tc>
        <w:tc>
          <w:tcPr>
            <w:tcW w:w="8100" w:type="dxa"/>
            <w:tcPrChange w:id="986" w:author="Evan Katz" w:date="2019-06-17T14:42:00Z">
              <w:tcPr>
                <w:tcW w:w="8100" w:type="dxa"/>
              </w:tcPr>
            </w:tcPrChange>
          </w:tcPr>
          <w:p w14:paraId="6E407FF4" w14:textId="77777777" w:rsidR="00C829E9" w:rsidRPr="005571AD" w:rsidRDefault="00C829E9">
            <w:pPr>
              <w:rPr>
                <w:rFonts w:ascii="Times New Roman" w:hAnsi="Times New Roman"/>
              </w:rPr>
            </w:pPr>
            <w:r w:rsidRPr="005571AD">
              <w:rPr>
                <w:rFonts w:ascii="Times New Roman" w:hAnsi="Times New Roman"/>
              </w:rPr>
              <w:t>When  Financial Management Services are furnished through a third party entity, are services provided by:</w:t>
            </w:r>
          </w:p>
          <w:p w14:paraId="3B799AD1" w14:textId="77777777" w:rsidR="00C829E9" w:rsidRPr="005571AD" w:rsidRDefault="00654AE7">
            <w:pPr>
              <w:rPr>
                <w:rFonts w:ascii="Times New Roman" w:hAnsi="Times New Roman"/>
              </w:rPr>
            </w:pPr>
            <w:r w:rsidRPr="005571AD">
              <w:rPr>
                <w:rFonts w:ascii="Times New Roman" w:hAnsi="Times New Roman"/>
              </w:rPr>
              <w:fldChar w:fldCharType="begin">
                <w:ffData>
                  <w:name w:val="Check98"/>
                  <w:enabled/>
                  <w:calcOnExit w:val="0"/>
                  <w:checkBox>
                    <w:sizeAuto/>
                    <w:default w:val="0"/>
                  </w:checkBox>
                </w:ffData>
              </w:fldChar>
            </w:r>
            <w:r w:rsidR="00C829E9" w:rsidRPr="005571AD">
              <w:rPr>
                <w:rFonts w:ascii="Times New Roman" w:hAnsi="Times New Roman"/>
              </w:rPr>
              <w:instrText xml:space="preserve"> FORMCHECKBOX </w:instrText>
            </w:r>
            <w:r w:rsidRPr="005571AD">
              <w:rPr>
                <w:rFonts w:ascii="Times New Roman" w:hAnsi="Times New Roman"/>
              </w:rPr>
            </w:r>
            <w:r w:rsidRPr="005571AD">
              <w:rPr>
                <w:rFonts w:ascii="Times New Roman" w:hAnsi="Times New Roman"/>
              </w:rPr>
              <w:fldChar w:fldCharType="separate"/>
            </w:r>
            <w:r w:rsidRPr="005571AD">
              <w:rPr>
                <w:rFonts w:ascii="Times New Roman" w:hAnsi="Times New Roman"/>
              </w:rPr>
              <w:fldChar w:fldCharType="end"/>
            </w:r>
            <w:r w:rsidR="00C829E9" w:rsidRPr="005571AD">
              <w:rPr>
                <w:rFonts w:ascii="Times New Roman" w:hAnsi="Times New Roman"/>
              </w:rPr>
              <w:t xml:space="preserve"> Governmental entities?</w:t>
            </w:r>
          </w:p>
          <w:p w14:paraId="43352269" w14:textId="77777777" w:rsidR="00C829E9" w:rsidRPr="005571AD" w:rsidRDefault="00654AE7">
            <w:pPr>
              <w:rPr>
                <w:rFonts w:ascii="Times New Roman" w:hAnsi="Times New Roman"/>
              </w:rPr>
            </w:pPr>
            <w:r w:rsidRPr="005571AD">
              <w:rPr>
                <w:rFonts w:ascii="Times New Roman" w:hAnsi="Times New Roman"/>
              </w:rPr>
              <w:fldChar w:fldCharType="begin">
                <w:ffData>
                  <w:name w:val="Check98"/>
                  <w:enabled/>
                  <w:calcOnExit w:val="0"/>
                  <w:checkBox>
                    <w:sizeAuto/>
                    <w:default w:val="0"/>
                  </w:checkBox>
                </w:ffData>
              </w:fldChar>
            </w:r>
            <w:r w:rsidR="00C829E9" w:rsidRPr="005571AD">
              <w:rPr>
                <w:rFonts w:ascii="Times New Roman" w:hAnsi="Times New Roman"/>
              </w:rPr>
              <w:instrText xml:space="preserve"> FORMCHECKBOX </w:instrText>
            </w:r>
            <w:r w:rsidRPr="005571AD">
              <w:rPr>
                <w:rFonts w:ascii="Times New Roman" w:hAnsi="Times New Roman"/>
              </w:rPr>
            </w:r>
            <w:r w:rsidRPr="005571AD">
              <w:rPr>
                <w:rFonts w:ascii="Times New Roman" w:hAnsi="Times New Roman"/>
              </w:rPr>
              <w:fldChar w:fldCharType="separate"/>
            </w:r>
            <w:r w:rsidRPr="005571AD">
              <w:rPr>
                <w:rFonts w:ascii="Times New Roman" w:hAnsi="Times New Roman"/>
              </w:rPr>
              <w:fldChar w:fldCharType="end"/>
            </w:r>
            <w:r w:rsidR="00C829E9" w:rsidRPr="005571AD">
              <w:rPr>
                <w:rFonts w:ascii="Times New Roman" w:hAnsi="Times New Roman"/>
              </w:rPr>
              <w:t xml:space="preserve"> Private entities?</w:t>
            </w:r>
          </w:p>
          <w:p w14:paraId="6875F1DB" w14:textId="293D140C" w:rsidR="00C829E9" w:rsidRPr="005571AD" w:rsidRDefault="00654AE7">
            <w:pPr>
              <w:rPr>
                <w:rFonts w:ascii="Times New Roman" w:hAnsi="Times New Roman"/>
              </w:rPr>
            </w:pPr>
            <w:r w:rsidRPr="005571AD">
              <w:rPr>
                <w:rFonts w:ascii="Times New Roman" w:hAnsi="Times New Roman"/>
              </w:rPr>
              <w:fldChar w:fldCharType="begin">
                <w:ffData>
                  <w:name w:val="Check98"/>
                  <w:enabled/>
                  <w:calcOnExit w:val="0"/>
                  <w:checkBox>
                    <w:sizeAuto/>
                    <w:default w:val="0"/>
                  </w:checkBox>
                </w:ffData>
              </w:fldChar>
            </w:r>
            <w:r w:rsidR="00C829E9" w:rsidRPr="005571AD">
              <w:rPr>
                <w:rFonts w:ascii="Times New Roman" w:hAnsi="Times New Roman"/>
              </w:rPr>
              <w:instrText xml:space="preserve"> FORMCHECKBOX </w:instrText>
            </w:r>
            <w:r w:rsidRPr="005571AD">
              <w:rPr>
                <w:rFonts w:ascii="Times New Roman" w:hAnsi="Times New Roman"/>
              </w:rPr>
            </w:r>
            <w:r w:rsidRPr="005571AD">
              <w:rPr>
                <w:rFonts w:ascii="Times New Roman" w:hAnsi="Times New Roman"/>
              </w:rPr>
              <w:fldChar w:fldCharType="separate"/>
            </w:r>
            <w:r w:rsidRPr="005571AD">
              <w:rPr>
                <w:rFonts w:ascii="Times New Roman" w:hAnsi="Times New Roman"/>
              </w:rPr>
              <w:fldChar w:fldCharType="end"/>
            </w:r>
            <w:r w:rsidR="00C829E9" w:rsidRPr="005571AD">
              <w:rPr>
                <w:rFonts w:ascii="Times New Roman" w:hAnsi="Times New Roman"/>
              </w:rPr>
              <w:t xml:space="preserve"> Both?</w:t>
            </w:r>
            <w:ins w:id="987" w:author="Evan Katz" w:date="2019-06-17T15:33:00Z">
              <w:r w:rsidR="003C206D">
                <w:rPr>
                  <w:rFonts w:ascii="Times New Roman" w:hAnsi="Times New Roman"/>
                </w:rPr>
                <w:br/>
              </w:r>
            </w:ins>
          </w:p>
          <w:p w14:paraId="0FCC44FD" w14:textId="77777777" w:rsidR="00E96FFD" w:rsidRDefault="000B7E69">
            <w:pPr>
              <w:rPr>
                <w:rFonts w:ascii="Times New Roman" w:hAnsi="Times New Roman"/>
              </w:rPr>
            </w:pPr>
            <w:r w:rsidRPr="005571AD">
              <w:rPr>
                <w:rFonts w:ascii="Times New Roman" w:hAnsi="Times New Roman"/>
              </w:rPr>
              <w:t>The selection is at the discretion of the state.  However, it is expected that in nearly all instances that the “yes” response will be selected.  If the no response is selected, then the application should be reviewed to determine that the selection is appropriate.</w:t>
            </w:r>
          </w:p>
          <w:p w14:paraId="2A7F5D00" w14:textId="77777777" w:rsidR="00767711" w:rsidRDefault="00767711">
            <w:pPr>
              <w:rPr>
                <w:rFonts w:ascii="Times New Roman" w:hAnsi="Times New Roman"/>
              </w:rPr>
            </w:pPr>
          </w:p>
          <w:p w14:paraId="731FA097" w14:textId="1DFB1EBC" w:rsidR="00767711" w:rsidRPr="005571AD" w:rsidRDefault="00767711">
            <w:pPr>
              <w:rPr>
                <w:rFonts w:ascii="Times New Roman" w:hAnsi="Times New Roman"/>
              </w:rPr>
            </w:pPr>
            <w:r>
              <w:rPr>
                <w:rFonts w:ascii="Times New Roman" w:hAnsi="Times New Roman"/>
              </w:rPr>
              <w:t xml:space="preserve">If no is selected, refer to E-2-a-i to determine if the </w:t>
            </w:r>
            <w:r w:rsidR="00CD6647">
              <w:rPr>
                <w:rFonts w:ascii="Times New Roman" w:hAnsi="Times New Roman"/>
              </w:rPr>
              <w:t>s</w:t>
            </w:r>
            <w:r>
              <w:rPr>
                <w:rFonts w:ascii="Times New Roman" w:hAnsi="Times New Roman"/>
              </w:rPr>
              <w:t>tate is offering a co-employer status using traditional providers and standard Medicaid payment processes.</w:t>
            </w:r>
          </w:p>
        </w:tc>
        <w:tc>
          <w:tcPr>
            <w:tcW w:w="3060" w:type="dxa"/>
            <w:tcPrChange w:id="988" w:author="Evan Katz" w:date="2019-06-17T14:42:00Z">
              <w:tcPr>
                <w:tcW w:w="3060" w:type="dxa"/>
              </w:tcPr>
            </w:tcPrChange>
          </w:tcPr>
          <w:p w14:paraId="1F60A7A9" w14:textId="77777777" w:rsidR="00E96FFD" w:rsidRPr="00E96FFD" w:rsidRDefault="00E96FFD">
            <w:pPr>
              <w:rPr>
                <w:rFonts w:ascii="Times New Roman" w:hAnsi="Times New Roman"/>
              </w:rPr>
            </w:pPr>
          </w:p>
        </w:tc>
      </w:tr>
      <w:tr w:rsidR="00E96FFD" w:rsidRPr="00E96FFD" w14:paraId="01A44221" w14:textId="77777777" w:rsidTr="00643BF6">
        <w:trPr>
          <w:cantSplit/>
          <w:tblHeader/>
        </w:trPr>
        <w:tc>
          <w:tcPr>
            <w:tcW w:w="2880" w:type="dxa"/>
          </w:tcPr>
          <w:p w14:paraId="3546FBB8" w14:textId="77777777" w:rsidR="00E96FFD" w:rsidRPr="005571AD" w:rsidRDefault="00EA6A25">
            <w:pPr>
              <w:rPr>
                <w:rFonts w:ascii="Times New Roman" w:hAnsi="Times New Roman"/>
                <w:b/>
              </w:rPr>
            </w:pPr>
            <w:r w:rsidRPr="005571AD">
              <w:rPr>
                <w:rFonts w:ascii="Times New Roman" w:hAnsi="Times New Roman"/>
                <w:b/>
              </w:rPr>
              <w:t>E-1-i:</w:t>
            </w:r>
            <w:r w:rsidR="00E96FFD" w:rsidRPr="005571AD">
              <w:rPr>
                <w:rFonts w:ascii="Times New Roman" w:hAnsi="Times New Roman"/>
                <w:b/>
              </w:rPr>
              <w:t xml:space="preserve">  Provision of Financial Management Services </w:t>
            </w:r>
          </w:p>
          <w:p w14:paraId="7F338427" w14:textId="77777777" w:rsidR="00E96FFD" w:rsidRPr="005571AD" w:rsidRDefault="00E96FFD">
            <w:pPr>
              <w:rPr>
                <w:rFonts w:ascii="Times New Roman" w:hAnsi="Times New Roman"/>
                <w:i/>
              </w:rPr>
            </w:pPr>
          </w:p>
          <w:p w14:paraId="7661C2DA" w14:textId="7B39FCB3" w:rsidR="008B65C6" w:rsidRPr="005571AD" w:rsidRDefault="00E96FFD">
            <w:pPr>
              <w:rPr>
                <w:rFonts w:ascii="Times New Roman" w:hAnsi="Times New Roman"/>
                <w:i/>
              </w:rPr>
            </w:pPr>
            <w:r w:rsidRPr="005571AD">
              <w:rPr>
                <w:rFonts w:ascii="Times New Roman" w:hAnsi="Times New Roman"/>
                <w:i/>
              </w:rPr>
              <w:t>(</w:t>
            </w:r>
            <w:r w:rsidR="00B41D92" w:rsidRPr="005571AD">
              <w:rPr>
                <w:rFonts w:ascii="Times New Roman" w:hAnsi="Times New Roman"/>
                <w:i/>
              </w:rPr>
              <w:t>Complete only when</w:t>
            </w:r>
            <w:r w:rsidRPr="005571AD">
              <w:rPr>
                <w:rFonts w:ascii="Times New Roman" w:hAnsi="Times New Roman"/>
                <w:i/>
              </w:rPr>
              <w:t xml:space="preserve"> FMS </w:t>
            </w:r>
            <w:r w:rsidR="00C20871" w:rsidRPr="005571AD">
              <w:rPr>
                <w:rFonts w:ascii="Times New Roman" w:hAnsi="Times New Roman"/>
                <w:i/>
              </w:rPr>
              <w:t>is</w:t>
            </w:r>
            <w:r w:rsidRPr="005571AD">
              <w:rPr>
                <w:rFonts w:ascii="Times New Roman" w:hAnsi="Times New Roman"/>
                <w:i/>
              </w:rPr>
              <w:t xml:space="preserve"> </w:t>
            </w:r>
            <w:r w:rsidR="00B41D92" w:rsidRPr="005571AD">
              <w:rPr>
                <w:rFonts w:ascii="Times New Roman" w:hAnsi="Times New Roman"/>
                <w:i/>
              </w:rPr>
              <w:t>provided as an administrative activity</w:t>
            </w:r>
            <w:r w:rsidR="008B65C6" w:rsidRPr="005571AD">
              <w:rPr>
                <w:rFonts w:ascii="Times New Roman" w:hAnsi="Times New Roman"/>
                <w:i/>
              </w:rPr>
              <w:t xml:space="preserve">.  If the state provides FMS as a waiver service, the scope should be specified in C-3. Use the criteria for Employer Authority and Budget Authority when reviewing the FMS </w:t>
            </w:r>
            <w:r w:rsidR="00CD6647">
              <w:rPr>
                <w:rFonts w:ascii="Times New Roman" w:hAnsi="Times New Roman"/>
                <w:i/>
              </w:rPr>
              <w:t xml:space="preserve">as a waiver </w:t>
            </w:r>
            <w:r w:rsidR="008B65C6" w:rsidRPr="005571AD">
              <w:rPr>
                <w:rFonts w:ascii="Times New Roman" w:hAnsi="Times New Roman"/>
                <w:i/>
              </w:rPr>
              <w:t>service in C-3.)</w:t>
            </w:r>
          </w:p>
        </w:tc>
        <w:tc>
          <w:tcPr>
            <w:tcW w:w="8100" w:type="dxa"/>
          </w:tcPr>
          <w:p w14:paraId="1F7D1A9C" w14:textId="1A9692C1" w:rsidR="00B41D92" w:rsidRPr="005571AD" w:rsidRDefault="00B41D92">
            <w:pPr>
              <w:pStyle w:val="InstructionsStandard"/>
              <w:spacing w:after="0"/>
              <w:jc w:val="left"/>
              <w:rPr>
                <w:color w:val="auto"/>
              </w:rPr>
              <w:pPrChange w:id="989" w:author="Evan Katz" w:date="2019-06-17T15:11:00Z">
                <w:pPr>
                  <w:pStyle w:val="InstructionsStandard"/>
                  <w:spacing w:after="0"/>
                </w:pPr>
              </w:pPrChange>
            </w:pPr>
            <w:r w:rsidRPr="005571AD">
              <w:rPr>
                <w:color w:val="auto"/>
              </w:rPr>
              <w:t>The necessary minimum scope of financial management services hinges on the participant direction opportunities (</w:t>
            </w:r>
            <w:r w:rsidR="00F56CF4">
              <w:rPr>
                <w:color w:val="auto"/>
              </w:rPr>
              <w:t>e</w:t>
            </w:r>
            <w:r w:rsidRPr="005571AD">
              <w:rPr>
                <w:color w:val="auto"/>
              </w:rPr>
              <w:t xml:space="preserve">mployer and/or </w:t>
            </w:r>
            <w:r w:rsidR="00F56CF4">
              <w:rPr>
                <w:color w:val="auto"/>
              </w:rPr>
              <w:t>b</w:t>
            </w:r>
            <w:r w:rsidRPr="005571AD">
              <w:rPr>
                <w:color w:val="auto"/>
              </w:rPr>
              <w:t xml:space="preserve">udget </w:t>
            </w:r>
            <w:r w:rsidR="00F56CF4">
              <w:rPr>
                <w:color w:val="auto"/>
              </w:rPr>
              <w:t>a</w:t>
            </w:r>
            <w:r w:rsidRPr="005571AD">
              <w:rPr>
                <w:color w:val="auto"/>
              </w:rPr>
              <w:t>uthority) that are available under the waiver and further specified in Appendix E-2.  FMS may be furnished either as a waiver service (as specified in Appendix C-3) or an administrative service (as specified in this item).  Regardless of the payment authority (service or administrative) that is used to underwrite the costs of FMS, the minimum types of supports that must be furnished to participants under either authority are the same.  In particular:</w:t>
            </w:r>
          </w:p>
          <w:p w14:paraId="1D729E6D" w14:textId="77777777" w:rsidR="00B41D92" w:rsidRPr="005571AD" w:rsidRDefault="00B41D92">
            <w:pPr>
              <w:pStyle w:val="InstructionsStandard"/>
              <w:spacing w:before="60" w:after="60"/>
              <w:jc w:val="left"/>
              <w:rPr>
                <w:rFonts w:ascii="Arial Narrow" w:hAnsi="Arial Narrow"/>
                <w:b/>
                <w:bCs/>
                <w:color w:val="000080"/>
              </w:rPr>
              <w:pPrChange w:id="990" w:author="Evan Katz" w:date="2019-06-17T15:11:00Z">
                <w:pPr>
                  <w:pStyle w:val="InstructionsStandard"/>
                  <w:spacing w:before="60" w:after="60"/>
                </w:pPr>
              </w:pPrChange>
            </w:pPr>
          </w:p>
          <w:p w14:paraId="51348793" w14:textId="77777777" w:rsidR="00B41D92" w:rsidRPr="005571AD" w:rsidRDefault="00B41D92">
            <w:pPr>
              <w:pStyle w:val="InstructionsStandard"/>
              <w:spacing w:before="60" w:after="60"/>
              <w:jc w:val="left"/>
              <w:rPr>
                <w:b/>
                <w:bCs/>
                <w:color w:val="auto"/>
                <w:u w:val="single"/>
              </w:rPr>
              <w:pPrChange w:id="991" w:author="Evan Katz" w:date="2019-06-17T15:11:00Z">
                <w:pPr>
                  <w:pStyle w:val="InstructionsStandard"/>
                  <w:spacing w:before="60" w:after="60"/>
                </w:pPr>
              </w:pPrChange>
            </w:pPr>
            <w:r w:rsidRPr="005571AD">
              <w:rPr>
                <w:b/>
                <w:bCs/>
                <w:color w:val="auto"/>
                <w:u w:val="single"/>
              </w:rPr>
              <w:t>Employer Authority</w:t>
            </w:r>
          </w:p>
          <w:p w14:paraId="6741F348" w14:textId="77777777" w:rsidR="00B41D92" w:rsidRPr="005571AD" w:rsidRDefault="00A84540">
            <w:pPr>
              <w:pStyle w:val="InstructionsStandard"/>
              <w:jc w:val="left"/>
              <w:rPr>
                <w:color w:val="auto"/>
              </w:rPr>
              <w:pPrChange w:id="992" w:author="Evan Katz" w:date="2019-06-17T15:11:00Z">
                <w:pPr>
                  <w:pStyle w:val="InstructionsStandard"/>
                </w:pPr>
              </w:pPrChange>
            </w:pPr>
            <w:r w:rsidRPr="005571AD">
              <w:rPr>
                <w:color w:val="auto"/>
              </w:rPr>
              <w:t xml:space="preserve">Has the state furnished these minimum </w:t>
            </w:r>
            <w:r w:rsidR="00EB452F" w:rsidRPr="005571AD">
              <w:rPr>
                <w:color w:val="auto"/>
              </w:rPr>
              <w:t xml:space="preserve">required </w:t>
            </w:r>
            <w:r w:rsidRPr="005571AD">
              <w:rPr>
                <w:color w:val="auto"/>
              </w:rPr>
              <w:t>supports</w:t>
            </w:r>
            <w:r w:rsidR="00EB452F" w:rsidRPr="005571AD">
              <w:rPr>
                <w:color w:val="auto"/>
              </w:rPr>
              <w:t>:</w:t>
            </w:r>
          </w:p>
          <w:p w14:paraId="681F0C09" w14:textId="2736CB8E" w:rsidR="00EB452F" w:rsidRPr="005571AD" w:rsidRDefault="008B65C6">
            <w:pPr>
              <w:pStyle w:val="Instructions-Bullet-Level1"/>
              <w:numPr>
                <w:ilvl w:val="0"/>
                <w:numId w:val="40"/>
              </w:numPr>
              <w:tabs>
                <w:tab w:val="clear" w:pos="864"/>
                <w:tab w:val="num" w:pos="0"/>
                <w:tab w:val="num" w:pos="252"/>
              </w:tabs>
              <w:ind w:left="252" w:hanging="252"/>
              <w:jc w:val="left"/>
              <w:pPrChange w:id="993" w:author="Evan Katz" w:date="2019-06-17T15:11:00Z">
                <w:pPr>
                  <w:pStyle w:val="Instructions-Bullet-Level1"/>
                  <w:numPr>
                    <w:numId w:val="40"/>
                  </w:numPr>
                  <w:tabs>
                    <w:tab w:val="clear" w:pos="360"/>
                    <w:tab w:val="num" w:pos="0"/>
                    <w:tab w:val="num" w:pos="252"/>
                    <w:tab w:val="num" w:pos="864"/>
                  </w:tabs>
                  <w:ind w:left="252" w:hanging="252"/>
                </w:pPr>
              </w:pPrChange>
            </w:pPr>
            <w:r w:rsidRPr="005571AD">
              <w:rPr>
                <w:color w:val="auto"/>
              </w:rPr>
              <w:t>Participant a</w:t>
            </w:r>
            <w:r w:rsidR="00B41D92" w:rsidRPr="005571AD">
              <w:rPr>
                <w:color w:val="auto"/>
              </w:rPr>
              <w:t>ssist</w:t>
            </w:r>
            <w:r w:rsidRPr="005571AD">
              <w:rPr>
                <w:color w:val="auto"/>
              </w:rPr>
              <w:t>ance</w:t>
            </w:r>
            <w:r w:rsidR="00B41D92" w:rsidRPr="005571AD">
              <w:rPr>
                <w:color w:val="auto"/>
              </w:rPr>
              <w:t xml:space="preserve"> in ve</w:t>
            </w:r>
            <w:r w:rsidR="00B41D92" w:rsidRPr="005571AD">
              <w:t>rifying support worker citizenship status</w:t>
            </w:r>
            <w:r w:rsidR="00EB452F" w:rsidRPr="005571AD">
              <w:t>?</w:t>
            </w:r>
            <w:r w:rsidR="00A84540" w:rsidRPr="005571AD">
              <w:t xml:space="preserve"> </w:t>
            </w:r>
            <w:r w:rsidR="00CD6647">
              <w:t xml:space="preserve">                   </w:t>
            </w:r>
            <w:ins w:id="994" w:author="Evan Katz" w:date="2019-06-17T15:33:00Z">
              <w:r w:rsidR="003C206D">
                <w:br/>
              </w:r>
            </w:ins>
            <w:r w:rsidR="00654AE7" w:rsidRPr="005571AD">
              <w:fldChar w:fldCharType="begin">
                <w:ffData>
                  <w:name w:val="Check91"/>
                  <w:enabled/>
                  <w:calcOnExit w:val="0"/>
                  <w:checkBox>
                    <w:sizeAuto/>
                    <w:default w:val="0"/>
                  </w:checkBox>
                </w:ffData>
              </w:fldChar>
            </w:r>
            <w:r w:rsidR="00A84540" w:rsidRPr="005571AD">
              <w:instrText xml:space="preserve"> FORMCHECKBOX </w:instrText>
            </w:r>
            <w:r w:rsidR="00654AE7" w:rsidRPr="005571AD">
              <w:fldChar w:fldCharType="separate"/>
            </w:r>
            <w:r w:rsidR="00654AE7" w:rsidRPr="005571AD">
              <w:fldChar w:fldCharType="end"/>
            </w:r>
            <w:r w:rsidR="00A84540" w:rsidRPr="005571AD">
              <w:t xml:space="preserve"> Yes  </w:t>
            </w:r>
            <w:r w:rsidR="00654AE7" w:rsidRPr="005571AD">
              <w:fldChar w:fldCharType="begin">
                <w:ffData>
                  <w:name w:val="Check91"/>
                  <w:enabled/>
                  <w:calcOnExit w:val="0"/>
                  <w:checkBox>
                    <w:sizeAuto/>
                    <w:default w:val="0"/>
                  </w:checkBox>
                </w:ffData>
              </w:fldChar>
            </w:r>
            <w:r w:rsidR="00A84540" w:rsidRPr="005571AD">
              <w:instrText xml:space="preserve"> FORMCHECKBOX </w:instrText>
            </w:r>
            <w:r w:rsidR="00654AE7" w:rsidRPr="005571AD">
              <w:fldChar w:fldCharType="separate"/>
            </w:r>
            <w:r w:rsidR="00654AE7" w:rsidRPr="005571AD">
              <w:fldChar w:fldCharType="end"/>
            </w:r>
            <w:r w:rsidR="00A84540" w:rsidRPr="005571AD">
              <w:t xml:space="preserve">  No</w:t>
            </w:r>
          </w:p>
          <w:p w14:paraId="0A1DB148" w14:textId="7C2BCD17" w:rsidR="00EB452F" w:rsidRPr="005571AD" w:rsidRDefault="00EB452F">
            <w:pPr>
              <w:pStyle w:val="Instructions-Bullet-Level1"/>
              <w:numPr>
                <w:ilvl w:val="0"/>
                <w:numId w:val="40"/>
              </w:numPr>
              <w:tabs>
                <w:tab w:val="clear" w:pos="864"/>
                <w:tab w:val="num" w:pos="0"/>
                <w:tab w:val="num" w:pos="252"/>
              </w:tabs>
              <w:ind w:left="252" w:hanging="252"/>
              <w:jc w:val="left"/>
              <w:pPrChange w:id="995" w:author="Evan Katz" w:date="2019-06-17T15:11:00Z">
                <w:pPr>
                  <w:pStyle w:val="Instructions-Bullet-Level1"/>
                  <w:numPr>
                    <w:numId w:val="40"/>
                  </w:numPr>
                  <w:tabs>
                    <w:tab w:val="clear" w:pos="360"/>
                    <w:tab w:val="num" w:pos="0"/>
                    <w:tab w:val="num" w:pos="252"/>
                    <w:tab w:val="num" w:pos="864"/>
                  </w:tabs>
                  <w:ind w:left="252" w:hanging="252"/>
                </w:pPr>
              </w:pPrChange>
            </w:pPr>
            <w:r w:rsidRPr="005571AD">
              <w:t>Collect</w:t>
            </w:r>
            <w:r w:rsidR="008B65C6" w:rsidRPr="005571AD">
              <w:t>ion</w:t>
            </w:r>
            <w:r w:rsidRPr="005571AD">
              <w:t xml:space="preserve"> and process</w:t>
            </w:r>
            <w:r w:rsidR="008B65C6" w:rsidRPr="005571AD">
              <w:t>ing</w:t>
            </w:r>
            <w:r w:rsidR="00B41D92" w:rsidRPr="005571AD">
              <w:t xml:space="preserve"> </w:t>
            </w:r>
            <w:r w:rsidR="008B65C6" w:rsidRPr="005571AD">
              <w:t xml:space="preserve">of </w:t>
            </w:r>
            <w:r w:rsidR="00B41D92" w:rsidRPr="005571AD">
              <w:t>support workers</w:t>
            </w:r>
            <w:r w:rsidR="008B65C6" w:rsidRPr="005571AD">
              <w:t>’ timesheets</w:t>
            </w:r>
            <w:r w:rsidRPr="005571AD">
              <w:t xml:space="preserve">?  </w:t>
            </w:r>
            <w:ins w:id="996" w:author="Evan Katz" w:date="2019-06-17T15:33: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p w14:paraId="3026BBDF" w14:textId="3767E8A3" w:rsidR="00B41D92" w:rsidRPr="005571AD" w:rsidRDefault="00B41D92">
            <w:pPr>
              <w:pStyle w:val="Instructions-Bullet-Level1"/>
              <w:numPr>
                <w:ilvl w:val="0"/>
                <w:numId w:val="40"/>
              </w:numPr>
              <w:tabs>
                <w:tab w:val="clear" w:pos="864"/>
                <w:tab w:val="num" w:pos="0"/>
                <w:tab w:val="num" w:pos="252"/>
              </w:tabs>
              <w:ind w:left="252" w:hanging="252"/>
              <w:jc w:val="left"/>
              <w:pPrChange w:id="997" w:author="Evan Katz" w:date="2019-06-17T15:11:00Z">
                <w:pPr>
                  <w:pStyle w:val="Instructions-Bullet-Level1"/>
                  <w:numPr>
                    <w:numId w:val="40"/>
                  </w:numPr>
                  <w:tabs>
                    <w:tab w:val="clear" w:pos="360"/>
                    <w:tab w:val="num" w:pos="0"/>
                    <w:tab w:val="num" w:pos="252"/>
                    <w:tab w:val="num" w:pos="864"/>
                  </w:tabs>
                  <w:ind w:left="252" w:hanging="252"/>
                </w:pPr>
              </w:pPrChange>
            </w:pPr>
            <w:r w:rsidRPr="005571AD">
              <w:t>Process</w:t>
            </w:r>
            <w:r w:rsidR="008B65C6" w:rsidRPr="005571AD">
              <w:t>ing</w:t>
            </w:r>
            <w:r w:rsidRPr="005571AD">
              <w:t xml:space="preserve"> payroll, withholding, filing and payment of applicable federal, state and local employm</w:t>
            </w:r>
            <w:r w:rsidR="00EB452F" w:rsidRPr="005571AD">
              <w:t xml:space="preserve">ent-related taxes and insurance? </w:t>
            </w:r>
            <w:ins w:id="998" w:author="Evan Katz" w:date="2019-06-17T15:33:00Z">
              <w:r w:rsidR="003C206D">
                <w:br/>
              </w:r>
            </w:ins>
            <w:r w:rsidR="00EB452F" w:rsidRPr="005571AD">
              <w:t xml:space="preserve"> </w:t>
            </w:r>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Yes  </w:t>
            </w:r>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No</w:t>
            </w:r>
          </w:p>
          <w:p w14:paraId="59023400" w14:textId="77777777" w:rsidR="00A84540" w:rsidRPr="005571AD" w:rsidRDefault="00A84540">
            <w:pPr>
              <w:pStyle w:val="Instructions-Bullet-Level1"/>
              <w:tabs>
                <w:tab w:val="clear" w:pos="360"/>
                <w:tab w:val="num" w:pos="0"/>
              </w:tabs>
              <w:ind w:left="0" w:firstLine="0"/>
              <w:jc w:val="left"/>
              <w:pPrChange w:id="999" w:author="Evan Katz" w:date="2019-06-17T15:11:00Z">
                <w:pPr>
                  <w:pStyle w:val="Instructions-Bullet-Level1"/>
                  <w:tabs>
                    <w:tab w:val="clear" w:pos="360"/>
                    <w:tab w:val="num" w:pos="0"/>
                  </w:tabs>
                  <w:ind w:left="0" w:firstLine="0"/>
                </w:pPr>
              </w:pPrChange>
            </w:pPr>
          </w:p>
          <w:p w14:paraId="4491C39C" w14:textId="77777777" w:rsidR="00B41D92" w:rsidRPr="005571AD" w:rsidRDefault="00B41D92">
            <w:pPr>
              <w:pStyle w:val="InstructionsStandard"/>
              <w:spacing w:before="60" w:after="60"/>
              <w:jc w:val="left"/>
              <w:rPr>
                <w:b/>
                <w:bCs/>
                <w:color w:val="auto"/>
                <w:u w:val="single"/>
              </w:rPr>
              <w:pPrChange w:id="1000" w:author="Evan Katz" w:date="2019-06-17T15:11:00Z">
                <w:pPr>
                  <w:pStyle w:val="InstructionsStandard"/>
                  <w:spacing w:before="60" w:after="60"/>
                </w:pPr>
              </w:pPrChange>
            </w:pPr>
            <w:r w:rsidRPr="005571AD">
              <w:rPr>
                <w:b/>
                <w:bCs/>
                <w:color w:val="auto"/>
                <w:u w:val="single"/>
              </w:rPr>
              <w:t>Budget Authority</w:t>
            </w:r>
          </w:p>
          <w:p w14:paraId="270A08D2" w14:textId="285483AB" w:rsidR="00EB452F" w:rsidRPr="005571AD" w:rsidRDefault="00B41D92">
            <w:pPr>
              <w:pStyle w:val="Instructions-Bullet-Level1"/>
              <w:numPr>
                <w:ilvl w:val="0"/>
                <w:numId w:val="40"/>
              </w:numPr>
              <w:tabs>
                <w:tab w:val="clear" w:pos="864"/>
                <w:tab w:val="num" w:pos="0"/>
                <w:tab w:val="num" w:pos="252"/>
              </w:tabs>
              <w:ind w:left="252" w:hanging="252"/>
              <w:jc w:val="left"/>
              <w:pPrChange w:id="1001" w:author="Evan Katz" w:date="2019-06-17T15:11:00Z">
                <w:pPr>
                  <w:pStyle w:val="Instructions-Bullet-Level1"/>
                  <w:numPr>
                    <w:numId w:val="40"/>
                  </w:numPr>
                  <w:tabs>
                    <w:tab w:val="clear" w:pos="360"/>
                    <w:tab w:val="num" w:pos="0"/>
                    <w:tab w:val="num" w:pos="252"/>
                    <w:tab w:val="num" w:pos="864"/>
                  </w:tabs>
                  <w:ind w:left="252" w:hanging="252"/>
                </w:pPr>
              </w:pPrChange>
            </w:pPr>
            <w:r w:rsidRPr="005571AD">
              <w:t>Maintain</w:t>
            </w:r>
            <w:r w:rsidR="008B65C6" w:rsidRPr="005571AD">
              <w:t>ing</w:t>
            </w:r>
            <w:r w:rsidRPr="005571AD">
              <w:t xml:space="preserve"> a separate accoun</w:t>
            </w:r>
            <w:r w:rsidR="00EB452F" w:rsidRPr="005571AD">
              <w:t xml:space="preserve">t for each participant’s budget?  </w:t>
            </w:r>
            <w:ins w:id="1002" w:author="Evan Katz" w:date="2019-06-17T15:33:00Z">
              <w:r w:rsidR="003C206D">
                <w:br/>
              </w:r>
            </w:ins>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Yes  </w:t>
            </w:r>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No</w:t>
            </w:r>
          </w:p>
          <w:p w14:paraId="47012F43" w14:textId="7531BDEF" w:rsidR="00EB452F" w:rsidRPr="005571AD" w:rsidRDefault="00B41D92">
            <w:pPr>
              <w:pStyle w:val="Instructions-Bullet-Level1"/>
              <w:numPr>
                <w:ilvl w:val="0"/>
                <w:numId w:val="40"/>
              </w:numPr>
              <w:tabs>
                <w:tab w:val="clear" w:pos="864"/>
                <w:tab w:val="num" w:pos="0"/>
                <w:tab w:val="num" w:pos="252"/>
              </w:tabs>
              <w:ind w:left="252" w:hanging="252"/>
              <w:jc w:val="left"/>
              <w:pPrChange w:id="1003" w:author="Evan Katz" w:date="2019-06-17T15:11:00Z">
                <w:pPr>
                  <w:pStyle w:val="Instructions-Bullet-Level1"/>
                  <w:numPr>
                    <w:numId w:val="40"/>
                  </w:numPr>
                  <w:tabs>
                    <w:tab w:val="clear" w:pos="360"/>
                    <w:tab w:val="num" w:pos="0"/>
                    <w:tab w:val="num" w:pos="252"/>
                    <w:tab w:val="num" w:pos="864"/>
                  </w:tabs>
                  <w:ind w:left="252" w:hanging="252"/>
                </w:pPr>
              </w:pPrChange>
            </w:pPr>
            <w:r w:rsidRPr="005571AD">
              <w:t>Track</w:t>
            </w:r>
            <w:r w:rsidR="008B65C6" w:rsidRPr="005571AD">
              <w:t>ing</w:t>
            </w:r>
            <w:r w:rsidRPr="005571AD">
              <w:t xml:space="preserve"> and report</w:t>
            </w:r>
            <w:r w:rsidR="008B65C6" w:rsidRPr="005571AD">
              <w:t>ing</w:t>
            </w:r>
            <w:r w:rsidRPr="005571AD">
              <w:t xml:space="preserve"> disbursements an</w:t>
            </w:r>
            <w:r w:rsidR="00EB452F" w:rsidRPr="005571AD">
              <w:t xml:space="preserve">d balances of participant funds?  </w:t>
            </w:r>
            <w:r w:rsidR="002B060C">
              <w:t xml:space="preserve">           </w:t>
            </w:r>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Yes  </w:t>
            </w:r>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No</w:t>
            </w:r>
          </w:p>
          <w:p w14:paraId="137F086A" w14:textId="7579557B" w:rsidR="00EB452F" w:rsidRPr="005571AD" w:rsidRDefault="00B41D92">
            <w:pPr>
              <w:pStyle w:val="Instructions-Bullet-Level1"/>
              <w:numPr>
                <w:ilvl w:val="0"/>
                <w:numId w:val="40"/>
              </w:numPr>
              <w:tabs>
                <w:tab w:val="clear" w:pos="864"/>
                <w:tab w:val="num" w:pos="0"/>
                <w:tab w:val="num" w:pos="252"/>
              </w:tabs>
              <w:ind w:left="252" w:hanging="252"/>
              <w:jc w:val="left"/>
              <w:pPrChange w:id="1004" w:author="Evan Katz" w:date="2019-06-17T15:11:00Z">
                <w:pPr>
                  <w:pStyle w:val="Instructions-Bullet-Level1"/>
                  <w:numPr>
                    <w:numId w:val="40"/>
                  </w:numPr>
                  <w:tabs>
                    <w:tab w:val="clear" w:pos="360"/>
                    <w:tab w:val="num" w:pos="0"/>
                    <w:tab w:val="num" w:pos="252"/>
                    <w:tab w:val="num" w:pos="864"/>
                  </w:tabs>
                  <w:ind w:left="252" w:hanging="252"/>
                </w:pPr>
              </w:pPrChange>
            </w:pPr>
            <w:r w:rsidRPr="005571AD">
              <w:t>Process</w:t>
            </w:r>
            <w:r w:rsidR="008B65C6" w:rsidRPr="005571AD">
              <w:t>ing</w:t>
            </w:r>
            <w:r w:rsidRPr="005571AD">
              <w:t xml:space="preserve"> and pay</w:t>
            </w:r>
            <w:r w:rsidR="008B65C6" w:rsidRPr="005571AD">
              <w:t>ing</w:t>
            </w:r>
            <w:r w:rsidRPr="005571AD">
              <w:t xml:space="preserve"> invoices for goods and services approved in the service plan</w:t>
            </w:r>
            <w:r w:rsidR="00EB452F" w:rsidRPr="005571AD">
              <w:t xml:space="preserve">?  </w:t>
            </w:r>
            <w:ins w:id="1005" w:author="Evan Katz" w:date="2019-06-17T15:33:00Z">
              <w:r w:rsidR="003C206D">
                <w:br/>
              </w:r>
            </w:ins>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Yes  </w:t>
            </w:r>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No</w:t>
            </w:r>
            <w:ins w:id="1006" w:author="Evan Katz" w:date="2019-06-17T15:33:00Z">
              <w:r w:rsidR="003C206D">
                <w:br/>
              </w:r>
            </w:ins>
          </w:p>
          <w:p w14:paraId="0B7293A4" w14:textId="4AD1580E" w:rsidR="00EB452F" w:rsidRPr="005571AD" w:rsidRDefault="008B65C6">
            <w:pPr>
              <w:pStyle w:val="Instructions-Bullet-Level1"/>
              <w:numPr>
                <w:ilvl w:val="0"/>
                <w:numId w:val="40"/>
              </w:numPr>
              <w:tabs>
                <w:tab w:val="clear" w:pos="864"/>
                <w:tab w:val="num" w:pos="0"/>
                <w:tab w:val="num" w:pos="252"/>
              </w:tabs>
              <w:ind w:left="252" w:hanging="252"/>
              <w:jc w:val="left"/>
              <w:pPrChange w:id="1007" w:author="Evan Katz" w:date="2019-06-17T15:11:00Z">
                <w:pPr>
                  <w:pStyle w:val="Instructions-Bullet-Level1"/>
                  <w:numPr>
                    <w:numId w:val="40"/>
                  </w:numPr>
                  <w:tabs>
                    <w:tab w:val="clear" w:pos="360"/>
                    <w:tab w:val="num" w:pos="0"/>
                    <w:tab w:val="num" w:pos="252"/>
                    <w:tab w:val="num" w:pos="864"/>
                  </w:tabs>
                  <w:ind w:left="252" w:hanging="252"/>
                </w:pPr>
              </w:pPrChange>
            </w:pPr>
            <w:r w:rsidRPr="005571AD">
              <w:t>Providing</w:t>
            </w:r>
            <w:r w:rsidR="00B41D92" w:rsidRPr="005571AD">
              <w:t xml:space="preserve"> participant with periodic reports of expenditures and the status of th</w:t>
            </w:r>
            <w:r w:rsidR="00EB452F" w:rsidRPr="005571AD">
              <w:t xml:space="preserve">e participant – directed budget?  </w:t>
            </w:r>
            <w:ins w:id="1008" w:author="Evan Katz" w:date="2019-06-17T15:33:00Z">
              <w:r w:rsidR="003C206D">
                <w:br/>
              </w:r>
            </w:ins>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Yes  </w:t>
            </w:r>
            <w:r w:rsidR="00654AE7" w:rsidRPr="005571AD">
              <w:fldChar w:fldCharType="begin">
                <w:ffData>
                  <w:name w:val="Check91"/>
                  <w:enabled/>
                  <w:calcOnExit w:val="0"/>
                  <w:checkBox>
                    <w:sizeAuto/>
                    <w:default w:val="0"/>
                  </w:checkBox>
                </w:ffData>
              </w:fldChar>
            </w:r>
            <w:r w:rsidR="00EB452F" w:rsidRPr="005571AD">
              <w:instrText xml:space="preserve"> FORMCHECKBOX </w:instrText>
            </w:r>
            <w:r w:rsidR="00654AE7" w:rsidRPr="005571AD">
              <w:fldChar w:fldCharType="separate"/>
            </w:r>
            <w:r w:rsidR="00654AE7" w:rsidRPr="005571AD">
              <w:fldChar w:fldCharType="end"/>
            </w:r>
            <w:r w:rsidR="00EB452F" w:rsidRPr="005571AD">
              <w:t xml:space="preserve">  No</w:t>
            </w:r>
          </w:p>
          <w:p w14:paraId="4596B8D8" w14:textId="77777777" w:rsidR="00B41D92" w:rsidRPr="005571AD" w:rsidRDefault="00B41D92">
            <w:pPr>
              <w:pStyle w:val="Instructions-Bullet-Level1"/>
              <w:spacing w:after="120"/>
              <w:ind w:left="0" w:firstLine="0"/>
              <w:jc w:val="left"/>
              <w:pPrChange w:id="1009" w:author="Evan Katz" w:date="2019-06-17T15:11:00Z">
                <w:pPr>
                  <w:pStyle w:val="Instructions-Bullet-Level1"/>
                  <w:spacing w:after="120"/>
                  <w:ind w:left="0" w:firstLine="0"/>
                </w:pPr>
              </w:pPrChange>
            </w:pPr>
          </w:p>
          <w:p w14:paraId="36444923" w14:textId="76669C06" w:rsidR="003C206D" w:rsidRDefault="00B41D92" w:rsidP="00643BF6">
            <w:pPr>
              <w:pStyle w:val="Instructions-Bullet-Level1"/>
              <w:numPr>
                <w:ilvl w:val="0"/>
                <w:numId w:val="40"/>
              </w:numPr>
              <w:tabs>
                <w:tab w:val="clear" w:pos="864"/>
                <w:tab w:val="num" w:pos="0"/>
                <w:tab w:val="num" w:pos="252"/>
              </w:tabs>
              <w:ind w:left="252" w:hanging="252"/>
              <w:jc w:val="left"/>
            </w:pPr>
            <w:r w:rsidRPr="005571AD">
              <w:t xml:space="preserve">When these supports are provided as a waiver service, </w:t>
            </w:r>
            <w:r w:rsidR="00EB452F" w:rsidRPr="005571AD">
              <w:t xml:space="preserve">does </w:t>
            </w:r>
            <w:r w:rsidRPr="005571AD">
              <w:t>the specification of FMS in Appendix C-3 include the foregoing supports, depending on the participant direction opportunities available under the waiver</w:t>
            </w:r>
            <w:r w:rsidR="00EB452F" w:rsidRPr="005571AD">
              <w:t xml:space="preserve">?  </w:t>
            </w:r>
          </w:p>
          <w:p w14:paraId="423E0E23" w14:textId="597C9C59" w:rsidR="00EB452F" w:rsidRPr="005571AD" w:rsidRDefault="00654AE7" w:rsidP="00643BF6">
            <w:pPr>
              <w:pStyle w:val="Instructions-Bullet-Level1"/>
              <w:tabs>
                <w:tab w:val="clear" w:pos="360"/>
                <w:tab w:val="num" w:pos="864"/>
              </w:tabs>
              <w:ind w:left="252" w:firstLine="0"/>
              <w:jc w:val="left"/>
            </w:pPr>
            <w:r w:rsidRPr="005571AD">
              <w:fldChar w:fldCharType="begin">
                <w:ffData>
                  <w:name w:val="Check91"/>
                  <w:enabled/>
                  <w:calcOnExit w:val="0"/>
                  <w:checkBox>
                    <w:sizeAuto/>
                    <w:default w:val="0"/>
                  </w:checkBox>
                </w:ffData>
              </w:fldChar>
            </w:r>
            <w:r w:rsidR="00EB452F" w:rsidRPr="005571AD">
              <w:instrText xml:space="preserve"> FORMCHECKBOX </w:instrText>
            </w:r>
            <w:r w:rsidRPr="005571AD">
              <w:fldChar w:fldCharType="separate"/>
            </w:r>
            <w:r w:rsidRPr="005571AD">
              <w:fldChar w:fldCharType="end"/>
            </w:r>
            <w:r w:rsidR="00EB452F" w:rsidRPr="005571AD">
              <w:t xml:space="preserve"> Yes  </w:t>
            </w:r>
            <w:r w:rsidRPr="005571AD">
              <w:fldChar w:fldCharType="begin">
                <w:ffData>
                  <w:name w:val="Check91"/>
                  <w:enabled/>
                  <w:calcOnExit w:val="0"/>
                  <w:checkBox>
                    <w:sizeAuto/>
                    <w:default w:val="0"/>
                  </w:checkBox>
                </w:ffData>
              </w:fldChar>
            </w:r>
            <w:r w:rsidR="00EB452F" w:rsidRPr="005571AD">
              <w:instrText xml:space="preserve"> FORMCHECKBOX </w:instrText>
            </w:r>
            <w:r w:rsidRPr="005571AD">
              <w:fldChar w:fldCharType="separate"/>
            </w:r>
            <w:r w:rsidRPr="005571AD">
              <w:fldChar w:fldCharType="end"/>
            </w:r>
            <w:r w:rsidR="00EB452F" w:rsidRPr="005571AD">
              <w:t xml:space="preserve">  No</w:t>
            </w:r>
            <w:ins w:id="1010" w:author="Evan Katz" w:date="2019-06-17T15:33:00Z">
              <w:r w:rsidR="003C206D">
                <w:br/>
              </w:r>
            </w:ins>
          </w:p>
          <w:p w14:paraId="61B11C1F" w14:textId="1C86DA13" w:rsidR="00EB452F" w:rsidRPr="005571AD" w:rsidRDefault="00EB452F">
            <w:pPr>
              <w:pStyle w:val="Instructions-Bullet-Level1"/>
              <w:numPr>
                <w:ilvl w:val="0"/>
                <w:numId w:val="40"/>
              </w:numPr>
              <w:tabs>
                <w:tab w:val="clear" w:pos="864"/>
                <w:tab w:val="num" w:pos="0"/>
                <w:tab w:val="num" w:pos="252"/>
              </w:tabs>
              <w:ind w:left="252" w:hanging="252"/>
              <w:jc w:val="left"/>
              <w:pPrChange w:id="1011" w:author="Evan Katz" w:date="2019-06-17T15:11:00Z">
                <w:pPr>
                  <w:pStyle w:val="Instructions-Bullet-Level1"/>
                  <w:numPr>
                    <w:numId w:val="40"/>
                  </w:numPr>
                  <w:tabs>
                    <w:tab w:val="clear" w:pos="360"/>
                    <w:tab w:val="num" w:pos="0"/>
                    <w:tab w:val="num" w:pos="252"/>
                    <w:tab w:val="num" w:pos="864"/>
                  </w:tabs>
                  <w:ind w:left="252" w:hanging="252"/>
                </w:pPr>
              </w:pPrChange>
            </w:pPr>
            <w:r w:rsidRPr="005571AD">
              <w:t>Does t</w:t>
            </w:r>
            <w:r w:rsidR="00B41D92" w:rsidRPr="005571AD">
              <w:t xml:space="preserve">he service specification meet all other requirements associated with </w:t>
            </w:r>
            <w:r w:rsidR="00555150" w:rsidRPr="005571AD">
              <w:t>s</w:t>
            </w:r>
            <w:r w:rsidR="00B41D92" w:rsidRPr="005571AD">
              <w:t>ervice coverage (e.g., freedom of choic</w:t>
            </w:r>
            <w:r w:rsidRPr="005571AD">
              <w:t xml:space="preserve">e of provider)?  </w:t>
            </w:r>
            <w:ins w:id="1012"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p w14:paraId="6290AF12" w14:textId="77777777" w:rsidR="00B41D92" w:rsidRPr="005571AD" w:rsidRDefault="00B41D92">
            <w:pPr>
              <w:pStyle w:val="InstructionsStandard"/>
              <w:spacing w:after="60"/>
              <w:jc w:val="left"/>
              <w:pPrChange w:id="1013" w:author="Evan Katz" w:date="2019-06-17T15:11:00Z">
                <w:pPr>
                  <w:pStyle w:val="InstructionsStandard"/>
                  <w:spacing w:after="60"/>
                </w:pPr>
              </w:pPrChange>
            </w:pPr>
          </w:p>
          <w:p w14:paraId="63992F43" w14:textId="77777777" w:rsidR="00B41D92" w:rsidRPr="005571AD" w:rsidRDefault="00B41D92">
            <w:pPr>
              <w:pStyle w:val="InstructionsStandard"/>
              <w:spacing w:before="60" w:after="60"/>
              <w:jc w:val="left"/>
              <w:rPr>
                <w:b/>
                <w:bCs/>
                <w:color w:val="auto"/>
                <w:u w:val="single"/>
              </w:rPr>
              <w:pPrChange w:id="1014" w:author="Evan Katz" w:date="2019-06-17T15:11:00Z">
                <w:pPr>
                  <w:pStyle w:val="InstructionsStandard"/>
                  <w:spacing w:before="60" w:after="60"/>
                </w:pPr>
              </w:pPrChange>
            </w:pPr>
            <w:r w:rsidRPr="005571AD">
              <w:rPr>
                <w:b/>
                <w:bCs/>
                <w:color w:val="auto"/>
                <w:u w:val="single"/>
              </w:rPr>
              <w:t>Administrative Claiming</w:t>
            </w:r>
          </w:p>
          <w:p w14:paraId="06B7027F" w14:textId="77777777" w:rsidR="00B41D92" w:rsidRPr="005571AD" w:rsidRDefault="00B41D92">
            <w:pPr>
              <w:pStyle w:val="InstructionsStandard"/>
              <w:jc w:val="left"/>
              <w:pPrChange w:id="1015" w:author="Evan Katz" w:date="2019-06-17T15:11:00Z">
                <w:pPr>
                  <w:pStyle w:val="InstructionsStandard"/>
                </w:pPr>
              </w:pPrChange>
            </w:pPr>
            <w:r w:rsidRPr="005571AD">
              <w:t>When FMS are furnished as an administrativ</w:t>
            </w:r>
            <w:r w:rsidR="00305191" w:rsidRPr="005571AD">
              <w:t>e activity:</w:t>
            </w:r>
          </w:p>
          <w:p w14:paraId="35E77DDB" w14:textId="7C68D946" w:rsidR="00305191" w:rsidRPr="005571AD" w:rsidRDefault="00305191">
            <w:pPr>
              <w:pStyle w:val="Instructions-Bullet-Level1"/>
              <w:numPr>
                <w:ilvl w:val="0"/>
                <w:numId w:val="40"/>
              </w:numPr>
              <w:tabs>
                <w:tab w:val="clear" w:pos="864"/>
                <w:tab w:val="num" w:pos="0"/>
                <w:tab w:val="num" w:pos="252"/>
              </w:tabs>
              <w:ind w:left="252" w:hanging="252"/>
              <w:jc w:val="left"/>
              <w:pPrChange w:id="1016" w:author="Evan Katz" w:date="2019-06-17T15:11:00Z">
                <w:pPr>
                  <w:pStyle w:val="Instructions-Bullet-Level1"/>
                  <w:numPr>
                    <w:numId w:val="40"/>
                  </w:numPr>
                  <w:tabs>
                    <w:tab w:val="clear" w:pos="360"/>
                    <w:tab w:val="num" w:pos="0"/>
                    <w:tab w:val="num" w:pos="252"/>
                    <w:tab w:val="num" w:pos="864"/>
                  </w:tabs>
                  <w:ind w:left="252" w:hanging="252"/>
                </w:pPr>
              </w:pPrChange>
            </w:pPr>
            <w:r w:rsidRPr="005571AD">
              <w:t>Are t</w:t>
            </w:r>
            <w:r w:rsidR="00B41D92" w:rsidRPr="005571AD">
              <w:t>he types of entities that furnish FMS are specified</w:t>
            </w:r>
            <w:r w:rsidRPr="005571AD">
              <w:t xml:space="preserve">?  </w:t>
            </w:r>
            <w:ins w:id="1017"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p w14:paraId="0CD40B7C" w14:textId="33CE3249" w:rsidR="00305191" w:rsidRPr="005571AD" w:rsidRDefault="00305191">
            <w:pPr>
              <w:pStyle w:val="Instructions-Bullet-Level1"/>
              <w:numPr>
                <w:ilvl w:val="0"/>
                <w:numId w:val="40"/>
              </w:numPr>
              <w:tabs>
                <w:tab w:val="clear" w:pos="864"/>
                <w:tab w:val="num" w:pos="0"/>
                <w:tab w:val="num" w:pos="252"/>
              </w:tabs>
              <w:ind w:left="252" w:hanging="252"/>
              <w:jc w:val="left"/>
              <w:pPrChange w:id="1018" w:author="Evan Katz" w:date="2019-06-17T15:11:00Z">
                <w:pPr>
                  <w:pStyle w:val="Instructions-Bullet-Level1"/>
                  <w:numPr>
                    <w:numId w:val="40"/>
                  </w:numPr>
                  <w:tabs>
                    <w:tab w:val="clear" w:pos="360"/>
                    <w:tab w:val="num" w:pos="0"/>
                    <w:tab w:val="num" w:pos="252"/>
                    <w:tab w:val="num" w:pos="864"/>
                  </w:tabs>
                  <w:ind w:left="252" w:hanging="252"/>
                </w:pPr>
              </w:pPrChange>
            </w:pPr>
            <w:r w:rsidRPr="005571AD">
              <w:t>Is t</w:t>
            </w:r>
            <w:r w:rsidR="00B41D92" w:rsidRPr="005571AD">
              <w:t xml:space="preserve">he method of procuring FMS specified and </w:t>
            </w:r>
            <w:r w:rsidRPr="005571AD">
              <w:t>does it comport</w:t>
            </w:r>
            <w:r w:rsidR="00B41D92" w:rsidRPr="005571AD">
              <w:t xml:space="preserve"> with the applicable regulations at 45 CFR §</w:t>
            </w:r>
            <w:r w:rsidR="00144904">
              <w:t xml:space="preserve"> </w:t>
            </w:r>
            <w:r w:rsidR="00B41D92" w:rsidRPr="005571AD">
              <w:t>74</w:t>
            </w:r>
            <w:r w:rsidRPr="005571AD">
              <w:t xml:space="preserve">? </w:t>
            </w:r>
            <w:ins w:id="1019"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p w14:paraId="3DC94E1E" w14:textId="24E53240" w:rsidR="00305191" w:rsidRPr="005571AD" w:rsidRDefault="00305191">
            <w:pPr>
              <w:pStyle w:val="Instructions-Bullet-Level1"/>
              <w:numPr>
                <w:ilvl w:val="0"/>
                <w:numId w:val="40"/>
              </w:numPr>
              <w:tabs>
                <w:tab w:val="clear" w:pos="864"/>
                <w:tab w:val="num" w:pos="0"/>
                <w:tab w:val="num" w:pos="252"/>
              </w:tabs>
              <w:ind w:left="252" w:hanging="252"/>
              <w:jc w:val="left"/>
              <w:pPrChange w:id="1020" w:author="Evan Katz" w:date="2019-06-17T15:11:00Z">
                <w:pPr>
                  <w:pStyle w:val="Instructions-Bullet-Level1"/>
                  <w:numPr>
                    <w:numId w:val="40"/>
                  </w:numPr>
                  <w:tabs>
                    <w:tab w:val="clear" w:pos="360"/>
                    <w:tab w:val="num" w:pos="0"/>
                    <w:tab w:val="num" w:pos="252"/>
                    <w:tab w:val="num" w:pos="864"/>
                  </w:tabs>
                  <w:ind w:left="252" w:hanging="252"/>
                </w:pPr>
              </w:pPrChange>
            </w:pPr>
            <w:r w:rsidRPr="005571AD">
              <w:t>Is t</w:t>
            </w:r>
            <w:r w:rsidR="00B41D92" w:rsidRPr="005571AD">
              <w:t>he method of compensating FMS entities specified</w:t>
            </w:r>
            <w:r w:rsidRPr="005571AD">
              <w:t xml:space="preserve">?  </w:t>
            </w:r>
            <w:ins w:id="1021"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p w14:paraId="6EC6A5F8" w14:textId="3947EA36" w:rsidR="00305191" w:rsidRPr="005571AD" w:rsidRDefault="00305191">
            <w:pPr>
              <w:pStyle w:val="Instructions-Bullet-Level1"/>
              <w:numPr>
                <w:ilvl w:val="0"/>
                <w:numId w:val="40"/>
              </w:numPr>
              <w:tabs>
                <w:tab w:val="clear" w:pos="864"/>
                <w:tab w:val="num" w:pos="0"/>
                <w:tab w:val="num" w:pos="252"/>
              </w:tabs>
              <w:ind w:left="252" w:hanging="252"/>
              <w:jc w:val="left"/>
              <w:pPrChange w:id="1022" w:author="Evan Katz" w:date="2019-06-17T15:11:00Z">
                <w:pPr>
                  <w:pStyle w:val="Instructions-Bullet-Level1"/>
                  <w:numPr>
                    <w:numId w:val="40"/>
                  </w:numPr>
                  <w:tabs>
                    <w:tab w:val="clear" w:pos="360"/>
                    <w:tab w:val="num" w:pos="0"/>
                    <w:tab w:val="num" w:pos="252"/>
                    <w:tab w:val="num" w:pos="864"/>
                  </w:tabs>
                  <w:ind w:left="252" w:hanging="252"/>
                </w:pPr>
              </w:pPrChange>
            </w:pPr>
            <w:r w:rsidRPr="005571AD">
              <w:t>Is t</w:t>
            </w:r>
            <w:r w:rsidR="00B41D92" w:rsidRPr="005571AD">
              <w:t xml:space="preserve">he percentage of FMS costs relative to service costs estimated and is </w:t>
            </w:r>
            <w:r w:rsidRPr="005571AD">
              <w:t xml:space="preserve">it </w:t>
            </w:r>
            <w:r w:rsidR="00B41D92" w:rsidRPr="005571AD">
              <w:t>reasonable given the scope of supports furnished by FMS entity</w:t>
            </w:r>
            <w:r w:rsidRPr="005571AD">
              <w:t xml:space="preserve">? </w:t>
            </w:r>
            <w:r w:rsidR="00CD6647">
              <w:t xml:space="preserve">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p w14:paraId="55DA0976" w14:textId="0C92B4AC" w:rsidR="00305191" w:rsidRPr="005571AD" w:rsidRDefault="00305191">
            <w:pPr>
              <w:pStyle w:val="Instructions-Bullet-Level1"/>
              <w:numPr>
                <w:ilvl w:val="0"/>
                <w:numId w:val="40"/>
              </w:numPr>
              <w:tabs>
                <w:tab w:val="clear" w:pos="864"/>
                <w:tab w:val="num" w:pos="0"/>
                <w:tab w:val="num" w:pos="252"/>
              </w:tabs>
              <w:ind w:left="252" w:hanging="252"/>
              <w:jc w:val="left"/>
              <w:pPrChange w:id="1023" w:author="Evan Katz" w:date="2019-06-17T15:11:00Z">
                <w:pPr>
                  <w:pStyle w:val="Instructions-Bullet-Level1"/>
                  <w:numPr>
                    <w:numId w:val="40"/>
                  </w:numPr>
                  <w:tabs>
                    <w:tab w:val="clear" w:pos="360"/>
                    <w:tab w:val="num" w:pos="0"/>
                    <w:tab w:val="num" w:pos="252"/>
                    <w:tab w:val="num" w:pos="864"/>
                  </w:tabs>
                  <w:ind w:left="252" w:hanging="252"/>
                </w:pPr>
              </w:pPrChange>
            </w:pPr>
            <w:r w:rsidRPr="005571AD">
              <w:t>Is t</w:t>
            </w:r>
            <w:r w:rsidR="00B41D92" w:rsidRPr="005571AD">
              <w:t>he scope of the supports the FMS entities provide specified</w:t>
            </w:r>
            <w:r w:rsidRPr="005571AD">
              <w:t>?</w:t>
            </w:r>
            <w:r w:rsidR="00B41D92" w:rsidRPr="005571AD">
              <w:t xml:space="preserve">  When supports over and above those listed are included, </w:t>
            </w:r>
            <w:r w:rsidRPr="005571AD">
              <w:t xml:space="preserve">are </w:t>
            </w:r>
            <w:r w:rsidR="00B41D92" w:rsidRPr="005571AD">
              <w:t>the activities necessary for the proper and efficient administration of the waiver</w:t>
            </w:r>
            <w:r w:rsidRPr="005571AD">
              <w:t xml:space="preserve">? </w:t>
            </w:r>
            <w:ins w:id="1024"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p w14:paraId="28A9E323" w14:textId="41DBBE8A" w:rsidR="00305191" w:rsidRPr="005571AD" w:rsidRDefault="00305191">
            <w:pPr>
              <w:pStyle w:val="Instructions-Bullet-Level1"/>
              <w:numPr>
                <w:ilvl w:val="0"/>
                <w:numId w:val="40"/>
              </w:numPr>
              <w:tabs>
                <w:tab w:val="clear" w:pos="864"/>
                <w:tab w:val="num" w:pos="0"/>
                <w:tab w:val="num" w:pos="252"/>
              </w:tabs>
              <w:ind w:left="252" w:hanging="252"/>
              <w:jc w:val="left"/>
              <w:pPrChange w:id="1025" w:author="Evan Katz" w:date="2019-06-17T15:11:00Z">
                <w:pPr>
                  <w:pStyle w:val="Instructions-Bullet-Level1"/>
                  <w:numPr>
                    <w:numId w:val="40"/>
                  </w:numPr>
                  <w:tabs>
                    <w:tab w:val="clear" w:pos="360"/>
                    <w:tab w:val="num" w:pos="0"/>
                    <w:tab w:val="num" w:pos="252"/>
                    <w:tab w:val="num" w:pos="864"/>
                  </w:tabs>
                  <w:ind w:left="252" w:hanging="252"/>
                </w:pPr>
              </w:pPrChange>
            </w:pPr>
            <w:r w:rsidRPr="005571AD">
              <w:t>Is t</w:t>
            </w:r>
            <w:r w:rsidR="00B41D92" w:rsidRPr="005571AD">
              <w:t>he method and frequency of assessing the performance of the FMS entities specified</w:t>
            </w:r>
            <w:r w:rsidRPr="005571AD">
              <w:t xml:space="preserve">?  </w:t>
            </w:r>
            <w:ins w:id="1026"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p w14:paraId="187B8571" w14:textId="00072013" w:rsidR="00E96FFD" w:rsidRPr="005571AD" w:rsidRDefault="00305191">
            <w:pPr>
              <w:pStyle w:val="Instructions-Bullet-Level1"/>
              <w:numPr>
                <w:ilvl w:val="0"/>
                <w:numId w:val="40"/>
              </w:numPr>
              <w:tabs>
                <w:tab w:val="clear" w:pos="864"/>
                <w:tab w:val="num" w:pos="0"/>
                <w:tab w:val="num" w:pos="252"/>
              </w:tabs>
              <w:ind w:left="252" w:hanging="252"/>
              <w:jc w:val="left"/>
              <w:pPrChange w:id="1027" w:author="Evan Katz" w:date="2019-06-17T15:11:00Z">
                <w:pPr>
                  <w:pStyle w:val="Instructions-Bullet-Level1"/>
                  <w:numPr>
                    <w:numId w:val="40"/>
                  </w:numPr>
                  <w:tabs>
                    <w:tab w:val="clear" w:pos="360"/>
                    <w:tab w:val="num" w:pos="0"/>
                    <w:tab w:val="num" w:pos="252"/>
                    <w:tab w:val="num" w:pos="864"/>
                  </w:tabs>
                  <w:ind w:left="252" w:hanging="252"/>
                </w:pPr>
              </w:pPrChange>
            </w:pPr>
            <w:r w:rsidRPr="005571AD">
              <w:t>Are t</w:t>
            </w:r>
            <w:r w:rsidR="00B41D92" w:rsidRPr="005571AD">
              <w:t>he entities responsible for assessing performance</w:t>
            </w:r>
            <w:r w:rsidRPr="005571AD">
              <w:t xml:space="preserve"> specified?  </w:t>
            </w:r>
            <w:r w:rsidR="00803AC4">
              <w:t xml:space="preserve">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p>
        </w:tc>
        <w:tc>
          <w:tcPr>
            <w:tcW w:w="3060" w:type="dxa"/>
          </w:tcPr>
          <w:p w14:paraId="55BAFDB7" w14:textId="77777777" w:rsidR="00E96FFD" w:rsidRPr="00E96FFD" w:rsidRDefault="00E96FFD">
            <w:pPr>
              <w:rPr>
                <w:rFonts w:ascii="Times New Roman" w:hAnsi="Times New Roman"/>
              </w:rPr>
            </w:pPr>
          </w:p>
        </w:tc>
      </w:tr>
      <w:tr w:rsidR="00E96FFD" w:rsidRPr="00E96FFD" w14:paraId="03F037F9" w14:textId="77777777" w:rsidTr="00643BF6">
        <w:trPr>
          <w:cantSplit/>
          <w:tblHeader/>
        </w:trPr>
        <w:tc>
          <w:tcPr>
            <w:tcW w:w="2880" w:type="dxa"/>
          </w:tcPr>
          <w:p w14:paraId="1589AE01" w14:textId="77777777" w:rsidR="00E96FFD" w:rsidRPr="005571AD" w:rsidRDefault="00EA6A25">
            <w:pPr>
              <w:rPr>
                <w:rFonts w:ascii="Times New Roman" w:hAnsi="Times New Roman"/>
                <w:b/>
              </w:rPr>
            </w:pPr>
            <w:r w:rsidRPr="005571AD">
              <w:rPr>
                <w:rFonts w:ascii="Times New Roman" w:hAnsi="Times New Roman"/>
                <w:b/>
              </w:rPr>
              <w:t>E-1-j:</w:t>
            </w:r>
            <w:r w:rsidR="00E96FFD" w:rsidRPr="005571AD">
              <w:rPr>
                <w:rFonts w:ascii="Times New Roman" w:hAnsi="Times New Roman"/>
                <w:b/>
              </w:rPr>
              <w:t xml:space="preserve">  Information and Assistance in Support of  </w:t>
            </w:r>
            <w:r w:rsidR="00F90F37" w:rsidRPr="005571AD">
              <w:rPr>
                <w:rFonts w:ascii="Times New Roman" w:hAnsi="Times New Roman"/>
                <w:b/>
              </w:rPr>
              <w:t>Participant Direction</w:t>
            </w:r>
          </w:p>
          <w:p w14:paraId="5DE510D0" w14:textId="77777777" w:rsidR="00F90F37" w:rsidRPr="005571AD" w:rsidRDefault="00F90F37">
            <w:pPr>
              <w:rPr>
                <w:rFonts w:ascii="Times New Roman" w:hAnsi="Times New Roman"/>
                <w:b/>
              </w:rPr>
            </w:pPr>
          </w:p>
          <w:p w14:paraId="37C2E699" w14:textId="77777777" w:rsidR="00E96FFD" w:rsidRPr="005571AD" w:rsidRDefault="00E96FFD">
            <w:pPr>
              <w:rPr>
                <w:rFonts w:ascii="Times New Roman" w:hAnsi="Times New Roman"/>
              </w:rPr>
            </w:pPr>
          </w:p>
          <w:p w14:paraId="4B155472" w14:textId="77777777" w:rsidR="0063256E" w:rsidRPr="005571AD" w:rsidRDefault="0063256E">
            <w:pPr>
              <w:rPr>
                <w:rFonts w:ascii="Times New Roman" w:hAnsi="Times New Roman"/>
                <w:i/>
                <w:color w:val="000000"/>
                <w:kern w:val="24"/>
              </w:rPr>
            </w:pPr>
            <w:r w:rsidRPr="005571AD">
              <w:rPr>
                <w:rFonts w:ascii="Times New Roman" w:hAnsi="Times New Roman"/>
                <w:i/>
                <w:color w:val="000000"/>
                <w:kern w:val="24"/>
              </w:rPr>
              <w:t>(Complete only when Information and Assistance is provided as a Case Management activity or an administrative activity. If the state provides Information and Assistance as a waiver service, the scope should be specified in C-3. Use the criteria for Information and Assistance below when reviewing Information and Assistance in C-3.)</w:t>
            </w:r>
          </w:p>
          <w:p w14:paraId="0C558397" w14:textId="77777777" w:rsidR="00E96FFD" w:rsidRPr="005571AD" w:rsidRDefault="00E96FFD">
            <w:pPr>
              <w:rPr>
                <w:rFonts w:ascii="Times New Roman" w:hAnsi="Times New Roman"/>
                <w:b/>
              </w:rPr>
            </w:pPr>
          </w:p>
        </w:tc>
        <w:tc>
          <w:tcPr>
            <w:tcW w:w="8100" w:type="dxa"/>
          </w:tcPr>
          <w:p w14:paraId="47A5FA18" w14:textId="77777777" w:rsidR="00EB4B9A" w:rsidRPr="005571AD" w:rsidRDefault="00EB4B9A">
            <w:pPr>
              <w:pStyle w:val="InstructionsStandard"/>
              <w:spacing w:before="120"/>
              <w:jc w:val="left"/>
              <w:rPr>
                <w:b/>
                <w:bCs/>
                <w:color w:val="auto"/>
                <w:u w:val="single"/>
              </w:rPr>
              <w:pPrChange w:id="1028" w:author="Evan Katz" w:date="2019-06-17T15:11:00Z">
                <w:pPr>
                  <w:pStyle w:val="InstructionsStandard"/>
                  <w:spacing w:before="120"/>
                </w:pPr>
              </w:pPrChange>
            </w:pPr>
            <w:r w:rsidRPr="005571AD">
              <w:rPr>
                <w:b/>
                <w:bCs/>
                <w:color w:val="auto"/>
                <w:u w:val="single"/>
              </w:rPr>
              <w:t>Sufficiency of Supports</w:t>
            </w:r>
          </w:p>
          <w:p w14:paraId="45783413" w14:textId="26297CAA" w:rsidR="00EB4B9A" w:rsidRPr="005571AD" w:rsidRDefault="00EB4B9A">
            <w:pPr>
              <w:pStyle w:val="InstructionsStandard"/>
              <w:jc w:val="left"/>
              <w:pPrChange w:id="1029" w:author="Evan Katz" w:date="2019-06-17T15:11:00Z">
                <w:pPr>
                  <w:pStyle w:val="InstructionsStandard"/>
                </w:pPr>
              </w:pPrChange>
            </w:pPr>
            <w:r w:rsidRPr="005571AD">
              <w:t xml:space="preserve">Does the scope of information and assistance in support of participant direction align with the range of participant decision-making authorities specified in Appendix E-2? </w:t>
            </w:r>
            <w:ins w:id="1030"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 </w:t>
            </w:r>
          </w:p>
          <w:p w14:paraId="2F729013" w14:textId="77777777" w:rsidR="00EB4B9A" w:rsidRPr="005571AD" w:rsidRDefault="00EB4B9A">
            <w:pPr>
              <w:pStyle w:val="InstructionsStandard"/>
              <w:jc w:val="left"/>
              <w:pPrChange w:id="1031" w:author="Evan Katz" w:date="2019-06-17T15:11:00Z">
                <w:pPr>
                  <w:pStyle w:val="InstructionsStandard"/>
                </w:pPr>
              </w:pPrChange>
            </w:pPr>
            <w:r w:rsidRPr="005571AD">
              <w:t>This requirement may be met by employing one or more payment authorities.  Consequently, the relevant service specifications in Appendix C-3 and the response to this item may have to be reviewed in tandem to ascertain whether the overall scope of supports is sufficient.</w:t>
            </w:r>
          </w:p>
          <w:p w14:paraId="590DF434" w14:textId="77777777" w:rsidR="00EB4B9A" w:rsidRPr="005571AD" w:rsidRDefault="00EB4B9A">
            <w:pPr>
              <w:pStyle w:val="InstructionsStandard"/>
              <w:spacing w:before="120"/>
              <w:jc w:val="left"/>
              <w:rPr>
                <w:b/>
                <w:bCs/>
                <w:color w:val="auto"/>
                <w:u w:val="single"/>
              </w:rPr>
              <w:pPrChange w:id="1032" w:author="Evan Katz" w:date="2019-06-17T15:11:00Z">
                <w:pPr>
                  <w:pStyle w:val="InstructionsStandard"/>
                  <w:spacing w:before="120"/>
                </w:pPr>
              </w:pPrChange>
            </w:pPr>
          </w:p>
          <w:p w14:paraId="075E5DCA" w14:textId="77777777" w:rsidR="00EB4B9A" w:rsidRPr="005571AD" w:rsidRDefault="00EB4B9A">
            <w:pPr>
              <w:pStyle w:val="InstructionsStandard"/>
              <w:spacing w:before="120"/>
              <w:jc w:val="left"/>
              <w:rPr>
                <w:b/>
                <w:bCs/>
                <w:color w:val="auto"/>
                <w:u w:val="single"/>
              </w:rPr>
              <w:pPrChange w:id="1033" w:author="Evan Katz" w:date="2019-06-17T15:11:00Z">
                <w:pPr>
                  <w:pStyle w:val="InstructionsStandard"/>
                  <w:spacing w:before="120"/>
                </w:pPr>
              </w:pPrChange>
            </w:pPr>
            <w:r w:rsidRPr="005571AD">
              <w:rPr>
                <w:b/>
                <w:bCs/>
                <w:color w:val="auto"/>
                <w:u w:val="single"/>
              </w:rPr>
              <w:t>Provision of Supports as Case Management Activity</w:t>
            </w:r>
          </w:p>
          <w:p w14:paraId="4A40BB44" w14:textId="016D73EC" w:rsidR="00EB4B9A" w:rsidRPr="005571AD" w:rsidRDefault="00EB4B9A">
            <w:pPr>
              <w:pStyle w:val="Instructions-Bullet-Level1"/>
              <w:numPr>
                <w:ilvl w:val="0"/>
                <w:numId w:val="42"/>
              </w:numPr>
              <w:tabs>
                <w:tab w:val="clear" w:pos="864"/>
                <w:tab w:val="num" w:pos="252"/>
              </w:tabs>
              <w:ind w:left="252" w:hanging="180"/>
              <w:jc w:val="left"/>
              <w:pPrChange w:id="1034" w:author="Evan Katz" w:date="2019-06-17T15:11:00Z">
                <w:pPr>
                  <w:pStyle w:val="Instructions-Bullet-Level1"/>
                  <w:numPr>
                    <w:numId w:val="42"/>
                  </w:numPr>
                  <w:tabs>
                    <w:tab w:val="clear" w:pos="360"/>
                    <w:tab w:val="num" w:pos="252"/>
                    <w:tab w:val="num" w:pos="864"/>
                  </w:tabs>
                  <w:ind w:left="252" w:hanging="180"/>
                </w:pPr>
              </w:pPrChange>
            </w:pPr>
            <w:r w:rsidRPr="005571AD">
              <w:t xml:space="preserve">When information and assistance supports are furnished as part of waiver case management services, does the case management service specification identify the supports? </w:t>
            </w:r>
            <w:ins w:id="1035"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ins w:id="1036" w:author="Evan Katz" w:date="2019-06-17T16:48:00Z">
              <w:r w:rsidR="00D36985">
                <w:br/>
              </w:r>
            </w:ins>
          </w:p>
          <w:p w14:paraId="1A0EB77C" w14:textId="6A47B21A" w:rsidR="00144904" w:rsidRDefault="00EB4B9A">
            <w:pPr>
              <w:pStyle w:val="Instructions-Bullet-Level1"/>
              <w:numPr>
                <w:ilvl w:val="0"/>
                <w:numId w:val="42"/>
              </w:numPr>
              <w:tabs>
                <w:tab w:val="clear" w:pos="864"/>
                <w:tab w:val="num" w:pos="252"/>
              </w:tabs>
              <w:ind w:left="252" w:hanging="180"/>
              <w:jc w:val="left"/>
            </w:pPr>
            <w:r w:rsidRPr="005571AD">
              <w:t xml:space="preserve">When information and assistance supports are furnished as part of </w:t>
            </w:r>
            <w:r w:rsidR="00144904">
              <w:t xml:space="preserve">state plan </w:t>
            </w:r>
            <w:r w:rsidRPr="005571AD">
              <w:t>services, are the supports detailed by participant direction opportunity?</w:t>
            </w:r>
          </w:p>
          <w:p w14:paraId="797BF952" w14:textId="25D8F547" w:rsidR="00144904" w:rsidRDefault="00144904" w:rsidP="00643BF6">
            <w:pPr>
              <w:pStyle w:val="Instructions-Bullet-Level1"/>
              <w:tabs>
                <w:tab w:val="clear" w:pos="360"/>
              </w:tabs>
              <w:ind w:left="252" w:firstLine="0"/>
              <w:jc w:val="left"/>
            </w:pPr>
            <w:r w:rsidRPr="005571AD">
              <w:fldChar w:fldCharType="begin">
                <w:ffData>
                  <w:name w:val="Check91"/>
                  <w:enabled/>
                  <w:calcOnExit w:val="0"/>
                  <w:checkBox>
                    <w:sizeAuto/>
                    <w:default w:val="0"/>
                  </w:checkBox>
                </w:ffData>
              </w:fldChar>
            </w:r>
            <w:r w:rsidRPr="005571AD">
              <w:instrText xml:space="preserve"> FORMCHECKBOX </w:instrText>
            </w:r>
            <w:r w:rsidRPr="005571AD">
              <w:fldChar w:fldCharType="separate"/>
            </w:r>
            <w:r w:rsidRPr="005571AD">
              <w:fldChar w:fldCharType="end"/>
            </w:r>
            <w:r w:rsidRPr="005571AD">
              <w:t xml:space="preserve"> Yes  </w:t>
            </w:r>
            <w:r w:rsidRPr="005571AD">
              <w:fldChar w:fldCharType="begin">
                <w:ffData>
                  <w:name w:val="Check91"/>
                  <w:enabled/>
                  <w:calcOnExit w:val="0"/>
                  <w:checkBox>
                    <w:sizeAuto/>
                    <w:default w:val="0"/>
                  </w:checkBox>
                </w:ffData>
              </w:fldChar>
            </w:r>
            <w:r w:rsidRPr="005571AD">
              <w:instrText xml:space="preserve"> FORMCHECKBOX </w:instrText>
            </w:r>
            <w:r w:rsidRPr="005571AD">
              <w:fldChar w:fldCharType="separate"/>
            </w:r>
            <w:r w:rsidRPr="005571AD">
              <w:fldChar w:fldCharType="end"/>
            </w:r>
            <w:r w:rsidRPr="005571AD">
              <w:t xml:space="preserve">  No</w:t>
            </w:r>
            <w:r>
              <w:t xml:space="preserve">    </w:t>
            </w:r>
            <w:r w:rsidRPr="005571AD">
              <w:fldChar w:fldCharType="begin">
                <w:ffData>
                  <w:name w:val="Check91"/>
                  <w:enabled/>
                  <w:calcOnExit w:val="0"/>
                  <w:checkBox>
                    <w:sizeAuto/>
                    <w:default w:val="0"/>
                  </w:checkBox>
                </w:ffData>
              </w:fldChar>
            </w:r>
            <w:r w:rsidRPr="005571AD">
              <w:instrText xml:space="preserve"> FORMCHECKBOX </w:instrText>
            </w:r>
            <w:r w:rsidRPr="005571AD">
              <w:fldChar w:fldCharType="separate"/>
            </w:r>
            <w:r w:rsidRPr="005571AD">
              <w:fldChar w:fldCharType="end"/>
            </w:r>
            <w:r>
              <w:t xml:space="preserve"> N/A</w:t>
            </w:r>
            <w:r>
              <w:br/>
            </w:r>
          </w:p>
          <w:p w14:paraId="305CF1FA" w14:textId="5B1DC070" w:rsidR="00EB4B9A" w:rsidRDefault="00EB4B9A" w:rsidP="00643BF6">
            <w:pPr>
              <w:pStyle w:val="Instructions-Bullet-Level1"/>
              <w:numPr>
                <w:ilvl w:val="0"/>
                <w:numId w:val="42"/>
              </w:numPr>
              <w:tabs>
                <w:tab w:val="clear" w:pos="864"/>
                <w:tab w:val="num" w:pos="252"/>
              </w:tabs>
              <w:ind w:left="252" w:hanging="180"/>
              <w:jc w:val="left"/>
            </w:pPr>
            <w:r w:rsidRPr="005571AD">
              <w:t xml:space="preserve">  </w:t>
            </w:r>
            <w:r w:rsidR="00144904">
              <w:t>If yes, i</w:t>
            </w:r>
            <w:r w:rsidRPr="005571AD">
              <w:t xml:space="preserve">s the nature of the supports consistent with the statutory scope of </w:t>
            </w:r>
            <w:r w:rsidR="00144904">
              <w:t xml:space="preserve">the state plan service </w:t>
            </w:r>
            <w:r w:rsidRPr="005571AD">
              <w:t xml:space="preserve">and the </w:t>
            </w:r>
            <w:r w:rsidR="00144904">
              <w:t xml:space="preserve">coverage of the </w:t>
            </w:r>
            <w:r w:rsidR="00EE04BD">
              <w:t>s</w:t>
            </w:r>
            <w:r w:rsidRPr="005571AD">
              <w:t>tate plan</w:t>
            </w:r>
            <w:r w:rsidR="00144904">
              <w:t xml:space="preserve"> service contained in the state plan</w:t>
            </w:r>
            <w:r w:rsidRPr="005571AD">
              <w:t xml:space="preserve">? </w:t>
            </w:r>
            <w:ins w:id="1037"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ins w:id="1038" w:author="Evan Katz" w:date="2019-06-17T16:48:00Z">
              <w:r w:rsidR="00D36985">
                <w:br/>
              </w:r>
            </w:ins>
          </w:p>
          <w:p w14:paraId="78BBC83A" w14:textId="77777777" w:rsidR="00EB4B9A" w:rsidRPr="005571AD" w:rsidRDefault="00EB4B9A">
            <w:pPr>
              <w:pStyle w:val="InstructionsStandard"/>
              <w:spacing w:before="120"/>
              <w:jc w:val="left"/>
              <w:rPr>
                <w:b/>
                <w:bCs/>
                <w:color w:val="auto"/>
                <w:u w:val="single"/>
              </w:rPr>
            </w:pPr>
            <w:r w:rsidRPr="005571AD">
              <w:rPr>
                <w:b/>
                <w:bCs/>
                <w:color w:val="auto"/>
                <w:u w:val="single"/>
              </w:rPr>
              <w:t>Provision of Information and Assistance Supports as an Administrative Activity</w:t>
            </w:r>
          </w:p>
          <w:p w14:paraId="56FD530D" w14:textId="18DE0FBF" w:rsidR="00EB4B9A" w:rsidRPr="005571AD" w:rsidRDefault="00EB4B9A">
            <w:pPr>
              <w:pStyle w:val="Instructions-Bullet-Level1"/>
              <w:numPr>
                <w:ilvl w:val="0"/>
                <w:numId w:val="43"/>
              </w:numPr>
              <w:tabs>
                <w:tab w:val="clear" w:pos="720"/>
                <w:tab w:val="num" w:pos="252"/>
              </w:tabs>
              <w:spacing w:after="0"/>
              <w:ind w:left="252" w:hanging="180"/>
              <w:jc w:val="left"/>
              <w:pPrChange w:id="1039" w:author="Evan Katz" w:date="2019-06-17T15:11:00Z">
                <w:pPr>
                  <w:pStyle w:val="Instructions-Bullet-Level1"/>
                  <w:numPr>
                    <w:numId w:val="43"/>
                  </w:numPr>
                  <w:tabs>
                    <w:tab w:val="clear" w:pos="360"/>
                    <w:tab w:val="num" w:pos="252"/>
                    <w:tab w:val="num" w:pos="720"/>
                  </w:tabs>
                  <w:spacing w:after="0"/>
                  <w:ind w:left="252" w:hanging="180"/>
                </w:pPr>
              </w:pPrChange>
            </w:pPr>
            <w:r w:rsidRPr="005571AD">
              <w:t>Are the types of entities that furnish information and assistance supports specified</w:t>
            </w:r>
            <w:r w:rsidR="00190440" w:rsidRPr="005571AD">
              <w:t xml:space="preserve">?  </w:t>
            </w:r>
            <w:ins w:id="1040" w:author="Evan Katz" w:date="2019-06-17T15:34:00Z">
              <w:r w:rsidR="003C206D">
                <w:br/>
              </w:r>
            </w:ins>
            <w:r w:rsidR="00654AE7" w:rsidRPr="005571AD">
              <w:fldChar w:fldCharType="begin">
                <w:ffData>
                  <w:name w:val="Check91"/>
                  <w:enabled/>
                  <w:calcOnExit w:val="0"/>
                  <w:checkBox>
                    <w:sizeAuto/>
                    <w:default w:val="0"/>
                  </w:checkBox>
                </w:ffData>
              </w:fldChar>
            </w:r>
            <w:r w:rsidR="00190440" w:rsidRPr="005571AD">
              <w:instrText xml:space="preserve"> FORMCHECKBOX </w:instrText>
            </w:r>
            <w:r w:rsidR="00654AE7" w:rsidRPr="005571AD">
              <w:fldChar w:fldCharType="separate"/>
            </w:r>
            <w:r w:rsidR="00654AE7" w:rsidRPr="005571AD">
              <w:fldChar w:fldCharType="end"/>
            </w:r>
            <w:r w:rsidR="00190440" w:rsidRPr="005571AD">
              <w:t xml:space="preserve"> Yes  </w:t>
            </w:r>
            <w:r w:rsidR="00654AE7" w:rsidRPr="005571AD">
              <w:fldChar w:fldCharType="begin">
                <w:ffData>
                  <w:name w:val="Check91"/>
                  <w:enabled/>
                  <w:calcOnExit w:val="0"/>
                  <w:checkBox>
                    <w:sizeAuto/>
                    <w:default w:val="0"/>
                  </w:checkBox>
                </w:ffData>
              </w:fldChar>
            </w:r>
            <w:r w:rsidR="00190440" w:rsidRPr="005571AD">
              <w:instrText xml:space="preserve"> FORMCHECKBOX </w:instrText>
            </w:r>
            <w:r w:rsidR="00654AE7" w:rsidRPr="005571AD">
              <w:fldChar w:fldCharType="separate"/>
            </w:r>
            <w:r w:rsidR="00654AE7" w:rsidRPr="005571AD">
              <w:fldChar w:fldCharType="end"/>
            </w:r>
            <w:r w:rsidR="00190440" w:rsidRPr="005571AD">
              <w:t xml:space="preserve">  No</w:t>
            </w:r>
            <w:ins w:id="1041" w:author="Evan Katz" w:date="2019-06-17T15:34:00Z">
              <w:r w:rsidR="003C206D">
                <w:br/>
              </w:r>
            </w:ins>
          </w:p>
          <w:p w14:paraId="4145A4BF" w14:textId="77777777" w:rsidR="00FE005F" w:rsidRDefault="00FE005F" w:rsidP="00FE005F">
            <w:pPr>
              <w:pStyle w:val="Instructions-Bullet-Level1"/>
              <w:tabs>
                <w:tab w:val="clear" w:pos="360"/>
              </w:tabs>
              <w:spacing w:after="0"/>
              <w:ind w:left="72" w:firstLine="0"/>
              <w:jc w:val="left"/>
            </w:pPr>
          </w:p>
          <w:p w14:paraId="4F680ED6" w14:textId="6DF7C303" w:rsidR="00EB4B9A" w:rsidRPr="005571AD" w:rsidRDefault="00190440">
            <w:pPr>
              <w:pStyle w:val="Instructions-Bullet-Level1"/>
              <w:numPr>
                <w:ilvl w:val="0"/>
                <w:numId w:val="43"/>
              </w:numPr>
              <w:tabs>
                <w:tab w:val="clear" w:pos="720"/>
                <w:tab w:val="num" w:pos="252"/>
              </w:tabs>
              <w:spacing w:after="0"/>
              <w:ind w:left="252" w:hanging="180"/>
              <w:jc w:val="left"/>
              <w:pPrChange w:id="1042" w:author="Evan Katz" w:date="2019-06-17T15:11:00Z">
                <w:pPr>
                  <w:pStyle w:val="Instructions-Bullet-Level1"/>
                  <w:numPr>
                    <w:numId w:val="43"/>
                  </w:numPr>
                  <w:tabs>
                    <w:tab w:val="clear" w:pos="360"/>
                    <w:tab w:val="num" w:pos="252"/>
                    <w:tab w:val="num" w:pos="720"/>
                  </w:tabs>
                  <w:spacing w:after="0"/>
                  <w:ind w:left="252" w:hanging="180"/>
                </w:pPr>
              </w:pPrChange>
            </w:pPr>
            <w:r w:rsidRPr="005571AD">
              <w:t>Is t</w:t>
            </w:r>
            <w:r w:rsidR="00EB4B9A" w:rsidRPr="005571AD">
              <w:t xml:space="preserve">he method of procuring information and assistance supports specified and </w:t>
            </w:r>
            <w:r w:rsidRPr="005571AD">
              <w:t>does it comport</w:t>
            </w:r>
            <w:r w:rsidR="00EB4B9A" w:rsidRPr="005571AD">
              <w:t xml:space="preserve"> with applicable regulations at 45 CFR §</w:t>
            </w:r>
            <w:r w:rsidR="00F84312">
              <w:t xml:space="preserve"> </w:t>
            </w:r>
            <w:r w:rsidR="00096459">
              <w:t>92.42</w:t>
            </w:r>
            <w:r w:rsidRPr="005571AD">
              <w:t xml:space="preserve">? </w:t>
            </w:r>
            <w:ins w:id="1043" w:author="Evan Katz" w:date="2019-06-17T15:34: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ins w:id="1044" w:author="Evan Katz" w:date="2019-06-17T15:34:00Z">
              <w:r w:rsidR="003C206D">
                <w:br/>
              </w:r>
            </w:ins>
            <w:ins w:id="1045" w:author="Evan Katz" w:date="2019-06-17T15:35:00Z">
              <w:r w:rsidR="003C206D">
                <w:br/>
              </w:r>
            </w:ins>
          </w:p>
          <w:p w14:paraId="660DFDE8" w14:textId="3C419589" w:rsidR="00EB4B9A" w:rsidRPr="005571AD" w:rsidRDefault="00190440">
            <w:pPr>
              <w:pStyle w:val="Instructions-Bullet-Level1"/>
              <w:numPr>
                <w:ilvl w:val="0"/>
                <w:numId w:val="43"/>
              </w:numPr>
              <w:tabs>
                <w:tab w:val="clear" w:pos="720"/>
                <w:tab w:val="num" w:pos="252"/>
              </w:tabs>
              <w:spacing w:after="0"/>
              <w:ind w:left="252" w:hanging="180"/>
              <w:jc w:val="left"/>
              <w:pPrChange w:id="1046" w:author="Evan Katz" w:date="2019-06-17T15:11:00Z">
                <w:pPr>
                  <w:pStyle w:val="Instructions-Bullet-Level1"/>
                  <w:numPr>
                    <w:numId w:val="43"/>
                  </w:numPr>
                  <w:tabs>
                    <w:tab w:val="clear" w:pos="360"/>
                    <w:tab w:val="num" w:pos="252"/>
                    <w:tab w:val="num" w:pos="720"/>
                  </w:tabs>
                  <w:spacing w:after="0"/>
                  <w:ind w:left="252" w:hanging="180"/>
                </w:pPr>
              </w:pPrChange>
            </w:pPr>
            <w:r w:rsidRPr="005571AD">
              <w:t>Is t</w:t>
            </w:r>
            <w:r w:rsidR="00EB4B9A" w:rsidRPr="005571AD">
              <w:t>he method of compensating entities for furnishin</w:t>
            </w:r>
            <w:r w:rsidRPr="005571AD">
              <w:t xml:space="preserve">g information and assistance specified? </w:t>
            </w:r>
            <w:ins w:id="1047" w:author="Evan Katz" w:date="2019-06-17T15:35: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ins w:id="1048" w:author="Evan Katz" w:date="2019-06-17T15:35:00Z">
              <w:r w:rsidR="003C206D">
                <w:br/>
              </w:r>
            </w:ins>
          </w:p>
          <w:p w14:paraId="41D2A923" w14:textId="21F9BA9A" w:rsidR="00EB4B9A" w:rsidRPr="005571AD" w:rsidRDefault="00190440">
            <w:pPr>
              <w:pStyle w:val="Instructions-Bullet-Level1"/>
              <w:numPr>
                <w:ilvl w:val="0"/>
                <w:numId w:val="43"/>
              </w:numPr>
              <w:tabs>
                <w:tab w:val="clear" w:pos="720"/>
                <w:tab w:val="num" w:pos="252"/>
              </w:tabs>
              <w:spacing w:after="0"/>
              <w:ind w:left="252" w:hanging="180"/>
              <w:jc w:val="left"/>
              <w:pPrChange w:id="1049" w:author="Evan Katz" w:date="2019-06-17T15:11:00Z">
                <w:pPr>
                  <w:pStyle w:val="Instructions-Bullet-Level1"/>
                  <w:numPr>
                    <w:numId w:val="43"/>
                  </w:numPr>
                  <w:tabs>
                    <w:tab w:val="clear" w:pos="360"/>
                    <w:tab w:val="num" w:pos="252"/>
                    <w:tab w:val="num" w:pos="720"/>
                  </w:tabs>
                  <w:spacing w:after="0"/>
                  <w:ind w:left="252" w:hanging="180"/>
                </w:pPr>
              </w:pPrChange>
            </w:pPr>
            <w:r w:rsidRPr="005571AD">
              <w:t>Is t</w:t>
            </w:r>
            <w:r w:rsidR="00EB4B9A" w:rsidRPr="005571AD">
              <w:t>he scope of information and assistance specified by type of participant direction opportunity</w:t>
            </w:r>
            <w:r w:rsidRPr="005571AD">
              <w:t xml:space="preserve">?  </w:t>
            </w:r>
            <w:ins w:id="1050" w:author="Evan Katz" w:date="2019-06-17T15:35: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ins w:id="1051" w:author="Evan Katz" w:date="2019-06-17T15:35:00Z">
              <w:r w:rsidR="003C206D">
                <w:br/>
              </w:r>
            </w:ins>
          </w:p>
          <w:p w14:paraId="49AF8738" w14:textId="7EC96514" w:rsidR="00EB4B9A" w:rsidRPr="005571AD" w:rsidRDefault="00190440">
            <w:pPr>
              <w:pStyle w:val="Instructions-Bullet-Level1"/>
              <w:numPr>
                <w:ilvl w:val="0"/>
                <w:numId w:val="43"/>
              </w:numPr>
              <w:tabs>
                <w:tab w:val="clear" w:pos="720"/>
                <w:tab w:val="num" w:pos="252"/>
              </w:tabs>
              <w:spacing w:after="0"/>
              <w:ind w:left="252" w:hanging="180"/>
              <w:jc w:val="left"/>
              <w:pPrChange w:id="1052" w:author="Evan Katz" w:date="2019-06-17T15:11:00Z">
                <w:pPr>
                  <w:pStyle w:val="Instructions-Bullet-Level1"/>
                  <w:numPr>
                    <w:numId w:val="43"/>
                  </w:numPr>
                  <w:tabs>
                    <w:tab w:val="clear" w:pos="360"/>
                    <w:tab w:val="num" w:pos="252"/>
                    <w:tab w:val="num" w:pos="720"/>
                  </w:tabs>
                  <w:spacing w:after="0"/>
                  <w:ind w:left="252" w:hanging="180"/>
                </w:pPr>
              </w:pPrChange>
            </w:pPr>
            <w:r w:rsidRPr="005571AD">
              <w:t>Are t</w:t>
            </w:r>
            <w:r w:rsidR="00EB4B9A" w:rsidRPr="005571AD">
              <w:t>he supports necessary for the proper and efficient administration of the waiver</w:t>
            </w:r>
            <w:r w:rsidRPr="005571AD">
              <w:t xml:space="preserve">? </w:t>
            </w:r>
            <w:ins w:id="1053" w:author="Evan Katz" w:date="2019-06-17T15:35: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ins w:id="1054" w:author="Evan Katz" w:date="2019-06-17T15:35:00Z">
              <w:r w:rsidR="003C206D">
                <w:br/>
              </w:r>
            </w:ins>
          </w:p>
          <w:p w14:paraId="6DE35192" w14:textId="7F68312F" w:rsidR="00EB4B9A" w:rsidRPr="005571AD" w:rsidRDefault="00190440">
            <w:pPr>
              <w:pStyle w:val="Instructions-Bullet-Level1"/>
              <w:numPr>
                <w:ilvl w:val="0"/>
                <w:numId w:val="43"/>
              </w:numPr>
              <w:tabs>
                <w:tab w:val="clear" w:pos="720"/>
                <w:tab w:val="num" w:pos="252"/>
              </w:tabs>
              <w:spacing w:after="0"/>
              <w:ind w:left="252" w:hanging="180"/>
              <w:jc w:val="left"/>
              <w:pPrChange w:id="1055" w:author="Evan Katz" w:date="2019-06-17T15:11:00Z">
                <w:pPr>
                  <w:pStyle w:val="Instructions-Bullet-Level1"/>
                  <w:numPr>
                    <w:numId w:val="43"/>
                  </w:numPr>
                  <w:tabs>
                    <w:tab w:val="clear" w:pos="360"/>
                    <w:tab w:val="num" w:pos="252"/>
                    <w:tab w:val="num" w:pos="720"/>
                  </w:tabs>
                  <w:spacing w:after="0"/>
                  <w:ind w:left="252" w:hanging="180"/>
                </w:pPr>
              </w:pPrChange>
            </w:pPr>
            <w:r w:rsidRPr="005571AD">
              <w:t>Is t</w:t>
            </w:r>
            <w:r w:rsidR="00EB4B9A" w:rsidRPr="005571AD">
              <w:t>he method and frequency of assessing the performance of entities that furnish information and assistance specified</w:t>
            </w:r>
            <w:r w:rsidRPr="005571AD">
              <w:t xml:space="preserve">?  </w:t>
            </w:r>
            <w:ins w:id="1056" w:author="Evan Katz" w:date="2019-06-17T15:35:00Z">
              <w:r w:rsidR="003C206D">
                <w:br/>
              </w:r>
            </w:ins>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Yes  </w:t>
            </w:r>
            <w:r w:rsidR="00654AE7" w:rsidRPr="005571AD">
              <w:fldChar w:fldCharType="begin">
                <w:ffData>
                  <w:name w:val="Check91"/>
                  <w:enabled/>
                  <w:calcOnExit w:val="0"/>
                  <w:checkBox>
                    <w:sizeAuto/>
                    <w:default w:val="0"/>
                  </w:checkBox>
                </w:ffData>
              </w:fldChar>
            </w:r>
            <w:r w:rsidRPr="005571AD">
              <w:instrText xml:space="preserve"> FORMCHECKBOX </w:instrText>
            </w:r>
            <w:r w:rsidR="00654AE7" w:rsidRPr="005571AD">
              <w:fldChar w:fldCharType="separate"/>
            </w:r>
            <w:r w:rsidR="00654AE7" w:rsidRPr="005571AD">
              <w:fldChar w:fldCharType="end"/>
            </w:r>
            <w:r w:rsidRPr="005571AD">
              <w:t xml:space="preserve">  No</w:t>
            </w:r>
            <w:ins w:id="1057" w:author="Evan Katz" w:date="2019-06-17T15:35:00Z">
              <w:r w:rsidR="003C206D">
                <w:br/>
              </w:r>
            </w:ins>
          </w:p>
          <w:p w14:paraId="70E3F7FA" w14:textId="77777777" w:rsidR="00096459" w:rsidRDefault="00190440" w:rsidP="00096459">
            <w:pPr>
              <w:numPr>
                <w:ilvl w:val="0"/>
                <w:numId w:val="43"/>
              </w:numPr>
              <w:tabs>
                <w:tab w:val="clear" w:pos="720"/>
                <w:tab w:val="num" w:pos="252"/>
              </w:tabs>
              <w:ind w:left="252" w:hanging="180"/>
              <w:rPr>
                <w:rFonts w:ascii="Times New Roman" w:hAnsi="Times New Roman"/>
                <w:b/>
                <w:u w:val="single"/>
              </w:rPr>
            </w:pPr>
            <w:r w:rsidRPr="005571AD">
              <w:rPr>
                <w:rFonts w:ascii="Times New Roman" w:hAnsi="Times New Roman"/>
                <w:color w:val="000000"/>
                <w:kern w:val="24"/>
              </w:rPr>
              <w:t>Is t</w:t>
            </w:r>
            <w:r w:rsidR="00EB4B9A" w:rsidRPr="005571AD">
              <w:rPr>
                <w:rFonts w:ascii="Times New Roman" w:hAnsi="Times New Roman"/>
                <w:color w:val="000000"/>
                <w:kern w:val="24"/>
              </w:rPr>
              <w:t>he</w:t>
            </w:r>
            <w:r w:rsidR="00EB4B9A" w:rsidRPr="005571AD">
              <w:t xml:space="preserve"> </w:t>
            </w:r>
            <w:r w:rsidR="00EB4B9A" w:rsidRPr="005571AD">
              <w:rPr>
                <w:rFonts w:ascii="Times New Roman" w:hAnsi="Times New Roman"/>
                <w:color w:val="000000"/>
                <w:kern w:val="24"/>
              </w:rPr>
              <w:t>entity (or entities) responsi</w:t>
            </w:r>
            <w:r w:rsidRPr="005571AD">
              <w:rPr>
                <w:rFonts w:ascii="Times New Roman" w:hAnsi="Times New Roman"/>
                <w:color w:val="000000"/>
                <w:kern w:val="24"/>
              </w:rPr>
              <w:t xml:space="preserve">ble for assessing performance </w:t>
            </w:r>
            <w:r w:rsidR="00EB4B9A" w:rsidRPr="005571AD">
              <w:rPr>
                <w:rFonts w:ascii="Times New Roman" w:hAnsi="Times New Roman"/>
                <w:color w:val="000000"/>
                <w:kern w:val="24"/>
              </w:rPr>
              <w:t>specified</w:t>
            </w:r>
            <w:r w:rsidRPr="005571AD">
              <w:rPr>
                <w:rFonts w:ascii="Times New Roman" w:hAnsi="Times New Roman"/>
                <w:color w:val="000000"/>
                <w:kern w:val="24"/>
              </w:rPr>
              <w:t xml:space="preserve">?  </w:t>
            </w:r>
            <w:r w:rsidR="00803AC4">
              <w:rPr>
                <w:rFonts w:ascii="Times New Roman" w:hAnsi="Times New Roman"/>
                <w:color w:val="000000"/>
                <w:kern w:val="24"/>
              </w:rPr>
              <w:t xml:space="preserve">     </w:t>
            </w:r>
            <w:r w:rsidR="00654AE7" w:rsidRPr="005571AD">
              <w:rPr>
                <w:rFonts w:ascii="Times New Roman" w:hAnsi="Times New Roman"/>
              </w:rPr>
              <w:fldChar w:fldCharType="begin">
                <w:ffData>
                  <w:name w:val="Check91"/>
                  <w:enabled/>
                  <w:calcOnExit w:val="0"/>
                  <w:checkBox>
                    <w:sizeAuto/>
                    <w:default w:val="0"/>
                  </w:checkBox>
                </w:ffData>
              </w:fldChar>
            </w:r>
            <w:r w:rsidRPr="005571AD">
              <w:rPr>
                <w:rFonts w:ascii="Times New Roman" w:hAnsi="Times New Roman"/>
              </w:rPr>
              <w:instrText xml:space="preserve"> FORMCHECKBOX </w:instrText>
            </w:r>
            <w:r w:rsidR="00654AE7" w:rsidRPr="005571AD">
              <w:rPr>
                <w:rFonts w:ascii="Times New Roman" w:hAnsi="Times New Roman"/>
              </w:rPr>
            </w:r>
            <w:r w:rsidR="00654AE7" w:rsidRPr="005571AD">
              <w:rPr>
                <w:rFonts w:ascii="Times New Roman" w:hAnsi="Times New Roman"/>
              </w:rPr>
              <w:fldChar w:fldCharType="separate"/>
            </w:r>
            <w:r w:rsidR="00654AE7" w:rsidRPr="005571AD">
              <w:rPr>
                <w:rFonts w:ascii="Times New Roman" w:hAnsi="Times New Roman"/>
              </w:rPr>
              <w:fldChar w:fldCharType="end"/>
            </w:r>
            <w:r w:rsidRPr="005571AD">
              <w:rPr>
                <w:rFonts w:ascii="Times New Roman" w:hAnsi="Times New Roman"/>
              </w:rPr>
              <w:t xml:space="preserve"> Yes  </w:t>
            </w:r>
            <w:r w:rsidR="00654AE7" w:rsidRPr="005571AD">
              <w:rPr>
                <w:rFonts w:ascii="Times New Roman" w:hAnsi="Times New Roman"/>
              </w:rPr>
              <w:fldChar w:fldCharType="begin">
                <w:ffData>
                  <w:name w:val="Check91"/>
                  <w:enabled/>
                  <w:calcOnExit w:val="0"/>
                  <w:checkBox>
                    <w:sizeAuto/>
                    <w:default w:val="0"/>
                  </w:checkBox>
                </w:ffData>
              </w:fldChar>
            </w:r>
            <w:r w:rsidRPr="005571AD">
              <w:rPr>
                <w:rFonts w:ascii="Times New Roman" w:hAnsi="Times New Roman"/>
              </w:rPr>
              <w:instrText xml:space="preserve"> FORMCHECKBOX </w:instrText>
            </w:r>
            <w:r w:rsidR="00654AE7" w:rsidRPr="005571AD">
              <w:rPr>
                <w:rFonts w:ascii="Times New Roman" w:hAnsi="Times New Roman"/>
              </w:rPr>
            </w:r>
            <w:r w:rsidR="00654AE7" w:rsidRPr="005571AD">
              <w:rPr>
                <w:rFonts w:ascii="Times New Roman" w:hAnsi="Times New Roman"/>
              </w:rPr>
              <w:fldChar w:fldCharType="separate"/>
            </w:r>
            <w:r w:rsidR="00654AE7" w:rsidRPr="005571AD">
              <w:rPr>
                <w:rFonts w:ascii="Times New Roman" w:hAnsi="Times New Roman"/>
              </w:rPr>
              <w:fldChar w:fldCharType="end"/>
            </w:r>
            <w:r w:rsidRPr="005571AD">
              <w:rPr>
                <w:rFonts w:ascii="Times New Roman" w:hAnsi="Times New Roman"/>
              </w:rPr>
              <w:t xml:space="preserve">  No</w:t>
            </w:r>
            <w:ins w:id="1058" w:author="Evan Katz" w:date="2019-06-17T14:48:00Z">
              <w:r w:rsidR="002A4119">
                <w:rPr>
                  <w:rFonts w:ascii="Times New Roman" w:hAnsi="Times New Roman"/>
                </w:rPr>
                <w:br/>
              </w:r>
            </w:ins>
          </w:p>
          <w:p w14:paraId="03BBDF44" w14:textId="00789B68" w:rsidR="00F84312" w:rsidRPr="00096459" w:rsidRDefault="00F84312" w:rsidP="00096459">
            <w:pPr>
              <w:ind w:left="252"/>
              <w:rPr>
                <w:rFonts w:ascii="Times New Roman" w:hAnsi="Times New Roman"/>
                <w:bCs/>
                <w:u w:val="single"/>
                <w:rPrChange w:id="1059" w:author="Poisal, Kathryn (CMS/CMCS)" w:date="2024-09-30T16:10:00Z">
                  <w:rPr>
                    <w:rFonts w:ascii="Times New Roman" w:hAnsi="Times New Roman"/>
                    <w:b/>
                    <w:u w:val="single"/>
                  </w:rPr>
                </w:rPrChange>
              </w:rPr>
            </w:pPr>
            <w:r w:rsidRPr="00096459">
              <w:rPr>
                <w:rFonts w:ascii="Times New Roman" w:hAnsi="Times New Roman"/>
                <w:bCs/>
                <w:u w:val="single"/>
                <w:rPrChange w:id="1060" w:author="Poisal, Kathryn (CMS/CMCS)" w:date="2024-09-30T16:10:00Z">
                  <w:rPr>
                    <w:rFonts w:ascii="Times New Roman" w:hAnsi="Times New Roman"/>
                    <w:b/>
                    <w:u w:val="single"/>
                  </w:rPr>
                </w:rPrChange>
              </w:rPr>
              <w:t xml:space="preserve">Note: </w:t>
            </w:r>
            <w:r w:rsidR="00096459" w:rsidRPr="00096459">
              <w:rPr>
                <w:rFonts w:ascii="Times New Roman" w:hAnsi="Times New Roman"/>
                <w:bCs/>
                <w:u w:val="single"/>
                <w:rPrChange w:id="1061" w:author="Poisal, Kathryn (CMS/CMCS)" w:date="2024-09-30T16:10:00Z">
                  <w:rPr>
                    <w:rFonts w:ascii="Times New Roman" w:hAnsi="Times New Roman"/>
                    <w:b/>
                    <w:u w:val="single"/>
                  </w:rPr>
                </w:rPrChange>
              </w:rPr>
              <w:t xml:space="preserve">The CMS waiver analyst should advise the financial staff that the state has indicated that it is using administrative claiming.  This applies to all Medicaid administrative claiming activities specified (for example, case management, financial management services, and support broker).  Medicaid administrative claiming has to be in accordance with the approved cost allocation plan.  Cost allocation plans are not reviewed or approved under the process. </w:t>
            </w:r>
          </w:p>
          <w:p w14:paraId="44BD5343" w14:textId="085250C4" w:rsidR="00096459" w:rsidRPr="00096459" w:rsidRDefault="00096459" w:rsidP="00096459">
            <w:pPr>
              <w:ind w:left="252"/>
              <w:rPr>
                <w:rFonts w:ascii="Times New Roman" w:hAnsi="Times New Roman"/>
                <w:b/>
                <w:u w:val="single"/>
              </w:rPr>
            </w:pPr>
          </w:p>
        </w:tc>
        <w:tc>
          <w:tcPr>
            <w:tcW w:w="3060" w:type="dxa"/>
          </w:tcPr>
          <w:p w14:paraId="2E3009AF" w14:textId="77777777" w:rsidR="00E96FFD" w:rsidRPr="00C50347" w:rsidRDefault="00E96FFD">
            <w:pPr>
              <w:rPr>
                <w:rFonts w:ascii="Times New Roman" w:hAnsi="Times New Roman"/>
              </w:rPr>
            </w:pPr>
          </w:p>
        </w:tc>
      </w:tr>
      <w:tr w:rsidR="00E96FFD" w:rsidRPr="00E96FFD" w14:paraId="171DC109" w14:textId="77777777" w:rsidTr="0068624C">
        <w:tblPrEx>
          <w:tblW w:w="14040" w:type="dxa"/>
          <w:tblInd w:w="648" w:type="dxa"/>
          <w:tblLayout w:type="fixed"/>
          <w:tblLook w:val="01E0" w:firstRow="1" w:lastRow="1" w:firstColumn="1" w:lastColumn="1" w:noHBand="0" w:noVBand="0"/>
          <w:tblPrExChange w:id="1062"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PrChange w:id="1063" w:author="Evan Katz" w:date="2019-06-17T14:42:00Z">
              <w:tcPr>
                <w:tcW w:w="2880" w:type="dxa"/>
              </w:tcPr>
            </w:tcPrChange>
          </w:tcPr>
          <w:p w14:paraId="31A0042E" w14:textId="77777777" w:rsidR="00E96FFD" w:rsidRPr="005571AD" w:rsidRDefault="00EA6A25">
            <w:pPr>
              <w:tabs>
                <w:tab w:val="left" w:pos="772"/>
              </w:tabs>
              <w:rPr>
                <w:rFonts w:ascii="Times New Roman" w:hAnsi="Times New Roman"/>
                <w:b/>
              </w:rPr>
            </w:pPr>
            <w:r w:rsidRPr="005571AD">
              <w:rPr>
                <w:rFonts w:ascii="Times New Roman" w:hAnsi="Times New Roman"/>
                <w:b/>
              </w:rPr>
              <w:t>E-1-k:</w:t>
            </w:r>
            <w:r w:rsidR="00E96FFD" w:rsidRPr="005571AD">
              <w:rPr>
                <w:rFonts w:ascii="Times New Roman" w:hAnsi="Times New Roman"/>
                <w:b/>
              </w:rPr>
              <w:t xml:space="preserve">    Independent Advocacy </w:t>
            </w:r>
          </w:p>
          <w:p w14:paraId="62CD1F71" w14:textId="77777777" w:rsidR="00E96FFD" w:rsidRPr="005571AD" w:rsidRDefault="00E96FFD">
            <w:pPr>
              <w:rPr>
                <w:rFonts w:ascii="Times New Roman" w:hAnsi="Times New Roman"/>
                <w:i/>
              </w:rPr>
            </w:pPr>
          </w:p>
        </w:tc>
        <w:tc>
          <w:tcPr>
            <w:tcW w:w="8100" w:type="dxa"/>
            <w:tcPrChange w:id="1064" w:author="Evan Katz" w:date="2019-06-17T14:42:00Z">
              <w:tcPr>
                <w:tcW w:w="8100" w:type="dxa"/>
              </w:tcPr>
            </w:tcPrChange>
          </w:tcPr>
          <w:p w14:paraId="10E07CCD" w14:textId="5B33D02F" w:rsidR="00131482" w:rsidRPr="002B060C" w:rsidRDefault="00131482">
            <w:pPr>
              <w:pStyle w:val="Instructions-Bullet-Level1"/>
              <w:numPr>
                <w:ilvl w:val="0"/>
                <w:numId w:val="43"/>
              </w:numPr>
              <w:tabs>
                <w:tab w:val="clear" w:pos="720"/>
                <w:tab w:val="num" w:pos="252"/>
              </w:tabs>
              <w:spacing w:after="0"/>
              <w:ind w:left="252" w:hanging="180"/>
              <w:jc w:val="left"/>
              <w:pPrChange w:id="1065" w:author="Evan Katz" w:date="2019-06-17T15:11:00Z">
                <w:pPr>
                  <w:pStyle w:val="Instructions-Bullet-Level1"/>
                  <w:numPr>
                    <w:numId w:val="43"/>
                  </w:numPr>
                  <w:tabs>
                    <w:tab w:val="clear" w:pos="360"/>
                    <w:tab w:val="num" w:pos="252"/>
                    <w:tab w:val="num" w:pos="720"/>
                  </w:tabs>
                  <w:spacing w:after="0"/>
                  <w:ind w:left="252" w:hanging="180"/>
                </w:pPr>
              </w:pPrChange>
            </w:pPr>
            <w:r w:rsidRPr="002B060C">
              <w:rPr>
                <w:color w:val="auto"/>
              </w:rPr>
              <w:t xml:space="preserve">Do the individuals and/or organizations furnish other direct services or perform other waiver functions that have a direct impact on a participant?  </w:t>
            </w:r>
            <w:r w:rsidR="00803AC4" w:rsidRPr="002B060C">
              <w:rPr>
                <w:color w:val="auto"/>
              </w:rPr>
              <w:t xml:space="preserve">                       </w:t>
            </w:r>
            <w:r w:rsidR="002B060C">
              <w:rPr>
                <w:color w:val="auto"/>
              </w:rPr>
              <w:t xml:space="preserve">    </w:t>
            </w:r>
            <w:r w:rsidR="00803AC4" w:rsidRPr="002B060C">
              <w:rPr>
                <w:color w:val="auto"/>
              </w:rPr>
              <w:t xml:space="preserve"> </w:t>
            </w:r>
            <w:r w:rsidR="00654AE7" w:rsidRPr="002B060C">
              <w:fldChar w:fldCharType="begin">
                <w:ffData>
                  <w:name w:val="Check91"/>
                  <w:enabled/>
                  <w:calcOnExit w:val="0"/>
                  <w:checkBox>
                    <w:sizeAuto/>
                    <w:default w:val="0"/>
                  </w:checkBox>
                </w:ffData>
              </w:fldChar>
            </w:r>
            <w:r w:rsidRPr="002B060C">
              <w:instrText xml:space="preserve"> FORMCHECKBOX </w:instrText>
            </w:r>
            <w:r w:rsidR="00654AE7" w:rsidRPr="002B060C">
              <w:fldChar w:fldCharType="separate"/>
            </w:r>
            <w:r w:rsidR="00654AE7" w:rsidRPr="002B060C">
              <w:fldChar w:fldCharType="end"/>
            </w:r>
            <w:r w:rsidRPr="002B060C">
              <w:t xml:space="preserve"> Yes  </w:t>
            </w:r>
            <w:r w:rsidR="00654AE7" w:rsidRPr="002B060C">
              <w:fldChar w:fldCharType="begin">
                <w:ffData>
                  <w:name w:val="Check91"/>
                  <w:enabled/>
                  <w:calcOnExit w:val="0"/>
                  <w:checkBox>
                    <w:sizeAuto/>
                    <w:default w:val="0"/>
                  </w:checkBox>
                </w:ffData>
              </w:fldChar>
            </w:r>
            <w:r w:rsidRPr="002B060C">
              <w:instrText xml:space="preserve"> FORMCHECKBOX </w:instrText>
            </w:r>
            <w:r w:rsidR="00654AE7" w:rsidRPr="002B060C">
              <w:fldChar w:fldCharType="separate"/>
            </w:r>
            <w:r w:rsidR="00654AE7" w:rsidRPr="002B060C">
              <w:fldChar w:fldCharType="end"/>
            </w:r>
            <w:r w:rsidRPr="002B060C">
              <w:t xml:space="preserve">  No</w:t>
            </w:r>
            <w:ins w:id="1066" w:author="Evan Katz" w:date="2019-06-17T15:35:00Z">
              <w:r w:rsidR="003C206D">
                <w:br/>
              </w:r>
            </w:ins>
          </w:p>
          <w:p w14:paraId="0F208776" w14:textId="43B91092" w:rsidR="000F228E" w:rsidRPr="005571AD" w:rsidRDefault="00131482">
            <w:pPr>
              <w:pStyle w:val="Instructions-Bullet-Level1"/>
              <w:numPr>
                <w:ilvl w:val="0"/>
                <w:numId w:val="43"/>
              </w:numPr>
              <w:tabs>
                <w:tab w:val="clear" w:pos="720"/>
                <w:tab w:val="num" w:pos="252"/>
              </w:tabs>
              <w:spacing w:after="0"/>
              <w:ind w:left="252" w:hanging="180"/>
              <w:jc w:val="left"/>
              <w:pPrChange w:id="1067" w:author="Evan Katz" w:date="2019-06-17T15:11:00Z">
                <w:pPr>
                  <w:pStyle w:val="Instructions-Bullet-Level1"/>
                  <w:numPr>
                    <w:numId w:val="43"/>
                  </w:numPr>
                  <w:tabs>
                    <w:tab w:val="clear" w:pos="360"/>
                    <w:tab w:val="num" w:pos="252"/>
                    <w:tab w:val="num" w:pos="720"/>
                  </w:tabs>
                  <w:spacing w:after="0"/>
                  <w:ind w:left="252" w:hanging="180"/>
                </w:pPr>
              </w:pPrChange>
            </w:pPr>
            <w:r w:rsidRPr="002B060C">
              <w:t>Does the waiver describe</w:t>
            </w:r>
            <w:r w:rsidRPr="002B060C">
              <w:rPr>
                <w:color w:val="auto"/>
              </w:rPr>
              <w:t xml:space="preserve"> how participants may access independent advocacy</w:t>
            </w:r>
            <w:r w:rsidRPr="002B060C">
              <w:t xml:space="preserve">?  </w:t>
            </w:r>
            <w:r w:rsidR="00654AE7" w:rsidRPr="002B060C">
              <w:fldChar w:fldCharType="begin">
                <w:ffData>
                  <w:name w:val="Check91"/>
                  <w:enabled/>
                  <w:calcOnExit w:val="0"/>
                  <w:checkBox>
                    <w:sizeAuto/>
                    <w:default w:val="0"/>
                  </w:checkBox>
                </w:ffData>
              </w:fldChar>
            </w:r>
            <w:r w:rsidRPr="002B060C">
              <w:instrText xml:space="preserve"> FORMCHECKBOX </w:instrText>
            </w:r>
            <w:r w:rsidR="00654AE7" w:rsidRPr="002B060C">
              <w:fldChar w:fldCharType="separate"/>
            </w:r>
            <w:r w:rsidR="00654AE7" w:rsidRPr="002B060C">
              <w:fldChar w:fldCharType="end"/>
            </w:r>
            <w:r w:rsidRPr="002B060C">
              <w:t xml:space="preserve"> Yes  </w:t>
            </w:r>
            <w:r w:rsidR="00654AE7" w:rsidRPr="002B060C">
              <w:fldChar w:fldCharType="begin">
                <w:ffData>
                  <w:name w:val="Check91"/>
                  <w:enabled/>
                  <w:calcOnExit w:val="0"/>
                  <w:checkBox>
                    <w:sizeAuto/>
                    <w:default w:val="0"/>
                  </w:checkBox>
                </w:ffData>
              </w:fldChar>
            </w:r>
            <w:r w:rsidRPr="002B060C">
              <w:instrText xml:space="preserve"> FORMCHECKBOX </w:instrText>
            </w:r>
            <w:r w:rsidR="00654AE7" w:rsidRPr="002B060C">
              <w:fldChar w:fldCharType="separate"/>
            </w:r>
            <w:r w:rsidR="00654AE7" w:rsidRPr="002B060C">
              <w:fldChar w:fldCharType="end"/>
            </w:r>
            <w:r w:rsidRPr="002B060C">
              <w:t xml:space="preserve">  No</w:t>
            </w:r>
            <w:ins w:id="1068" w:author="Evan Katz" w:date="2019-06-17T14:48:00Z">
              <w:r w:rsidR="002A4119">
                <w:br/>
              </w:r>
            </w:ins>
          </w:p>
        </w:tc>
        <w:tc>
          <w:tcPr>
            <w:tcW w:w="3060" w:type="dxa"/>
            <w:tcPrChange w:id="1069" w:author="Evan Katz" w:date="2019-06-17T14:42:00Z">
              <w:tcPr>
                <w:tcW w:w="3060" w:type="dxa"/>
              </w:tcPr>
            </w:tcPrChange>
          </w:tcPr>
          <w:p w14:paraId="6DF97C2D" w14:textId="77777777" w:rsidR="00E96FFD" w:rsidRPr="00C50347" w:rsidRDefault="00E96FFD">
            <w:pPr>
              <w:tabs>
                <w:tab w:val="left" w:pos="952"/>
              </w:tabs>
              <w:rPr>
                <w:rFonts w:ascii="Times New Roman" w:hAnsi="Times New Roman"/>
              </w:rPr>
            </w:pPr>
          </w:p>
        </w:tc>
      </w:tr>
      <w:tr w:rsidR="00E96FFD" w:rsidRPr="00E96FFD" w14:paraId="30E26C8D" w14:textId="77777777" w:rsidTr="0068624C">
        <w:tblPrEx>
          <w:tblW w:w="14040" w:type="dxa"/>
          <w:tblInd w:w="648" w:type="dxa"/>
          <w:tblLayout w:type="fixed"/>
          <w:tblLook w:val="01E0" w:firstRow="1" w:lastRow="1" w:firstColumn="1" w:lastColumn="1" w:noHBand="0" w:noVBand="0"/>
          <w:tblPrExChange w:id="1070"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bottom w:val="single" w:sz="4" w:space="0" w:color="auto"/>
            </w:tcBorders>
            <w:tcPrChange w:id="1071" w:author="Evan Katz" w:date="2019-06-17T14:42:00Z">
              <w:tcPr>
                <w:tcW w:w="2880" w:type="dxa"/>
                <w:tcBorders>
                  <w:bottom w:val="single" w:sz="4" w:space="0" w:color="auto"/>
                </w:tcBorders>
              </w:tcPr>
            </w:tcPrChange>
          </w:tcPr>
          <w:p w14:paraId="6B834551" w14:textId="77777777" w:rsidR="00E96FFD" w:rsidRPr="00E96FFD" w:rsidRDefault="00EA6A25">
            <w:pPr>
              <w:rPr>
                <w:rFonts w:ascii="Times New Roman" w:hAnsi="Times New Roman"/>
                <w:b/>
              </w:rPr>
            </w:pPr>
            <w:r>
              <w:rPr>
                <w:rFonts w:ascii="Times New Roman" w:hAnsi="Times New Roman"/>
                <w:b/>
              </w:rPr>
              <w:t>E-1-l:</w:t>
            </w:r>
            <w:r w:rsidR="00E96FFD" w:rsidRPr="00E96FFD">
              <w:rPr>
                <w:rFonts w:ascii="Times New Roman" w:hAnsi="Times New Roman"/>
                <w:b/>
              </w:rPr>
              <w:t xml:space="preserve">  Voluntary Termination of Participant Direction </w:t>
            </w:r>
          </w:p>
        </w:tc>
        <w:tc>
          <w:tcPr>
            <w:tcW w:w="8100" w:type="dxa"/>
            <w:tcBorders>
              <w:bottom w:val="single" w:sz="4" w:space="0" w:color="auto"/>
            </w:tcBorders>
            <w:tcPrChange w:id="1072" w:author="Evan Katz" w:date="2019-06-17T14:42:00Z">
              <w:tcPr>
                <w:tcW w:w="8100" w:type="dxa"/>
                <w:tcBorders>
                  <w:bottom w:val="single" w:sz="4" w:space="0" w:color="auto"/>
                </w:tcBorders>
              </w:tcPr>
            </w:tcPrChange>
          </w:tcPr>
          <w:p w14:paraId="26072678" w14:textId="77777777" w:rsidR="00131482" w:rsidRPr="00C32E47" w:rsidRDefault="00131482">
            <w:pPr>
              <w:pStyle w:val="InstructionsStandard"/>
              <w:jc w:val="left"/>
              <w:rPr>
                <w:color w:val="auto"/>
              </w:rPr>
              <w:pPrChange w:id="1073" w:author="Evan Katz" w:date="2019-06-17T15:11:00Z">
                <w:pPr>
                  <w:pStyle w:val="InstructionsStandard"/>
                </w:pPr>
              </w:pPrChange>
            </w:pPr>
            <w:r>
              <w:rPr>
                <w:color w:val="auto"/>
              </w:rPr>
              <w:t>Does t</w:t>
            </w:r>
            <w:r w:rsidRPr="00C32E47">
              <w:rPr>
                <w:color w:val="auto"/>
              </w:rPr>
              <w:t xml:space="preserve">he </w:t>
            </w:r>
            <w:r>
              <w:rPr>
                <w:color w:val="auto"/>
              </w:rPr>
              <w:t>waiver</w:t>
            </w:r>
            <w:r w:rsidRPr="00C32E47">
              <w:rPr>
                <w:color w:val="auto"/>
              </w:rPr>
              <w:t xml:space="preserve"> </w:t>
            </w:r>
            <w:r w:rsidRPr="00C32E47">
              <w:t>describe</w:t>
            </w:r>
            <w:r w:rsidRPr="00C32E47">
              <w:rPr>
                <w:color w:val="auto"/>
              </w:rPr>
              <w:t xml:space="preserve"> how</w:t>
            </w:r>
            <w:r>
              <w:rPr>
                <w:color w:val="auto"/>
              </w:rPr>
              <w:t>:</w:t>
            </w:r>
          </w:p>
          <w:p w14:paraId="7B5B8EC0" w14:textId="6DC67B81" w:rsidR="00D25F2D" w:rsidRDefault="00131482">
            <w:pPr>
              <w:pStyle w:val="Instructions-Bullet-Level1"/>
              <w:numPr>
                <w:ilvl w:val="0"/>
                <w:numId w:val="40"/>
              </w:numPr>
              <w:tabs>
                <w:tab w:val="clear" w:pos="864"/>
                <w:tab w:val="num" w:pos="252"/>
              </w:tabs>
              <w:ind w:left="252" w:hanging="252"/>
              <w:jc w:val="left"/>
              <w:pPrChange w:id="1074" w:author="Evan Katz" w:date="2019-06-17T15:11:00Z">
                <w:pPr>
                  <w:pStyle w:val="Instructions-Bullet-Level1"/>
                  <w:numPr>
                    <w:numId w:val="40"/>
                  </w:numPr>
                  <w:tabs>
                    <w:tab w:val="clear" w:pos="360"/>
                    <w:tab w:val="num" w:pos="252"/>
                    <w:tab w:val="num" w:pos="864"/>
                  </w:tabs>
                  <w:ind w:left="252" w:hanging="252"/>
                </w:pPr>
              </w:pPrChange>
            </w:pPr>
            <w:r>
              <w:rPr>
                <w:color w:val="auto"/>
              </w:rPr>
              <w:t>T</w:t>
            </w:r>
            <w:r w:rsidRPr="00C32E47">
              <w:rPr>
                <w:color w:val="auto"/>
              </w:rPr>
              <w:t xml:space="preserve">he choice to voluntarily terminate participant direction and receive </w:t>
            </w:r>
            <w:r>
              <w:rPr>
                <w:color w:val="auto"/>
              </w:rPr>
              <w:t xml:space="preserve">provider-managed </w:t>
            </w:r>
            <w:r w:rsidRPr="00C32E47">
              <w:rPr>
                <w:color w:val="auto"/>
              </w:rPr>
              <w:t>alternative services</w:t>
            </w:r>
            <w:r>
              <w:rPr>
                <w:color w:val="auto"/>
              </w:rPr>
              <w:t xml:space="preserve"> is accommodated?  </w:t>
            </w:r>
            <w:ins w:id="1075" w:author="Evan Katz" w:date="2019-06-17T15:35:00Z">
              <w:r w:rsidR="003C206D">
                <w:rPr>
                  <w:color w:val="auto"/>
                </w:rPr>
                <w:br/>
              </w:r>
            </w:ins>
            <w:r w:rsidR="00654AE7" w:rsidRPr="0007746F">
              <w:fldChar w:fldCharType="begin">
                <w:ffData>
                  <w:name w:val="Check91"/>
                  <w:enabled/>
                  <w:calcOnExit w:val="0"/>
                  <w:checkBox>
                    <w:sizeAuto/>
                    <w:default w:val="0"/>
                  </w:checkBox>
                </w:ffData>
              </w:fldChar>
            </w:r>
            <w:r w:rsidR="00D25F2D" w:rsidRPr="0007746F">
              <w:instrText xml:space="preserve"> FORMCHECKBOX </w:instrText>
            </w:r>
            <w:r w:rsidR="00654AE7" w:rsidRPr="0007746F">
              <w:fldChar w:fldCharType="separate"/>
            </w:r>
            <w:r w:rsidR="00654AE7" w:rsidRPr="0007746F">
              <w:fldChar w:fldCharType="end"/>
            </w:r>
            <w:r w:rsidR="00D25F2D" w:rsidRPr="0007746F">
              <w:t xml:space="preserve"> </w:t>
            </w:r>
            <w:r w:rsidR="00D25F2D" w:rsidRPr="00E96FFD">
              <w:t xml:space="preserve">Yes  </w:t>
            </w:r>
            <w:r w:rsidR="00654AE7" w:rsidRPr="0007746F">
              <w:fldChar w:fldCharType="begin">
                <w:ffData>
                  <w:name w:val="Check91"/>
                  <w:enabled/>
                  <w:calcOnExit w:val="0"/>
                  <w:checkBox>
                    <w:sizeAuto/>
                    <w:default w:val="0"/>
                  </w:checkBox>
                </w:ffData>
              </w:fldChar>
            </w:r>
            <w:r w:rsidR="00D25F2D" w:rsidRPr="0007746F">
              <w:instrText xml:space="preserve"> FORMCHECKBOX </w:instrText>
            </w:r>
            <w:r w:rsidR="00654AE7" w:rsidRPr="0007746F">
              <w:fldChar w:fldCharType="separate"/>
            </w:r>
            <w:r w:rsidR="00654AE7" w:rsidRPr="0007746F">
              <w:fldChar w:fldCharType="end"/>
            </w:r>
            <w:r w:rsidR="00D25F2D" w:rsidRPr="0007746F">
              <w:t xml:space="preserve">  </w:t>
            </w:r>
            <w:r w:rsidR="00D25F2D" w:rsidRPr="00E96FFD">
              <w:t>No</w:t>
            </w:r>
          </w:p>
          <w:p w14:paraId="02804EB2" w14:textId="727CFB4C" w:rsidR="00E96FFD" w:rsidRPr="00E96FFD" w:rsidRDefault="00131482">
            <w:pPr>
              <w:pStyle w:val="Instructions-Bullet-Level1"/>
              <w:numPr>
                <w:ilvl w:val="0"/>
                <w:numId w:val="40"/>
              </w:numPr>
              <w:tabs>
                <w:tab w:val="clear" w:pos="864"/>
                <w:tab w:val="num" w:pos="252"/>
              </w:tabs>
              <w:ind w:left="252" w:hanging="252"/>
              <w:jc w:val="left"/>
              <w:pPrChange w:id="1076" w:author="Evan Katz" w:date="2019-06-17T15:11:00Z">
                <w:pPr>
                  <w:pStyle w:val="Instructions-Bullet-Level1"/>
                  <w:numPr>
                    <w:numId w:val="40"/>
                  </w:numPr>
                  <w:tabs>
                    <w:tab w:val="clear" w:pos="360"/>
                    <w:tab w:val="num" w:pos="252"/>
                    <w:tab w:val="num" w:pos="864"/>
                  </w:tabs>
                  <w:ind w:left="252" w:hanging="252"/>
                </w:pPr>
              </w:pPrChange>
            </w:pPr>
            <w:r w:rsidRPr="00131482">
              <w:t>Service continuity is ensured and participant health and welfare is assured during the transition period?</w:t>
            </w:r>
            <w:r w:rsidR="00D25F2D">
              <w:t xml:space="preserve">  </w:t>
            </w:r>
            <w:ins w:id="1077" w:author="Evan Katz" w:date="2019-06-17T15:35:00Z">
              <w:r w:rsidR="003C206D">
                <w:br/>
              </w:r>
            </w:ins>
            <w:r w:rsidR="00654AE7" w:rsidRPr="0007746F">
              <w:fldChar w:fldCharType="begin">
                <w:ffData>
                  <w:name w:val="Check91"/>
                  <w:enabled/>
                  <w:calcOnExit w:val="0"/>
                  <w:checkBox>
                    <w:sizeAuto/>
                    <w:default w:val="0"/>
                  </w:checkBox>
                </w:ffData>
              </w:fldChar>
            </w:r>
            <w:r w:rsidR="00D25F2D" w:rsidRPr="0007746F">
              <w:instrText xml:space="preserve"> FORMCHECKBOX </w:instrText>
            </w:r>
            <w:r w:rsidR="00654AE7" w:rsidRPr="0007746F">
              <w:fldChar w:fldCharType="separate"/>
            </w:r>
            <w:r w:rsidR="00654AE7" w:rsidRPr="0007746F">
              <w:fldChar w:fldCharType="end"/>
            </w:r>
            <w:r w:rsidR="00D25F2D" w:rsidRPr="0007746F">
              <w:t xml:space="preserve"> </w:t>
            </w:r>
            <w:r w:rsidR="00D25F2D" w:rsidRPr="00E96FFD">
              <w:t xml:space="preserve">Yes  </w:t>
            </w:r>
            <w:r w:rsidR="00654AE7" w:rsidRPr="0007746F">
              <w:fldChar w:fldCharType="begin">
                <w:ffData>
                  <w:name w:val="Check91"/>
                  <w:enabled/>
                  <w:calcOnExit w:val="0"/>
                  <w:checkBox>
                    <w:sizeAuto/>
                    <w:default w:val="0"/>
                  </w:checkBox>
                </w:ffData>
              </w:fldChar>
            </w:r>
            <w:r w:rsidR="00D25F2D" w:rsidRPr="0007746F">
              <w:instrText xml:space="preserve"> FORMCHECKBOX </w:instrText>
            </w:r>
            <w:r w:rsidR="00654AE7" w:rsidRPr="0007746F">
              <w:fldChar w:fldCharType="separate"/>
            </w:r>
            <w:r w:rsidR="00654AE7" w:rsidRPr="0007746F">
              <w:fldChar w:fldCharType="end"/>
            </w:r>
            <w:r w:rsidR="00D25F2D" w:rsidRPr="0007746F">
              <w:t xml:space="preserve">  </w:t>
            </w:r>
            <w:r w:rsidR="00D25F2D" w:rsidRPr="00E96FFD">
              <w:t>No</w:t>
            </w:r>
            <w:ins w:id="1078" w:author="Evan Katz" w:date="2019-06-17T14:48:00Z">
              <w:r w:rsidR="002A4119">
                <w:br/>
              </w:r>
            </w:ins>
          </w:p>
        </w:tc>
        <w:tc>
          <w:tcPr>
            <w:tcW w:w="3060" w:type="dxa"/>
            <w:tcBorders>
              <w:bottom w:val="single" w:sz="4" w:space="0" w:color="auto"/>
            </w:tcBorders>
            <w:tcPrChange w:id="1079" w:author="Evan Katz" w:date="2019-06-17T14:42:00Z">
              <w:tcPr>
                <w:tcW w:w="3060" w:type="dxa"/>
                <w:tcBorders>
                  <w:bottom w:val="single" w:sz="4" w:space="0" w:color="auto"/>
                </w:tcBorders>
              </w:tcPr>
            </w:tcPrChange>
          </w:tcPr>
          <w:p w14:paraId="0F57A85B" w14:textId="77777777" w:rsidR="00E96FFD" w:rsidRPr="005E4F4B" w:rsidRDefault="00E96FFD">
            <w:pPr>
              <w:rPr>
                <w:rFonts w:ascii="Times New Roman" w:hAnsi="Times New Roman"/>
              </w:rPr>
            </w:pPr>
          </w:p>
        </w:tc>
      </w:tr>
      <w:tr w:rsidR="00E96FFD" w:rsidRPr="00E96FFD" w14:paraId="6224CD0D" w14:textId="77777777" w:rsidTr="0068624C">
        <w:tblPrEx>
          <w:tblW w:w="14040" w:type="dxa"/>
          <w:tblInd w:w="648" w:type="dxa"/>
          <w:tblLayout w:type="fixed"/>
          <w:tblLook w:val="01E0" w:firstRow="1" w:lastRow="1" w:firstColumn="1" w:lastColumn="1" w:noHBand="0" w:noVBand="0"/>
          <w:tblPrExChange w:id="1080"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bottom w:val="single" w:sz="4" w:space="0" w:color="auto"/>
            </w:tcBorders>
            <w:tcPrChange w:id="1081" w:author="Evan Katz" w:date="2019-06-17T14:42:00Z">
              <w:tcPr>
                <w:tcW w:w="2880" w:type="dxa"/>
                <w:tcBorders>
                  <w:bottom w:val="single" w:sz="4" w:space="0" w:color="auto"/>
                </w:tcBorders>
              </w:tcPr>
            </w:tcPrChange>
          </w:tcPr>
          <w:p w14:paraId="796B1E42" w14:textId="77777777" w:rsidR="00E96FFD" w:rsidRPr="00E96FFD" w:rsidRDefault="00E96FFD">
            <w:pPr>
              <w:rPr>
                <w:rFonts w:ascii="Times New Roman" w:hAnsi="Times New Roman"/>
                <w:b/>
              </w:rPr>
            </w:pPr>
            <w:r w:rsidRPr="00E96FFD">
              <w:rPr>
                <w:rFonts w:ascii="Times New Roman" w:hAnsi="Times New Roman"/>
                <w:b/>
              </w:rPr>
              <w:t>E-1-m</w:t>
            </w:r>
            <w:r w:rsidR="00EA6A25">
              <w:rPr>
                <w:rFonts w:ascii="Times New Roman" w:hAnsi="Times New Roman"/>
                <w:b/>
              </w:rPr>
              <w:t>:</w:t>
            </w:r>
            <w:r w:rsidRPr="00E96FFD">
              <w:rPr>
                <w:rFonts w:ascii="Times New Roman" w:hAnsi="Times New Roman"/>
                <w:b/>
              </w:rPr>
              <w:t xml:space="preserve">  Involuntary Termination of Participant Direction</w:t>
            </w:r>
          </w:p>
        </w:tc>
        <w:tc>
          <w:tcPr>
            <w:tcW w:w="8100" w:type="dxa"/>
            <w:tcBorders>
              <w:bottom w:val="single" w:sz="4" w:space="0" w:color="auto"/>
            </w:tcBorders>
            <w:tcPrChange w:id="1082" w:author="Evan Katz" w:date="2019-06-17T14:42:00Z">
              <w:tcPr>
                <w:tcW w:w="8100" w:type="dxa"/>
                <w:tcBorders>
                  <w:bottom w:val="single" w:sz="4" w:space="0" w:color="auto"/>
                </w:tcBorders>
              </w:tcPr>
            </w:tcPrChange>
          </w:tcPr>
          <w:p w14:paraId="1D74BD4B" w14:textId="77777777" w:rsidR="00D25F2D" w:rsidRPr="00AD5A6E" w:rsidRDefault="00D25F2D">
            <w:pPr>
              <w:pStyle w:val="InstructionsStandard"/>
              <w:spacing w:before="120"/>
              <w:jc w:val="left"/>
              <w:rPr>
                <w:color w:val="auto"/>
              </w:rPr>
              <w:pPrChange w:id="1083" w:author="Evan Katz" w:date="2019-06-17T15:11:00Z">
                <w:pPr>
                  <w:pStyle w:val="InstructionsStandard"/>
                  <w:spacing w:before="120"/>
                </w:pPr>
              </w:pPrChange>
            </w:pPr>
            <w:r>
              <w:rPr>
                <w:color w:val="auto"/>
              </w:rPr>
              <w:t>When participant direction is terminated involuntarily, does t</w:t>
            </w:r>
            <w:r w:rsidRPr="00AD5A6E">
              <w:rPr>
                <w:color w:val="auto"/>
              </w:rPr>
              <w:t xml:space="preserve">he </w:t>
            </w:r>
            <w:r>
              <w:rPr>
                <w:color w:val="auto"/>
              </w:rPr>
              <w:t>waiver specify:</w:t>
            </w:r>
          </w:p>
          <w:p w14:paraId="228EAEB4" w14:textId="77777777" w:rsidR="006A3487" w:rsidRDefault="00D25F2D">
            <w:pPr>
              <w:pStyle w:val="Instructions-Bullet-Level1"/>
              <w:numPr>
                <w:ilvl w:val="0"/>
                <w:numId w:val="44"/>
              </w:numPr>
              <w:tabs>
                <w:tab w:val="clear" w:pos="720"/>
                <w:tab w:val="num" w:pos="252"/>
              </w:tabs>
              <w:spacing w:after="0"/>
              <w:ind w:left="252" w:hanging="252"/>
              <w:jc w:val="left"/>
              <w:rPr>
                <w:color w:val="auto"/>
              </w:rPr>
              <w:pPrChange w:id="1084" w:author="Evan Katz" w:date="2019-06-17T15:11:00Z">
                <w:pPr>
                  <w:pStyle w:val="Instructions-Bullet-Level1"/>
                  <w:numPr>
                    <w:numId w:val="44"/>
                  </w:numPr>
                  <w:tabs>
                    <w:tab w:val="clear" w:pos="360"/>
                    <w:tab w:val="num" w:pos="252"/>
                    <w:tab w:val="num" w:pos="720"/>
                  </w:tabs>
                  <w:spacing w:after="0"/>
                  <w:ind w:left="252" w:hanging="252"/>
                </w:pPr>
              </w:pPrChange>
            </w:pPr>
            <w:r w:rsidRPr="00AD5A6E">
              <w:rPr>
                <w:color w:val="auto"/>
              </w:rPr>
              <w:t>The circumstances under which participant direction is terminated</w:t>
            </w:r>
            <w:r>
              <w:rPr>
                <w:color w:val="auto"/>
              </w:rPr>
              <w:t xml:space="preserve">? </w:t>
            </w:r>
          </w:p>
          <w:p w14:paraId="56D0FBAB" w14:textId="6B38C2CD" w:rsidR="00D25F2D" w:rsidRPr="00AD5A6E" w:rsidRDefault="006A3487">
            <w:pPr>
              <w:pStyle w:val="Instructions-Bullet-Level1"/>
              <w:tabs>
                <w:tab w:val="clear" w:pos="360"/>
              </w:tabs>
              <w:spacing w:after="0"/>
              <w:ind w:left="0" w:firstLine="0"/>
              <w:jc w:val="left"/>
              <w:rPr>
                <w:color w:val="auto"/>
              </w:rPr>
              <w:pPrChange w:id="1085" w:author="Evan Katz" w:date="2019-06-17T15:11:00Z">
                <w:pPr>
                  <w:pStyle w:val="Instructions-Bullet-Level1"/>
                  <w:tabs>
                    <w:tab w:val="clear" w:pos="360"/>
                  </w:tabs>
                  <w:spacing w:after="0"/>
                  <w:ind w:left="0" w:firstLine="0"/>
                </w:pPr>
              </w:pPrChange>
            </w:pPr>
            <w:r>
              <w:t xml:space="preserve">    </w:t>
            </w:r>
            <w:r w:rsidR="00654AE7" w:rsidRPr="00D25F2D">
              <w:fldChar w:fldCharType="begin">
                <w:ffData>
                  <w:name w:val="Check91"/>
                  <w:enabled/>
                  <w:calcOnExit w:val="0"/>
                  <w:checkBox>
                    <w:sizeAuto/>
                    <w:default w:val="0"/>
                  </w:checkBox>
                </w:ffData>
              </w:fldChar>
            </w:r>
            <w:r w:rsidR="00D25F2D" w:rsidRPr="00D25F2D">
              <w:instrText xml:space="preserve"> FORMCHECKBOX </w:instrText>
            </w:r>
            <w:r w:rsidR="00654AE7" w:rsidRPr="00D25F2D">
              <w:fldChar w:fldCharType="separate"/>
            </w:r>
            <w:r w:rsidR="00654AE7" w:rsidRPr="00D25F2D">
              <w:fldChar w:fldCharType="end"/>
            </w:r>
            <w:r w:rsidR="00D25F2D" w:rsidRPr="00D25F2D">
              <w:t xml:space="preserve"> Yes  </w:t>
            </w:r>
            <w:r w:rsidR="00654AE7" w:rsidRPr="00D25F2D">
              <w:fldChar w:fldCharType="begin">
                <w:ffData>
                  <w:name w:val="Check91"/>
                  <w:enabled/>
                  <w:calcOnExit w:val="0"/>
                  <w:checkBox>
                    <w:sizeAuto/>
                    <w:default w:val="0"/>
                  </w:checkBox>
                </w:ffData>
              </w:fldChar>
            </w:r>
            <w:r w:rsidR="00D25F2D" w:rsidRPr="00D25F2D">
              <w:instrText xml:space="preserve"> FORMCHECKBOX </w:instrText>
            </w:r>
            <w:r w:rsidR="00654AE7" w:rsidRPr="00D25F2D">
              <w:fldChar w:fldCharType="separate"/>
            </w:r>
            <w:r w:rsidR="00654AE7" w:rsidRPr="00D25F2D">
              <w:fldChar w:fldCharType="end"/>
            </w:r>
            <w:r w:rsidR="00D25F2D" w:rsidRPr="00D25F2D">
              <w:t xml:space="preserve">  No</w:t>
            </w:r>
            <w:ins w:id="1086" w:author="Evan Katz" w:date="2019-06-17T15:35:00Z">
              <w:r w:rsidR="00A50F02">
                <w:br/>
              </w:r>
            </w:ins>
          </w:p>
          <w:p w14:paraId="2A53A584" w14:textId="7B9615D3" w:rsidR="00E96FFD" w:rsidRPr="00E96FFD" w:rsidRDefault="00D25F2D">
            <w:pPr>
              <w:numPr>
                <w:ilvl w:val="0"/>
                <w:numId w:val="44"/>
              </w:numPr>
              <w:tabs>
                <w:tab w:val="clear" w:pos="720"/>
                <w:tab w:val="num" w:pos="252"/>
              </w:tabs>
              <w:ind w:left="252" w:hanging="252"/>
              <w:rPr>
                <w:rFonts w:ascii="Times New Roman" w:hAnsi="Times New Roman"/>
                <w:b/>
              </w:rPr>
              <w:pPrChange w:id="1087" w:author="Evan Katz" w:date="2019-06-17T15:11:00Z">
                <w:pPr>
                  <w:numPr>
                    <w:numId w:val="44"/>
                  </w:numPr>
                  <w:tabs>
                    <w:tab w:val="num" w:pos="252"/>
                    <w:tab w:val="num" w:pos="720"/>
                  </w:tabs>
                  <w:ind w:left="252" w:hanging="252"/>
                </w:pPr>
              </w:pPrChange>
            </w:pPr>
            <w:r w:rsidRPr="00D25F2D">
              <w:rPr>
                <w:rFonts w:ascii="Times New Roman" w:hAnsi="Times New Roman"/>
                <w:kern w:val="24"/>
              </w:rPr>
              <w:t>The safeguards that ensure continuity of services and assure participant health and welfare during the transition period</w:t>
            </w:r>
            <w:r>
              <w:rPr>
                <w:rFonts w:ascii="Times New Roman" w:hAnsi="Times New Roman"/>
                <w:kern w:val="24"/>
              </w:rPr>
              <w:t xml:space="preserve">? </w:t>
            </w:r>
            <w:ins w:id="1088" w:author="Evan Katz" w:date="2019-06-17T15:35:00Z">
              <w:r w:rsidR="00A50F02">
                <w:rPr>
                  <w:rFonts w:ascii="Times New Roman" w:hAnsi="Times New Roman"/>
                  <w:kern w:val="24"/>
                </w:rPr>
                <w:br/>
              </w:r>
            </w:ins>
            <w:r>
              <w:rPr>
                <w:rFonts w:ascii="Times New Roman" w:hAnsi="Times New Roman"/>
                <w:kern w:val="24"/>
              </w:rPr>
              <w:t xml:space="preserve"> </w:t>
            </w:r>
            <w:r w:rsidR="00654AE7" w:rsidRPr="00D25F2D">
              <w:rPr>
                <w:rFonts w:ascii="Times New Roman" w:hAnsi="Times New Roman"/>
              </w:rPr>
              <w:fldChar w:fldCharType="begin">
                <w:ffData>
                  <w:name w:val="Check91"/>
                  <w:enabled/>
                  <w:calcOnExit w:val="0"/>
                  <w:checkBox>
                    <w:sizeAuto/>
                    <w:default w:val="0"/>
                  </w:checkBox>
                </w:ffData>
              </w:fldChar>
            </w:r>
            <w:r w:rsidRPr="00D25F2D">
              <w:rPr>
                <w:rFonts w:ascii="Times New Roman" w:hAnsi="Times New Roman"/>
              </w:rPr>
              <w:instrText xml:space="preserve"> FORMCHECKBOX </w:instrText>
            </w:r>
            <w:r w:rsidR="00654AE7" w:rsidRPr="00D25F2D">
              <w:rPr>
                <w:rFonts w:ascii="Times New Roman" w:hAnsi="Times New Roman"/>
              </w:rPr>
            </w:r>
            <w:r w:rsidR="00654AE7" w:rsidRPr="00D25F2D">
              <w:rPr>
                <w:rFonts w:ascii="Times New Roman" w:hAnsi="Times New Roman"/>
              </w:rPr>
              <w:fldChar w:fldCharType="separate"/>
            </w:r>
            <w:r w:rsidR="00654AE7" w:rsidRPr="00D25F2D">
              <w:rPr>
                <w:rFonts w:ascii="Times New Roman" w:hAnsi="Times New Roman"/>
              </w:rPr>
              <w:fldChar w:fldCharType="end"/>
            </w:r>
            <w:r w:rsidRPr="00D25F2D">
              <w:rPr>
                <w:rFonts w:ascii="Times New Roman" w:hAnsi="Times New Roman"/>
              </w:rPr>
              <w:t xml:space="preserve"> Yes  </w:t>
            </w:r>
            <w:r w:rsidR="00654AE7" w:rsidRPr="00D25F2D">
              <w:rPr>
                <w:rFonts w:ascii="Times New Roman" w:hAnsi="Times New Roman"/>
              </w:rPr>
              <w:fldChar w:fldCharType="begin">
                <w:ffData>
                  <w:name w:val="Check91"/>
                  <w:enabled/>
                  <w:calcOnExit w:val="0"/>
                  <w:checkBox>
                    <w:sizeAuto/>
                    <w:default w:val="0"/>
                  </w:checkBox>
                </w:ffData>
              </w:fldChar>
            </w:r>
            <w:r w:rsidRPr="00D25F2D">
              <w:rPr>
                <w:rFonts w:ascii="Times New Roman" w:hAnsi="Times New Roman"/>
              </w:rPr>
              <w:instrText xml:space="preserve"> FORMCHECKBOX </w:instrText>
            </w:r>
            <w:r w:rsidR="00654AE7" w:rsidRPr="00D25F2D">
              <w:rPr>
                <w:rFonts w:ascii="Times New Roman" w:hAnsi="Times New Roman"/>
              </w:rPr>
            </w:r>
            <w:r w:rsidR="00654AE7" w:rsidRPr="00D25F2D">
              <w:rPr>
                <w:rFonts w:ascii="Times New Roman" w:hAnsi="Times New Roman"/>
              </w:rPr>
              <w:fldChar w:fldCharType="separate"/>
            </w:r>
            <w:r w:rsidR="00654AE7" w:rsidRPr="00D25F2D">
              <w:rPr>
                <w:rFonts w:ascii="Times New Roman" w:hAnsi="Times New Roman"/>
              </w:rPr>
              <w:fldChar w:fldCharType="end"/>
            </w:r>
            <w:r w:rsidRPr="00D25F2D">
              <w:rPr>
                <w:rFonts w:ascii="Times New Roman" w:hAnsi="Times New Roman"/>
              </w:rPr>
              <w:t xml:space="preserve">  No</w:t>
            </w:r>
            <w:ins w:id="1089" w:author="Evan Katz" w:date="2019-06-17T14:48:00Z">
              <w:r w:rsidR="002A4119">
                <w:rPr>
                  <w:rFonts w:ascii="Times New Roman" w:hAnsi="Times New Roman"/>
                </w:rPr>
                <w:br/>
              </w:r>
            </w:ins>
          </w:p>
        </w:tc>
        <w:tc>
          <w:tcPr>
            <w:tcW w:w="3060" w:type="dxa"/>
            <w:tcBorders>
              <w:bottom w:val="single" w:sz="4" w:space="0" w:color="auto"/>
            </w:tcBorders>
            <w:tcPrChange w:id="1090" w:author="Evan Katz" w:date="2019-06-17T14:42:00Z">
              <w:tcPr>
                <w:tcW w:w="3060" w:type="dxa"/>
                <w:tcBorders>
                  <w:bottom w:val="single" w:sz="4" w:space="0" w:color="auto"/>
                </w:tcBorders>
              </w:tcPr>
            </w:tcPrChange>
          </w:tcPr>
          <w:p w14:paraId="66017CFC" w14:textId="77777777" w:rsidR="00E96FFD" w:rsidRPr="005E4F4B" w:rsidRDefault="00E96FFD">
            <w:pPr>
              <w:rPr>
                <w:rFonts w:ascii="Times New Roman" w:hAnsi="Times New Roman"/>
              </w:rPr>
            </w:pPr>
          </w:p>
        </w:tc>
      </w:tr>
      <w:tr w:rsidR="00E96FFD" w:rsidRPr="00E96FFD" w14:paraId="1FB7EF3C" w14:textId="77777777" w:rsidTr="0068624C">
        <w:tblPrEx>
          <w:tblW w:w="14040" w:type="dxa"/>
          <w:tblInd w:w="648" w:type="dxa"/>
          <w:tblLayout w:type="fixed"/>
          <w:tblLook w:val="01E0" w:firstRow="1" w:lastRow="1" w:firstColumn="1" w:lastColumn="1" w:noHBand="0" w:noVBand="0"/>
          <w:tblPrExChange w:id="1091"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bottom w:val="single" w:sz="4" w:space="0" w:color="auto"/>
            </w:tcBorders>
            <w:tcPrChange w:id="1092" w:author="Evan Katz" w:date="2019-06-17T14:42:00Z">
              <w:tcPr>
                <w:tcW w:w="2880" w:type="dxa"/>
                <w:tcBorders>
                  <w:bottom w:val="single" w:sz="4" w:space="0" w:color="auto"/>
                </w:tcBorders>
              </w:tcPr>
            </w:tcPrChange>
          </w:tcPr>
          <w:p w14:paraId="38DB4F14" w14:textId="77777777" w:rsidR="00E96FFD" w:rsidRPr="005571AD" w:rsidRDefault="00E96FFD">
            <w:pPr>
              <w:rPr>
                <w:rFonts w:ascii="Times New Roman" w:hAnsi="Times New Roman"/>
                <w:b/>
              </w:rPr>
            </w:pPr>
            <w:r w:rsidRPr="005571AD">
              <w:rPr>
                <w:rFonts w:ascii="Times New Roman" w:hAnsi="Times New Roman"/>
                <w:b/>
              </w:rPr>
              <w:t>E-1-n</w:t>
            </w:r>
            <w:r w:rsidR="00EA6A25" w:rsidRPr="005571AD">
              <w:rPr>
                <w:rFonts w:ascii="Times New Roman" w:hAnsi="Times New Roman"/>
                <w:b/>
              </w:rPr>
              <w:t>:</w:t>
            </w:r>
            <w:r w:rsidRPr="005571AD">
              <w:rPr>
                <w:rFonts w:ascii="Times New Roman" w:hAnsi="Times New Roman"/>
                <w:b/>
              </w:rPr>
              <w:t xml:space="preserve">   Goals for Participant Direction</w:t>
            </w:r>
          </w:p>
          <w:p w14:paraId="5075868F" w14:textId="77777777" w:rsidR="00D25F2D" w:rsidRPr="005571AD" w:rsidRDefault="00D25F2D">
            <w:pPr>
              <w:rPr>
                <w:rFonts w:ascii="Times New Roman" w:hAnsi="Times New Roman"/>
                <w:b/>
              </w:rPr>
            </w:pPr>
          </w:p>
          <w:p w14:paraId="47B8030D" w14:textId="77777777" w:rsidR="00D25F2D" w:rsidRPr="005571AD" w:rsidRDefault="00D25F2D">
            <w:pPr>
              <w:rPr>
                <w:rFonts w:ascii="Times New Roman" w:hAnsi="Times New Roman"/>
                <w:b/>
              </w:rPr>
            </w:pPr>
          </w:p>
        </w:tc>
        <w:tc>
          <w:tcPr>
            <w:tcW w:w="8100" w:type="dxa"/>
            <w:tcBorders>
              <w:bottom w:val="single" w:sz="4" w:space="0" w:color="auto"/>
            </w:tcBorders>
            <w:tcPrChange w:id="1093" w:author="Evan Katz" w:date="2019-06-17T14:42:00Z">
              <w:tcPr>
                <w:tcW w:w="8100" w:type="dxa"/>
                <w:tcBorders>
                  <w:bottom w:val="single" w:sz="4" w:space="0" w:color="auto"/>
                </w:tcBorders>
              </w:tcPr>
            </w:tcPrChange>
          </w:tcPr>
          <w:p w14:paraId="7959E129" w14:textId="47D03A76" w:rsidR="00D25F2D" w:rsidRPr="005571AD" w:rsidRDefault="00D25F2D">
            <w:pPr>
              <w:rPr>
                <w:rFonts w:ascii="Times New Roman" w:hAnsi="Times New Roman"/>
              </w:rPr>
            </w:pPr>
            <w:r w:rsidRPr="005571AD">
              <w:rPr>
                <w:rFonts w:ascii="Times New Roman" w:hAnsi="Times New Roman"/>
              </w:rPr>
              <w:t>Has t</w:t>
            </w:r>
            <w:r w:rsidR="00E96FFD" w:rsidRPr="005571AD">
              <w:rPr>
                <w:rFonts w:ascii="Times New Roman" w:hAnsi="Times New Roman"/>
              </w:rPr>
              <w:t xml:space="preserve">he </w:t>
            </w:r>
            <w:r w:rsidR="00803AC4">
              <w:rPr>
                <w:rFonts w:ascii="Times New Roman" w:hAnsi="Times New Roman"/>
              </w:rPr>
              <w:t>s</w:t>
            </w:r>
            <w:r w:rsidR="00E96FFD" w:rsidRPr="005571AD">
              <w:rPr>
                <w:rFonts w:ascii="Times New Roman" w:hAnsi="Times New Roman"/>
              </w:rPr>
              <w:t xml:space="preserve">tate </w:t>
            </w:r>
            <w:r w:rsidRPr="005571AD">
              <w:rPr>
                <w:rFonts w:ascii="Times New Roman" w:hAnsi="Times New Roman"/>
              </w:rPr>
              <w:t xml:space="preserve">specified its goal for </w:t>
            </w:r>
            <w:r w:rsidR="00E96FFD" w:rsidRPr="005571AD">
              <w:rPr>
                <w:rFonts w:ascii="Times New Roman" w:hAnsi="Times New Roman"/>
              </w:rPr>
              <w:t xml:space="preserve">the unduplicated number of waiver participants who are expected to </w:t>
            </w:r>
            <w:r w:rsidRPr="005571AD">
              <w:rPr>
                <w:rFonts w:ascii="Times New Roman" w:hAnsi="Times New Roman"/>
              </w:rPr>
              <w:t>avail themselves of the waiver’s p</w:t>
            </w:r>
            <w:r w:rsidR="00E96FFD" w:rsidRPr="005571AD">
              <w:rPr>
                <w:rFonts w:ascii="Times New Roman" w:hAnsi="Times New Roman"/>
              </w:rPr>
              <w:t>art</w:t>
            </w:r>
            <w:r w:rsidRPr="005571AD">
              <w:rPr>
                <w:rFonts w:ascii="Times New Roman" w:hAnsi="Times New Roman"/>
              </w:rPr>
              <w:t xml:space="preserve">icipant direction opportunities?  </w:t>
            </w:r>
            <w:ins w:id="1094" w:author="Evan Katz" w:date="2019-06-17T15:35:00Z">
              <w:r w:rsidR="00A50F02">
                <w:rPr>
                  <w:rFonts w:ascii="Times New Roman" w:hAnsi="Times New Roman"/>
                </w:rPr>
                <w:br/>
              </w:r>
            </w:ins>
            <w:r w:rsidR="00654AE7" w:rsidRPr="005571AD">
              <w:rPr>
                <w:rFonts w:ascii="Times New Roman" w:hAnsi="Times New Roman"/>
              </w:rPr>
              <w:fldChar w:fldCharType="begin">
                <w:ffData>
                  <w:name w:val="Check91"/>
                  <w:enabled/>
                  <w:calcOnExit w:val="0"/>
                  <w:checkBox>
                    <w:sizeAuto/>
                    <w:default w:val="0"/>
                  </w:checkBox>
                </w:ffData>
              </w:fldChar>
            </w:r>
            <w:r w:rsidRPr="005571AD">
              <w:rPr>
                <w:rFonts w:ascii="Times New Roman" w:hAnsi="Times New Roman"/>
              </w:rPr>
              <w:instrText xml:space="preserve"> FORMCHECKBOX </w:instrText>
            </w:r>
            <w:r w:rsidR="00654AE7" w:rsidRPr="005571AD">
              <w:rPr>
                <w:rFonts w:ascii="Times New Roman" w:hAnsi="Times New Roman"/>
              </w:rPr>
            </w:r>
            <w:r w:rsidR="00654AE7" w:rsidRPr="005571AD">
              <w:rPr>
                <w:rFonts w:ascii="Times New Roman" w:hAnsi="Times New Roman"/>
              </w:rPr>
              <w:fldChar w:fldCharType="separate"/>
            </w:r>
            <w:r w:rsidR="00654AE7" w:rsidRPr="005571AD">
              <w:rPr>
                <w:rFonts w:ascii="Times New Roman" w:hAnsi="Times New Roman"/>
              </w:rPr>
              <w:fldChar w:fldCharType="end"/>
            </w:r>
            <w:r w:rsidRPr="005571AD">
              <w:rPr>
                <w:rFonts w:ascii="Times New Roman" w:hAnsi="Times New Roman"/>
              </w:rPr>
              <w:t xml:space="preserve"> Yes  </w:t>
            </w:r>
            <w:r w:rsidR="00654AE7" w:rsidRPr="005571AD">
              <w:rPr>
                <w:rFonts w:ascii="Times New Roman" w:hAnsi="Times New Roman"/>
              </w:rPr>
              <w:fldChar w:fldCharType="begin">
                <w:ffData>
                  <w:name w:val="Check91"/>
                  <w:enabled/>
                  <w:calcOnExit w:val="0"/>
                  <w:checkBox>
                    <w:sizeAuto/>
                    <w:default w:val="0"/>
                  </w:checkBox>
                </w:ffData>
              </w:fldChar>
            </w:r>
            <w:r w:rsidRPr="005571AD">
              <w:rPr>
                <w:rFonts w:ascii="Times New Roman" w:hAnsi="Times New Roman"/>
              </w:rPr>
              <w:instrText xml:space="preserve"> FORMCHECKBOX </w:instrText>
            </w:r>
            <w:r w:rsidR="00654AE7" w:rsidRPr="005571AD">
              <w:rPr>
                <w:rFonts w:ascii="Times New Roman" w:hAnsi="Times New Roman"/>
              </w:rPr>
            </w:r>
            <w:r w:rsidR="00654AE7" w:rsidRPr="005571AD">
              <w:rPr>
                <w:rFonts w:ascii="Times New Roman" w:hAnsi="Times New Roman"/>
              </w:rPr>
              <w:fldChar w:fldCharType="separate"/>
            </w:r>
            <w:r w:rsidR="00654AE7" w:rsidRPr="005571AD">
              <w:rPr>
                <w:rFonts w:ascii="Times New Roman" w:hAnsi="Times New Roman"/>
              </w:rPr>
              <w:fldChar w:fldCharType="end"/>
            </w:r>
            <w:r w:rsidRPr="005571AD">
              <w:rPr>
                <w:rFonts w:ascii="Times New Roman" w:hAnsi="Times New Roman"/>
              </w:rPr>
              <w:t xml:space="preserve">  No</w:t>
            </w:r>
          </w:p>
          <w:p w14:paraId="081FE120" w14:textId="77777777" w:rsidR="00252BE1" w:rsidRPr="005571AD" w:rsidRDefault="00252BE1">
            <w:pPr>
              <w:rPr>
                <w:rFonts w:ascii="Times New Roman" w:hAnsi="Times New Roman"/>
              </w:rPr>
            </w:pPr>
          </w:p>
          <w:p w14:paraId="4A0C4C96" w14:textId="70FFF837" w:rsidR="00252BE1" w:rsidRPr="005571AD" w:rsidRDefault="00252BE1">
            <w:pPr>
              <w:rPr>
                <w:rFonts w:ascii="Times New Roman" w:hAnsi="Times New Roman"/>
                <w:i/>
              </w:rPr>
            </w:pPr>
            <w:r w:rsidRPr="005571AD">
              <w:rPr>
                <w:rFonts w:ascii="Times New Roman" w:hAnsi="Times New Roman"/>
                <w:b/>
                <w:i/>
              </w:rPr>
              <w:t>Note</w:t>
            </w:r>
            <w:r w:rsidRPr="005571AD">
              <w:rPr>
                <w:rFonts w:ascii="Times New Roman" w:hAnsi="Times New Roman"/>
                <w:i/>
              </w:rPr>
              <w:t>:  Approval of the waiver is not contingent on a minimum number of waiver participants electing to direct their services.</w:t>
            </w:r>
            <w:ins w:id="1095" w:author="Evan Katz" w:date="2019-06-17T14:48:00Z">
              <w:r w:rsidR="002A4119">
                <w:rPr>
                  <w:rFonts w:ascii="Times New Roman" w:hAnsi="Times New Roman"/>
                  <w:i/>
                </w:rPr>
                <w:br/>
              </w:r>
            </w:ins>
          </w:p>
        </w:tc>
        <w:tc>
          <w:tcPr>
            <w:tcW w:w="3060" w:type="dxa"/>
            <w:tcBorders>
              <w:bottom w:val="single" w:sz="4" w:space="0" w:color="auto"/>
            </w:tcBorders>
            <w:tcPrChange w:id="1096" w:author="Evan Katz" w:date="2019-06-17T14:42:00Z">
              <w:tcPr>
                <w:tcW w:w="3060" w:type="dxa"/>
                <w:tcBorders>
                  <w:bottom w:val="single" w:sz="4" w:space="0" w:color="auto"/>
                </w:tcBorders>
              </w:tcPr>
            </w:tcPrChange>
          </w:tcPr>
          <w:p w14:paraId="54E2E6AA" w14:textId="77777777" w:rsidR="00E96FFD" w:rsidRPr="00C50347" w:rsidRDefault="00E96FFD">
            <w:pPr>
              <w:rPr>
                <w:rFonts w:ascii="Times New Roman" w:hAnsi="Times New Roman"/>
              </w:rPr>
            </w:pPr>
          </w:p>
        </w:tc>
      </w:tr>
      <w:tr w:rsidR="00160E8E" w:rsidRPr="00E96FFD" w14:paraId="0F3408A4" w14:textId="77777777" w:rsidTr="00576C33">
        <w:trPr>
          <w:cantSplit/>
          <w:tblHeader/>
        </w:trPr>
        <w:tc>
          <w:tcPr>
            <w:tcW w:w="10980" w:type="dxa"/>
            <w:gridSpan w:val="2"/>
            <w:tcBorders>
              <w:top w:val="single" w:sz="4" w:space="0" w:color="auto"/>
            </w:tcBorders>
            <w:shd w:val="pct12" w:color="auto" w:fill="auto"/>
          </w:tcPr>
          <w:p w14:paraId="32F8EB1B" w14:textId="36E85664" w:rsidR="00160E8E" w:rsidRPr="00E96FFD" w:rsidRDefault="00160E8E">
            <w:pPr>
              <w:tabs>
                <w:tab w:val="left" w:pos="5295"/>
              </w:tabs>
              <w:rPr>
                <w:rFonts w:ascii="Times New Roman" w:hAnsi="Times New Roman"/>
              </w:rPr>
              <w:pPrChange w:id="1097" w:author="Evan Katz" w:date="2019-06-17T16:47:00Z">
                <w:pPr/>
              </w:pPrChange>
            </w:pPr>
            <w:r>
              <w:rPr>
                <w:rFonts w:ascii="Times New Roman" w:hAnsi="Times New Roman"/>
                <w:b/>
              </w:rPr>
              <w:t>E-2:</w:t>
            </w:r>
            <w:r w:rsidRPr="00E96FFD">
              <w:rPr>
                <w:rFonts w:ascii="Times New Roman" w:hAnsi="Times New Roman"/>
                <w:b/>
              </w:rPr>
              <w:t xml:space="preserve">  Opportunities for Participant-Direction</w:t>
            </w:r>
          </w:p>
        </w:tc>
        <w:tc>
          <w:tcPr>
            <w:tcW w:w="3060" w:type="dxa"/>
            <w:tcBorders>
              <w:top w:val="single" w:sz="4" w:space="0" w:color="auto"/>
            </w:tcBorders>
            <w:shd w:val="pct12" w:color="auto" w:fill="auto"/>
          </w:tcPr>
          <w:p w14:paraId="12603092" w14:textId="77777777" w:rsidR="00160E8E" w:rsidRPr="00E96FFD" w:rsidRDefault="00160E8E">
            <w:pPr>
              <w:rPr>
                <w:rFonts w:ascii="Times New Roman" w:hAnsi="Times New Roman"/>
              </w:rPr>
              <w:pPrChange w:id="1098" w:author="Evan Katz" w:date="2019-06-17T15:11:00Z">
                <w:pPr>
                  <w:jc w:val="center"/>
                </w:pPr>
              </w:pPrChange>
            </w:pPr>
            <w:r w:rsidRPr="00E96FFD">
              <w:rPr>
                <w:rFonts w:ascii="Times New Roman" w:hAnsi="Times New Roman"/>
                <w:b/>
              </w:rPr>
              <w:t>Analyst Notes</w:t>
            </w:r>
          </w:p>
        </w:tc>
      </w:tr>
      <w:tr w:rsidR="00E96FFD" w:rsidRPr="00E96FFD" w14:paraId="4332E034" w14:textId="77777777" w:rsidTr="0068624C">
        <w:tblPrEx>
          <w:tblW w:w="14040" w:type="dxa"/>
          <w:tblInd w:w="648" w:type="dxa"/>
          <w:tblLayout w:type="fixed"/>
          <w:tblLook w:val="01E0" w:firstRow="1" w:lastRow="1" w:firstColumn="1" w:lastColumn="1" w:noHBand="0" w:noVBand="0"/>
          <w:tblPrExChange w:id="1099"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bottom w:val="single" w:sz="4" w:space="0" w:color="auto"/>
            </w:tcBorders>
            <w:tcPrChange w:id="1100" w:author="Evan Katz" w:date="2019-06-17T14:42:00Z">
              <w:tcPr>
                <w:tcW w:w="2880" w:type="dxa"/>
                <w:tcBorders>
                  <w:top w:val="single" w:sz="4" w:space="0" w:color="auto"/>
                  <w:bottom w:val="single" w:sz="4" w:space="0" w:color="auto"/>
                </w:tcBorders>
              </w:tcPr>
            </w:tcPrChange>
          </w:tcPr>
          <w:p w14:paraId="5A3C2683" w14:textId="77777777" w:rsidR="00E96FFD" w:rsidRPr="00E96FFD" w:rsidRDefault="00E96FFD">
            <w:pPr>
              <w:rPr>
                <w:rFonts w:ascii="Times New Roman" w:hAnsi="Times New Roman"/>
              </w:rPr>
            </w:pPr>
            <w:r w:rsidRPr="00E96FFD">
              <w:rPr>
                <w:rFonts w:ascii="Times New Roman" w:hAnsi="Times New Roman"/>
                <w:b/>
              </w:rPr>
              <w:t>E-2-a</w:t>
            </w:r>
            <w:r w:rsidR="00EA6A25">
              <w:rPr>
                <w:rFonts w:ascii="Times New Roman" w:hAnsi="Times New Roman"/>
                <w:b/>
              </w:rPr>
              <w:t>:</w:t>
            </w:r>
            <w:r w:rsidRPr="00E96FFD">
              <w:rPr>
                <w:rFonts w:ascii="Times New Roman" w:hAnsi="Times New Roman"/>
                <w:b/>
              </w:rPr>
              <w:t xml:space="preserve">  Participant - Employer Authority</w:t>
            </w:r>
            <w:r w:rsidRPr="00E96FFD">
              <w:rPr>
                <w:rFonts w:ascii="Times New Roman" w:hAnsi="Times New Roman"/>
              </w:rPr>
              <w:t xml:space="preserve">  </w:t>
            </w:r>
          </w:p>
          <w:p w14:paraId="509E4C80" w14:textId="77777777" w:rsidR="00881743" w:rsidRDefault="00881743">
            <w:pPr>
              <w:rPr>
                <w:rFonts w:ascii="Times New Roman" w:hAnsi="Times New Roman"/>
                <w:b/>
              </w:rPr>
            </w:pPr>
          </w:p>
          <w:p w14:paraId="63E9AD54" w14:textId="77777777" w:rsidR="00E96FFD" w:rsidRPr="00E96FFD" w:rsidRDefault="00EA6A25">
            <w:pPr>
              <w:rPr>
                <w:rFonts w:ascii="Times New Roman" w:hAnsi="Times New Roman"/>
                <w:b/>
              </w:rPr>
            </w:pPr>
            <w:r>
              <w:rPr>
                <w:rFonts w:ascii="Times New Roman" w:hAnsi="Times New Roman"/>
                <w:b/>
              </w:rPr>
              <w:t>E-2-a-</w:t>
            </w:r>
            <w:r w:rsidR="00E96FFD" w:rsidRPr="00E96FFD">
              <w:rPr>
                <w:rFonts w:ascii="Times New Roman" w:hAnsi="Times New Roman"/>
                <w:b/>
              </w:rPr>
              <w:t>i.  Participant Employer Status</w:t>
            </w:r>
          </w:p>
          <w:p w14:paraId="16AB5FC3" w14:textId="77777777" w:rsidR="00E96FFD" w:rsidRPr="00AA6BB8" w:rsidRDefault="00E96FFD">
            <w:pPr>
              <w:rPr>
                <w:rFonts w:ascii="Times New Roman" w:hAnsi="Times New Roman"/>
                <w:i/>
                <w:sz w:val="22"/>
                <w:szCs w:val="22"/>
              </w:rPr>
            </w:pPr>
            <w:r w:rsidRPr="00AA6BB8">
              <w:rPr>
                <w:rFonts w:ascii="Times New Roman" w:hAnsi="Times New Roman"/>
                <w:i/>
                <w:sz w:val="22"/>
                <w:szCs w:val="22"/>
              </w:rPr>
              <w:t>(</w:t>
            </w:r>
            <w:r w:rsidR="00EE7731">
              <w:rPr>
                <w:rFonts w:ascii="Times New Roman" w:hAnsi="Times New Roman"/>
                <w:i/>
                <w:sz w:val="22"/>
                <w:szCs w:val="22"/>
              </w:rPr>
              <w:t xml:space="preserve">Complete only when the waiver offers the </w:t>
            </w:r>
            <w:r w:rsidR="00710236">
              <w:rPr>
                <w:rFonts w:ascii="Times New Roman" w:hAnsi="Times New Roman"/>
                <w:i/>
                <w:sz w:val="22"/>
                <w:szCs w:val="22"/>
              </w:rPr>
              <w:t>E</w:t>
            </w:r>
            <w:r w:rsidR="00EE7731">
              <w:rPr>
                <w:rFonts w:ascii="Times New Roman" w:hAnsi="Times New Roman"/>
                <w:i/>
                <w:sz w:val="22"/>
                <w:szCs w:val="22"/>
              </w:rPr>
              <w:t xml:space="preserve">mployer </w:t>
            </w:r>
            <w:r w:rsidR="00710236">
              <w:rPr>
                <w:rFonts w:ascii="Times New Roman" w:hAnsi="Times New Roman"/>
                <w:i/>
                <w:sz w:val="22"/>
                <w:szCs w:val="22"/>
              </w:rPr>
              <w:t>A</w:t>
            </w:r>
            <w:r w:rsidR="00EE7731">
              <w:rPr>
                <w:rFonts w:ascii="Times New Roman" w:hAnsi="Times New Roman"/>
                <w:i/>
                <w:sz w:val="22"/>
                <w:szCs w:val="22"/>
              </w:rPr>
              <w:t xml:space="preserve">uthority opportunity as </w:t>
            </w:r>
            <w:r w:rsidRPr="00AA6BB8">
              <w:rPr>
                <w:rFonts w:ascii="Times New Roman" w:hAnsi="Times New Roman"/>
                <w:i/>
                <w:sz w:val="22"/>
                <w:szCs w:val="22"/>
              </w:rPr>
              <w:t xml:space="preserve">indicated in </w:t>
            </w:r>
            <w:r w:rsidR="00EE7731">
              <w:rPr>
                <w:rFonts w:ascii="Times New Roman" w:hAnsi="Times New Roman"/>
                <w:i/>
                <w:sz w:val="22"/>
                <w:szCs w:val="22"/>
              </w:rPr>
              <w:t>E</w:t>
            </w:r>
            <w:r w:rsidRPr="00AA6BB8">
              <w:rPr>
                <w:rFonts w:ascii="Times New Roman" w:hAnsi="Times New Roman"/>
                <w:i/>
                <w:sz w:val="22"/>
                <w:szCs w:val="22"/>
              </w:rPr>
              <w:t>-1-b.)</w:t>
            </w:r>
          </w:p>
        </w:tc>
        <w:tc>
          <w:tcPr>
            <w:tcW w:w="8100" w:type="dxa"/>
            <w:tcBorders>
              <w:top w:val="single" w:sz="4" w:space="0" w:color="auto"/>
              <w:bottom w:val="single" w:sz="4" w:space="0" w:color="auto"/>
            </w:tcBorders>
            <w:tcPrChange w:id="1101" w:author="Evan Katz" w:date="2019-06-17T14:42:00Z">
              <w:tcPr>
                <w:tcW w:w="8100" w:type="dxa"/>
                <w:tcBorders>
                  <w:top w:val="single" w:sz="4" w:space="0" w:color="auto"/>
                  <w:bottom w:val="single" w:sz="4" w:space="0" w:color="auto"/>
                </w:tcBorders>
              </w:tcPr>
            </w:tcPrChange>
          </w:tcPr>
          <w:p w14:paraId="47857310" w14:textId="1F00F3C8" w:rsidR="00E96FFD" w:rsidRPr="00E96FFD" w:rsidRDefault="00EE7731">
            <w:pPr>
              <w:rPr>
                <w:rFonts w:ascii="Times New Roman" w:hAnsi="Times New Roman"/>
              </w:rPr>
            </w:pPr>
            <w:r>
              <w:rPr>
                <w:rFonts w:ascii="Times New Roman" w:hAnsi="Times New Roman"/>
              </w:rPr>
              <w:t>Has t</w:t>
            </w:r>
            <w:r w:rsidR="00E96FFD" w:rsidRPr="00E96FFD">
              <w:rPr>
                <w:rFonts w:ascii="Times New Roman" w:hAnsi="Times New Roman"/>
              </w:rPr>
              <w:t xml:space="preserve">he </w:t>
            </w:r>
            <w:r w:rsidR="00803AC4">
              <w:rPr>
                <w:rFonts w:ascii="Times New Roman" w:hAnsi="Times New Roman"/>
              </w:rPr>
              <w:t>s</w:t>
            </w:r>
            <w:r w:rsidR="00E96FFD" w:rsidRPr="00E96FFD">
              <w:rPr>
                <w:rFonts w:ascii="Times New Roman" w:hAnsi="Times New Roman"/>
              </w:rPr>
              <w:t>tate specified the participant’s e</w:t>
            </w:r>
            <w:r>
              <w:rPr>
                <w:rFonts w:ascii="Times New Roman" w:hAnsi="Times New Roman"/>
              </w:rPr>
              <w:t>mployer status under the waiver as:</w:t>
            </w:r>
          </w:p>
          <w:p w14:paraId="659C01A1" w14:textId="77777777" w:rsidR="00E96FFD" w:rsidRPr="00EE7731" w:rsidRDefault="00654AE7">
            <w:pPr>
              <w:rPr>
                <w:rFonts w:ascii="Times New Roman" w:hAnsi="Times New Roman"/>
              </w:rPr>
            </w:pPr>
            <w:r w:rsidRPr="00E96FFD">
              <w:rPr>
                <w:rFonts w:ascii="Times New Roman" w:hAnsi="Times New Roman"/>
              </w:rPr>
              <w:fldChar w:fldCharType="begin">
                <w:ffData>
                  <w:name w:val="Check98"/>
                  <w:enabled/>
                  <w:calcOnExit w:val="0"/>
                  <w:checkBox>
                    <w:sizeAuto/>
                    <w:default w:val="0"/>
                  </w:checkBox>
                </w:ffData>
              </w:fldChar>
            </w:r>
            <w:r w:rsidR="00AA6BB8"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AA6BB8" w:rsidRPr="00E96FFD">
              <w:rPr>
                <w:rFonts w:ascii="Times New Roman" w:hAnsi="Times New Roman"/>
              </w:rPr>
              <w:t xml:space="preserve"> </w:t>
            </w:r>
            <w:r w:rsidR="00E96FFD" w:rsidRPr="00EE7731">
              <w:rPr>
                <w:rFonts w:ascii="Times New Roman" w:hAnsi="Times New Roman"/>
              </w:rPr>
              <w:t>Participant/Co-Employer</w:t>
            </w:r>
            <w:r w:rsidR="00EE7731" w:rsidRPr="00EE7731">
              <w:rPr>
                <w:rFonts w:ascii="Times New Roman" w:hAnsi="Times New Roman"/>
              </w:rPr>
              <w:t>?</w:t>
            </w:r>
          </w:p>
          <w:p w14:paraId="2CF76F02" w14:textId="03DF9769" w:rsidR="00E96FFD" w:rsidRPr="00EE7731" w:rsidRDefault="00EE7731">
            <w:pPr>
              <w:ind w:left="376"/>
              <w:rPr>
                <w:rFonts w:ascii="Times New Roman" w:hAnsi="Times New Roman"/>
              </w:rPr>
            </w:pPr>
            <w:r w:rsidRPr="00EE7731">
              <w:rPr>
                <w:rFonts w:ascii="Times New Roman" w:hAnsi="Times New Roman"/>
              </w:rPr>
              <w:t>Are t</w:t>
            </w:r>
            <w:r w:rsidR="00E96FFD" w:rsidRPr="00EE7731">
              <w:rPr>
                <w:rFonts w:ascii="Times New Roman" w:hAnsi="Times New Roman"/>
              </w:rPr>
              <w:t xml:space="preserve">he </w:t>
            </w:r>
            <w:r w:rsidRPr="00EE7731">
              <w:rPr>
                <w:rFonts w:ascii="Times New Roman" w:hAnsi="Times New Roman"/>
              </w:rPr>
              <w:t xml:space="preserve">types of agencies </w:t>
            </w:r>
            <w:r w:rsidR="00E96FFD" w:rsidRPr="00EE7731">
              <w:rPr>
                <w:rFonts w:ascii="Times New Roman" w:hAnsi="Times New Roman"/>
              </w:rPr>
              <w:t xml:space="preserve">that serve as co-employers </w:t>
            </w:r>
            <w:r w:rsidRPr="00EE7731">
              <w:rPr>
                <w:rFonts w:ascii="Times New Roman" w:hAnsi="Times New Roman"/>
              </w:rPr>
              <w:t xml:space="preserve">specified as </w:t>
            </w:r>
            <w:r w:rsidR="00196303">
              <w:rPr>
                <w:rFonts w:ascii="Times New Roman" w:hAnsi="Times New Roman"/>
              </w:rPr>
              <w:t>a</w:t>
            </w:r>
            <w:r w:rsidRPr="00EE7731">
              <w:rPr>
                <w:rFonts w:ascii="Times New Roman" w:hAnsi="Times New Roman"/>
              </w:rPr>
              <w:t xml:space="preserve">gency with </w:t>
            </w:r>
            <w:r w:rsidR="00196303">
              <w:rPr>
                <w:rFonts w:ascii="Times New Roman" w:hAnsi="Times New Roman"/>
              </w:rPr>
              <w:t>c</w:t>
            </w:r>
            <w:r w:rsidRPr="00EE7731">
              <w:rPr>
                <w:rFonts w:ascii="Times New Roman" w:hAnsi="Times New Roman"/>
              </w:rPr>
              <w:t xml:space="preserve">hoice FMS?  </w:t>
            </w:r>
            <w:ins w:id="1102" w:author="Evan Katz" w:date="2019-06-17T15:36: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No</w:t>
            </w:r>
          </w:p>
          <w:p w14:paraId="2B6A5A52" w14:textId="77777777" w:rsidR="00E96FFD" w:rsidRPr="00EE7731" w:rsidRDefault="00654AE7">
            <w:pPr>
              <w:rPr>
                <w:rFonts w:ascii="Times New Roman" w:hAnsi="Times New Roman"/>
              </w:rPr>
            </w:pPr>
            <w:r w:rsidRPr="00EE7731">
              <w:rPr>
                <w:rFonts w:ascii="Times New Roman" w:hAnsi="Times New Roman"/>
              </w:rPr>
              <w:fldChar w:fldCharType="begin">
                <w:ffData>
                  <w:name w:val="Check98"/>
                  <w:enabled/>
                  <w:calcOnExit w:val="0"/>
                  <w:checkBox>
                    <w:sizeAuto/>
                    <w:default w:val="0"/>
                  </w:checkBox>
                </w:ffData>
              </w:fldChar>
            </w:r>
            <w:r w:rsidR="00AA6BB8" w:rsidRPr="00EE7731">
              <w:rPr>
                <w:rFonts w:ascii="Times New Roman" w:hAnsi="Times New Roman"/>
              </w:rPr>
              <w:instrText xml:space="preserve"> FORMCHECKBOX </w:instrText>
            </w:r>
            <w:r w:rsidRPr="00EE7731">
              <w:rPr>
                <w:rFonts w:ascii="Times New Roman" w:hAnsi="Times New Roman"/>
              </w:rPr>
            </w:r>
            <w:r w:rsidRPr="00EE7731">
              <w:rPr>
                <w:rFonts w:ascii="Times New Roman" w:hAnsi="Times New Roman"/>
              </w:rPr>
              <w:fldChar w:fldCharType="separate"/>
            </w:r>
            <w:r w:rsidRPr="00EE7731">
              <w:rPr>
                <w:rFonts w:ascii="Times New Roman" w:hAnsi="Times New Roman"/>
              </w:rPr>
              <w:fldChar w:fldCharType="end"/>
            </w:r>
            <w:r w:rsidR="00AA6BB8" w:rsidRPr="00EE7731">
              <w:rPr>
                <w:rFonts w:ascii="Times New Roman" w:hAnsi="Times New Roman"/>
              </w:rPr>
              <w:t xml:space="preserve"> </w:t>
            </w:r>
            <w:r w:rsidR="00E96FFD" w:rsidRPr="00EE7731">
              <w:rPr>
                <w:rFonts w:ascii="Times New Roman" w:hAnsi="Times New Roman"/>
              </w:rPr>
              <w:t>Participant/Common Law Employer</w:t>
            </w:r>
            <w:r w:rsidR="00EE7731" w:rsidRPr="00EE7731">
              <w:rPr>
                <w:rFonts w:ascii="Times New Roman" w:hAnsi="Times New Roman"/>
              </w:rPr>
              <w:t>?</w:t>
            </w:r>
          </w:p>
          <w:p w14:paraId="2A17D747" w14:textId="77777777" w:rsidR="00E96FFD" w:rsidRDefault="00654AE7">
            <w:pPr>
              <w:tabs>
                <w:tab w:val="left" w:pos="6120"/>
              </w:tabs>
              <w:rPr>
                <w:rFonts w:ascii="Times New Roman" w:hAnsi="Times New Roman"/>
              </w:rPr>
            </w:pPr>
            <w:r w:rsidRPr="00EE7731">
              <w:rPr>
                <w:rFonts w:ascii="Times New Roman" w:hAnsi="Times New Roman"/>
              </w:rPr>
              <w:fldChar w:fldCharType="begin">
                <w:ffData>
                  <w:name w:val="Check98"/>
                  <w:enabled/>
                  <w:calcOnExit w:val="0"/>
                  <w:checkBox>
                    <w:sizeAuto/>
                    <w:default w:val="0"/>
                  </w:checkBox>
                </w:ffData>
              </w:fldChar>
            </w:r>
            <w:r w:rsidR="00AA6BB8" w:rsidRPr="00EE7731">
              <w:rPr>
                <w:rFonts w:ascii="Times New Roman" w:hAnsi="Times New Roman"/>
              </w:rPr>
              <w:instrText xml:space="preserve"> FORMCHECKBOX </w:instrText>
            </w:r>
            <w:r w:rsidRPr="00EE7731">
              <w:rPr>
                <w:rFonts w:ascii="Times New Roman" w:hAnsi="Times New Roman"/>
              </w:rPr>
            </w:r>
            <w:r w:rsidRPr="00EE7731">
              <w:rPr>
                <w:rFonts w:ascii="Times New Roman" w:hAnsi="Times New Roman"/>
              </w:rPr>
              <w:fldChar w:fldCharType="separate"/>
            </w:r>
            <w:r w:rsidRPr="00EE7731">
              <w:rPr>
                <w:rFonts w:ascii="Times New Roman" w:hAnsi="Times New Roman"/>
              </w:rPr>
              <w:fldChar w:fldCharType="end"/>
            </w:r>
            <w:r w:rsidR="00AA6BB8" w:rsidRPr="00EE7731">
              <w:rPr>
                <w:rFonts w:ascii="Times New Roman" w:hAnsi="Times New Roman"/>
              </w:rPr>
              <w:t xml:space="preserve"> </w:t>
            </w:r>
            <w:r w:rsidR="00E96FFD" w:rsidRPr="00EE7731">
              <w:rPr>
                <w:rFonts w:ascii="Times New Roman" w:hAnsi="Times New Roman"/>
              </w:rPr>
              <w:t>Both</w:t>
            </w:r>
            <w:r w:rsidR="00EE7731">
              <w:rPr>
                <w:rFonts w:ascii="Times New Roman" w:hAnsi="Times New Roman"/>
              </w:rPr>
              <w:t>?</w:t>
            </w:r>
          </w:p>
          <w:p w14:paraId="6FAA9050" w14:textId="77777777" w:rsidR="00767711" w:rsidRDefault="00767711">
            <w:pPr>
              <w:tabs>
                <w:tab w:val="left" w:pos="6120"/>
              </w:tabs>
              <w:rPr>
                <w:rFonts w:ascii="Times New Roman" w:hAnsi="Times New Roman"/>
              </w:rPr>
            </w:pPr>
          </w:p>
          <w:p w14:paraId="7D6F3EE0" w14:textId="60E61D36" w:rsidR="00767711" w:rsidRPr="00767711" w:rsidRDefault="00767711">
            <w:pPr>
              <w:tabs>
                <w:tab w:val="left" w:pos="6120"/>
              </w:tabs>
              <w:rPr>
                <w:rFonts w:ascii="Times New Roman" w:hAnsi="Times New Roman"/>
              </w:rPr>
            </w:pPr>
            <w:r>
              <w:rPr>
                <w:rFonts w:ascii="Times New Roman" w:hAnsi="Times New Roman"/>
              </w:rPr>
              <w:t xml:space="preserve">When co-employer option is available, the </w:t>
            </w:r>
            <w:r w:rsidR="00803AC4">
              <w:rPr>
                <w:rFonts w:ascii="Times New Roman" w:hAnsi="Times New Roman"/>
              </w:rPr>
              <w:t>s</w:t>
            </w:r>
            <w:r>
              <w:rPr>
                <w:rFonts w:ascii="Times New Roman" w:hAnsi="Times New Roman"/>
              </w:rPr>
              <w:t xml:space="preserve">tate has mechanisms in place to ensure that individuals maintain authority and control over employees, and that the agency with choice service delivery model truly reflects the key elements of self-direction.  </w:t>
            </w:r>
            <w:ins w:id="1103" w:author="Evan Katz" w:date="2019-06-17T15:36: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No</w:t>
            </w:r>
            <w:r>
              <w:rPr>
                <w:rFonts w:ascii="Times New Roman" w:hAnsi="Times New Roman"/>
              </w:rPr>
              <w:t xml:space="preserve"> </w:t>
            </w:r>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N</w:t>
            </w:r>
            <w:r>
              <w:rPr>
                <w:rFonts w:ascii="Times New Roman" w:hAnsi="Times New Roman"/>
              </w:rPr>
              <w:t>/A</w:t>
            </w:r>
            <w:ins w:id="1104" w:author="Evan Katz" w:date="2019-06-17T14:48:00Z">
              <w:r w:rsidR="002A4119">
                <w:rPr>
                  <w:rFonts w:ascii="Times New Roman" w:hAnsi="Times New Roman"/>
                </w:rPr>
                <w:br/>
              </w:r>
            </w:ins>
          </w:p>
        </w:tc>
        <w:tc>
          <w:tcPr>
            <w:tcW w:w="3060" w:type="dxa"/>
            <w:tcBorders>
              <w:top w:val="single" w:sz="4" w:space="0" w:color="auto"/>
              <w:bottom w:val="single" w:sz="4" w:space="0" w:color="auto"/>
            </w:tcBorders>
            <w:tcPrChange w:id="1105" w:author="Evan Katz" w:date="2019-06-17T14:42:00Z">
              <w:tcPr>
                <w:tcW w:w="3060" w:type="dxa"/>
                <w:tcBorders>
                  <w:top w:val="single" w:sz="4" w:space="0" w:color="auto"/>
                  <w:bottom w:val="single" w:sz="4" w:space="0" w:color="auto"/>
                </w:tcBorders>
              </w:tcPr>
            </w:tcPrChange>
          </w:tcPr>
          <w:p w14:paraId="2FCC1448" w14:textId="77777777" w:rsidR="00E96FFD" w:rsidRPr="00E96FFD" w:rsidRDefault="00943F96">
            <w:pPr>
              <w:rPr>
                <w:rFonts w:ascii="Times New Roman" w:hAnsi="Times New Roman"/>
              </w:rPr>
            </w:pPr>
            <w:r>
              <w:rPr>
                <w:rFonts w:ascii="Times New Roman" w:hAnsi="Times New Roman"/>
              </w:rPr>
              <w:t xml:space="preserve"> </w:t>
            </w:r>
          </w:p>
        </w:tc>
      </w:tr>
      <w:tr w:rsidR="00E96FFD" w:rsidRPr="00E96FFD" w14:paraId="082CE6EE" w14:textId="77777777" w:rsidTr="0068624C">
        <w:tblPrEx>
          <w:tblW w:w="14040" w:type="dxa"/>
          <w:tblInd w:w="648" w:type="dxa"/>
          <w:tblLayout w:type="fixed"/>
          <w:tblLook w:val="01E0" w:firstRow="1" w:lastRow="1" w:firstColumn="1" w:lastColumn="1" w:noHBand="0" w:noVBand="0"/>
          <w:tblPrExChange w:id="1106"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left w:val="single" w:sz="4" w:space="0" w:color="auto"/>
              <w:bottom w:val="single" w:sz="4" w:space="0" w:color="auto"/>
              <w:right w:val="single" w:sz="4" w:space="0" w:color="auto"/>
            </w:tcBorders>
            <w:tcPrChange w:id="1107" w:author="Evan Katz" w:date="2019-06-17T14:42:00Z">
              <w:tcPr>
                <w:tcW w:w="2880" w:type="dxa"/>
                <w:tcBorders>
                  <w:top w:val="single" w:sz="4" w:space="0" w:color="auto"/>
                  <w:left w:val="single" w:sz="4" w:space="0" w:color="auto"/>
                  <w:bottom w:val="single" w:sz="4" w:space="0" w:color="auto"/>
                  <w:right w:val="single" w:sz="4" w:space="0" w:color="auto"/>
                </w:tcBorders>
              </w:tcPr>
            </w:tcPrChange>
          </w:tcPr>
          <w:p w14:paraId="11D000C3" w14:textId="77777777" w:rsidR="00E96FFD" w:rsidRPr="00E96FFD" w:rsidRDefault="00EA6A25">
            <w:pPr>
              <w:rPr>
                <w:rFonts w:ascii="Times New Roman" w:hAnsi="Times New Roman"/>
              </w:rPr>
            </w:pPr>
            <w:r>
              <w:rPr>
                <w:rFonts w:ascii="Times New Roman" w:hAnsi="Times New Roman"/>
                <w:b/>
              </w:rPr>
              <w:t>E-2-a-</w:t>
            </w:r>
            <w:r w:rsidR="00E96FFD" w:rsidRPr="00E96FFD">
              <w:rPr>
                <w:rFonts w:ascii="Times New Roman" w:hAnsi="Times New Roman"/>
                <w:b/>
              </w:rPr>
              <w:t>ii. Participant  Decision Making Authority</w:t>
            </w:r>
            <w:r w:rsidR="00E96FFD" w:rsidRPr="00E96FFD">
              <w:rPr>
                <w:rFonts w:ascii="Times New Roman" w:hAnsi="Times New Roman"/>
              </w:rPr>
              <w:t xml:space="preserve"> </w:t>
            </w:r>
          </w:p>
          <w:p w14:paraId="73B9F275" w14:textId="77777777" w:rsidR="00E96FFD" w:rsidRPr="00E96FFD" w:rsidRDefault="00E96FFD">
            <w:pPr>
              <w:rPr>
                <w:rFonts w:ascii="Times New Roman" w:hAnsi="Times New Roman"/>
              </w:rPr>
            </w:pPr>
          </w:p>
          <w:p w14:paraId="3F97667E" w14:textId="77777777" w:rsidR="00E96FFD" w:rsidRPr="00E96FFD" w:rsidRDefault="00E96FFD">
            <w:pPr>
              <w:rPr>
                <w:rFonts w:ascii="Times New Roman" w:hAnsi="Times New Roman"/>
                <w:i/>
              </w:rPr>
            </w:pPr>
            <w:r w:rsidRPr="00E96FFD">
              <w:rPr>
                <w:rFonts w:ascii="Times New Roman" w:hAnsi="Times New Roman"/>
                <w:i/>
              </w:rPr>
              <w:t>(</w:t>
            </w:r>
            <w:r w:rsidR="00710236">
              <w:rPr>
                <w:rFonts w:ascii="Times New Roman" w:hAnsi="Times New Roman"/>
                <w:i/>
              </w:rPr>
              <w:t xml:space="preserve">Complete </w:t>
            </w:r>
            <w:r w:rsidRPr="00E96FFD">
              <w:rPr>
                <w:rFonts w:ascii="Times New Roman" w:hAnsi="Times New Roman"/>
                <w:i/>
              </w:rPr>
              <w:t>only if</w:t>
            </w:r>
          </w:p>
          <w:p w14:paraId="2E43D082" w14:textId="77777777" w:rsidR="00E96FFD" w:rsidRPr="00E96FFD" w:rsidRDefault="00E96FFD">
            <w:pPr>
              <w:rPr>
                <w:rFonts w:ascii="Times New Roman" w:hAnsi="Times New Roman"/>
                <w:i/>
              </w:rPr>
            </w:pPr>
            <w:r w:rsidRPr="00E96FFD">
              <w:rPr>
                <w:rFonts w:ascii="Times New Roman" w:hAnsi="Times New Roman"/>
                <w:i/>
              </w:rPr>
              <w:t>E</w:t>
            </w:r>
            <w:r w:rsidR="00710236">
              <w:rPr>
                <w:rFonts w:ascii="Times New Roman" w:hAnsi="Times New Roman"/>
                <w:i/>
              </w:rPr>
              <w:t>mployer Authority</w:t>
            </w:r>
            <w:r w:rsidRPr="00E96FFD">
              <w:rPr>
                <w:rFonts w:ascii="Times New Roman" w:hAnsi="Times New Roman"/>
                <w:i/>
              </w:rPr>
              <w:t xml:space="preserve"> is indicated in E-1-b.)</w:t>
            </w:r>
          </w:p>
          <w:p w14:paraId="7AA2D1CE" w14:textId="77777777" w:rsidR="00E96FFD" w:rsidRPr="00E96FFD" w:rsidRDefault="00E96FFD">
            <w:pPr>
              <w:rPr>
                <w:rFonts w:ascii="Times New Roman" w:hAnsi="Times New Roman"/>
                <w:b/>
              </w:rPr>
            </w:pPr>
          </w:p>
        </w:tc>
        <w:tc>
          <w:tcPr>
            <w:tcW w:w="8100" w:type="dxa"/>
            <w:tcBorders>
              <w:top w:val="single" w:sz="4" w:space="0" w:color="auto"/>
              <w:left w:val="single" w:sz="4" w:space="0" w:color="auto"/>
              <w:bottom w:val="single" w:sz="4" w:space="0" w:color="auto"/>
              <w:right w:val="single" w:sz="4" w:space="0" w:color="auto"/>
            </w:tcBorders>
            <w:tcPrChange w:id="1108" w:author="Evan Katz" w:date="2019-06-17T14:42:00Z">
              <w:tcPr>
                <w:tcW w:w="8100" w:type="dxa"/>
                <w:tcBorders>
                  <w:top w:val="single" w:sz="4" w:space="0" w:color="auto"/>
                  <w:left w:val="single" w:sz="4" w:space="0" w:color="auto"/>
                  <w:bottom w:val="single" w:sz="4" w:space="0" w:color="auto"/>
                  <w:right w:val="single" w:sz="4" w:space="0" w:color="auto"/>
                </w:tcBorders>
              </w:tcPr>
            </w:tcPrChange>
          </w:tcPr>
          <w:p w14:paraId="5357D015" w14:textId="56279C04" w:rsidR="00E96FFD" w:rsidRPr="00E96FFD" w:rsidRDefault="00710236">
            <w:pPr>
              <w:rPr>
                <w:rFonts w:ascii="Times New Roman" w:hAnsi="Times New Roman"/>
              </w:rPr>
            </w:pPr>
            <w:r>
              <w:rPr>
                <w:rFonts w:ascii="Times New Roman" w:hAnsi="Times New Roman"/>
              </w:rPr>
              <w:t xml:space="preserve">In order for the waiver to be considered to offer </w:t>
            </w:r>
            <w:r w:rsidR="00CD58A9">
              <w:rPr>
                <w:rFonts w:ascii="Times New Roman" w:hAnsi="Times New Roman"/>
              </w:rPr>
              <w:t>e</w:t>
            </w:r>
            <w:r>
              <w:rPr>
                <w:rFonts w:ascii="Times New Roman" w:hAnsi="Times New Roman"/>
              </w:rPr>
              <w:t xml:space="preserve">mployer </w:t>
            </w:r>
            <w:r w:rsidR="00CD58A9">
              <w:rPr>
                <w:rFonts w:ascii="Times New Roman" w:hAnsi="Times New Roman"/>
              </w:rPr>
              <w:t>a</w:t>
            </w:r>
            <w:r>
              <w:rPr>
                <w:rFonts w:ascii="Times New Roman" w:hAnsi="Times New Roman"/>
              </w:rPr>
              <w:t xml:space="preserve">uthority to participants, the participant </w:t>
            </w:r>
            <w:r w:rsidR="00CD58A9">
              <w:rPr>
                <w:rFonts w:ascii="Times New Roman" w:hAnsi="Times New Roman"/>
              </w:rPr>
              <w:t xml:space="preserve">should </w:t>
            </w:r>
            <w:r>
              <w:rPr>
                <w:rFonts w:ascii="Times New Roman" w:hAnsi="Times New Roman"/>
              </w:rPr>
              <w:t>have the authority to conduct the following functions at a minimum:</w:t>
            </w:r>
          </w:p>
          <w:p w14:paraId="6AD6A665" w14:textId="5C600871" w:rsidR="00710236" w:rsidRDefault="00710236">
            <w:pPr>
              <w:numPr>
                <w:ilvl w:val="0"/>
                <w:numId w:val="45"/>
              </w:numPr>
              <w:tabs>
                <w:tab w:val="clear" w:pos="720"/>
                <w:tab w:val="num" w:pos="252"/>
              </w:tabs>
              <w:ind w:left="252" w:hanging="252"/>
              <w:rPr>
                <w:rFonts w:ascii="Times New Roman" w:hAnsi="Times New Roman"/>
              </w:rPr>
              <w:pPrChange w:id="1109" w:author="Evan Katz" w:date="2019-06-17T15:11:00Z">
                <w:pPr>
                  <w:numPr>
                    <w:numId w:val="45"/>
                  </w:numPr>
                  <w:tabs>
                    <w:tab w:val="num" w:pos="252"/>
                    <w:tab w:val="num" w:pos="720"/>
                  </w:tabs>
                  <w:ind w:left="252" w:hanging="252"/>
                </w:pPr>
              </w:pPrChange>
            </w:pPr>
            <w:r>
              <w:rPr>
                <w:rFonts w:ascii="Times New Roman" w:hAnsi="Times New Roman"/>
              </w:rPr>
              <w:t>Recruit workers?</w:t>
            </w:r>
            <w:ins w:id="1110" w:author="Evan Katz" w:date="2019-06-17T15:36: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No</w:t>
            </w:r>
            <w:ins w:id="1111" w:author="Evan Katz" w:date="2019-06-17T15:37:00Z">
              <w:r w:rsidR="00A50F02">
                <w:rPr>
                  <w:rFonts w:ascii="Times New Roman" w:hAnsi="Times New Roman"/>
                </w:rPr>
                <w:br/>
              </w:r>
            </w:ins>
          </w:p>
          <w:p w14:paraId="47BA58B1" w14:textId="7381DD23" w:rsidR="00E96FFD" w:rsidRPr="00AA6BB8" w:rsidRDefault="00E96FFD">
            <w:pPr>
              <w:numPr>
                <w:ilvl w:val="0"/>
                <w:numId w:val="45"/>
              </w:numPr>
              <w:tabs>
                <w:tab w:val="clear" w:pos="720"/>
                <w:tab w:val="num" w:pos="252"/>
              </w:tabs>
              <w:ind w:left="252" w:hanging="252"/>
              <w:rPr>
                <w:rFonts w:ascii="Times New Roman" w:hAnsi="Times New Roman"/>
              </w:rPr>
              <w:pPrChange w:id="1112" w:author="Evan Katz" w:date="2019-06-17T15:11:00Z">
                <w:pPr>
                  <w:numPr>
                    <w:numId w:val="45"/>
                  </w:numPr>
                  <w:tabs>
                    <w:tab w:val="num" w:pos="252"/>
                    <w:tab w:val="num" w:pos="720"/>
                  </w:tabs>
                  <w:ind w:left="252" w:hanging="252"/>
                </w:pPr>
              </w:pPrChange>
            </w:pPr>
            <w:r w:rsidRPr="00AA6BB8">
              <w:rPr>
                <w:rFonts w:ascii="Times New Roman" w:hAnsi="Times New Roman"/>
              </w:rPr>
              <w:t>Hire and discharge staff</w:t>
            </w:r>
            <w:r w:rsidR="00710236">
              <w:rPr>
                <w:rFonts w:ascii="Times New Roman" w:hAnsi="Times New Roman"/>
              </w:rPr>
              <w:t xml:space="preserve"> (common law employer)</w:t>
            </w:r>
            <w:r w:rsidR="0028350E">
              <w:rPr>
                <w:rFonts w:ascii="Times New Roman" w:hAnsi="Times New Roman"/>
              </w:rPr>
              <w:t xml:space="preserve">?  </w:t>
            </w:r>
            <w:ins w:id="1113" w:author="Evan Katz" w:date="2019-06-17T15:36: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No</w:t>
            </w:r>
            <w:ins w:id="1114" w:author="Evan Katz" w:date="2019-06-17T15:37:00Z">
              <w:r w:rsidR="00A50F02">
                <w:rPr>
                  <w:rFonts w:ascii="Times New Roman" w:hAnsi="Times New Roman"/>
                </w:rPr>
                <w:br/>
              </w:r>
            </w:ins>
          </w:p>
          <w:p w14:paraId="52E95CA2" w14:textId="27241489" w:rsidR="00710236" w:rsidRDefault="00710236">
            <w:pPr>
              <w:numPr>
                <w:ilvl w:val="0"/>
                <w:numId w:val="45"/>
              </w:numPr>
              <w:tabs>
                <w:tab w:val="clear" w:pos="720"/>
                <w:tab w:val="num" w:pos="252"/>
              </w:tabs>
              <w:ind w:left="252" w:hanging="252"/>
              <w:rPr>
                <w:rFonts w:ascii="Times New Roman" w:hAnsi="Times New Roman"/>
              </w:rPr>
              <w:pPrChange w:id="1115" w:author="Evan Katz" w:date="2019-06-17T15:11:00Z">
                <w:pPr>
                  <w:numPr>
                    <w:numId w:val="45"/>
                  </w:numPr>
                  <w:tabs>
                    <w:tab w:val="num" w:pos="252"/>
                    <w:tab w:val="num" w:pos="720"/>
                  </w:tabs>
                  <w:ind w:left="252" w:hanging="252"/>
                </w:pPr>
              </w:pPrChange>
            </w:pPr>
            <w:r>
              <w:rPr>
                <w:rFonts w:ascii="Times New Roman" w:hAnsi="Times New Roman"/>
              </w:rPr>
              <w:t>Refer for hire and discharge from providing services (co-employer)</w:t>
            </w:r>
            <w:r w:rsidR="0028350E">
              <w:rPr>
                <w:rFonts w:ascii="Times New Roman" w:hAnsi="Times New Roman"/>
              </w:rPr>
              <w:t xml:space="preserve">?  </w:t>
            </w:r>
            <w:r w:rsidR="00803AC4">
              <w:rPr>
                <w:rFonts w:ascii="Times New Roman" w:hAnsi="Times New Roman"/>
              </w:rPr>
              <w:t xml:space="preserve">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No</w:t>
            </w:r>
            <w:ins w:id="1116" w:author="Evan Katz" w:date="2019-06-17T15:37:00Z">
              <w:r w:rsidR="00A50F02">
                <w:rPr>
                  <w:rFonts w:ascii="Times New Roman" w:hAnsi="Times New Roman"/>
                </w:rPr>
                <w:br/>
              </w:r>
            </w:ins>
          </w:p>
          <w:p w14:paraId="5D93A6FD" w14:textId="6D32D2E9" w:rsidR="00E96FFD" w:rsidRPr="00AA6BB8" w:rsidRDefault="00710236">
            <w:pPr>
              <w:numPr>
                <w:ilvl w:val="0"/>
                <w:numId w:val="45"/>
              </w:numPr>
              <w:tabs>
                <w:tab w:val="clear" w:pos="720"/>
                <w:tab w:val="num" w:pos="252"/>
              </w:tabs>
              <w:ind w:left="252" w:hanging="252"/>
              <w:rPr>
                <w:rFonts w:ascii="Times New Roman" w:hAnsi="Times New Roman"/>
              </w:rPr>
              <w:pPrChange w:id="1117" w:author="Evan Katz" w:date="2019-06-17T15:11:00Z">
                <w:pPr>
                  <w:numPr>
                    <w:numId w:val="45"/>
                  </w:numPr>
                  <w:tabs>
                    <w:tab w:val="num" w:pos="252"/>
                    <w:tab w:val="num" w:pos="720"/>
                  </w:tabs>
                  <w:ind w:left="252" w:hanging="252"/>
                </w:pPr>
              </w:pPrChange>
            </w:pPr>
            <w:r>
              <w:rPr>
                <w:rFonts w:ascii="Times New Roman" w:hAnsi="Times New Roman"/>
              </w:rPr>
              <w:t>Specify</w:t>
            </w:r>
            <w:r w:rsidR="00B43B88">
              <w:rPr>
                <w:rFonts w:ascii="Times New Roman" w:hAnsi="Times New Roman"/>
              </w:rPr>
              <w:t xml:space="preserve"> </w:t>
            </w:r>
            <w:r w:rsidR="00E96FFD" w:rsidRPr="00AA6BB8">
              <w:rPr>
                <w:rFonts w:ascii="Times New Roman" w:hAnsi="Times New Roman"/>
              </w:rPr>
              <w:t>staff qualifications</w:t>
            </w:r>
            <w:r w:rsidR="0028350E">
              <w:rPr>
                <w:rFonts w:ascii="Times New Roman" w:hAnsi="Times New Roman"/>
              </w:rPr>
              <w:t xml:space="preserve">?  </w:t>
            </w:r>
            <w:ins w:id="1118" w:author="Evan Katz" w:date="2019-06-17T15:36: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No</w:t>
            </w:r>
            <w:ins w:id="1119" w:author="Evan Katz" w:date="2019-06-17T15:36:00Z">
              <w:r w:rsidR="00A50F02">
                <w:rPr>
                  <w:rFonts w:ascii="Times New Roman" w:hAnsi="Times New Roman"/>
                </w:rPr>
                <w:br/>
              </w:r>
            </w:ins>
          </w:p>
          <w:p w14:paraId="047A2695" w14:textId="06315261" w:rsidR="00E96FFD" w:rsidRPr="00AA6BB8" w:rsidRDefault="00E96FFD">
            <w:pPr>
              <w:numPr>
                <w:ilvl w:val="0"/>
                <w:numId w:val="45"/>
              </w:numPr>
              <w:tabs>
                <w:tab w:val="clear" w:pos="720"/>
                <w:tab w:val="num" w:pos="252"/>
              </w:tabs>
              <w:ind w:left="252" w:hanging="252"/>
              <w:rPr>
                <w:rFonts w:ascii="Times New Roman" w:hAnsi="Times New Roman"/>
              </w:rPr>
              <w:pPrChange w:id="1120" w:author="Evan Katz" w:date="2019-06-17T15:11:00Z">
                <w:pPr>
                  <w:numPr>
                    <w:numId w:val="45"/>
                  </w:numPr>
                  <w:tabs>
                    <w:tab w:val="num" w:pos="252"/>
                    <w:tab w:val="num" w:pos="720"/>
                  </w:tabs>
                  <w:ind w:left="252" w:hanging="252"/>
                </w:pPr>
              </w:pPrChange>
            </w:pPr>
            <w:r w:rsidRPr="00AA6BB8">
              <w:rPr>
                <w:rFonts w:ascii="Times New Roman" w:hAnsi="Times New Roman"/>
              </w:rPr>
              <w:t>Determine staff du</w:t>
            </w:r>
            <w:r w:rsidR="0028350E">
              <w:rPr>
                <w:rFonts w:ascii="Times New Roman" w:hAnsi="Times New Roman"/>
              </w:rPr>
              <w:t xml:space="preserve">ties?  </w:t>
            </w:r>
            <w:ins w:id="1121" w:author="Evan Katz" w:date="2019-06-17T15:36: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No</w:t>
            </w:r>
            <w:ins w:id="1122" w:author="Evan Katz" w:date="2019-06-17T15:36:00Z">
              <w:r w:rsidR="00A50F02">
                <w:rPr>
                  <w:rFonts w:ascii="Times New Roman" w:hAnsi="Times New Roman"/>
                </w:rPr>
                <w:br/>
              </w:r>
            </w:ins>
          </w:p>
          <w:p w14:paraId="5D26E078" w14:textId="2E349FC4" w:rsidR="00E96FFD" w:rsidRPr="00AA6BB8" w:rsidRDefault="00710236">
            <w:pPr>
              <w:numPr>
                <w:ilvl w:val="0"/>
                <w:numId w:val="45"/>
              </w:numPr>
              <w:tabs>
                <w:tab w:val="clear" w:pos="720"/>
                <w:tab w:val="num" w:pos="252"/>
                <w:tab w:val="left" w:pos="812"/>
              </w:tabs>
              <w:ind w:left="252" w:hanging="252"/>
              <w:rPr>
                <w:rFonts w:ascii="Times New Roman" w:hAnsi="Times New Roman"/>
              </w:rPr>
              <w:pPrChange w:id="1123" w:author="Evan Katz" w:date="2019-06-17T15:11:00Z">
                <w:pPr>
                  <w:numPr>
                    <w:numId w:val="45"/>
                  </w:numPr>
                  <w:tabs>
                    <w:tab w:val="num" w:pos="252"/>
                    <w:tab w:val="num" w:pos="720"/>
                    <w:tab w:val="left" w:pos="812"/>
                  </w:tabs>
                  <w:ind w:left="252" w:hanging="252"/>
                </w:pPr>
              </w:pPrChange>
            </w:pPr>
            <w:r>
              <w:rPr>
                <w:rFonts w:ascii="Times New Roman" w:hAnsi="Times New Roman"/>
              </w:rPr>
              <w:t>Schedule</w:t>
            </w:r>
            <w:r w:rsidR="00E96FFD" w:rsidRPr="00AA6BB8">
              <w:rPr>
                <w:rFonts w:ascii="Times New Roman" w:hAnsi="Times New Roman"/>
              </w:rPr>
              <w:t xml:space="preserve"> staff</w:t>
            </w:r>
            <w:r w:rsidR="0028350E">
              <w:rPr>
                <w:rFonts w:ascii="Times New Roman" w:hAnsi="Times New Roman"/>
              </w:rPr>
              <w:t xml:space="preserve">?  </w:t>
            </w:r>
            <w:ins w:id="1124" w:author="Evan Katz" w:date="2019-06-17T15:36: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No</w:t>
            </w:r>
            <w:ins w:id="1125" w:author="Evan Katz" w:date="2019-06-17T15:37:00Z">
              <w:r w:rsidR="00A50F02">
                <w:rPr>
                  <w:rFonts w:ascii="Times New Roman" w:hAnsi="Times New Roman"/>
                </w:rPr>
                <w:br/>
              </w:r>
            </w:ins>
          </w:p>
          <w:p w14:paraId="377E3A3B" w14:textId="33E1ED6F" w:rsidR="00E96FFD" w:rsidRPr="00AA6BB8" w:rsidRDefault="00710236">
            <w:pPr>
              <w:numPr>
                <w:ilvl w:val="0"/>
                <w:numId w:val="45"/>
              </w:numPr>
              <w:tabs>
                <w:tab w:val="clear" w:pos="720"/>
                <w:tab w:val="num" w:pos="252"/>
                <w:tab w:val="left" w:pos="812"/>
              </w:tabs>
              <w:ind w:left="252" w:hanging="252"/>
              <w:rPr>
                <w:rFonts w:ascii="Times New Roman" w:hAnsi="Times New Roman"/>
              </w:rPr>
              <w:pPrChange w:id="1126" w:author="Evan Katz" w:date="2019-06-17T15:11:00Z">
                <w:pPr>
                  <w:numPr>
                    <w:numId w:val="45"/>
                  </w:numPr>
                  <w:tabs>
                    <w:tab w:val="num" w:pos="252"/>
                    <w:tab w:val="num" w:pos="720"/>
                    <w:tab w:val="left" w:pos="812"/>
                  </w:tabs>
                  <w:ind w:left="252" w:hanging="252"/>
                </w:pPr>
              </w:pPrChange>
            </w:pPr>
            <w:r>
              <w:rPr>
                <w:rFonts w:ascii="Times New Roman" w:hAnsi="Times New Roman"/>
              </w:rPr>
              <w:t>Supervise</w:t>
            </w:r>
            <w:r w:rsidR="00E96FFD" w:rsidRPr="00AA6BB8">
              <w:rPr>
                <w:rFonts w:ascii="Times New Roman" w:hAnsi="Times New Roman"/>
              </w:rPr>
              <w:t xml:space="preserve"> staff</w:t>
            </w:r>
            <w:r w:rsidR="0028350E">
              <w:rPr>
                <w:rFonts w:ascii="Times New Roman" w:hAnsi="Times New Roman"/>
              </w:rPr>
              <w:t xml:space="preserve">?  </w:t>
            </w:r>
            <w:ins w:id="1127" w:author="Evan Katz" w:date="2019-06-17T15:36: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No</w:t>
            </w:r>
            <w:ins w:id="1128" w:author="Evan Katz" w:date="2019-06-17T15:37:00Z">
              <w:r w:rsidR="00A50F02">
                <w:rPr>
                  <w:rFonts w:ascii="Times New Roman" w:hAnsi="Times New Roman"/>
                </w:rPr>
                <w:br/>
              </w:r>
            </w:ins>
          </w:p>
          <w:p w14:paraId="008CACB9" w14:textId="1F86472B" w:rsidR="00E96FFD" w:rsidRPr="00AA6BB8" w:rsidRDefault="00710236">
            <w:pPr>
              <w:numPr>
                <w:ilvl w:val="0"/>
                <w:numId w:val="45"/>
              </w:numPr>
              <w:tabs>
                <w:tab w:val="clear" w:pos="720"/>
                <w:tab w:val="num" w:pos="252"/>
                <w:tab w:val="left" w:pos="812"/>
              </w:tabs>
              <w:ind w:left="252" w:hanging="252"/>
              <w:rPr>
                <w:rFonts w:ascii="Times New Roman" w:hAnsi="Times New Roman"/>
              </w:rPr>
              <w:pPrChange w:id="1129" w:author="Evan Katz" w:date="2019-06-17T15:11:00Z">
                <w:pPr>
                  <w:numPr>
                    <w:numId w:val="45"/>
                  </w:numPr>
                  <w:tabs>
                    <w:tab w:val="num" w:pos="252"/>
                    <w:tab w:val="num" w:pos="720"/>
                    <w:tab w:val="left" w:pos="812"/>
                  </w:tabs>
                  <w:ind w:left="252" w:hanging="252"/>
                </w:pPr>
              </w:pPrChange>
            </w:pPr>
            <w:r>
              <w:rPr>
                <w:rFonts w:ascii="Times New Roman" w:hAnsi="Times New Roman"/>
              </w:rPr>
              <w:t>Evaluate</w:t>
            </w:r>
            <w:r w:rsidR="0028350E">
              <w:rPr>
                <w:rFonts w:ascii="Times New Roman" w:hAnsi="Times New Roman"/>
              </w:rPr>
              <w:t xml:space="preserve"> staff performance?  </w:t>
            </w:r>
            <w:ins w:id="1130" w:author="Evan Katz" w:date="2019-06-17T15:37:00Z">
              <w:r w:rsidR="00A50F02">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28350E"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28350E" w:rsidRPr="00EE7731">
              <w:rPr>
                <w:rFonts w:ascii="Times New Roman" w:hAnsi="Times New Roman"/>
              </w:rPr>
              <w:t xml:space="preserve">  No</w:t>
            </w:r>
            <w:r w:rsidR="00E96FFD" w:rsidRPr="00AA6BB8">
              <w:rPr>
                <w:rFonts w:ascii="Times New Roman" w:hAnsi="Times New Roman"/>
              </w:rPr>
              <w:t xml:space="preserve">     </w:t>
            </w:r>
          </w:p>
          <w:p w14:paraId="2FCAED08" w14:textId="77777777" w:rsidR="00683B1F" w:rsidRDefault="00683B1F">
            <w:pPr>
              <w:rPr>
                <w:rFonts w:ascii="Times New Roman" w:hAnsi="Times New Roman"/>
              </w:rPr>
            </w:pPr>
          </w:p>
          <w:p w14:paraId="16F40BC0" w14:textId="43FE9F21" w:rsidR="00683B1F" w:rsidRPr="00683B1F" w:rsidRDefault="00683B1F">
            <w:pPr>
              <w:rPr>
                <w:rFonts w:ascii="Times New Roman" w:hAnsi="Times New Roman"/>
                <w:i/>
              </w:rPr>
            </w:pPr>
          </w:p>
        </w:tc>
        <w:tc>
          <w:tcPr>
            <w:tcW w:w="3060" w:type="dxa"/>
            <w:tcBorders>
              <w:top w:val="single" w:sz="4" w:space="0" w:color="auto"/>
              <w:left w:val="single" w:sz="4" w:space="0" w:color="auto"/>
              <w:bottom w:val="single" w:sz="4" w:space="0" w:color="auto"/>
              <w:right w:val="single" w:sz="4" w:space="0" w:color="auto"/>
            </w:tcBorders>
            <w:tcPrChange w:id="1131" w:author="Evan Katz" w:date="2019-06-17T14:42:00Z">
              <w:tcPr>
                <w:tcW w:w="3060" w:type="dxa"/>
                <w:tcBorders>
                  <w:top w:val="single" w:sz="4" w:space="0" w:color="auto"/>
                  <w:left w:val="single" w:sz="4" w:space="0" w:color="auto"/>
                  <w:bottom w:val="single" w:sz="4" w:space="0" w:color="auto"/>
                  <w:right w:val="single" w:sz="4" w:space="0" w:color="auto"/>
                </w:tcBorders>
              </w:tcPr>
            </w:tcPrChange>
          </w:tcPr>
          <w:p w14:paraId="2B737A70" w14:textId="77777777" w:rsidR="00E96FFD" w:rsidRPr="00E96FFD" w:rsidRDefault="000A7359">
            <w:pPr>
              <w:rPr>
                <w:rFonts w:ascii="Times New Roman" w:hAnsi="Times New Roman"/>
              </w:rPr>
            </w:pPr>
            <w:r>
              <w:rPr>
                <w:rFonts w:ascii="Times New Roman" w:hAnsi="Times New Roman"/>
              </w:rPr>
              <w:t xml:space="preserve">  </w:t>
            </w:r>
          </w:p>
        </w:tc>
      </w:tr>
      <w:tr w:rsidR="00E96FFD" w:rsidRPr="00E96FFD" w14:paraId="683D1809" w14:textId="77777777" w:rsidTr="0068624C">
        <w:tblPrEx>
          <w:tblW w:w="14040" w:type="dxa"/>
          <w:tblInd w:w="648" w:type="dxa"/>
          <w:tblLayout w:type="fixed"/>
          <w:tblLook w:val="01E0" w:firstRow="1" w:lastRow="1" w:firstColumn="1" w:lastColumn="1" w:noHBand="0" w:noVBand="0"/>
          <w:tblPrExChange w:id="1132"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bottom w:val="single" w:sz="4" w:space="0" w:color="auto"/>
            </w:tcBorders>
            <w:tcPrChange w:id="1133" w:author="Evan Katz" w:date="2019-06-17T14:42:00Z">
              <w:tcPr>
                <w:tcW w:w="2880" w:type="dxa"/>
                <w:tcBorders>
                  <w:top w:val="single" w:sz="4" w:space="0" w:color="auto"/>
                  <w:bottom w:val="single" w:sz="4" w:space="0" w:color="auto"/>
                </w:tcBorders>
              </w:tcPr>
            </w:tcPrChange>
          </w:tcPr>
          <w:p w14:paraId="3DA3F830" w14:textId="77777777" w:rsidR="00E96FFD" w:rsidRPr="00E96FFD" w:rsidRDefault="00E96FFD">
            <w:pPr>
              <w:rPr>
                <w:rFonts w:ascii="Times New Roman" w:hAnsi="Times New Roman"/>
                <w:b/>
              </w:rPr>
            </w:pPr>
            <w:r w:rsidRPr="00E96FFD">
              <w:rPr>
                <w:rFonts w:ascii="Times New Roman" w:hAnsi="Times New Roman"/>
                <w:b/>
              </w:rPr>
              <w:t>E-2-b</w:t>
            </w:r>
            <w:r w:rsidR="00EA6A25">
              <w:rPr>
                <w:rFonts w:ascii="Times New Roman" w:hAnsi="Times New Roman"/>
                <w:b/>
              </w:rPr>
              <w:t>:</w:t>
            </w:r>
            <w:r w:rsidRPr="00E96FFD">
              <w:rPr>
                <w:rFonts w:ascii="Times New Roman" w:hAnsi="Times New Roman"/>
                <w:b/>
              </w:rPr>
              <w:t xml:space="preserve">   Participant-Budget Authority</w:t>
            </w:r>
          </w:p>
          <w:p w14:paraId="567522B7" w14:textId="77777777" w:rsidR="00E96FFD" w:rsidRPr="00E96FFD" w:rsidRDefault="00E96FFD">
            <w:pPr>
              <w:rPr>
                <w:rFonts w:ascii="Times New Roman" w:hAnsi="Times New Roman"/>
              </w:rPr>
            </w:pPr>
          </w:p>
          <w:p w14:paraId="66C19D65" w14:textId="1A2B82B2" w:rsidR="00E96FFD" w:rsidRPr="00E96FFD" w:rsidRDefault="00E96FFD">
            <w:pPr>
              <w:rPr>
                <w:rFonts w:ascii="Times New Roman" w:hAnsi="Times New Roman"/>
                <w:b/>
              </w:rPr>
            </w:pPr>
            <w:r w:rsidRPr="00E96FFD">
              <w:rPr>
                <w:rFonts w:ascii="Times New Roman" w:hAnsi="Times New Roman"/>
                <w:b/>
              </w:rPr>
              <w:t>E-2-b</w:t>
            </w:r>
            <w:r w:rsidR="00C259ED">
              <w:rPr>
                <w:rFonts w:ascii="Times New Roman" w:hAnsi="Times New Roman"/>
                <w:b/>
              </w:rPr>
              <w:t>-</w:t>
            </w:r>
            <w:r w:rsidRPr="00E96FFD">
              <w:rPr>
                <w:rFonts w:ascii="Times New Roman" w:hAnsi="Times New Roman"/>
                <w:b/>
              </w:rPr>
              <w:t>i  Participant Decision Making Authority</w:t>
            </w:r>
          </w:p>
          <w:p w14:paraId="2CC02082" w14:textId="77777777" w:rsidR="00E96FFD" w:rsidRPr="00E96FFD" w:rsidRDefault="00E96FFD">
            <w:pPr>
              <w:rPr>
                <w:rFonts w:ascii="Times New Roman" w:hAnsi="Times New Roman"/>
              </w:rPr>
            </w:pPr>
          </w:p>
          <w:p w14:paraId="61ABD585" w14:textId="77777777" w:rsidR="00E96FFD" w:rsidRPr="00E96FFD" w:rsidRDefault="00E96FFD">
            <w:pPr>
              <w:rPr>
                <w:rFonts w:ascii="Times New Roman" w:hAnsi="Times New Roman"/>
                <w:i/>
              </w:rPr>
            </w:pPr>
            <w:r w:rsidRPr="00E96FFD">
              <w:rPr>
                <w:rFonts w:ascii="Times New Roman" w:hAnsi="Times New Roman"/>
                <w:i/>
              </w:rPr>
              <w:t>(</w:t>
            </w:r>
            <w:r w:rsidR="00DC35A3">
              <w:rPr>
                <w:rFonts w:ascii="Times New Roman" w:hAnsi="Times New Roman"/>
                <w:i/>
              </w:rPr>
              <w:t>Complete only</w:t>
            </w:r>
            <w:r w:rsidRPr="00E96FFD">
              <w:rPr>
                <w:rFonts w:ascii="Times New Roman" w:hAnsi="Times New Roman"/>
                <w:i/>
              </w:rPr>
              <w:t xml:space="preserve"> if</w:t>
            </w:r>
          </w:p>
          <w:p w14:paraId="182B354C" w14:textId="77777777" w:rsidR="00E96FFD" w:rsidRPr="00E96FFD" w:rsidRDefault="00E96FFD">
            <w:pPr>
              <w:rPr>
                <w:rFonts w:ascii="Times New Roman" w:hAnsi="Times New Roman"/>
                <w:b/>
              </w:rPr>
            </w:pPr>
            <w:r w:rsidRPr="00E96FFD">
              <w:rPr>
                <w:rFonts w:ascii="Times New Roman" w:hAnsi="Times New Roman"/>
                <w:i/>
              </w:rPr>
              <w:t>Participant-Budget Authority is indicated in E-1-b.)</w:t>
            </w:r>
          </w:p>
        </w:tc>
        <w:tc>
          <w:tcPr>
            <w:tcW w:w="8100" w:type="dxa"/>
            <w:tcBorders>
              <w:top w:val="single" w:sz="4" w:space="0" w:color="auto"/>
              <w:bottom w:val="single" w:sz="4" w:space="0" w:color="auto"/>
            </w:tcBorders>
            <w:tcPrChange w:id="1134" w:author="Evan Katz" w:date="2019-06-17T14:42:00Z">
              <w:tcPr>
                <w:tcW w:w="8100" w:type="dxa"/>
                <w:tcBorders>
                  <w:top w:val="single" w:sz="4" w:space="0" w:color="auto"/>
                  <w:bottom w:val="single" w:sz="4" w:space="0" w:color="auto"/>
                </w:tcBorders>
              </w:tcPr>
            </w:tcPrChange>
          </w:tcPr>
          <w:p w14:paraId="4CA86040" w14:textId="43D713DF" w:rsidR="00DC35A3" w:rsidRDefault="00DC35A3">
            <w:pPr>
              <w:pStyle w:val="InstructionsStandard"/>
              <w:spacing w:before="60" w:after="60"/>
              <w:jc w:val="left"/>
              <w:pPrChange w:id="1135" w:author="Evan Katz" w:date="2019-06-17T15:11:00Z">
                <w:pPr>
                  <w:pStyle w:val="InstructionsStandard"/>
                  <w:spacing w:before="60" w:after="60"/>
                </w:pPr>
              </w:pPrChange>
            </w:pPr>
            <w:r>
              <w:t xml:space="preserve">In order for the waiver to be considered to offer </w:t>
            </w:r>
            <w:r w:rsidR="00F103F7">
              <w:t>b</w:t>
            </w:r>
            <w:r>
              <w:t xml:space="preserve">udget </w:t>
            </w:r>
            <w:r w:rsidR="00F103F7">
              <w:t>a</w:t>
            </w:r>
            <w:r>
              <w:t xml:space="preserve">uthority to participants, the participant </w:t>
            </w:r>
            <w:r w:rsidR="00F103F7">
              <w:t>should</w:t>
            </w:r>
            <w:r>
              <w:t xml:space="preserve"> at a minimum have the authority to:</w:t>
            </w:r>
          </w:p>
          <w:p w14:paraId="72816791" w14:textId="2CE9E7D5" w:rsidR="00DC35A3" w:rsidRPr="005A5057" w:rsidRDefault="00DC35A3">
            <w:pPr>
              <w:pStyle w:val="Instructions-Bullet-Level1"/>
              <w:numPr>
                <w:ilvl w:val="0"/>
                <w:numId w:val="46"/>
              </w:numPr>
              <w:tabs>
                <w:tab w:val="clear" w:pos="720"/>
                <w:tab w:val="num" w:pos="252"/>
              </w:tabs>
              <w:spacing w:after="0"/>
              <w:ind w:left="252" w:hanging="180"/>
              <w:jc w:val="left"/>
              <w:rPr>
                <w:color w:val="auto"/>
              </w:rPr>
              <w:pPrChange w:id="1136" w:author="Evan Katz" w:date="2019-06-17T15:11:00Z">
                <w:pPr>
                  <w:pStyle w:val="Instructions-Bullet-Level1"/>
                  <w:numPr>
                    <w:numId w:val="46"/>
                  </w:numPr>
                  <w:tabs>
                    <w:tab w:val="clear" w:pos="360"/>
                    <w:tab w:val="num" w:pos="252"/>
                    <w:tab w:val="num" w:pos="720"/>
                  </w:tabs>
                  <w:spacing w:after="0"/>
                  <w:ind w:left="252" w:hanging="180"/>
                </w:pPr>
              </w:pPrChange>
            </w:pPr>
            <w:r>
              <w:rPr>
                <w:color w:val="auto"/>
              </w:rPr>
              <w:t>D</w:t>
            </w:r>
            <w:r w:rsidRPr="00C94B7C">
              <w:rPr>
                <w:color w:val="auto"/>
              </w:rPr>
              <w:t xml:space="preserve">etermine the amount paid for each service </w:t>
            </w:r>
            <w:r>
              <w:rPr>
                <w:color w:val="auto"/>
              </w:rPr>
              <w:t>in accordance with</w:t>
            </w:r>
            <w:r w:rsidRPr="00C94B7C">
              <w:rPr>
                <w:color w:val="auto"/>
              </w:rPr>
              <w:t xml:space="preserve"> the state's </w:t>
            </w:r>
            <w:r>
              <w:rPr>
                <w:color w:val="auto"/>
              </w:rPr>
              <w:t xml:space="preserve">policies?  </w:t>
            </w:r>
            <w:ins w:id="1137" w:author="Evan Katz" w:date="2019-06-17T15:37:00Z">
              <w:r w:rsidR="00A50F02">
                <w:rPr>
                  <w:color w:val="auto"/>
                </w:rPr>
                <w:br/>
              </w:r>
            </w:ins>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Yes  </w:t>
            </w:r>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No</w:t>
            </w:r>
            <w:r w:rsidRPr="00AA6BB8">
              <w:t xml:space="preserve"> </w:t>
            </w:r>
            <w:ins w:id="1138" w:author="Evan Katz" w:date="2019-06-17T15:37:00Z">
              <w:r w:rsidR="00A50F02">
                <w:br/>
              </w:r>
            </w:ins>
            <w:r w:rsidRPr="00AA6BB8">
              <w:t xml:space="preserve"> </w:t>
            </w:r>
          </w:p>
          <w:p w14:paraId="696F0A3A" w14:textId="6A9D3377" w:rsidR="00DC35A3" w:rsidRPr="005A5057" w:rsidRDefault="00DC35A3">
            <w:pPr>
              <w:pStyle w:val="Instructions-Bullet-Level1"/>
              <w:numPr>
                <w:ilvl w:val="0"/>
                <w:numId w:val="46"/>
              </w:numPr>
              <w:tabs>
                <w:tab w:val="clear" w:pos="720"/>
                <w:tab w:val="num" w:pos="252"/>
              </w:tabs>
              <w:spacing w:after="0"/>
              <w:ind w:left="252" w:hanging="180"/>
              <w:jc w:val="left"/>
              <w:rPr>
                <w:color w:val="auto"/>
              </w:rPr>
              <w:pPrChange w:id="1139" w:author="Evan Katz" w:date="2019-06-17T15:11:00Z">
                <w:pPr>
                  <w:pStyle w:val="Instructions-Bullet-Level1"/>
                  <w:numPr>
                    <w:numId w:val="46"/>
                  </w:numPr>
                  <w:tabs>
                    <w:tab w:val="clear" w:pos="360"/>
                    <w:tab w:val="num" w:pos="252"/>
                    <w:tab w:val="num" w:pos="720"/>
                  </w:tabs>
                  <w:spacing w:after="0"/>
                  <w:ind w:left="252" w:hanging="180"/>
                </w:pPr>
              </w:pPrChange>
            </w:pPr>
            <w:r>
              <w:rPr>
                <w:color w:val="auto"/>
              </w:rPr>
              <w:t>S</w:t>
            </w:r>
            <w:r w:rsidRPr="00C94B7C">
              <w:rPr>
                <w:color w:val="auto"/>
              </w:rPr>
              <w:t xml:space="preserve">chedule </w:t>
            </w:r>
            <w:r>
              <w:rPr>
                <w:color w:val="auto"/>
              </w:rPr>
              <w:t xml:space="preserve">when services are provided?  </w:t>
            </w:r>
            <w:ins w:id="1140" w:author="Evan Katz" w:date="2019-06-17T15:37:00Z">
              <w:r w:rsidR="00A50F02">
                <w:rPr>
                  <w:color w:val="auto"/>
                </w:rPr>
                <w:br/>
              </w:r>
            </w:ins>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Yes  </w:t>
            </w:r>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No</w:t>
            </w:r>
            <w:r w:rsidRPr="00AA6BB8">
              <w:t xml:space="preserve">  </w:t>
            </w:r>
            <w:ins w:id="1141" w:author="Evan Katz" w:date="2019-06-17T15:37:00Z">
              <w:r w:rsidR="00A50F02">
                <w:br/>
              </w:r>
            </w:ins>
          </w:p>
          <w:p w14:paraId="63E84A48" w14:textId="552ED79B" w:rsidR="00DC35A3" w:rsidRPr="005A5057" w:rsidRDefault="00DC35A3">
            <w:pPr>
              <w:pStyle w:val="Instructions-Bullet-Level1"/>
              <w:numPr>
                <w:ilvl w:val="0"/>
                <w:numId w:val="46"/>
              </w:numPr>
              <w:tabs>
                <w:tab w:val="clear" w:pos="720"/>
                <w:tab w:val="num" w:pos="252"/>
              </w:tabs>
              <w:spacing w:after="0"/>
              <w:ind w:left="252" w:hanging="180"/>
              <w:jc w:val="left"/>
              <w:rPr>
                <w:color w:val="auto"/>
              </w:rPr>
              <w:pPrChange w:id="1142" w:author="Evan Katz" w:date="2019-06-17T15:11:00Z">
                <w:pPr>
                  <w:pStyle w:val="Instructions-Bullet-Level1"/>
                  <w:numPr>
                    <w:numId w:val="46"/>
                  </w:numPr>
                  <w:tabs>
                    <w:tab w:val="clear" w:pos="360"/>
                    <w:tab w:val="num" w:pos="252"/>
                    <w:tab w:val="num" w:pos="720"/>
                  </w:tabs>
                  <w:spacing w:after="0"/>
                  <w:ind w:left="252" w:hanging="180"/>
                </w:pPr>
              </w:pPrChange>
            </w:pPr>
            <w:r>
              <w:rPr>
                <w:color w:val="auto"/>
              </w:rPr>
              <w:t>I</w:t>
            </w:r>
            <w:r w:rsidRPr="00C94B7C">
              <w:rPr>
                <w:color w:val="auto"/>
              </w:rPr>
              <w:t>dentif</w:t>
            </w:r>
            <w:r>
              <w:rPr>
                <w:color w:val="auto"/>
              </w:rPr>
              <w:t>y</w:t>
            </w:r>
            <w:r w:rsidRPr="00C94B7C">
              <w:rPr>
                <w:color w:val="auto"/>
              </w:rPr>
              <w:t xml:space="preserve"> service providers and refer for enrollment</w:t>
            </w:r>
            <w:r>
              <w:rPr>
                <w:color w:val="auto"/>
              </w:rPr>
              <w:t xml:space="preserve">?  </w:t>
            </w:r>
            <w:ins w:id="1143" w:author="Evan Katz" w:date="2019-06-17T15:37:00Z">
              <w:r w:rsidR="00A50F02">
                <w:rPr>
                  <w:color w:val="auto"/>
                </w:rPr>
                <w:br/>
              </w:r>
            </w:ins>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Yes  </w:t>
            </w:r>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No</w:t>
            </w:r>
            <w:r w:rsidRPr="00AA6BB8">
              <w:t xml:space="preserve">  </w:t>
            </w:r>
            <w:ins w:id="1144" w:author="Evan Katz" w:date="2019-06-17T15:38:00Z">
              <w:r w:rsidR="00A50F02">
                <w:br/>
              </w:r>
            </w:ins>
          </w:p>
          <w:p w14:paraId="6176859E" w14:textId="34F70123" w:rsidR="00DC35A3" w:rsidRPr="005A5057" w:rsidRDefault="00DC35A3">
            <w:pPr>
              <w:pStyle w:val="Instructions-Bullet-Level1"/>
              <w:numPr>
                <w:ilvl w:val="0"/>
                <w:numId w:val="46"/>
              </w:numPr>
              <w:tabs>
                <w:tab w:val="clear" w:pos="720"/>
                <w:tab w:val="num" w:pos="252"/>
              </w:tabs>
              <w:spacing w:after="0"/>
              <w:ind w:left="252" w:hanging="180"/>
              <w:jc w:val="left"/>
              <w:rPr>
                <w:color w:val="auto"/>
              </w:rPr>
              <w:pPrChange w:id="1145" w:author="Evan Katz" w:date="2019-06-17T15:11:00Z">
                <w:pPr>
                  <w:pStyle w:val="Instructions-Bullet-Level1"/>
                  <w:numPr>
                    <w:numId w:val="46"/>
                  </w:numPr>
                  <w:tabs>
                    <w:tab w:val="clear" w:pos="360"/>
                    <w:tab w:val="num" w:pos="252"/>
                    <w:tab w:val="num" w:pos="720"/>
                  </w:tabs>
                  <w:spacing w:after="0"/>
                  <w:ind w:left="252" w:hanging="180"/>
                </w:pPr>
              </w:pPrChange>
            </w:pPr>
            <w:r>
              <w:rPr>
                <w:color w:val="auto"/>
              </w:rPr>
              <w:t>R</w:t>
            </w:r>
            <w:r w:rsidRPr="00C94B7C">
              <w:rPr>
                <w:color w:val="auto"/>
              </w:rPr>
              <w:t>eview and approve provider invoices</w:t>
            </w:r>
            <w:r>
              <w:rPr>
                <w:color w:val="auto"/>
              </w:rPr>
              <w:t xml:space="preserve">?  </w:t>
            </w:r>
            <w:ins w:id="1146" w:author="Evan Katz" w:date="2019-06-17T15:38:00Z">
              <w:r w:rsidR="00305CD1">
                <w:rPr>
                  <w:color w:val="auto"/>
                </w:rPr>
                <w:br/>
              </w:r>
            </w:ins>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Yes  </w:t>
            </w:r>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No</w:t>
            </w:r>
            <w:r w:rsidRPr="00AA6BB8">
              <w:t xml:space="preserve">  </w:t>
            </w:r>
          </w:p>
          <w:p w14:paraId="1AF0F9F5" w14:textId="77777777" w:rsidR="00DC35A3" w:rsidRDefault="00DC35A3">
            <w:pPr>
              <w:rPr>
                <w:rFonts w:ascii="Times New Roman" w:hAnsi="Times New Roman"/>
              </w:rPr>
            </w:pPr>
          </w:p>
          <w:p w14:paraId="29B1F3A3" w14:textId="317EE154" w:rsidR="004C6F63" w:rsidRPr="00E96FFD" w:rsidRDefault="004C6F63">
            <w:pPr>
              <w:rPr>
                <w:rFonts w:ascii="Times New Roman" w:hAnsi="Times New Roman"/>
              </w:rPr>
            </w:pPr>
          </w:p>
        </w:tc>
        <w:tc>
          <w:tcPr>
            <w:tcW w:w="3060" w:type="dxa"/>
            <w:tcBorders>
              <w:top w:val="single" w:sz="4" w:space="0" w:color="auto"/>
              <w:bottom w:val="single" w:sz="4" w:space="0" w:color="auto"/>
            </w:tcBorders>
            <w:tcPrChange w:id="1147" w:author="Evan Katz" w:date="2019-06-17T14:42:00Z">
              <w:tcPr>
                <w:tcW w:w="3060" w:type="dxa"/>
                <w:tcBorders>
                  <w:top w:val="single" w:sz="4" w:space="0" w:color="auto"/>
                  <w:bottom w:val="single" w:sz="4" w:space="0" w:color="auto"/>
                </w:tcBorders>
              </w:tcPr>
            </w:tcPrChange>
          </w:tcPr>
          <w:p w14:paraId="2ADC8092" w14:textId="77777777" w:rsidR="00E96FFD" w:rsidRPr="00E96FFD" w:rsidRDefault="003A4EEE">
            <w:pPr>
              <w:rPr>
                <w:rFonts w:ascii="Times New Roman" w:hAnsi="Times New Roman"/>
              </w:rPr>
            </w:pPr>
            <w:r>
              <w:rPr>
                <w:rFonts w:ascii="Times New Roman" w:hAnsi="Times New Roman"/>
              </w:rPr>
              <w:t xml:space="preserve">  </w:t>
            </w:r>
          </w:p>
        </w:tc>
      </w:tr>
      <w:tr w:rsidR="00E96FFD" w:rsidRPr="00E96FFD" w14:paraId="0767683F" w14:textId="77777777" w:rsidTr="0068624C">
        <w:tblPrEx>
          <w:tblW w:w="14040" w:type="dxa"/>
          <w:tblInd w:w="648" w:type="dxa"/>
          <w:tblLayout w:type="fixed"/>
          <w:tblLook w:val="01E0" w:firstRow="1" w:lastRow="1" w:firstColumn="1" w:lastColumn="1" w:noHBand="0" w:noVBand="0"/>
          <w:tblPrExChange w:id="1148"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bottom w:val="single" w:sz="4" w:space="0" w:color="auto"/>
            </w:tcBorders>
            <w:tcPrChange w:id="1149" w:author="Evan Katz" w:date="2019-06-17T14:42:00Z">
              <w:tcPr>
                <w:tcW w:w="2880" w:type="dxa"/>
                <w:tcBorders>
                  <w:top w:val="single" w:sz="4" w:space="0" w:color="auto"/>
                  <w:bottom w:val="single" w:sz="4" w:space="0" w:color="auto"/>
                </w:tcBorders>
              </w:tcPr>
            </w:tcPrChange>
          </w:tcPr>
          <w:p w14:paraId="0ACFF78D" w14:textId="6B971A52" w:rsidR="00E96FFD" w:rsidRPr="00E96FFD" w:rsidRDefault="00E96FFD">
            <w:pPr>
              <w:rPr>
                <w:rFonts w:ascii="Times New Roman" w:hAnsi="Times New Roman"/>
                <w:b/>
              </w:rPr>
            </w:pPr>
            <w:r w:rsidRPr="00E96FFD">
              <w:rPr>
                <w:rFonts w:ascii="Times New Roman" w:hAnsi="Times New Roman"/>
                <w:b/>
              </w:rPr>
              <w:t>E-2-b</w:t>
            </w:r>
            <w:r w:rsidR="00C259ED">
              <w:rPr>
                <w:rFonts w:ascii="Times New Roman" w:hAnsi="Times New Roman"/>
                <w:b/>
              </w:rPr>
              <w:t>-</w:t>
            </w:r>
            <w:r w:rsidRPr="00E96FFD">
              <w:rPr>
                <w:rFonts w:ascii="Times New Roman" w:hAnsi="Times New Roman"/>
                <w:b/>
              </w:rPr>
              <w:t>ii.   Participant-Directed Budget</w:t>
            </w:r>
          </w:p>
          <w:p w14:paraId="67588D60" w14:textId="77777777" w:rsidR="00E96FFD" w:rsidRPr="00E96FFD" w:rsidRDefault="00E96FFD">
            <w:pPr>
              <w:rPr>
                <w:rFonts w:ascii="Times New Roman" w:hAnsi="Times New Roman"/>
                <w:b/>
              </w:rPr>
            </w:pPr>
          </w:p>
          <w:p w14:paraId="4B347BB5" w14:textId="77777777" w:rsidR="00E96FFD" w:rsidRPr="00E96FFD" w:rsidRDefault="00CF7404">
            <w:pPr>
              <w:rPr>
                <w:rFonts w:ascii="Times New Roman" w:hAnsi="Times New Roman"/>
                <w:i/>
              </w:rPr>
            </w:pPr>
            <w:r>
              <w:rPr>
                <w:rFonts w:ascii="Times New Roman" w:hAnsi="Times New Roman"/>
                <w:i/>
              </w:rPr>
              <w:t xml:space="preserve">(Complete </w:t>
            </w:r>
            <w:r w:rsidR="00E96FFD" w:rsidRPr="00E96FFD">
              <w:rPr>
                <w:rFonts w:ascii="Times New Roman" w:hAnsi="Times New Roman"/>
                <w:i/>
              </w:rPr>
              <w:t>only if Budget Authority is indicated in E-1-b.)</w:t>
            </w:r>
          </w:p>
          <w:p w14:paraId="377AB4CF" w14:textId="77777777" w:rsidR="00E96FFD" w:rsidRPr="00E96FFD" w:rsidRDefault="00E96FFD">
            <w:pPr>
              <w:rPr>
                <w:rFonts w:ascii="Times New Roman" w:hAnsi="Times New Roman"/>
                <w:b/>
              </w:rPr>
            </w:pPr>
          </w:p>
        </w:tc>
        <w:tc>
          <w:tcPr>
            <w:tcW w:w="8100" w:type="dxa"/>
            <w:tcBorders>
              <w:top w:val="single" w:sz="4" w:space="0" w:color="auto"/>
              <w:bottom w:val="single" w:sz="4" w:space="0" w:color="auto"/>
            </w:tcBorders>
            <w:tcPrChange w:id="1150" w:author="Evan Katz" w:date="2019-06-17T14:42:00Z">
              <w:tcPr>
                <w:tcW w:w="8100" w:type="dxa"/>
                <w:tcBorders>
                  <w:top w:val="single" w:sz="4" w:space="0" w:color="auto"/>
                  <w:bottom w:val="single" w:sz="4" w:space="0" w:color="auto"/>
                </w:tcBorders>
              </w:tcPr>
            </w:tcPrChange>
          </w:tcPr>
          <w:p w14:paraId="79772BCF" w14:textId="77777777" w:rsidR="00242CA2" w:rsidRDefault="00463E7B">
            <w:pPr>
              <w:rPr>
                <w:rFonts w:ascii="Times New Roman" w:hAnsi="Times New Roman"/>
              </w:rPr>
            </w:pPr>
            <w:r>
              <w:rPr>
                <w:rFonts w:ascii="Times New Roman" w:hAnsi="Times New Roman"/>
              </w:rPr>
              <w:t>Does the state specify:</w:t>
            </w:r>
          </w:p>
          <w:p w14:paraId="6BD89065" w14:textId="02F37914" w:rsidR="00242CA2" w:rsidRPr="00242CA2" w:rsidRDefault="00463E7B">
            <w:pPr>
              <w:numPr>
                <w:ilvl w:val="0"/>
                <w:numId w:val="47"/>
              </w:numPr>
              <w:tabs>
                <w:tab w:val="clear" w:pos="720"/>
                <w:tab w:val="num" w:pos="252"/>
              </w:tabs>
              <w:ind w:left="252" w:hanging="180"/>
              <w:rPr>
                <w:rFonts w:ascii="Times New Roman" w:hAnsi="Times New Roman"/>
              </w:rPr>
              <w:pPrChange w:id="1151" w:author="Evan Katz" w:date="2019-06-17T15:11:00Z">
                <w:pPr>
                  <w:numPr>
                    <w:numId w:val="47"/>
                  </w:numPr>
                  <w:tabs>
                    <w:tab w:val="num" w:pos="252"/>
                    <w:tab w:val="num" w:pos="720"/>
                  </w:tabs>
                  <w:ind w:left="252" w:hanging="180"/>
                </w:pPr>
              </w:pPrChange>
            </w:pPr>
            <w:r>
              <w:rPr>
                <w:rFonts w:ascii="Times New Roman" w:hAnsi="Times New Roman"/>
              </w:rPr>
              <w:t xml:space="preserve">The basis of the method for </w:t>
            </w:r>
            <w:r w:rsidR="00242CA2" w:rsidRPr="00242CA2">
              <w:rPr>
                <w:rFonts w:ascii="Times New Roman" w:hAnsi="Times New Roman"/>
              </w:rPr>
              <w:t>determining</w:t>
            </w:r>
            <w:r w:rsidR="00242CA2">
              <w:rPr>
                <w:rFonts w:ascii="Times New Roman" w:hAnsi="Times New Roman"/>
              </w:rPr>
              <w:t xml:space="preserve"> the participant directed budget</w:t>
            </w:r>
            <w:r>
              <w:rPr>
                <w:rFonts w:ascii="Times New Roman" w:hAnsi="Times New Roman"/>
              </w:rPr>
              <w:t>?</w:t>
            </w:r>
            <w:r w:rsidR="009F3270">
              <w:rPr>
                <w:rFonts w:ascii="Times New Roman" w:hAnsi="Times New Roman"/>
              </w:rPr>
              <w:t xml:space="preserve"> </w:t>
            </w:r>
            <w:r w:rsidR="00803AC4">
              <w:rPr>
                <w:rFonts w:ascii="Times New Roman" w:hAnsi="Times New Roman"/>
              </w:rPr>
              <w:t xml:space="preserve">     </w:t>
            </w:r>
            <w:r w:rsidR="009F3270">
              <w:rPr>
                <w:rFonts w:ascii="Times New Roman" w:hAnsi="Times New Roman"/>
              </w:rPr>
              <w:t xml:space="preserve">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No</w:t>
            </w:r>
            <w:ins w:id="1152" w:author="Evan Katz" w:date="2019-06-17T15:38:00Z">
              <w:r w:rsidR="00305CD1">
                <w:rPr>
                  <w:rFonts w:ascii="Times New Roman" w:hAnsi="Times New Roman"/>
                </w:rPr>
                <w:br/>
              </w:r>
            </w:ins>
          </w:p>
          <w:p w14:paraId="6E28579E" w14:textId="68485E4F" w:rsidR="00242CA2" w:rsidRPr="00242CA2" w:rsidRDefault="00B43B88">
            <w:pPr>
              <w:numPr>
                <w:ilvl w:val="0"/>
                <w:numId w:val="47"/>
              </w:numPr>
              <w:tabs>
                <w:tab w:val="clear" w:pos="720"/>
                <w:tab w:val="num" w:pos="252"/>
              </w:tabs>
              <w:ind w:left="252" w:hanging="180"/>
              <w:rPr>
                <w:rFonts w:ascii="Times New Roman" w:hAnsi="Times New Roman"/>
              </w:rPr>
              <w:pPrChange w:id="1153" w:author="Evan Katz" w:date="2019-06-17T15:11:00Z">
                <w:pPr>
                  <w:numPr>
                    <w:numId w:val="47"/>
                  </w:numPr>
                  <w:tabs>
                    <w:tab w:val="num" w:pos="252"/>
                    <w:tab w:val="num" w:pos="720"/>
                  </w:tabs>
                  <w:ind w:left="252" w:hanging="180"/>
                </w:pPr>
              </w:pPrChange>
            </w:pPr>
            <w:r>
              <w:rPr>
                <w:rFonts w:ascii="Times New Roman" w:hAnsi="Times New Roman"/>
              </w:rPr>
              <w:t>How t</w:t>
            </w:r>
            <w:r w:rsidR="00242CA2" w:rsidRPr="00242CA2">
              <w:rPr>
                <w:rFonts w:ascii="Times New Roman" w:hAnsi="Times New Roman"/>
              </w:rPr>
              <w:t>he method is rooted in the participant’s service plan, Appendix C-4 (if applicable), or an alternative approach that is based on reli</w:t>
            </w:r>
            <w:r w:rsidR="00463E7B">
              <w:rPr>
                <w:rFonts w:ascii="Times New Roman" w:hAnsi="Times New Roman"/>
              </w:rPr>
              <w:t>able cost-estimating techniques?</w:t>
            </w:r>
            <w:r w:rsidR="009F3270">
              <w:rPr>
                <w:rFonts w:ascii="Times New Roman" w:hAnsi="Times New Roman"/>
              </w:rPr>
              <w:t xml:space="preserve"> </w:t>
            </w:r>
            <w:ins w:id="1154" w:author="Evan Katz" w:date="2019-06-17T15:38:00Z">
              <w:r w:rsidR="00305CD1">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No</w:t>
            </w:r>
            <w:ins w:id="1155" w:author="Evan Katz" w:date="2019-06-17T15:38:00Z">
              <w:r w:rsidR="00305CD1">
                <w:rPr>
                  <w:rFonts w:ascii="Times New Roman" w:hAnsi="Times New Roman"/>
                </w:rPr>
                <w:br/>
              </w:r>
            </w:ins>
          </w:p>
          <w:p w14:paraId="1CB63C04" w14:textId="60CF5680" w:rsidR="00242CA2" w:rsidRPr="00242CA2" w:rsidRDefault="00463E7B">
            <w:pPr>
              <w:numPr>
                <w:ilvl w:val="0"/>
                <w:numId w:val="47"/>
              </w:numPr>
              <w:tabs>
                <w:tab w:val="clear" w:pos="720"/>
                <w:tab w:val="num" w:pos="252"/>
              </w:tabs>
              <w:ind w:left="252" w:hanging="180"/>
              <w:rPr>
                <w:rFonts w:ascii="Times New Roman" w:hAnsi="Times New Roman"/>
              </w:rPr>
              <w:pPrChange w:id="1156" w:author="Evan Katz" w:date="2019-06-17T15:11:00Z">
                <w:pPr>
                  <w:numPr>
                    <w:numId w:val="47"/>
                  </w:numPr>
                  <w:tabs>
                    <w:tab w:val="num" w:pos="252"/>
                    <w:tab w:val="num" w:pos="720"/>
                  </w:tabs>
                  <w:ind w:left="252" w:hanging="180"/>
                </w:pPr>
              </w:pPrChange>
            </w:pPr>
            <w:r>
              <w:rPr>
                <w:rFonts w:ascii="Times New Roman" w:hAnsi="Times New Roman"/>
              </w:rPr>
              <w:t>That w</w:t>
            </w:r>
            <w:r w:rsidR="00DC35A3">
              <w:rPr>
                <w:rFonts w:ascii="Times New Roman" w:hAnsi="Times New Roman"/>
              </w:rPr>
              <w:t xml:space="preserve">hen </w:t>
            </w:r>
            <w:r w:rsidR="00242CA2" w:rsidRPr="00242CA2">
              <w:rPr>
                <w:rFonts w:ascii="Times New Roman" w:hAnsi="Times New Roman"/>
              </w:rPr>
              <w:t xml:space="preserve">the method provides that the budget may vary based on additional factors, the factors </w:t>
            </w:r>
            <w:r w:rsidR="00DC35A3">
              <w:rPr>
                <w:rFonts w:ascii="Times New Roman" w:hAnsi="Times New Roman"/>
              </w:rPr>
              <w:t xml:space="preserve">that are used </w:t>
            </w:r>
            <w:r w:rsidR="00242CA2" w:rsidRPr="00242CA2">
              <w:rPr>
                <w:rFonts w:ascii="Times New Roman" w:hAnsi="Times New Roman"/>
              </w:rPr>
              <w:t>and how they a</w:t>
            </w:r>
            <w:r w:rsidR="00DC35A3">
              <w:rPr>
                <w:rFonts w:ascii="Times New Roman" w:hAnsi="Times New Roman"/>
              </w:rPr>
              <w:t>ffect the budge</w:t>
            </w:r>
            <w:r>
              <w:rPr>
                <w:rFonts w:ascii="Times New Roman" w:hAnsi="Times New Roman"/>
              </w:rPr>
              <w:t>t?</w:t>
            </w:r>
            <w:r w:rsidR="009F3270">
              <w:rPr>
                <w:rFonts w:ascii="Times New Roman" w:hAnsi="Times New Roman"/>
              </w:rPr>
              <w:t xml:space="preserve">  </w:t>
            </w:r>
            <w:r w:rsidR="00803AC4">
              <w:rPr>
                <w:rFonts w:ascii="Times New Roman" w:hAnsi="Times New Roman"/>
              </w:rPr>
              <w:t xml:space="preserve">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No</w:t>
            </w:r>
            <w:ins w:id="1157" w:author="Evan Katz" w:date="2019-06-17T15:38:00Z">
              <w:r w:rsidR="00305CD1">
                <w:rPr>
                  <w:rFonts w:ascii="Times New Roman" w:hAnsi="Times New Roman"/>
                </w:rPr>
                <w:br/>
              </w:r>
            </w:ins>
          </w:p>
          <w:p w14:paraId="1629236C" w14:textId="0D3658A0" w:rsidR="00242CA2" w:rsidRPr="00242CA2" w:rsidRDefault="00242CA2">
            <w:pPr>
              <w:numPr>
                <w:ilvl w:val="0"/>
                <w:numId w:val="47"/>
              </w:numPr>
              <w:tabs>
                <w:tab w:val="clear" w:pos="720"/>
                <w:tab w:val="num" w:pos="252"/>
              </w:tabs>
              <w:ind w:left="252" w:hanging="180"/>
              <w:rPr>
                <w:rFonts w:ascii="Times New Roman" w:hAnsi="Times New Roman"/>
              </w:rPr>
              <w:pPrChange w:id="1158" w:author="Evan Katz" w:date="2019-06-17T15:11:00Z">
                <w:pPr>
                  <w:numPr>
                    <w:numId w:val="47"/>
                  </w:numPr>
                  <w:tabs>
                    <w:tab w:val="num" w:pos="252"/>
                    <w:tab w:val="num" w:pos="720"/>
                  </w:tabs>
                  <w:ind w:left="252" w:hanging="180"/>
                </w:pPr>
              </w:pPrChange>
            </w:pPr>
            <w:r>
              <w:rPr>
                <w:rFonts w:ascii="Times New Roman" w:hAnsi="Times New Roman"/>
              </w:rPr>
              <w:t>How t</w:t>
            </w:r>
            <w:r w:rsidRPr="00242CA2">
              <w:rPr>
                <w:rFonts w:ascii="Times New Roman" w:hAnsi="Times New Roman"/>
              </w:rPr>
              <w:t>he method is applied consiste</w:t>
            </w:r>
            <w:r w:rsidR="00463E7B">
              <w:rPr>
                <w:rFonts w:ascii="Times New Roman" w:hAnsi="Times New Roman"/>
              </w:rPr>
              <w:t>ntly to each waiver participant?</w:t>
            </w:r>
            <w:r w:rsidR="009F3270">
              <w:rPr>
                <w:rFonts w:ascii="Times New Roman" w:hAnsi="Times New Roman"/>
              </w:rPr>
              <w:t xml:space="preserve">  </w:t>
            </w:r>
            <w:r w:rsidR="00803AC4">
              <w:rPr>
                <w:rFonts w:ascii="Times New Roman" w:hAnsi="Times New Roman"/>
              </w:rPr>
              <w:t xml:space="preserve">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No</w:t>
            </w:r>
            <w:ins w:id="1159" w:author="Evan Katz" w:date="2019-06-17T15:38:00Z">
              <w:r w:rsidR="00305CD1">
                <w:rPr>
                  <w:rFonts w:ascii="Times New Roman" w:hAnsi="Times New Roman"/>
                </w:rPr>
                <w:br/>
              </w:r>
            </w:ins>
          </w:p>
          <w:p w14:paraId="4340A207" w14:textId="77777777" w:rsidR="007C2827" w:rsidRDefault="00242CA2">
            <w:pPr>
              <w:numPr>
                <w:ilvl w:val="0"/>
                <w:numId w:val="47"/>
              </w:numPr>
              <w:tabs>
                <w:tab w:val="clear" w:pos="720"/>
                <w:tab w:val="num" w:pos="252"/>
              </w:tabs>
              <w:ind w:left="252" w:hanging="180"/>
              <w:rPr>
                <w:rFonts w:ascii="Times New Roman" w:hAnsi="Times New Roman"/>
              </w:rPr>
              <w:pPrChange w:id="1160" w:author="Evan Katz" w:date="2019-06-17T15:11:00Z">
                <w:pPr>
                  <w:numPr>
                    <w:numId w:val="47"/>
                  </w:numPr>
                  <w:tabs>
                    <w:tab w:val="num" w:pos="252"/>
                    <w:tab w:val="num" w:pos="720"/>
                  </w:tabs>
                  <w:ind w:left="252" w:hanging="180"/>
                </w:pPr>
              </w:pPrChange>
            </w:pPr>
            <w:r>
              <w:rPr>
                <w:rFonts w:ascii="Times New Roman" w:hAnsi="Times New Roman"/>
              </w:rPr>
              <w:t>How i</w:t>
            </w:r>
            <w:r w:rsidRPr="00242CA2">
              <w:rPr>
                <w:rFonts w:ascii="Times New Roman" w:hAnsi="Times New Roman"/>
              </w:rPr>
              <w:t xml:space="preserve">nformation about the budget methodology is </w:t>
            </w:r>
            <w:r w:rsidR="00463E7B">
              <w:rPr>
                <w:rFonts w:ascii="Times New Roman" w:hAnsi="Times New Roman"/>
              </w:rPr>
              <w:t>made available to the public?</w:t>
            </w:r>
            <w:r w:rsidR="009F3270">
              <w:rPr>
                <w:rFonts w:ascii="Times New Roman" w:hAnsi="Times New Roman"/>
              </w:rPr>
              <w:t xml:space="preserve">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9F3270"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9F3270" w:rsidRPr="00EE7731">
              <w:rPr>
                <w:rFonts w:ascii="Times New Roman" w:hAnsi="Times New Roman"/>
              </w:rPr>
              <w:t xml:space="preserve">  No</w:t>
            </w:r>
          </w:p>
          <w:p w14:paraId="2194BE70" w14:textId="77777777" w:rsidR="00463E7B" w:rsidRDefault="00463E7B">
            <w:pPr>
              <w:rPr>
                <w:rFonts w:ascii="Times New Roman" w:hAnsi="Times New Roman"/>
              </w:rPr>
            </w:pPr>
          </w:p>
          <w:p w14:paraId="625A84A2" w14:textId="200B4819" w:rsidR="00B43B88" w:rsidRPr="00B43B88" w:rsidRDefault="00B43B88">
            <w:pPr>
              <w:rPr>
                <w:rFonts w:ascii="Times New Roman" w:hAnsi="Times New Roman"/>
                <w:i/>
              </w:rPr>
            </w:pPr>
          </w:p>
        </w:tc>
        <w:tc>
          <w:tcPr>
            <w:tcW w:w="3060" w:type="dxa"/>
            <w:tcBorders>
              <w:top w:val="single" w:sz="4" w:space="0" w:color="auto"/>
              <w:bottom w:val="single" w:sz="4" w:space="0" w:color="auto"/>
            </w:tcBorders>
            <w:tcPrChange w:id="1161" w:author="Evan Katz" w:date="2019-06-17T14:42:00Z">
              <w:tcPr>
                <w:tcW w:w="3060" w:type="dxa"/>
                <w:tcBorders>
                  <w:top w:val="single" w:sz="4" w:space="0" w:color="auto"/>
                  <w:bottom w:val="single" w:sz="4" w:space="0" w:color="auto"/>
                </w:tcBorders>
              </w:tcPr>
            </w:tcPrChange>
          </w:tcPr>
          <w:p w14:paraId="459F32A9" w14:textId="77777777" w:rsidR="00E96FFD" w:rsidRPr="00E96FFD" w:rsidRDefault="00E96FFD">
            <w:pPr>
              <w:rPr>
                <w:rFonts w:ascii="Times New Roman" w:hAnsi="Times New Roman"/>
              </w:rPr>
            </w:pPr>
          </w:p>
        </w:tc>
      </w:tr>
      <w:tr w:rsidR="00E96FFD" w:rsidRPr="00E96FFD" w14:paraId="6B10B2FE" w14:textId="77777777" w:rsidTr="0068624C">
        <w:tblPrEx>
          <w:tblW w:w="14040" w:type="dxa"/>
          <w:tblInd w:w="648" w:type="dxa"/>
          <w:tblLayout w:type="fixed"/>
          <w:tblLook w:val="01E0" w:firstRow="1" w:lastRow="1" w:firstColumn="1" w:lastColumn="1" w:noHBand="0" w:noVBand="0"/>
          <w:tblPrExChange w:id="1162"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bottom w:val="single" w:sz="4" w:space="0" w:color="auto"/>
            </w:tcBorders>
            <w:tcPrChange w:id="1163" w:author="Evan Katz" w:date="2019-06-17T14:42:00Z">
              <w:tcPr>
                <w:tcW w:w="2880" w:type="dxa"/>
                <w:tcBorders>
                  <w:top w:val="single" w:sz="4" w:space="0" w:color="auto"/>
                  <w:bottom w:val="single" w:sz="4" w:space="0" w:color="auto"/>
                </w:tcBorders>
              </w:tcPr>
            </w:tcPrChange>
          </w:tcPr>
          <w:p w14:paraId="2516ED1D" w14:textId="6BD9A2DF" w:rsidR="00E96FFD" w:rsidRPr="00E96FFD" w:rsidRDefault="00E96FFD">
            <w:pPr>
              <w:rPr>
                <w:rFonts w:ascii="Times New Roman" w:hAnsi="Times New Roman"/>
                <w:b/>
              </w:rPr>
            </w:pPr>
            <w:r w:rsidRPr="00E96FFD">
              <w:rPr>
                <w:rFonts w:ascii="Times New Roman" w:hAnsi="Times New Roman"/>
                <w:b/>
              </w:rPr>
              <w:t>E-2-b</w:t>
            </w:r>
            <w:r w:rsidR="00C259ED">
              <w:rPr>
                <w:rFonts w:ascii="Times New Roman" w:hAnsi="Times New Roman"/>
                <w:b/>
              </w:rPr>
              <w:t>-</w:t>
            </w:r>
            <w:r w:rsidRPr="00E96FFD">
              <w:rPr>
                <w:rFonts w:ascii="Times New Roman" w:hAnsi="Times New Roman"/>
                <w:b/>
              </w:rPr>
              <w:t xml:space="preserve">iii.  Informing Participant of Budget Amount </w:t>
            </w:r>
          </w:p>
          <w:p w14:paraId="7B933C29" w14:textId="77777777" w:rsidR="00E96FFD" w:rsidRPr="00E96FFD" w:rsidRDefault="00E96FFD">
            <w:pPr>
              <w:rPr>
                <w:rFonts w:ascii="Times New Roman" w:hAnsi="Times New Roman"/>
                <w:b/>
              </w:rPr>
            </w:pPr>
          </w:p>
          <w:p w14:paraId="5A77EDCC" w14:textId="77777777" w:rsidR="00E96FFD" w:rsidRPr="00E96FFD" w:rsidRDefault="00CF7404">
            <w:pPr>
              <w:rPr>
                <w:rFonts w:ascii="Times New Roman" w:hAnsi="Times New Roman"/>
                <w:i/>
              </w:rPr>
            </w:pPr>
            <w:r>
              <w:rPr>
                <w:rFonts w:ascii="Times New Roman" w:hAnsi="Times New Roman"/>
                <w:i/>
              </w:rPr>
              <w:t xml:space="preserve"> (Complete </w:t>
            </w:r>
            <w:r w:rsidR="00E96FFD" w:rsidRPr="00E96FFD">
              <w:rPr>
                <w:rFonts w:ascii="Times New Roman" w:hAnsi="Times New Roman"/>
                <w:i/>
              </w:rPr>
              <w:t>if Budget Authority is indicated in E-1-b.)</w:t>
            </w:r>
          </w:p>
          <w:p w14:paraId="45EAA385" w14:textId="77777777" w:rsidR="00E96FFD" w:rsidRPr="00E96FFD" w:rsidRDefault="00E96FFD">
            <w:pPr>
              <w:rPr>
                <w:rFonts w:ascii="Times New Roman" w:hAnsi="Times New Roman"/>
              </w:rPr>
              <w:pPrChange w:id="1164" w:author="Evan Katz" w:date="2019-06-17T15:11:00Z">
                <w:pPr>
                  <w:jc w:val="both"/>
                </w:pPr>
              </w:pPrChange>
            </w:pPr>
          </w:p>
        </w:tc>
        <w:tc>
          <w:tcPr>
            <w:tcW w:w="8100" w:type="dxa"/>
            <w:tcBorders>
              <w:top w:val="single" w:sz="4" w:space="0" w:color="auto"/>
              <w:bottom w:val="single" w:sz="4" w:space="0" w:color="auto"/>
            </w:tcBorders>
            <w:tcPrChange w:id="1165" w:author="Evan Katz" w:date="2019-06-17T14:42:00Z">
              <w:tcPr>
                <w:tcW w:w="8100" w:type="dxa"/>
                <w:tcBorders>
                  <w:top w:val="single" w:sz="4" w:space="0" w:color="auto"/>
                  <w:bottom w:val="single" w:sz="4" w:space="0" w:color="auto"/>
                </w:tcBorders>
              </w:tcPr>
            </w:tcPrChange>
          </w:tcPr>
          <w:p w14:paraId="558FFB2F" w14:textId="77777777" w:rsidR="00E96FFD" w:rsidRDefault="00CF7404">
            <w:pPr>
              <w:rPr>
                <w:rFonts w:ascii="Times New Roman" w:hAnsi="Times New Roman"/>
              </w:rPr>
            </w:pPr>
            <w:r>
              <w:rPr>
                <w:rFonts w:ascii="Times New Roman" w:hAnsi="Times New Roman"/>
              </w:rPr>
              <w:t>Does the state describe</w:t>
            </w:r>
            <w:r w:rsidR="00E96FFD" w:rsidRPr="00E96FFD">
              <w:rPr>
                <w:rFonts w:ascii="Times New Roman" w:hAnsi="Times New Roman"/>
              </w:rPr>
              <w:t>:</w:t>
            </w:r>
          </w:p>
          <w:p w14:paraId="0FA41A10" w14:textId="19B74E33" w:rsidR="00E96FFD" w:rsidRPr="00E96FFD" w:rsidRDefault="00E96FFD">
            <w:pPr>
              <w:numPr>
                <w:ilvl w:val="0"/>
                <w:numId w:val="48"/>
              </w:numPr>
              <w:tabs>
                <w:tab w:val="clear" w:pos="720"/>
                <w:tab w:val="num" w:pos="252"/>
              </w:tabs>
              <w:ind w:left="252" w:hanging="180"/>
              <w:rPr>
                <w:rFonts w:ascii="Times New Roman" w:hAnsi="Times New Roman"/>
              </w:rPr>
              <w:pPrChange w:id="1166" w:author="Evan Katz" w:date="2019-06-17T15:11:00Z">
                <w:pPr>
                  <w:numPr>
                    <w:numId w:val="48"/>
                  </w:numPr>
                  <w:tabs>
                    <w:tab w:val="num" w:pos="252"/>
                    <w:tab w:val="num" w:pos="720"/>
                  </w:tabs>
                  <w:ind w:left="252" w:hanging="180"/>
                </w:pPr>
              </w:pPrChange>
            </w:pPr>
            <w:r w:rsidRPr="00E96FFD">
              <w:rPr>
                <w:rFonts w:ascii="Times New Roman" w:hAnsi="Times New Roman"/>
              </w:rPr>
              <w:t xml:space="preserve">How </w:t>
            </w:r>
            <w:r w:rsidR="00CF7404">
              <w:rPr>
                <w:rFonts w:ascii="Times New Roman" w:hAnsi="Times New Roman"/>
              </w:rPr>
              <w:t xml:space="preserve">the </w:t>
            </w:r>
            <w:r w:rsidRPr="00E96FFD">
              <w:rPr>
                <w:rFonts w:ascii="Times New Roman" w:hAnsi="Times New Roman"/>
              </w:rPr>
              <w:t>participant</w:t>
            </w:r>
            <w:r w:rsidR="00CF7404">
              <w:rPr>
                <w:rFonts w:ascii="Times New Roman" w:hAnsi="Times New Roman"/>
              </w:rPr>
              <w:t xml:space="preserve"> is</w:t>
            </w:r>
            <w:r w:rsidRPr="00E96FFD">
              <w:rPr>
                <w:rFonts w:ascii="Times New Roman" w:hAnsi="Times New Roman"/>
              </w:rPr>
              <w:t xml:space="preserve"> informed of the budget amount befor</w:t>
            </w:r>
            <w:r w:rsidR="00CF7404">
              <w:rPr>
                <w:rFonts w:ascii="Times New Roman" w:hAnsi="Times New Roman"/>
              </w:rPr>
              <w:t xml:space="preserve">e the service plan is finalized?  </w:t>
            </w:r>
            <w:ins w:id="1167" w:author="Evan Katz" w:date="2019-06-17T15:38:00Z">
              <w:r w:rsidR="00305CD1">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CF740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CF7404"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CF740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CF7404" w:rsidRPr="00EE7731">
              <w:rPr>
                <w:rFonts w:ascii="Times New Roman" w:hAnsi="Times New Roman"/>
              </w:rPr>
              <w:t xml:space="preserve">  No</w:t>
            </w:r>
            <w:ins w:id="1168" w:author="Evan Katz" w:date="2019-06-17T15:38:00Z">
              <w:r w:rsidR="00305CD1">
                <w:rPr>
                  <w:rFonts w:ascii="Times New Roman" w:hAnsi="Times New Roman"/>
                </w:rPr>
                <w:br/>
              </w:r>
            </w:ins>
          </w:p>
          <w:p w14:paraId="25887F14" w14:textId="283FB187" w:rsidR="00E96FFD" w:rsidRPr="00E96FFD" w:rsidRDefault="00E96FFD">
            <w:pPr>
              <w:numPr>
                <w:ilvl w:val="0"/>
                <w:numId w:val="48"/>
              </w:numPr>
              <w:tabs>
                <w:tab w:val="clear" w:pos="720"/>
                <w:tab w:val="num" w:pos="252"/>
              </w:tabs>
              <w:ind w:left="252" w:hanging="180"/>
              <w:rPr>
                <w:rFonts w:ascii="Times New Roman" w:hAnsi="Times New Roman"/>
              </w:rPr>
              <w:pPrChange w:id="1169" w:author="Evan Katz" w:date="2019-06-17T15:11:00Z">
                <w:pPr>
                  <w:numPr>
                    <w:numId w:val="48"/>
                  </w:numPr>
                  <w:tabs>
                    <w:tab w:val="num" w:pos="252"/>
                    <w:tab w:val="num" w:pos="720"/>
                  </w:tabs>
                  <w:ind w:left="252" w:hanging="180"/>
                </w:pPr>
              </w:pPrChange>
            </w:pPr>
            <w:r w:rsidRPr="00E96FFD">
              <w:rPr>
                <w:rFonts w:ascii="Times New Roman" w:hAnsi="Times New Roman"/>
              </w:rPr>
              <w:t>How the waiver provides for procedures for the participant to request an adjustment in the budget</w:t>
            </w:r>
            <w:r w:rsidR="00CF7404">
              <w:rPr>
                <w:rFonts w:ascii="Times New Roman" w:hAnsi="Times New Roman"/>
              </w:rPr>
              <w:t xml:space="preserve">?  </w:t>
            </w:r>
            <w:ins w:id="1170" w:author="Evan Katz" w:date="2019-06-17T15:38:00Z">
              <w:r w:rsidR="00305CD1">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CF740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CF7404"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CF740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CF7404" w:rsidRPr="00EE7731">
              <w:rPr>
                <w:rFonts w:ascii="Times New Roman" w:hAnsi="Times New Roman"/>
              </w:rPr>
              <w:t xml:space="preserve">  No</w:t>
            </w:r>
            <w:ins w:id="1171" w:author="Evan Katz" w:date="2019-06-17T15:38:00Z">
              <w:r w:rsidR="00305CD1">
                <w:rPr>
                  <w:rFonts w:ascii="Times New Roman" w:hAnsi="Times New Roman"/>
                </w:rPr>
                <w:br/>
              </w:r>
            </w:ins>
          </w:p>
          <w:p w14:paraId="007FDCA4" w14:textId="641A5EA8" w:rsidR="00E96FFD" w:rsidRPr="00E96FFD" w:rsidRDefault="00E96FFD">
            <w:pPr>
              <w:numPr>
                <w:ilvl w:val="0"/>
                <w:numId w:val="48"/>
              </w:numPr>
              <w:tabs>
                <w:tab w:val="clear" w:pos="720"/>
                <w:tab w:val="num" w:pos="252"/>
              </w:tabs>
              <w:ind w:left="252" w:hanging="180"/>
              <w:rPr>
                <w:rFonts w:ascii="Times New Roman" w:hAnsi="Times New Roman"/>
                <w:b/>
              </w:rPr>
              <w:pPrChange w:id="1172" w:author="Evan Katz" w:date="2019-06-17T15:11:00Z">
                <w:pPr>
                  <w:numPr>
                    <w:numId w:val="48"/>
                  </w:numPr>
                  <w:tabs>
                    <w:tab w:val="num" w:pos="252"/>
                    <w:tab w:val="num" w:pos="720"/>
                  </w:tabs>
                  <w:ind w:left="252" w:hanging="180"/>
                </w:pPr>
              </w:pPrChange>
            </w:pPr>
            <w:r w:rsidRPr="00E96FFD">
              <w:rPr>
                <w:rFonts w:ascii="Times New Roman" w:hAnsi="Times New Roman"/>
              </w:rPr>
              <w:t xml:space="preserve">How participants are afforded the opportunity to request a </w:t>
            </w:r>
            <w:r w:rsidR="003854B4">
              <w:rPr>
                <w:rFonts w:ascii="Times New Roman" w:hAnsi="Times New Roman"/>
              </w:rPr>
              <w:t>f</w:t>
            </w:r>
            <w:r w:rsidRPr="00E96FFD">
              <w:rPr>
                <w:rFonts w:ascii="Times New Roman" w:hAnsi="Times New Roman"/>
              </w:rPr>
              <w:t xml:space="preserve">air </w:t>
            </w:r>
            <w:r w:rsidR="003854B4">
              <w:rPr>
                <w:rFonts w:ascii="Times New Roman" w:hAnsi="Times New Roman"/>
              </w:rPr>
              <w:t>h</w:t>
            </w:r>
            <w:r w:rsidRPr="00E96FFD">
              <w:rPr>
                <w:rFonts w:ascii="Times New Roman" w:hAnsi="Times New Roman"/>
              </w:rPr>
              <w:t xml:space="preserve">earing when </w:t>
            </w:r>
            <w:r w:rsidR="00CF7404">
              <w:rPr>
                <w:rFonts w:ascii="Times New Roman" w:hAnsi="Times New Roman"/>
              </w:rPr>
              <w:t>the participant’s request for a budget</w:t>
            </w:r>
            <w:r w:rsidRPr="00E96FFD">
              <w:rPr>
                <w:rFonts w:ascii="Times New Roman" w:hAnsi="Times New Roman"/>
              </w:rPr>
              <w:t xml:space="preserve"> adjustment </w:t>
            </w:r>
            <w:r w:rsidR="00CF7404">
              <w:rPr>
                <w:rFonts w:ascii="Times New Roman" w:hAnsi="Times New Roman"/>
              </w:rPr>
              <w:t xml:space="preserve">is denied </w:t>
            </w:r>
            <w:r w:rsidRPr="00E96FFD">
              <w:rPr>
                <w:rFonts w:ascii="Times New Roman" w:hAnsi="Times New Roman"/>
              </w:rPr>
              <w:t>or the amount of the budget is reduced</w:t>
            </w:r>
            <w:r w:rsidR="00CF7404">
              <w:rPr>
                <w:rFonts w:ascii="Times New Roman" w:hAnsi="Times New Roman"/>
              </w:rPr>
              <w:t xml:space="preserve">?  </w:t>
            </w:r>
            <w:ins w:id="1173" w:author="Evan Katz" w:date="2019-06-17T15:38:00Z">
              <w:r w:rsidR="00305CD1">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CF740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CF7404"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CF740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CF7404" w:rsidRPr="00EE7731">
              <w:rPr>
                <w:rFonts w:ascii="Times New Roman" w:hAnsi="Times New Roman"/>
              </w:rPr>
              <w:t xml:space="preserve">  No</w:t>
            </w:r>
            <w:ins w:id="1174" w:author="Evan Katz" w:date="2019-06-17T14:47:00Z">
              <w:r w:rsidR="002A4119">
                <w:rPr>
                  <w:rFonts w:ascii="Times New Roman" w:hAnsi="Times New Roman"/>
                </w:rPr>
                <w:br/>
              </w:r>
            </w:ins>
          </w:p>
        </w:tc>
        <w:tc>
          <w:tcPr>
            <w:tcW w:w="3060" w:type="dxa"/>
            <w:tcBorders>
              <w:top w:val="single" w:sz="4" w:space="0" w:color="auto"/>
              <w:bottom w:val="single" w:sz="4" w:space="0" w:color="auto"/>
            </w:tcBorders>
            <w:tcPrChange w:id="1175" w:author="Evan Katz" w:date="2019-06-17T14:42:00Z">
              <w:tcPr>
                <w:tcW w:w="3060" w:type="dxa"/>
                <w:tcBorders>
                  <w:top w:val="single" w:sz="4" w:space="0" w:color="auto"/>
                  <w:bottom w:val="single" w:sz="4" w:space="0" w:color="auto"/>
                </w:tcBorders>
              </w:tcPr>
            </w:tcPrChange>
          </w:tcPr>
          <w:p w14:paraId="44401FCC" w14:textId="77777777" w:rsidR="00E96FFD" w:rsidRPr="00E96FFD" w:rsidRDefault="00E96FFD">
            <w:pPr>
              <w:rPr>
                <w:rFonts w:ascii="Times New Roman" w:hAnsi="Times New Roman"/>
              </w:rPr>
            </w:pPr>
          </w:p>
        </w:tc>
      </w:tr>
      <w:tr w:rsidR="00E96FFD" w:rsidRPr="00E96FFD" w14:paraId="5A12A8B3" w14:textId="77777777" w:rsidTr="0068624C">
        <w:tblPrEx>
          <w:tblW w:w="14040" w:type="dxa"/>
          <w:tblInd w:w="648" w:type="dxa"/>
          <w:tblLayout w:type="fixed"/>
          <w:tblLook w:val="01E0" w:firstRow="1" w:lastRow="1" w:firstColumn="1" w:lastColumn="1" w:noHBand="0" w:noVBand="0"/>
          <w:tblPrExChange w:id="1176"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bottom w:val="single" w:sz="4" w:space="0" w:color="auto"/>
            </w:tcBorders>
            <w:tcPrChange w:id="1177" w:author="Evan Katz" w:date="2019-06-17T14:42:00Z">
              <w:tcPr>
                <w:tcW w:w="2880" w:type="dxa"/>
                <w:tcBorders>
                  <w:top w:val="single" w:sz="4" w:space="0" w:color="auto"/>
                  <w:bottom w:val="single" w:sz="4" w:space="0" w:color="auto"/>
                </w:tcBorders>
              </w:tcPr>
            </w:tcPrChange>
          </w:tcPr>
          <w:p w14:paraId="7AAFB66D" w14:textId="174A4345" w:rsidR="00E96FFD" w:rsidRPr="00E96FFD" w:rsidRDefault="00E96FFD">
            <w:pPr>
              <w:rPr>
                <w:rFonts w:ascii="Times New Roman" w:hAnsi="Times New Roman"/>
                <w:b/>
              </w:rPr>
            </w:pPr>
            <w:r w:rsidRPr="00E96FFD">
              <w:rPr>
                <w:rFonts w:ascii="Times New Roman" w:hAnsi="Times New Roman"/>
                <w:b/>
              </w:rPr>
              <w:t>E-2-b</w:t>
            </w:r>
            <w:r w:rsidR="00C259ED">
              <w:rPr>
                <w:rFonts w:ascii="Times New Roman" w:hAnsi="Times New Roman"/>
                <w:b/>
              </w:rPr>
              <w:t>-</w:t>
            </w:r>
            <w:r w:rsidRPr="00E96FFD">
              <w:rPr>
                <w:rFonts w:ascii="Times New Roman" w:hAnsi="Times New Roman"/>
                <w:b/>
              </w:rPr>
              <w:t>iv.  Participant Exercise of Budget Flexibility</w:t>
            </w:r>
          </w:p>
          <w:p w14:paraId="41F6730D" w14:textId="77777777" w:rsidR="00E96FFD" w:rsidRPr="00E96FFD" w:rsidRDefault="00E96FFD">
            <w:pPr>
              <w:rPr>
                <w:rFonts w:ascii="Times New Roman" w:hAnsi="Times New Roman"/>
                <w:i/>
              </w:rPr>
            </w:pPr>
          </w:p>
          <w:p w14:paraId="26A89284" w14:textId="77777777" w:rsidR="00E96FFD" w:rsidRPr="00E96FFD" w:rsidRDefault="00E96FFD">
            <w:pPr>
              <w:rPr>
                <w:rFonts w:ascii="Times New Roman" w:hAnsi="Times New Roman"/>
                <w:i/>
              </w:rPr>
            </w:pPr>
            <w:r w:rsidRPr="00E96FFD">
              <w:rPr>
                <w:rFonts w:ascii="Times New Roman" w:hAnsi="Times New Roman"/>
                <w:i/>
              </w:rPr>
              <w:t>(</w:t>
            </w:r>
            <w:r w:rsidR="00CF7404">
              <w:rPr>
                <w:rFonts w:ascii="Times New Roman" w:hAnsi="Times New Roman"/>
                <w:i/>
              </w:rPr>
              <w:t>Complete only if participants who exercise Budget Authority may modify the services in the participant-directed budget without advance approval of a service plan change</w:t>
            </w:r>
            <w:r w:rsidRPr="00E96FFD">
              <w:rPr>
                <w:rFonts w:ascii="Times New Roman" w:hAnsi="Times New Roman"/>
                <w:i/>
              </w:rPr>
              <w:t>.)</w:t>
            </w:r>
          </w:p>
        </w:tc>
        <w:tc>
          <w:tcPr>
            <w:tcW w:w="8100" w:type="dxa"/>
            <w:tcBorders>
              <w:top w:val="single" w:sz="4" w:space="0" w:color="auto"/>
              <w:bottom w:val="single" w:sz="4" w:space="0" w:color="auto"/>
            </w:tcBorders>
            <w:tcPrChange w:id="1178" w:author="Evan Katz" w:date="2019-06-17T14:42:00Z">
              <w:tcPr>
                <w:tcW w:w="8100" w:type="dxa"/>
                <w:tcBorders>
                  <w:top w:val="single" w:sz="4" w:space="0" w:color="auto"/>
                  <w:bottom w:val="single" w:sz="4" w:space="0" w:color="auto"/>
                </w:tcBorders>
              </w:tcPr>
            </w:tcPrChange>
          </w:tcPr>
          <w:p w14:paraId="2C098ECC" w14:textId="77777777" w:rsidR="00CF7404" w:rsidRDefault="00CF7404">
            <w:pPr>
              <w:pStyle w:val="InstructionsStandard"/>
              <w:spacing w:before="120" w:after="60"/>
              <w:jc w:val="left"/>
              <w:pPrChange w:id="1179" w:author="Evan Katz" w:date="2019-06-17T15:11:00Z">
                <w:pPr>
                  <w:pStyle w:val="InstructionsStandard"/>
                  <w:spacing w:before="120" w:after="60"/>
                </w:pPr>
              </w:pPrChange>
            </w:pPr>
            <w:r>
              <w:t>When the waiver provides that participants have the authority and flexibility to modify the distribution of funds in the participant-directed budget without prior change to the service plan, does the waiver specify:</w:t>
            </w:r>
          </w:p>
          <w:p w14:paraId="05B7EE79" w14:textId="09F75986" w:rsidR="00CF7404" w:rsidRPr="00E96FFD" w:rsidRDefault="00CF7404">
            <w:pPr>
              <w:pStyle w:val="Instructions-Bullet-Level1"/>
              <w:numPr>
                <w:ilvl w:val="0"/>
                <w:numId w:val="49"/>
              </w:numPr>
              <w:tabs>
                <w:tab w:val="clear" w:pos="720"/>
                <w:tab w:val="num" w:pos="252"/>
              </w:tabs>
              <w:spacing w:after="0"/>
              <w:ind w:left="252" w:hanging="180"/>
              <w:jc w:val="left"/>
              <w:pPrChange w:id="1180" w:author="Evan Katz" w:date="2019-06-17T15:11:00Z">
                <w:pPr>
                  <w:pStyle w:val="Instructions-Bullet-Level1"/>
                  <w:numPr>
                    <w:numId w:val="49"/>
                  </w:numPr>
                  <w:tabs>
                    <w:tab w:val="clear" w:pos="360"/>
                    <w:tab w:val="num" w:pos="252"/>
                    <w:tab w:val="num" w:pos="720"/>
                  </w:tabs>
                  <w:spacing w:after="0"/>
                  <w:ind w:left="252" w:hanging="180"/>
                </w:pPr>
              </w:pPrChange>
            </w:pPr>
            <w:r>
              <w:t>H</w:t>
            </w:r>
            <w:r w:rsidRPr="00E96FFD">
              <w:t xml:space="preserve">ow the changes to the budget and service plan </w:t>
            </w:r>
            <w:r>
              <w:t xml:space="preserve">are documented?  </w:t>
            </w:r>
            <w:r w:rsidR="00675701">
              <w:t xml:space="preserve">                          </w:t>
            </w:r>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Yes  </w:t>
            </w:r>
            <w:r w:rsidR="00654AE7" w:rsidRPr="00EE7731">
              <w:fldChar w:fldCharType="begin">
                <w:ffData>
                  <w:name w:val="Check91"/>
                  <w:enabled/>
                  <w:calcOnExit w:val="0"/>
                  <w:checkBox>
                    <w:sizeAuto/>
                    <w:default w:val="0"/>
                  </w:checkBox>
                </w:ffData>
              </w:fldChar>
            </w:r>
            <w:r w:rsidRPr="00EE7731">
              <w:instrText xml:space="preserve"> FORMCHECKBOX </w:instrText>
            </w:r>
            <w:r w:rsidR="00654AE7" w:rsidRPr="00EE7731">
              <w:fldChar w:fldCharType="separate"/>
            </w:r>
            <w:r w:rsidR="00654AE7" w:rsidRPr="00EE7731">
              <w:fldChar w:fldCharType="end"/>
            </w:r>
            <w:r w:rsidRPr="00EE7731">
              <w:t xml:space="preserve">  No</w:t>
            </w:r>
            <w:ins w:id="1181" w:author="Evan Katz" w:date="2019-06-17T15:38:00Z">
              <w:r w:rsidR="00305CD1">
                <w:br/>
              </w:r>
            </w:ins>
          </w:p>
          <w:p w14:paraId="7C443A92" w14:textId="71322326" w:rsidR="00E96FFD" w:rsidRPr="00E96FFD" w:rsidRDefault="00CF7404">
            <w:pPr>
              <w:numPr>
                <w:ilvl w:val="0"/>
                <w:numId w:val="49"/>
              </w:numPr>
              <w:tabs>
                <w:tab w:val="clear" w:pos="720"/>
                <w:tab w:val="num" w:pos="252"/>
                <w:tab w:val="left" w:pos="952"/>
              </w:tabs>
              <w:ind w:left="252" w:hanging="180"/>
              <w:rPr>
                <w:rFonts w:ascii="Times New Roman" w:hAnsi="Times New Roman"/>
              </w:rPr>
              <w:pPrChange w:id="1182" w:author="Evan Katz" w:date="2019-06-17T15:11:00Z">
                <w:pPr>
                  <w:numPr>
                    <w:numId w:val="49"/>
                  </w:numPr>
                  <w:tabs>
                    <w:tab w:val="num" w:pos="252"/>
                    <w:tab w:val="num" w:pos="720"/>
                    <w:tab w:val="left" w:pos="952"/>
                  </w:tabs>
                  <w:ind w:left="252" w:hanging="180"/>
                </w:pPr>
              </w:pPrChange>
            </w:pPr>
            <w:r w:rsidRPr="00CF7404">
              <w:rPr>
                <w:rFonts w:ascii="Times New Roman" w:hAnsi="Times New Roman"/>
                <w:color w:val="000000"/>
                <w:kern w:val="24"/>
              </w:rPr>
              <w:t>If applicable, the circumstances when changes are subject to prior review and the entity responsible for conducting this review</w:t>
            </w:r>
            <w:r>
              <w:rPr>
                <w:rFonts w:ascii="Times New Roman" w:hAnsi="Times New Roman"/>
                <w:color w:val="000000"/>
                <w:kern w:val="24"/>
              </w:rPr>
              <w:t xml:space="preserve">?  </w:t>
            </w:r>
            <w:ins w:id="1183" w:author="Evan Katz" w:date="2019-06-17T15:38:00Z">
              <w:r w:rsidR="00305CD1">
                <w:rPr>
                  <w:rFonts w:ascii="Times New Roman" w:hAnsi="Times New Roman"/>
                  <w:color w:val="000000"/>
                  <w:kern w:val="24"/>
                </w:rPr>
                <w:br/>
              </w:r>
            </w:ins>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No</w:t>
            </w:r>
          </w:p>
        </w:tc>
        <w:tc>
          <w:tcPr>
            <w:tcW w:w="3060" w:type="dxa"/>
            <w:tcBorders>
              <w:top w:val="single" w:sz="4" w:space="0" w:color="auto"/>
              <w:bottom w:val="single" w:sz="4" w:space="0" w:color="auto"/>
            </w:tcBorders>
            <w:tcPrChange w:id="1184" w:author="Evan Katz" w:date="2019-06-17T14:42:00Z">
              <w:tcPr>
                <w:tcW w:w="3060" w:type="dxa"/>
                <w:tcBorders>
                  <w:top w:val="single" w:sz="4" w:space="0" w:color="auto"/>
                  <w:bottom w:val="single" w:sz="4" w:space="0" w:color="auto"/>
                </w:tcBorders>
              </w:tcPr>
            </w:tcPrChange>
          </w:tcPr>
          <w:p w14:paraId="6087F018" w14:textId="77777777" w:rsidR="00E96FFD" w:rsidRPr="00E96FFD" w:rsidRDefault="00E96FFD">
            <w:pPr>
              <w:rPr>
                <w:rFonts w:ascii="Times New Roman" w:hAnsi="Times New Roman"/>
              </w:rPr>
            </w:pPr>
          </w:p>
        </w:tc>
      </w:tr>
      <w:tr w:rsidR="00E96FFD" w:rsidRPr="00E96FFD" w14:paraId="3C82F13C" w14:textId="77777777" w:rsidTr="0068624C">
        <w:tblPrEx>
          <w:tblW w:w="14040" w:type="dxa"/>
          <w:tblInd w:w="648" w:type="dxa"/>
          <w:tblLayout w:type="fixed"/>
          <w:tblLook w:val="01E0" w:firstRow="1" w:lastRow="1" w:firstColumn="1" w:lastColumn="1" w:noHBand="0" w:noVBand="0"/>
          <w:tblPrExChange w:id="1185" w:author="Evan Katz" w:date="2019-06-17T14:42:00Z">
            <w:tblPrEx>
              <w:tblW w:w="14040" w:type="dxa"/>
              <w:tblInd w:w="648" w:type="dxa"/>
              <w:tblLayout w:type="fixed"/>
              <w:tblLook w:val="01E0" w:firstRow="1" w:lastRow="1" w:firstColumn="1" w:lastColumn="1" w:noHBand="0" w:noVBand="0"/>
            </w:tblPrEx>
          </w:tblPrExChange>
        </w:tblPrEx>
        <w:trPr>
          <w:cantSplit/>
          <w:tblHeader/>
        </w:trPr>
        <w:tc>
          <w:tcPr>
            <w:tcW w:w="2880" w:type="dxa"/>
            <w:tcBorders>
              <w:top w:val="single" w:sz="4" w:space="0" w:color="auto"/>
              <w:bottom w:val="single" w:sz="4" w:space="0" w:color="auto"/>
            </w:tcBorders>
            <w:tcPrChange w:id="1186" w:author="Evan Katz" w:date="2019-06-17T14:42:00Z">
              <w:tcPr>
                <w:tcW w:w="2880" w:type="dxa"/>
                <w:tcBorders>
                  <w:top w:val="single" w:sz="4" w:space="0" w:color="auto"/>
                  <w:bottom w:val="single" w:sz="4" w:space="0" w:color="auto"/>
                </w:tcBorders>
              </w:tcPr>
            </w:tcPrChange>
          </w:tcPr>
          <w:p w14:paraId="18DECF05" w14:textId="78239EC5" w:rsidR="00E96FFD" w:rsidRPr="00E96FFD" w:rsidRDefault="00B93B54">
            <w:pPr>
              <w:rPr>
                <w:rFonts w:ascii="Times New Roman" w:hAnsi="Times New Roman"/>
                <w:b/>
              </w:rPr>
            </w:pPr>
            <w:r>
              <w:rPr>
                <w:rFonts w:ascii="Times New Roman" w:hAnsi="Times New Roman"/>
                <w:b/>
              </w:rPr>
              <w:t>E-2</w:t>
            </w:r>
            <w:r w:rsidR="00C259ED">
              <w:rPr>
                <w:rFonts w:ascii="Times New Roman" w:hAnsi="Times New Roman"/>
                <w:b/>
              </w:rPr>
              <w:t>-</w:t>
            </w:r>
            <w:r>
              <w:rPr>
                <w:rFonts w:ascii="Times New Roman" w:hAnsi="Times New Roman"/>
                <w:b/>
              </w:rPr>
              <w:t>b</w:t>
            </w:r>
            <w:r w:rsidR="00C259ED">
              <w:rPr>
                <w:rFonts w:ascii="Times New Roman" w:hAnsi="Times New Roman"/>
                <w:b/>
              </w:rPr>
              <w:t>-</w:t>
            </w:r>
            <w:r>
              <w:rPr>
                <w:rFonts w:ascii="Times New Roman" w:hAnsi="Times New Roman"/>
                <w:b/>
              </w:rPr>
              <w:t>v:</w:t>
            </w:r>
            <w:r w:rsidR="00E96FFD" w:rsidRPr="00E96FFD">
              <w:rPr>
                <w:rFonts w:ascii="Times New Roman" w:hAnsi="Times New Roman"/>
                <w:b/>
              </w:rPr>
              <w:t xml:space="preserve">  Expenditure Safeguards</w:t>
            </w:r>
          </w:p>
          <w:p w14:paraId="36B8AD30" w14:textId="77777777" w:rsidR="00E96FFD" w:rsidRPr="00E96FFD" w:rsidRDefault="00E96FFD">
            <w:pPr>
              <w:rPr>
                <w:rFonts w:ascii="Times New Roman" w:hAnsi="Times New Roman"/>
                <w:i/>
              </w:rPr>
              <w:pPrChange w:id="1187" w:author="Evan Katz" w:date="2019-06-17T15:11:00Z">
                <w:pPr>
                  <w:jc w:val="both"/>
                </w:pPr>
              </w:pPrChange>
            </w:pPr>
          </w:p>
          <w:p w14:paraId="65D8D105" w14:textId="77777777" w:rsidR="00E96FFD" w:rsidRPr="00E96FFD" w:rsidRDefault="00E96FFD">
            <w:pPr>
              <w:rPr>
                <w:rFonts w:ascii="Times New Roman" w:hAnsi="Times New Roman"/>
              </w:rPr>
              <w:pPrChange w:id="1188" w:author="Evan Katz" w:date="2019-06-17T15:11:00Z">
                <w:pPr>
                  <w:jc w:val="both"/>
                </w:pPr>
              </w:pPrChange>
            </w:pPr>
          </w:p>
        </w:tc>
        <w:tc>
          <w:tcPr>
            <w:tcW w:w="8100" w:type="dxa"/>
            <w:tcBorders>
              <w:top w:val="single" w:sz="4" w:space="0" w:color="auto"/>
              <w:bottom w:val="single" w:sz="4" w:space="0" w:color="auto"/>
            </w:tcBorders>
            <w:tcPrChange w:id="1189" w:author="Evan Katz" w:date="2019-06-17T14:42:00Z">
              <w:tcPr>
                <w:tcW w:w="8100" w:type="dxa"/>
                <w:tcBorders>
                  <w:top w:val="single" w:sz="4" w:space="0" w:color="auto"/>
                  <w:bottom w:val="single" w:sz="4" w:space="0" w:color="auto"/>
                </w:tcBorders>
              </w:tcPr>
            </w:tcPrChange>
          </w:tcPr>
          <w:p w14:paraId="49D78AB4" w14:textId="77777777" w:rsidR="00E96FFD" w:rsidRPr="00E96FFD" w:rsidRDefault="00B93B54">
            <w:pPr>
              <w:rPr>
                <w:rFonts w:ascii="Times New Roman" w:hAnsi="Times New Roman"/>
              </w:rPr>
            </w:pPr>
            <w:r>
              <w:rPr>
                <w:rFonts w:ascii="Times New Roman" w:hAnsi="Times New Roman"/>
              </w:rPr>
              <w:t>Does t</w:t>
            </w:r>
            <w:r w:rsidR="00E96FFD" w:rsidRPr="00E96FFD">
              <w:rPr>
                <w:rFonts w:ascii="Times New Roman" w:hAnsi="Times New Roman"/>
              </w:rPr>
              <w:t xml:space="preserve">he </w:t>
            </w:r>
            <w:r>
              <w:rPr>
                <w:rFonts w:ascii="Times New Roman" w:hAnsi="Times New Roman"/>
              </w:rPr>
              <w:t>waiver describe</w:t>
            </w:r>
            <w:r w:rsidR="00E96FFD" w:rsidRPr="00E96FFD">
              <w:rPr>
                <w:rFonts w:ascii="Times New Roman" w:hAnsi="Times New Roman"/>
              </w:rPr>
              <w:t>:</w:t>
            </w:r>
          </w:p>
          <w:p w14:paraId="6CF0E5B8" w14:textId="73D990CF" w:rsidR="00E96FFD" w:rsidRPr="00E96FFD" w:rsidRDefault="00E96FFD">
            <w:pPr>
              <w:numPr>
                <w:ilvl w:val="0"/>
                <w:numId w:val="50"/>
              </w:numPr>
              <w:tabs>
                <w:tab w:val="clear" w:pos="720"/>
                <w:tab w:val="num" w:pos="252"/>
              </w:tabs>
              <w:ind w:left="252" w:hanging="180"/>
              <w:rPr>
                <w:rFonts w:ascii="Times New Roman" w:hAnsi="Times New Roman"/>
              </w:rPr>
              <w:pPrChange w:id="1190" w:author="Evan Katz" w:date="2019-06-17T15:11:00Z">
                <w:pPr>
                  <w:numPr>
                    <w:numId w:val="50"/>
                  </w:numPr>
                  <w:tabs>
                    <w:tab w:val="num" w:pos="252"/>
                    <w:tab w:val="num" w:pos="720"/>
                  </w:tabs>
                  <w:ind w:left="252" w:hanging="180"/>
                </w:pPr>
              </w:pPrChange>
            </w:pPr>
            <w:r w:rsidRPr="00E96FFD">
              <w:rPr>
                <w:rFonts w:ascii="Times New Roman" w:hAnsi="Times New Roman"/>
              </w:rPr>
              <w:t xml:space="preserve">The safeguards to prevent </w:t>
            </w:r>
            <w:r w:rsidR="00B93B54">
              <w:rPr>
                <w:rFonts w:ascii="Times New Roman" w:hAnsi="Times New Roman"/>
              </w:rPr>
              <w:t>the pre</w:t>
            </w:r>
            <w:r w:rsidRPr="00E96FFD">
              <w:rPr>
                <w:rFonts w:ascii="Times New Roman" w:hAnsi="Times New Roman"/>
              </w:rPr>
              <w:t>mature depletion of the participant budget or address potential service delivery problems that may be associat</w:t>
            </w:r>
            <w:r w:rsidR="00B93B54">
              <w:rPr>
                <w:rFonts w:ascii="Times New Roman" w:hAnsi="Times New Roman"/>
              </w:rPr>
              <w:t xml:space="preserve">ed with budget underutilization? </w:t>
            </w:r>
            <w:ins w:id="1191" w:author="Evan Katz" w:date="2019-06-17T15:39:00Z">
              <w:r w:rsidR="00305CD1">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B93B5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B93B54"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B93B5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B93B54" w:rsidRPr="00EE7731">
              <w:rPr>
                <w:rFonts w:ascii="Times New Roman" w:hAnsi="Times New Roman"/>
              </w:rPr>
              <w:t xml:space="preserve">  No</w:t>
            </w:r>
            <w:ins w:id="1192" w:author="Evan Katz" w:date="2019-06-17T15:39:00Z">
              <w:r w:rsidR="00305CD1">
                <w:rPr>
                  <w:rFonts w:ascii="Times New Roman" w:hAnsi="Times New Roman"/>
                </w:rPr>
                <w:br/>
              </w:r>
            </w:ins>
          </w:p>
          <w:p w14:paraId="70A9A4E0" w14:textId="10F0A844" w:rsidR="00E96FFD" w:rsidRPr="00E96FFD" w:rsidRDefault="00B93B54">
            <w:pPr>
              <w:numPr>
                <w:ilvl w:val="0"/>
                <w:numId w:val="50"/>
              </w:numPr>
              <w:tabs>
                <w:tab w:val="clear" w:pos="720"/>
                <w:tab w:val="num" w:pos="252"/>
              </w:tabs>
              <w:ind w:left="252" w:hanging="180"/>
              <w:rPr>
                <w:rFonts w:ascii="Times New Roman" w:hAnsi="Times New Roman"/>
              </w:rPr>
              <w:pPrChange w:id="1193" w:author="Evan Katz" w:date="2019-06-17T15:11:00Z">
                <w:pPr>
                  <w:numPr>
                    <w:numId w:val="50"/>
                  </w:numPr>
                  <w:tabs>
                    <w:tab w:val="num" w:pos="252"/>
                    <w:tab w:val="num" w:pos="720"/>
                  </w:tabs>
                  <w:ind w:left="252" w:hanging="180"/>
                </w:pPr>
              </w:pPrChange>
            </w:pPr>
            <w:r>
              <w:rPr>
                <w:rFonts w:ascii="Times New Roman" w:hAnsi="Times New Roman"/>
              </w:rPr>
              <w:t>Identify t</w:t>
            </w:r>
            <w:r w:rsidR="00E96FFD" w:rsidRPr="00E96FFD">
              <w:rPr>
                <w:rFonts w:ascii="Times New Roman" w:hAnsi="Times New Roman"/>
              </w:rPr>
              <w:t>he entity</w:t>
            </w:r>
            <w:r>
              <w:rPr>
                <w:rFonts w:ascii="Times New Roman" w:hAnsi="Times New Roman"/>
              </w:rPr>
              <w:t xml:space="preserve"> </w:t>
            </w:r>
            <w:r w:rsidR="00E96FFD" w:rsidRPr="00E96FFD">
              <w:rPr>
                <w:rFonts w:ascii="Times New Roman" w:hAnsi="Times New Roman"/>
              </w:rPr>
              <w:t>(</w:t>
            </w:r>
            <w:r>
              <w:rPr>
                <w:rFonts w:ascii="Times New Roman" w:hAnsi="Times New Roman"/>
              </w:rPr>
              <w:t>or entit</w:t>
            </w:r>
            <w:r w:rsidR="00E96FFD" w:rsidRPr="00E96FFD">
              <w:rPr>
                <w:rFonts w:ascii="Times New Roman" w:hAnsi="Times New Roman"/>
              </w:rPr>
              <w:t>ies) responsible for ensuring t</w:t>
            </w:r>
            <w:r>
              <w:rPr>
                <w:rFonts w:ascii="Times New Roman" w:hAnsi="Times New Roman"/>
              </w:rPr>
              <w:t xml:space="preserve">he implementation of safeguards?  </w:t>
            </w:r>
            <w:ins w:id="1194" w:author="Evan Katz" w:date="2019-06-17T15:39:00Z">
              <w:r w:rsidR="00305CD1">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No</w:t>
            </w:r>
            <w:ins w:id="1195" w:author="Evan Katz" w:date="2019-06-17T15:39:00Z">
              <w:r w:rsidR="00305CD1">
                <w:rPr>
                  <w:rFonts w:ascii="Times New Roman" w:hAnsi="Times New Roman"/>
                </w:rPr>
                <w:br/>
              </w:r>
            </w:ins>
          </w:p>
          <w:p w14:paraId="372707E8" w14:textId="28161F72" w:rsidR="00E96FFD" w:rsidRPr="00E96FFD" w:rsidRDefault="00E96FFD">
            <w:pPr>
              <w:numPr>
                <w:ilvl w:val="0"/>
                <w:numId w:val="50"/>
              </w:numPr>
              <w:tabs>
                <w:tab w:val="clear" w:pos="720"/>
                <w:tab w:val="num" w:pos="252"/>
              </w:tabs>
              <w:ind w:left="252" w:hanging="180"/>
              <w:rPr>
                <w:rFonts w:ascii="Times New Roman" w:hAnsi="Times New Roman"/>
              </w:rPr>
              <w:pPrChange w:id="1196" w:author="Evan Katz" w:date="2019-06-17T15:11:00Z">
                <w:pPr>
                  <w:numPr>
                    <w:numId w:val="50"/>
                  </w:numPr>
                  <w:tabs>
                    <w:tab w:val="num" w:pos="252"/>
                    <w:tab w:val="num" w:pos="720"/>
                  </w:tabs>
                  <w:ind w:left="252" w:hanging="180"/>
                </w:pPr>
              </w:pPrChange>
            </w:pPr>
            <w:r w:rsidRPr="00E96FFD">
              <w:rPr>
                <w:rFonts w:ascii="Times New Roman" w:hAnsi="Times New Roman"/>
              </w:rPr>
              <w:t>How the safeguards ensure that potential budget problems a</w:t>
            </w:r>
            <w:r w:rsidR="00B93B54">
              <w:rPr>
                <w:rFonts w:ascii="Times New Roman" w:hAnsi="Times New Roman"/>
              </w:rPr>
              <w:t xml:space="preserve">re identified on a timely basis?  </w:t>
            </w:r>
            <w:ins w:id="1197" w:author="Evan Katz" w:date="2019-06-17T15:39:00Z">
              <w:r w:rsidR="00305CD1">
                <w:rPr>
                  <w:rFonts w:ascii="Times New Roman" w:hAnsi="Times New Roman"/>
                </w:rPr>
                <w:br/>
              </w:r>
            </w:ins>
            <w:r w:rsidR="00654AE7" w:rsidRPr="00EE7731">
              <w:rPr>
                <w:rFonts w:ascii="Times New Roman" w:hAnsi="Times New Roman"/>
              </w:rPr>
              <w:fldChar w:fldCharType="begin">
                <w:ffData>
                  <w:name w:val="Check91"/>
                  <w:enabled/>
                  <w:calcOnExit w:val="0"/>
                  <w:checkBox>
                    <w:sizeAuto/>
                    <w:default w:val="0"/>
                  </w:checkBox>
                </w:ffData>
              </w:fldChar>
            </w:r>
            <w:r w:rsidR="00B93B5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B93B54"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00B93B54"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00B93B54" w:rsidRPr="00EE7731">
              <w:rPr>
                <w:rFonts w:ascii="Times New Roman" w:hAnsi="Times New Roman"/>
              </w:rPr>
              <w:t xml:space="preserve">  No</w:t>
            </w:r>
            <w:ins w:id="1198" w:author="Evan Katz" w:date="2019-06-17T15:39:00Z">
              <w:r w:rsidR="00305CD1">
                <w:rPr>
                  <w:rFonts w:ascii="Times New Roman" w:hAnsi="Times New Roman"/>
                </w:rPr>
                <w:br/>
              </w:r>
            </w:ins>
          </w:p>
          <w:p w14:paraId="6F6723B9" w14:textId="54C603E4" w:rsidR="00E96FFD" w:rsidRPr="00E96FFD" w:rsidRDefault="00B93B54">
            <w:pPr>
              <w:numPr>
                <w:ilvl w:val="0"/>
                <w:numId w:val="50"/>
              </w:numPr>
              <w:tabs>
                <w:tab w:val="clear" w:pos="720"/>
                <w:tab w:val="num" w:pos="252"/>
              </w:tabs>
              <w:ind w:left="252" w:hanging="180"/>
              <w:rPr>
                <w:rFonts w:ascii="Times New Roman" w:hAnsi="Times New Roman"/>
                <w:b/>
              </w:rPr>
              <w:pPrChange w:id="1199" w:author="Evan Katz" w:date="2019-06-17T15:11:00Z">
                <w:pPr>
                  <w:numPr>
                    <w:numId w:val="50"/>
                  </w:numPr>
                  <w:tabs>
                    <w:tab w:val="num" w:pos="252"/>
                    <w:tab w:val="num" w:pos="720"/>
                  </w:tabs>
                  <w:ind w:left="252" w:hanging="180"/>
                </w:pPr>
              </w:pPrChange>
            </w:pPr>
            <w:r>
              <w:rPr>
                <w:rFonts w:ascii="Times New Roman" w:hAnsi="Times New Roman"/>
              </w:rPr>
              <w:t>The s</w:t>
            </w:r>
            <w:r w:rsidR="00E96FFD" w:rsidRPr="00E96FFD">
              <w:rPr>
                <w:rFonts w:ascii="Times New Roman" w:hAnsi="Times New Roman"/>
              </w:rPr>
              <w:t xml:space="preserve">afeguards </w:t>
            </w:r>
            <w:r>
              <w:rPr>
                <w:rFonts w:ascii="Times New Roman" w:hAnsi="Times New Roman"/>
              </w:rPr>
              <w:t xml:space="preserve">that </w:t>
            </w:r>
            <w:r w:rsidR="00E96FFD" w:rsidRPr="00E96FFD">
              <w:rPr>
                <w:rFonts w:ascii="Times New Roman" w:hAnsi="Times New Roman"/>
              </w:rPr>
              <w:t>i</w:t>
            </w:r>
            <w:r w:rsidR="00B213E6">
              <w:rPr>
                <w:rFonts w:ascii="Times New Roman" w:hAnsi="Times New Roman"/>
              </w:rPr>
              <w:t xml:space="preserve">nclude flagging potential over </w:t>
            </w:r>
            <w:r w:rsidR="00E96FFD" w:rsidRPr="00E96FFD">
              <w:rPr>
                <w:rFonts w:ascii="Times New Roman" w:hAnsi="Times New Roman"/>
              </w:rPr>
              <w:t xml:space="preserve">expenditures </w:t>
            </w:r>
            <w:r w:rsidR="00B213E6">
              <w:rPr>
                <w:rFonts w:ascii="Times New Roman" w:hAnsi="Times New Roman"/>
              </w:rPr>
              <w:t>or</w:t>
            </w:r>
            <w:r>
              <w:rPr>
                <w:rFonts w:ascii="Times New Roman" w:hAnsi="Times New Roman"/>
              </w:rPr>
              <w:t xml:space="preserve"> budget underutilization? </w:t>
            </w:r>
            <w:ins w:id="1200" w:author="Evan Katz" w:date="2019-06-17T15:39:00Z">
              <w:r w:rsidR="00305CD1">
                <w:rPr>
                  <w:rFonts w:ascii="Times New Roman" w:hAnsi="Times New Roman"/>
                </w:rPr>
                <w:br/>
              </w:r>
            </w:ins>
            <w:r>
              <w:rPr>
                <w:rFonts w:ascii="Times New Roman" w:hAnsi="Times New Roman"/>
              </w:rPr>
              <w:t xml:space="preserve"> </w:t>
            </w:r>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Yes  </w:t>
            </w:r>
            <w:r w:rsidR="00654AE7" w:rsidRPr="00EE7731">
              <w:rPr>
                <w:rFonts w:ascii="Times New Roman" w:hAnsi="Times New Roman"/>
              </w:rPr>
              <w:fldChar w:fldCharType="begin">
                <w:ffData>
                  <w:name w:val="Check91"/>
                  <w:enabled/>
                  <w:calcOnExit w:val="0"/>
                  <w:checkBox>
                    <w:sizeAuto/>
                    <w:default w:val="0"/>
                  </w:checkBox>
                </w:ffData>
              </w:fldChar>
            </w:r>
            <w:r w:rsidRPr="00EE7731">
              <w:rPr>
                <w:rFonts w:ascii="Times New Roman" w:hAnsi="Times New Roman"/>
              </w:rPr>
              <w:instrText xml:space="preserve"> FORMCHECKBOX </w:instrText>
            </w:r>
            <w:r w:rsidR="00654AE7" w:rsidRPr="00EE7731">
              <w:rPr>
                <w:rFonts w:ascii="Times New Roman" w:hAnsi="Times New Roman"/>
              </w:rPr>
            </w:r>
            <w:r w:rsidR="00654AE7" w:rsidRPr="00EE7731">
              <w:rPr>
                <w:rFonts w:ascii="Times New Roman" w:hAnsi="Times New Roman"/>
              </w:rPr>
              <w:fldChar w:fldCharType="separate"/>
            </w:r>
            <w:r w:rsidR="00654AE7" w:rsidRPr="00EE7731">
              <w:rPr>
                <w:rFonts w:ascii="Times New Roman" w:hAnsi="Times New Roman"/>
              </w:rPr>
              <w:fldChar w:fldCharType="end"/>
            </w:r>
            <w:r w:rsidRPr="00EE7731">
              <w:rPr>
                <w:rFonts w:ascii="Times New Roman" w:hAnsi="Times New Roman"/>
              </w:rPr>
              <w:t xml:space="preserve">  No</w:t>
            </w:r>
            <w:ins w:id="1201" w:author="Evan Katz" w:date="2019-06-17T15:39:00Z">
              <w:r w:rsidR="00305CD1">
                <w:rPr>
                  <w:rFonts w:ascii="Times New Roman" w:hAnsi="Times New Roman"/>
                </w:rPr>
                <w:br/>
              </w:r>
            </w:ins>
          </w:p>
        </w:tc>
        <w:tc>
          <w:tcPr>
            <w:tcW w:w="3060" w:type="dxa"/>
            <w:tcBorders>
              <w:top w:val="single" w:sz="4" w:space="0" w:color="auto"/>
              <w:bottom w:val="single" w:sz="4" w:space="0" w:color="auto"/>
            </w:tcBorders>
            <w:tcPrChange w:id="1202" w:author="Evan Katz" w:date="2019-06-17T14:42:00Z">
              <w:tcPr>
                <w:tcW w:w="3060" w:type="dxa"/>
                <w:tcBorders>
                  <w:top w:val="single" w:sz="4" w:space="0" w:color="auto"/>
                  <w:bottom w:val="single" w:sz="4" w:space="0" w:color="auto"/>
                </w:tcBorders>
              </w:tcPr>
            </w:tcPrChange>
          </w:tcPr>
          <w:p w14:paraId="62D2653E" w14:textId="77777777" w:rsidR="00E96FFD" w:rsidRPr="00E96FFD" w:rsidRDefault="00E96FFD">
            <w:pPr>
              <w:rPr>
                <w:rFonts w:ascii="Times New Roman" w:hAnsi="Times New Roman"/>
              </w:rPr>
            </w:pPr>
          </w:p>
        </w:tc>
      </w:tr>
    </w:tbl>
    <w:p w14:paraId="10D58B3A" w14:textId="77777777" w:rsidR="00C517B1" w:rsidRDefault="00C517B1">
      <w:pPr>
        <w:pStyle w:val="Heading1"/>
        <w:jc w:val="left"/>
        <w:pPrChange w:id="1203" w:author="Evan Katz" w:date="2019-06-17T15:11:00Z">
          <w:pPr>
            <w:pStyle w:val="Heading1"/>
          </w:pPr>
        </w:pPrChange>
      </w:pPr>
      <w:bookmarkStart w:id="1204" w:name="_Toc109201803"/>
      <w:r>
        <w:br w:type="page"/>
      </w:r>
      <w:bookmarkStart w:id="1205" w:name="_Toc111346312"/>
      <w:bookmarkEnd w:id="1204"/>
      <w:r>
        <w:t>Instrument</w:t>
      </w:r>
      <w:r w:rsidRPr="00E96FFD">
        <w:t xml:space="preserve"> for Reviewing 1915 (c) Waiver Applications</w:t>
      </w:r>
      <w:bookmarkEnd w:id="1205"/>
    </w:p>
    <w:p w14:paraId="6B4AF9DF" w14:textId="77777777" w:rsidR="00080B10" w:rsidRDefault="00C517B1">
      <w:pPr>
        <w:pStyle w:val="Heading1"/>
        <w:jc w:val="left"/>
        <w:pPrChange w:id="1206" w:author="Evan Katz" w:date="2019-06-17T15:11:00Z">
          <w:pPr>
            <w:pStyle w:val="Heading1"/>
          </w:pPr>
        </w:pPrChange>
      </w:pPr>
      <w:bookmarkStart w:id="1207" w:name="_Toc111346313"/>
      <w:r>
        <w:t>Worksheet</w:t>
      </w:r>
      <w:r w:rsidRPr="00E96FFD">
        <w:t xml:space="preserve"> F:  Participant Rights</w:t>
      </w:r>
      <w:bookmarkEnd w:id="1207"/>
    </w:p>
    <w:tbl>
      <w:tblPr>
        <w:tblpPr w:leftFromText="180" w:rightFromText="180" w:vertAnchor="text" w:horzAnchor="margin" w:tblpXSpec="center" w:tblpY="346"/>
        <w:tblW w:w="14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1208" w:author="Evan Katz" w:date="2019-06-17T14:43:00Z">
          <w:tblPr>
            <w:tblpPr w:leftFromText="180" w:rightFromText="180" w:vertAnchor="text" w:horzAnchor="margin" w:tblpXSpec="center" w:tblpY="346"/>
            <w:tblW w:w="14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889"/>
        <w:gridCol w:w="8379"/>
        <w:gridCol w:w="3074"/>
        <w:tblGridChange w:id="1209">
          <w:tblGrid>
            <w:gridCol w:w="2889"/>
            <w:gridCol w:w="8379"/>
            <w:gridCol w:w="3074"/>
          </w:tblGrid>
        </w:tblGridChange>
      </w:tblGrid>
      <w:tr w:rsidR="00080B10" w:rsidRPr="00E96FFD" w14:paraId="68C01BF4" w14:textId="77777777" w:rsidTr="0068624C">
        <w:trPr>
          <w:cantSplit/>
          <w:trHeight w:val="257"/>
          <w:tblHeader/>
          <w:trPrChange w:id="1210" w:author="Evan Katz" w:date="2019-06-17T14:43:00Z">
            <w:trPr>
              <w:trHeight w:val="257"/>
            </w:trPr>
          </w:trPrChange>
        </w:trPr>
        <w:tc>
          <w:tcPr>
            <w:tcW w:w="11268" w:type="dxa"/>
            <w:gridSpan w:val="2"/>
            <w:shd w:val="pct12" w:color="auto" w:fill="auto"/>
            <w:tcPrChange w:id="1211" w:author="Evan Katz" w:date="2019-06-17T14:43:00Z">
              <w:tcPr>
                <w:tcW w:w="11268" w:type="dxa"/>
                <w:gridSpan w:val="2"/>
                <w:shd w:val="pct12" w:color="auto" w:fill="auto"/>
              </w:tcPr>
            </w:tcPrChange>
          </w:tcPr>
          <w:p w14:paraId="3660DCFE" w14:textId="77777777" w:rsidR="00080B10" w:rsidRDefault="007B30B1" w:rsidP="00A90582">
            <w:pPr>
              <w:rPr>
                <w:rFonts w:ascii="Times New Roman" w:hAnsi="Times New Roman"/>
                <w:b/>
                <w:bCs/>
              </w:rPr>
            </w:pPr>
            <w:r>
              <w:rPr>
                <w:rFonts w:ascii="Times New Roman" w:hAnsi="Times New Roman"/>
                <w:b/>
                <w:bCs/>
              </w:rPr>
              <w:t>F-1:</w:t>
            </w:r>
            <w:r w:rsidR="00080B10" w:rsidRPr="00E96FFD">
              <w:rPr>
                <w:rFonts w:ascii="Times New Roman" w:hAnsi="Times New Roman"/>
                <w:b/>
                <w:bCs/>
              </w:rPr>
              <w:t xml:space="preserve">  Opportunity to Request a Fair Hearing</w:t>
            </w:r>
          </w:p>
          <w:p w14:paraId="3D0AD537" w14:textId="77777777" w:rsidR="00080B10" w:rsidRPr="00E96FFD" w:rsidRDefault="00080B10" w:rsidP="00A90582">
            <w:pPr>
              <w:rPr>
                <w:rFonts w:ascii="Times New Roman" w:hAnsi="Times New Roman"/>
                <w:b/>
                <w:bCs/>
              </w:rPr>
            </w:pPr>
          </w:p>
        </w:tc>
        <w:tc>
          <w:tcPr>
            <w:tcW w:w="3074" w:type="dxa"/>
            <w:shd w:val="pct12" w:color="auto" w:fill="auto"/>
            <w:tcPrChange w:id="1212" w:author="Evan Katz" w:date="2019-06-17T14:43:00Z">
              <w:tcPr>
                <w:tcW w:w="3074" w:type="dxa"/>
                <w:shd w:val="pct12" w:color="auto" w:fill="auto"/>
              </w:tcPr>
            </w:tcPrChange>
          </w:tcPr>
          <w:p w14:paraId="63A269C2" w14:textId="77777777" w:rsidR="00080B10" w:rsidRPr="00E96FFD" w:rsidRDefault="00080B10">
            <w:pPr>
              <w:rPr>
                <w:rFonts w:ascii="Times New Roman" w:hAnsi="Times New Roman"/>
                <w:b/>
                <w:bCs/>
              </w:rPr>
              <w:pPrChange w:id="1213" w:author="Evan Katz" w:date="2019-06-17T15:11:00Z">
                <w:pPr>
                  <w:framePr w:hSpace="180" w:wrap="around" w:vAnchor="text" w:hAnchor="margin" w:xAlign="center" w:y="346"/>
                  <w:jc w:val="center"/>
                </w:pPr>
              </w:pPrChange>
            </w:pPr>
            <w:r w:rsidRPr="00E96FFD">
              <w:rPr>
                <w:rFonts w:ascii="Times New Roman" w:hAnsi="Times New Roman"/>
                <w:b/>
                <w:bCs/>
              </w:rPr>
              <w:t>Analyst Notes</w:t>
            </w:r>
          </w:p>
        </w:tc>
      </w:tr>
      <w:tr w:rsidR="00080B10" w:rsidRPr="00E96FFD" w14:paraId="06554CD0" w14:textId="77777777" w:rsidTr="0068624C">
        <w:trPr>
          <w:cantSplit/>
          <w:trHeight w:val="772"/>
          <w:tblHeader/>
          <w:trPrChange w:id="1214" w:author="Evan Katz" w:date="2019-06-17T14:43:00Z">
            <w:trPr>
              <w:trHeight w:val="772"/>
            </w:trPr>
          </w:trPrChange>
        </w:trPr>
        <w:tc>
          <w:tcPr>
            <w:tcW w:w="2889" w:type="dxa"/>
            <w:tcPrChange w:id="1215" w:author="Evan Katz" w:date="2019-06-17T14:43:00Z">
              <w:tcPr>
                <w:tcW w:w="2889" w:type="dxa"/>
              </w:tcPr>
            </w:tcPrChange>
          </w:tcPr>
          <w:p w14:paraId="2CFD4FBC" w14:textId="77777777" w:rsidR="00080B10" w:rsidRPr="00E96FFD" w:rsidRDefault="00080B10" w:rsidP="00A90582">
            <w:pPr>
              <w:rPr>
                <w:rFonts w:ascii="Times New Roman" w:hAnsi="Times New Roman"/>
                <w:b/>
              </w:rPr>
            </w:pPr>
          </w:p>
        </w:tc>
        <w:tc>
          <w:tcPr>
            <w:tcW w:w="8379" w:type="dxa"/>
            <w:tcPrChange w:id="1216" w:author="Evan Katz" w:date="2019-06-17T14:43:00Z">
              <w:tcPr>
                <w:tcW w:w="8379" w:type="dxa"/>
              </w:tcPr>
            </w:tcPrChange>
          </w:tcPr>
          <w:p w14:paraId="0CE8AEF3" w14:textId="77777777" w:rsidR="007B30B1" w:rsidRDefault="007B30B1" w:rsidP="00A90582">
            <w:pPr>
              <w:rPr>
                <w:rFonts w:ascii="Times New Roman" w:hAnsi="Times New Roman"/>
              </w:rPr>
            </w:pPr>
            <w:r>
              <w:rPr>
                <w:rFonts w:ascii="Times New Roman" w:hAnsi="Times New Roman"/>
              </w:rPr>
              <w:t>Does the state’s description:</w:t>
            </w:r>
          </w:p>
          <w:p w14:paraId="558C56F9" w14:textId="48B25239" w:rsidR="00080B10" w:rsidRDefault="007B30B1">
            <w:pPr>
              <w:numPr>
                <w:ilvl w:val="0"/>
                <w:numId w:val="55"/>
              </w:numPr>
              <w:tabs>
                <w:tab w:val="clear" w:pos="720"/>
                <w:tab w:val="num" w:pos="171"/>
              </w:tabs>
              <w:ind w:left="171" w:hanging="171"/>
              <w:rPr>
                <w:rFonts w:ascii="Times New Roman" w:hAnsi="Times New Roman"/>
                <w:bCs/>
              </w:rPr>
              <w:pPrChange w:id="1217" w:author="Evan Katz" w:date="2019-06-17T15:11:00Z">
                <w:pPr>
                  <w:framePr w:hSpace="180" w:wrap="around" w:vAnchor="text" w:hAnchor="margin" w:xAlign="center" w:y="346"/>
                  <w:numPr>
                    <w:numId w:val="55"/>
                  </w:numPr>
                  <w:tabs>
                    <w:tab w:val="num" w:pos="171"/>
                    <w:tab w:val="num" w:pos="720"/>
                  </w:tabs>
                  <w:ind w:left="171" w:hanging="171"/>
                </w:pPr>
              </w:pPrChange>
            </w:pPr>
            <w:r>
              <w:rPr>
                <w:rFonts w:ascii="Times New Roman" w:hAnsi="Times New Roman"/>
              </w:rPr>
              <w:t xml:space="preserve">Specify how individuals are informed about the </w:t>
            </w:r>
            <w:r w:rsidR="00CD4BC4">
              <w:rPr>
                <w:rFonts w:ascii="Times New Roman" w:hAnsi="Times New Roman"/>
              </w:rPr>
              <w:t>f</w:t>
            </w:r>
            <w:r>
              <w:rPr>
                <w:rFonts w:ascii="Times New Roman" w:hAnsi="Times New Roman"/>
              </w:rPr>
              <w:t xml:space="preserve">air </w:t>
            </w:r>
            <w:r w:rsidR="00CD4BC4">
              <w:rPr>
                <w:rFonts w:ascii="Times New Roman" w:hAnsi="Times New Roman"/>
              </w:rPr>
              <w:t>h</w:t>
            </w:r>
            <w:r>
              <w:rPr>
                <w:rFonts w:ascii="Times New Roman" w:hAnsi="Times New Roman"/>
              </w:rPr>
              <w:t xml:space="preserve">earing process during entrance to the waiver, including how, when, and by whom this information is provided to individuals to ensure that the participant is knowledgeable about their right to a fair hearing? </w:t>
            </w:r>
            <w:ins w:id="1218" w:author="Evan Katz" w:date="2019-06-17T15:39:00Z">
              <w:r w:rsidR="00305CD1">
                <w:rPr>
                  <w:rFonts w:ascii="Times New Roman" w:hAnsi="Times New Roman"/>
                </w:rPr>
                <w:br/>
              </w:r>
            </w:ins>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19" w:author="Evan Katz" w:date="2019-06-17T15:39:00Z">
              <w:r w:rsidR="00305CD1">
                <w:rPr>
                  <w:rFonts w:ascii="Times New Roman" w:hAnsi="Times New Roman"/>
                  <w:bCs/>
                </w:rPr>
                <w:br/>
              </w:r>
            </w:ins>
          </w:p>
          <w:p w14:paraId="03F17F3A" w14:textId="3454892F" w:rsidR="007B30B1" w:rsidRDefault="007B30B1">
            <w:pPr>
              <w:numPr>
                <w:ilvl w:val="0"/>
                <w:numId w:val="55"/>
              </w:numPr>
              <w:tabs>
                <w:tab w:val="clear" w:pos="720"/>
                <w:tab w:val="num" w:pos="171"/>
              </w:tabs>
              <w:ind w:left="171" w:hanging="171"/>
              <w:rPr>
                <w:rFonts w:ascii="Times New Roman" w:hAnsi="Times New Roman"/>
                <w:bCs/>
              </w:rPr>
              <w:pPrChange w:id="1220" w:author="Evan Katz" w:date="2019-06-17T15:11:00Z">
                <w:pPr>
                  <w:framePr w:hSpace="180" w:wrap="around" w:vAnchor="text" w:hAnchor="margin" w:xAlign="center" w:y="346"/>
                  <w:numPr>
                    <w:numId w:val="55"/>
                  </w:numPr>
                  <w:tabs>
                    <w:tab w:val="num" w:pos="171"/>
                    <w:tab w:val="num" w:pos="720"/>
                  </w:tabs>
                  <w:ind w:left="171" w:hanging="171"/>
                </w:pPr>
              </w:pPrChange>
            </w:pPr>
            <w:r>
              <w:rPr>
                <w:rFonts w:ascii="Times New Roman" w:hAnsi="Times New Roman"/>
                <w:bCs/>
              </w:rPr>
              <w:t xml:space="preserve">Address all instances when notice must be made </w:t>
            </w:r>
            <w:r>
              <w:rPr>
                <w:rFonts w:ascii="Times New Roman" w:hAnsi="Times New Roman"/>
              </w:rPr>
              <w:t xml:space="preserve">to an individual of an adverse action: choice of provider or service; and denial, reduction, suspension or termination of service?  Does the description specify: (a) how notice is made; (b) the entity or entities responsible for issuing the notice; and, (c) the assistance (if any) that is provided to individuals in pursuing a </w:t>
            </w:r>
            <w:r w:rsidR="00CD4BC4">
              <w:rPr>
                <w:rFonts w:ascii="Times New Roman" w:hAnsi="Times New Roman"/>
              </w:rPr>
              <w:t>f</w:t>
            </w:r>
            <w:r>
              <w:rPr>
                <w:rFonts w:ascii="Times New Roman" w:hAnsi="Times New Roman"/>
              </w:rPr>
              <w:t xml:space="preserve">air </w:t>
            </w:r>
            <w:r w:rsidR="00CD4BC4">
              <w:rPr>
                <w:rFonts w:ascii="Times New Roman" w:hAnsi="Times New Roman"/>
              </w:rPr>
              <w:t>h</w:t>
            </w:r>
            <w:r>
              <w:rPr>
                <w:rFonts w:ascii="Times New Roman" w:hAnsi="Times New Roman"/>
              </w:rPr>
              <w:t xml:space="preserve">earing?  </w:t>
            </w:r>
            <w:ins w:id="1221" w:author="Evan Katz" w:date="2019-06-17T15:39:00Z">
              <w:r w:rsidR="00305CD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22" w:author="Evan Katz" w:date="2019-06-17T15:39:00Z">
              <w:r w:rsidR="00305CD1">
                <w:rPr>
                  <w:rFonts w:ascii="Times New Roman" w:hAnsi="Times New Roman"/>
                  <w:bCs/>
                </w:rPr>
                <w:br/>
              </w:r>
            </w:ins>
          </w:p>
          <w:p w14:paraId="62AA95B5" w14:textId="2287892D" w:rsidR="00E30BF0" w:rsidRDefault="00E30BF0">
            <w:pPr>
              <w:numPr>
                <w:ilvl w:val="0"/>
                <w:numId w:val="55"/>
              </w:numPr>
              <w:tabs>
                <w:tab w:val="clear" w:pos="720"/>
                <w:tab w:val="num" w:pos="171"/>
              </w:tabs>
              <w:ind w:left="171" w:hanging="171"/>
              <w:rPr>
                <w:rFonts w:ascii="Times New Roman" w:hAnsi="Times New Roman"/>
                <w:bCs/>
              </w:rPr>
              <w:pPrChange w:id="1223" w:author="Evan Katz" w:date="2019-06-17T15:11:00Z">
                <w:pPr>
                  <w:framePr w:hSpace="180" w:wrap="around" w:vAnchor="text" w:hAnchor="margin" w:xAlign="center" w:y="346"/>
                  <w:numPr>
                    <w:numId w:val="55"/>
                  </w:numPr>
                  <w:tabs>
                    <w:tab w:val="num" w:pos="171"/>
                    <w:tab w:val="num" w:pos="720"/>
                  </w:tabs>
                  <w:ind w:left="171" w:hanging="171"/>
                </w:pPr>
              </w:pPrChange>
            </w:pPr>
            <w:r>
              <w:rPr>
                <w:rFonts w:ascii="Times New Roman" w:hAnsi="Times New Roman"/>
              </w:rPr>
              <w:t>S</w:t>
            </w:r>
            <w:r w:rsidR="007B30B1">
              <w:rPr>
                <w:rFonts w:ascii="Times New Roman" w:hAnsi="Times New Roman"/>
              </w:rPr>
              <w:t>pecify how the participant is informed that services will continue during the period while the participant’</w:t>
            </w:r>
            <w:r>
              <w:rPr>
                <w:rFonts w:ascii="Times New Roman" w:hAnsi="Times New Roman"/>
              </w:rPr>
              <w:t>s appeal is under consideration</w:t>
            </w:r>
            <w:r w:rsidR="00E800C9">
              <w:rPr>
                <w:rFonts w:ascii="Times New Roman" w:hAnsi="Times New Roman"/>
              </w:rPr>
              <w:t xml:space="preserve"> unless the state is not required to continue the services in accordance with </w:t>
            </w:r>
            <w:r w:rsidR="00E800C9" w:rsidRPr="00132368">
              <w:rPr>
                <w:rFonts w:ascii="Times New Roman" w:hAnsi="Times New Roman"/>
                <w:kern w:val="24"/>
              </w:rPr>
              <w:t>42 CFR §</w:t>
            </w:r>
            <w:r w:rsidR="00B132B9">
              <w:rPr>
                <w:rFonts w:ascii="Times New Roman" w:hAnsi="Times New Roman"/>
                <w:kern w:val="24"/>
              </w:rPr>
              <w:t xml:space="preserve"> </w:t>
            </w:r>
            <w:r w:rsidR="00E800C9" w:rsidRPr="00132368">
              <w:rPr>
                <w:rFonts w:ascii="Times New Roman" w:hAnsi="Times New Roman"/>
                <w:kern w:val="24"/>
              </w:rPr>
              <w:t>431.230</w:t>
            </w:r>
            <w:r w:rsidR="00E800C9">
              <w:rPr>
                <w:rFonts w:ascii="Times New Roman" w:hAnsi="Times New Roman"/>
                <w:kern w:val="24"/>
              </w:rPr>
              <w:t xml:space="preserve">? </w:t>
            </w:r>
            <w:ins w:id="1224" w:author="Evan Katz" w:date="2019-06-17T15:39:00Z">
              <w:r w:rsidR="00305CD1">
                <w:rPr>
                  <w:rFonts w:ascii="Times New Roman" w:hAnsi="Times New Roman"/>
                  <w:kern w:val="24"/>
                </w:rPr>
                <w:br/>
              </w:r>
            </w:ins>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25" w:author="Evan Katz" w:date="2019-06-17T15:39:00Z">
              <w:r w:rsidR="00305CD1">
                <w:rPr>
                  <w:rFonts w:ascii="Times New Roman" w:hAnsi="Times New Roman"/>
                  <w:bCs/>
                </w:rPr>
                <w:br/>
              </w:r>
            </w:ins>
          </w:p>
          <w:p w14:paraId="453E1F17" w14:textId="1C0B4494" w:rsidR="007B30B1" w:rsidRPr="00E30BF0" w:rsidRDefault="00E30BF0">
            <w:pPr>
              <w:numPr>
                <w:ilvl w:val="0"/>
                <w:numId w:val="55"/>
              </w:numPr>
              <w:tabs>
                <w:tab w:val="clear" w:pos="720"/>
                <w:tab w:val="num" w:pos="171"/>
              </w:tabs>
              <w:ind w:left="171" w:hanging="171"/>
              <w:rPr>
                <w:rFonts w:ascii="Times New Roman" w:hAnsi="Times New Roman"/>
                <w:bCs/>
              </w:rPr>
              <w:pPrChange w:id="1226" w:author="Evan Katz" w:date="2019-06-17T15:11:00Z">
                <w:pPr>
                  <w:framePr w:hSpace="180" w:wrap="around" w:vAnchor="text" w:hAnchor="margin" w:xAlign="center" w:y="346"/>
                  <w:numPr>
                    <w:numId w:val="55"/>
                  </w:numPr>
                  <w:tabs>
                    <w:tab w:val="num" w:pos="171"/>
                    <w:tab w:val="num" w:pos="720"/>
                  </w:tabs>
                  <w:ind w:left="171" w:hanging="171"/>
                </w:pPr>
              </w:pPrChange>
            </w:pPr>
            <w:r>
              <w:rPr>
                <w:rFonts w:ascii="Times New Roman" w:hAnsi="Times New Roman"/>
              </w:rPr>
              <w:t>S</w:t>
            </w:r>
            <w:r w:rsidR="007B30B1" w:rsidRPr="00B747D6">
              <w:rPr>
                <w:rFonts w:ascii="Times New Roman" w:hAnsi="Times New Roman"/>
              </w:rPr>
              <w:t xml:space="preserve">pecify where notices of adverse actions and the opportunity to request a </w:t>
            </w:r>
            <w:r w:rsidR="00CD4BC4">
              <w:rPr>
                <w:rFonts w:ascii="Times New Roman" w:hAnsi="Times New Roman"/>
              </w:rPr>
              <w:t>f</w:t>
            </w:r>
            <w:r w:rsidR="007B30B1" w:rsidRPr="00B747D6">
              <w:rPr>
                <w:rFonts w:ascii="Times New Roman" w:hAnsi="Times New Roman"/>
              </w:rPr>
              <w:t xml:space="preserve">air </w:t>
            </w:r>
            <w:r w:rsidR="00CD4BC4">
              <w:rPr>
                <w:rFonts w:ascii="Times New Roman" w:hAnsi="Times New Roman"/>
              </w:rPr>
              <w:t>h</w:t>
            </w:r>
            <w:r w:rsidR="007B30B1" w:rsidRPr="00B747D6">
              <w:rPr>
                <w:rFonts w:ascii="Times New Roman" w:hAnsi="Times New Roman"/>
              </w:rPr>
              <w:t>earing are kept</w:t>
            </w:r>
            <w:r>
              <w:rPr>
                <w:rFonts w:ascii="Times New Roman" w:hAnsi="Times New Roman"/>
              </w:rPr>
              <w:t xml:space="preserve">?  </w:t>
            </w:r>
            <w:ins w:id="1227" w:author="Evan Katz" w:date="2019-06-17T15:39:00Z">
              <w:r w:rsidR="00305CD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28" w:author="Evan Katz" w:date="2019-06-17T14:47:00Z">
              <w:r w:rsidR="002A4119">
                <w:rPr>
                  <w:rFonts w:ascii="Times New Roman" w:hAnsi="Times New Roman"/>
                  <w:bCs/>
                </w:rPr>
                <w:br/>
              </w:r>
            </w:ins>
          </w:p>
        </w:tc>
        <w:tc>
          <w:tcPr>
            <w:tcW w:w="3074" w:type="dxa"/>
            <w:tcPrChange w:id="1229" w:author="Evan Katz" w:date="2019-06-17T14:43:00Z">
              <w:tcPr>
                <w:tcW w:w="3074" w:type="dxa"/>
              </w:tcPr>
            </w:tcPrChange>
          </w:tcPr>
          <w:p w14:paraId="7B3B8321" w14:textId="77777777" w:rsidR="00080B10" w:rsidRPr="00C50347" w:rsidRDefault="00080B10" w:rsidP="00A90582">
            <w:pPr>
              <w:rPr>
                <w:rFonts w:ascii="Times New Roman" w:hAnsi="Times New Roman"/>
                <w:bCs/>
              </w:rPr>
            </w:pPr>
          </w:p>
          <w:p w14:paraId="352277A9" w14:textId="77777777" w:rsidR="00080B10" w:rsidRPr="00C50347" w:rsidRDefault="00080B10" w:rsidP="00A90582">
            <w:pPr>
              <w:rPr>
                <w:rFonts w:ascii="Times New Roman" w:hAnsi="Times New Roman"/>
                <w:bCs/>
              </w:rPr>
            </w:pPr>
          </w:p>
        </w:tc>
      </w:tr>
      <w:tr w:rsidR="00080B10" w:rsidRPr="00E96FFD" w14:paraId="31A07A90" w14:textId="77777777" w:rsidTr="0068624C">
        <w:trPr>
          <w:cantSplit/>
          <w:trHeight w:val="474"/>
          <w:tblHeader/>
          <w:trPrChange w:id="1230" w:author="Evan Katz" w:date="2019-06-17T14:43:00Z">
            <w:trPr>
              <w:trHeight w:val="474"/>
            </w:trPr>
          </w:trPrChange>
        </w:trPr>
        <w:tc>
          <w:tcPr>
            <w:tcW w:w="11268" w:type="dxa"/>
            <w:gridSpan w:val="2"/>
            <w:shd w:val="pct12" w:color="auto" w:fill="auto"/>
            <w:tcPrChange w:id="1231" w:author="Evan Katz" w:date="2019-06-17T14:43:00Z">
              <w:tcPr>
                <w:tcW w:w="11268" w:type="dxa"/>
                <w:gridSpan w:val="2"/>
                <w:shd w:val="pct12" w:color="auto" w:fill="auto"/>
              </w:tcPr>
            </w:tcPrChange>
          </w:tcPr>
          <w:p w14:paraId="117086CE" w14:textId="77777777" w:rsidR="00080B10" w:rsidRPr="00E30BF0" w:rsidRDefault="00080B10" w:rsidP="00A90582">
            <w:pPr>
              <w:tabs>
                <w:tab w:val="left" w:pos="7380"/>
              </w:tabs>
              <w:rPr>
                <w:rFonts w:ascii="Times New Roman" w:hAnsi="Times New Roman"/>
                <w:b/>
              </w:rPr>
            </w:pPr>
            <w:r>
              <w:rPr>
                <w:rFonts w:ascii="Times New Roman" w:hAnsi="Times New Roman"/>
                <w:b/>
                <w:bCs/>
              </w:rPr>
              <w:t>F-</w:t>
            </w:r>
            <w:r w:rsidR="00E30BF0">
              <w:rPr>
                <w:rFonts w:ascii="Times New Roman" w:hAnsi="Times New Roman"/>
                <w:b/>
              </w:rPr>
              <w:t>2:</w:t>
            </w:r>
            <w:r w:rsidRPr="00E96FFD">
              <w:rPr>
                <w:rFonts w:ascii="Times New Roman" w:hAnsi="Times New Roman"/>
                <w:b/>
              </w:rPr>
              <w:t xml:space="preserve"> Additional Dispute Resolution Mechanism</w:t>
            </w:r>
            <w:r w:rsidRPr="00E96FFD">
              <w:rPr>
                <w:rFonts w:ascii="Times New Roman" w:hAnsi="Times New Roman"/>
                <w:b/>
              </w:rPr>
              <w:tab/>
            </w:r>
          </w:p>
        </w:tc>
        <w:tc>
          <w:tcPr>
            <w:tcW w:w="3074" w:type="dxa"/>
            <w:shd w:val="pct12" w:color="auto" w:fill="auto"/>
            <w:tcPrChange w:id="1232" w:author="Evan Katz" w:date="2019-06-17T14:43:00Z">
              <w:tcPr>
                <w:tcW w:w="3074" w:type="dxa"/>
                <w:shd w:val="pct12" w:color="auto" w:fill="auto"/>
              </w:tcPr>
            </w:tcPrChange>
          </w:tcPr>
          <w:p w14:paraId="24F04C01" w14:textId="77777777" w:rsidR="00080B10" w:rsidRPr="00E96FFD" w:rsidRDefault="00080B10">
            <w:pPr>
              <w:rPr>
                <w:rFonts w:ascii="Times New Roman" w:hAnsi="Times New Roman"/>
                <w:bCs/>
              </w:rPr>
              <w:pPrChange w:id="1233" w:author="Evan Katz" w:date="2019-06-17T15:11:00Z">
                <w:pPr>
                  <w:framePr w:hSpace="180" w:wrap="around" w:vAnchor="text" w:hAnchor="margin" w:xAlign="center" w:y="346"/>
                  <w:jc w:val="center"/>
                </w:pPr>
              </w:pPrChange>
            </w:pPr>
            <w:r w:rsidRPr="00E96FFD">
              <w:rPr>
                <w:rFonts w:ascii="Times New Roman" w:hAnsi="Times New Roman"/>
                <w:b/>
                <w:bCs/>
              </w:rPr>
              <w:t>Analyst Notes</w:t>
            </w:r>
          </w:p>
        </w:tc>
      </w:tr>
      <w:tr w:rsidR="00080B10" w:rsidRPr="00E96FFD" w14:paraId="25BF6828" w14:textId="77777777" w:rsidTr="0068624C">
        <w:trPr>
          <w:cantSplit/>
          <w:trHeight w:val="515"/>
          <w:tblHeader/>
          <w:trPrChange w:id="1234" w:author="Evan Katz" w:date="2019-06-17T14:43:00Z">
            <w:trPr>
              <w:trHeight w:val="515"/>
            </w:trPr>
          </w:trPrChange>
        </w:trPr>
        <w:tc>
          <w:tcPr>
            <w:tcW w:w="2889" w:type="dxa"/>
            <w:tcBorders>
              <w:bottom w:val="single" w:sz="4" w:space="0" w:color="auto"/>
            </w:tcBorders>
            <w:tcPrChange w:id="1235" w:author="Evan Katz" w:date="2019-06-17T14:43:00Z">
              <w:tcPr>
                <w:tcW w:w="2889" w:type="dxa"/>
                <w:tcBorders>
                  <w:bottom w:val="single" w:sz="4" w:space="0" w:color="auto"/>
                </w:tcBorders>
              </w:tcPr>
            </w:tcPrChange>
          </w:tcPr>
          <w:p w14:paraId="748AA2A0" w14:textId="77777777" w:rsidR="00080B10" w:rsidRPr="00E96FFD" w:rsidRDefault="00080B10" w:rsidP="00A90582">
            <w:pPr>
              <w:rPr>
                <w:rFonts w:ascii="Times New Roman" w:hAnsi="Times New Roman"/>
                <w:b/>
              </w:rPr>
            </w:pPr>
            <w:r>
              <w:rPr>
                <w:rFonts w:ascii="Times New Roman" w:hAnsi="Times New Roman"/>
                <w:b/>
              </w:rPr>
              <w:t>F-2-a</w:t>
            </w:r>
            <w:r w:rsidR="00E30BF0">
              <w:rPr>
                <w:rFonts w:ascii="Times New Roman" w:hAnsi="Times New Roman"/>
                <w:b/>
              </w:rPr>
              <w:t>:</w:t>
            </w:r>
            <w:r>
              <w:rPr>
                <w:rFonts w:ascii="Times New Roman" w:hAnsi="Times New Roman"/>
                <w:b/>
              </w:rPr>
              <w:t xml:space="preserve"> Availability of Additional Dispute Resolution Process</w:t>
            </w:r>
          </w:p>
        </w:tc>
        <w:tc>
          <w:tcPr>
            <w:tcW w:w="8379" w:type="dxa"/>
            <w:tcBorders>
              <w:bottom w:val="single" w:sz="4" w:space="0" w:color="auto"/>
            </w:tcBorders>
            <w:tcPrChange w:id="1236" w:author="Evan Katz" w:date="2019-06-17T14:43:00Z">
              <w:tcPr>
                <w:tcW w:w="8379" w:type="dxa"/>
                <w:tcBorders>
                  <w:bottom w:val="single" w:sz="4" w:space="0" w:color="auto"/>
                </w:tcBorders>
              </w:tcPr>
            </w:tcPrChange>
          </w:tcPr>
          <w:p w14:paraId="058DDCCC" w14:textId="77777777" w:rsidR="00E30BF0" w:rsidRDefault="00E30BF0" w:rsidP="00A90582">
            <w:pPr>
              <w:rPr>
                <w:rFonts w:ascii="Times New Roman" w:hAnsi="Times New Roman"/>
              </w:rPr>
            </w:pPr>
            <w:r>
              <w:rPr>
                <w:rFonts w:ascii="Times New Roman" w:hAnsi="Times New Roman"/>
              </w:rPr>
              <w:t>Does t</w:t>
            </w:r>
            <w:r w:rsidR="00080B10">
              <w:rPr>
                <w:rFonts w:ascii="Times New Roman" w:hAnsi="Times New Roman"/>
              </w:rPr>
              <w:t xml:space="preserve">he </w:t>
            </w:r>
            <w:r>
              <w:rPr>
                <w:rFonts w:ascii="Times New Roman" w:hAnsi="Times New Roman"/>
              </w:rPr>
              <w:t>s</w:t>
            </w:r>
            <w:r w:rsidR="00080B10">
              <w:rPr>
                <w:rFonts w:ascii="Times New Roman" w:hAnsi="Times New Roman"/>
              </w:rPr>
              <w:t xml:space="preserve">tate </w:t>
            </w:r>
            <w:r>
              <w:rPr>
                <w:rFonts w:ascii="Times New Roman" w:hAnsi="Times New Roman"/>
              </w:rPr>
              <w:t>operate</w:t>
            </w:r>
            <w:r w:rsidR="00080B10">
              <w:rPr>
                <w:rFonts w:ascii="Times New Roman" w:hAnsi="Times New Roman"/>
              </w:rPr>
              <w:t xml:space="preserve"> an additional dispute resolution mechanism</w:t>
            </w:r>
            <w:r>
              <w:rPr>
                <w:rFonts w:ascii="Times New Roman" w:hAnsi="Times New Roman"/>
              </w:rPr>
              <w:t xml:space="preserve">? </w:t>
            </w:r>
          </w:p>
          <w:p w14:paraId="2E5C3D93" w14:textId="77777777" w:rsidR="00080B10" w:rsidRPr="00E96FFD" w:rsidRDefault="00654AE7" w:rsidP="00A90582">
            <w:pPr>
              <w:rPr>
                <w:rFonts w:ascii="Times New Roman" w:hAnsi="Times New Roman"/>
                <w:sz w:val="22"/>
                <w:szCs w:val="22"/>
              </w:rPr>
            </w:pPr>
            <w:r w:rsidRPr="00E96FFD">
              <w:rPr>
                <w:rFonts w:ascii="Times New Roman" w:hAnsi="Times New Roman"/>
              </w:rPr>
              <w:fldChar w:fldCharType="begin">
                <w:ffData>
                  <w:name w:val="Check98"/>
                  <w:enabled/>
                  <w:calcOnExit w:val="0"/>
                  <w:checkBox>
                    <w:sizeAuto/>
                    <w:default w:val="0"/>
                  </w:checkBox>
                </w:ffData>
              </w:fldChar>
            </w:r>
            <w:r w:rsidR="00E30BF0"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E30BF0" w:rsidRPr="00E96FFD">
              <w:rPr>
                <w:rFonts w:ascii="Times New Roman" w:hAnsi="Times New Roman"/>
              </w:rPr>
              <w:t xml:space="preserve">  </w:t>
            </w:r>
            <w:r w:rsidR="00E30BF0" w:rsidRPr="00E96FFD">
              <w:rPr>
                <w:rFonts w:ascii="Times New Roman" w:hAnsi="Times New Roman"/>
                <w:bCs/>
              </w:rPr>
              <w:t xml:space="preserve">Yes </w:t>
            </w:r>
            <w:r w:rsidRPr="00E96FFD">
              <w:rPr>
                <w:rFonts w:ascii="Times New Roman" w:hAnsi="Times New Roman"/>
              </w:rPr>
              <w:fldChar w:fldCharType="begin">
                <w:ffData>
                  <w:name w:val="Check98"/>
                  <w:enabled/>
                  <w:calcOnExit w:val="0"/>
                  <w:checkBox>
                    <w:sizeAuto/>
                    <w:default w:val="0"/>
                  </w:checkBox>
                </w:ffData>
              </w:fldChar>
            </w:r>
            <w:r w:rsidR="00E30BF0"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E30BF0" w:rsidRPr="00E96FFD">
              <w:rPr>
                <w:rFonts w:ascii="Times New Roman" w:hAnsi="Times New Roman"/>
              </w:rPr>
              <w:t xml:space="preserve">  </w:t>
            </w:r>
            <w:r w:rsidR="00E30BF0" w:rsidRPr="00E96FFD">
              <w:rPr>
                <w:rFonts w:ascii="Times New Roman" w:hAnsi="Times New Roman"/>
                <w:bCs/>
              </w:rPr>
              <w:t>No</w:t>
            </w:r>
          </w:p>
        </w:tc>
        <w:tc>
          <w:tcPr>
            <w:tcW w:w="3074" w:type="dxa"/>
            <w:tcBorders>
              <w:bottom w:val="single" w:sz="4" w:space="0" w:color="auto"/>
            </w:tcBorders>
            <w:tcPrChange w:id="1237" w:author="Evan Katz" w:date="2019-06-17T14:43:00Z">
              <w:tcPr>
                <w:tcW w:w="3074" w:type="dxa"/>
                <w:tcBorders>
                  <w:bottom w:val="single" w:sz="4" w:space="0" w:color="auto"/>
                </w:tcBorders>
              </w:tcPr>
            </w:tcPrChange>
          </w:tcPr>
          <w:p w14:paraId="23B30479" w14:textId="77777777" w:rsidR="00080B10" w:rsidRPr="005E4F4B" w:rsidRDefault="00080B10">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1238" w:author="Evan Katz" w:date="2019-06-17T15:11:00Z">
                <w:pPr>
                  <w:framePr w:hSpace="180" w:wrap="around" w:vAnchor="text" w:hAnchor="margin" w:xAlign="center" w:y="346"/>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r w:rsidR="00080B10" w:rsidRPr="00E96FFD" w14:paraId="10299E4C" w14:textId="77777777" w:rsidTr="0068624C">
        <w:trPr>
          <w:cantSplit/>
          <w:trHeight w:val="1830"/>
          <w:tblHeader/>
          <w:trPrChange w:id="1239" w:author="Evan Katz" w:date="2019-06-17T14:43:00Z">
            <w:trPr>
              <w:trHeight w:val="1830"/>
            </w:trPr>
          </w:trPrChange>
        </w:trPr>
        <w:tc>
          <w:tcPr>
            <w:tcW w:w="2889" w:type="dxa"/>
            <w:tcBorders>
              <w:bottom w:val="single" w:sz="4" w:space="0" w:color="auto"/>
            </w:tcBorders>
            <w:tcPrChange w:id="1240" w:author="Evan Katz" w:date="2019-06-17T14:43:00Z">
              <w:tcPr>
                <w:tcW w:w="2889" w:type="dxa"/>
                <w:tcBorders>
                  <w:bottom w:val="single" w:sz="4" w:space="0" w:color="auto"/>
                </w:tcBorders>
              </w:tcPr>
            </w:tcPrChange>
          </w:tcPr>
          <w:p w14:paraId="3B0B83F9" w14:textId="77777777" w:rsidR="00080B10" w:rsidRDefault="00080B10" w:rsidP="00A90582">
            <w:pPr>
              <w:rPr>
                <w:rFonts w:ascii="Times New Roman" w:hAnsi="Times New Roman"/>
                <w:b/>
              </w:rPr>
            </w:pPr>
            <w:r>
              <w:rPr>
                <w:rFonts w:ascii="Times New Roman" w:hAnsi="Times New Roman"/>
                <w:b/>
              </w:rPr>
              <w:t>F-2-b</w:t>
            </w:r>
            <w:r w:rsidR="00E30BF0">
              <w:rPr>
                <w:rFonts w:ascii="Times New Roman" w:hAnsi="Times New Roman"/>
                <w:b/>
              </w:rPr>
              <w:t>:</w:t>
            </w:r>
            <w:r w:rsidRPr="00E96FFD">
              <w:rPr>
                <w:rFonts w:ascii="Times New Roman" w:hAnsi="Times New Roman"/>
                <w:b/>
              </w:rPr>
              <w:t xml:space="preserve">  </w:t>
            </w:r>
            <w:r>
              <w:rPr>
                <w:rFonts w:ascii="Times New Roman" w:hAnsi="Times New Roman"/>
                <w:b/>
              </w:rPr>
              <w:t>Description of A</w:t>
            </w:r>
            <w:r w:rsidRPr="00E96FFD">
              <w:rPr>
                <w:rFonts w:ascii="Times New Roman" w:hAnsi="Times New Roman"/>
                <w:b/>
              </w:rPr>
              <w:t xml:space="preserve">dditional </w:t>
            </w:r>
            <w:r>
              <w:rPr>
                <w:rFonts w:ascii="Times New Roman" w:hAnsi="Times New Roman"/>
                <w:b/>
              </w:rPr>
              <w:br/>
            </w:r>
            <w:r w:rsidRPr="00E96FFD">
              <w:rPr>
                <w:rFonts w:ascii="Times New Roman" w:hAnsi="Times New Roman"/>
                <w:b/>
              </w:rPr>
              <w:t xml:space="preserve">Dispute Resolution </w:t>
            </w:r>
            <w:r>
              <w:rPr>
                <w:rFonts w:ascii="Times New Roman" w:hAnsi="Times New Roman"/>
                <w:b/>
              </w:rPr>
              <w:br/>
            </w:r>
            <w:r w:rsidRPr="00E96FFD">
              <w:rPr>
                <w:rFonts w:ascii="Times New Roman" w:hAnsi="Times New Roman"/>
                <w:b/>
              </w:rPr>
              <w:t>Mechanism</w:t>
            </w:r>
          </w:p>
          <w:p w14:paraId="43D2BF33" w14:textId="77777777" w:rsidR="00080B10" w:rsidRDefault="00080B10" w:rsidP="00A90582">
            <w:pPr>
              <w:rPr>
                <w:rFonts w:ascii="Times New Roman" w:hAnsi="Times New Roman"/>
                <w:b/>
              </w:rPr>
            </w:pPr>
          </w:p>
          <w:p w14:paraId="06FDD5E8" w14:textId="63F4E870" w:rsidR="00080B10" w:rsidRPr="002F3247" w:rsidRDefault="00E30BF0" w:rsidP="00A90582">
            <w:pPr>
              <w:rPr>
                <w:rFonts w:ascii="Times New Roman" w:hAnsi="Times New Roman"/>
                <w:i/>
              </w:rPr>
            </w:pPr>
            <w:r>
              <w:rPr>
                <w:rFonts w:ascii="Times New Roman" w:hAnsi="Times New Roman"/>
                <w:i/>
              </w:rPr>
              <w:t>(Complete only complete if the s</w:t>
            </w:r>
            <w:r w:rsidR="00080B10" w:rsidRPr="002F3247">
              <w:rPr>
                <w:rFonts w:ascii="Times New Roman" w:hAnsi="Times New Roman"/>
                <w:i/>
              </w:rPr>
              <w:t>tate has indicated that</w:t>
            </w:r>
            <w:ins w:id="1241" w:author="Evan Katz" w:date="2019-06-17T14:43:00Z">
              <w:r w:rsidR="0068624C">
                <w:rPr>
                  <w:rFonts w:ascii="Times New Roman" w:hAnsi="Times New Roman"/>
                  <w:i/>
                </w:rPr>
                <w:t xml:space="preserve"> </w:t>
              </w:r>
            </w:ins>
            <w:del w:id="1242" w:author="Evan Katz" w:date="2019-06-17T14:43:00Z">
              <w:r w:rsidR="00080B10" w:rsidRPr="002F3247" w:rsidDel="0068624C">
                <w:rPr>
                  <w:rFonts w:ascii="Times New Roman" w:hAnsi="Times New Roman"/>
                  <w:i/>
                </w:rPr>
                <w:delText xml:space="preserve"> </w:delText>
              </w:r>
            </w:del>
            <w:r w:rsidR="00080B10" w:rsidRPr="002F3247">
              <w:rPr>
                <w:rFonts w:ascii="Times New Roman" w:hAnsi="Times New Roman"/>
                <w:i/>
              </w:rPr>
              <w:t xml:space="preserve">it has an </w:t>
            </w:r>
            <w:r w:rsidR="00080B10">
              <w:rPr>
                <w:rFonts w:ascii="Times New Roman" w:hAnsi="Times New Roman"/>
                <w:i/>
              </w:rPr>
              <w:t>a</w:t>
            </w:r>
            <w:r w:rsidR="00080B10" w:rsidRPr="002F3247">
              <w:rPr>
                <w:rFonts w:ascii="Times New Roman" w:hAnsi="Times New Roman"/>
                <w:i/>
              </w:rPr>
              <w:t xml:space="preserve">dditional </w:t>
            </w:r>
            <w:r w:rsidR="00080B10">
              <w:rPr>
                <w:rFonts w:ascii="Times New Roman" w:hAnsi="Times New Roman"/>
                <w:i/>
              </w:rPr>
              <w:t>dispute r</w:t>
            </w:r>
            <w:r w:rsidR="00080B10" w:rsidRPr="002F3247">
              <w:rPr>
                <w:rFonts w:ascii="Times New Roman" w:hAnsi="Times New Roman"/>
                <w:i/>
              </w:rPr>
              <w:t xml:space="preserve">esolution </w:t>
            </w:r>
            <w:r w:rsidR="00080B10">
              <w:rPr>
                <w:rFonts w:ascii="Times New Roman" w:hAnsi="Times New Roman"/>
                <w:i/>
              </w:rPr>
              <w:t>m</w:t>
            </w:r>
            <w:r w:rsidR="00080B10" w:rsidRPr="002F3247">
              <w:rPr>
                <w:rFonts w:ascii="Times New Roman" w:hAnsi="Times New Roman"/>
                <w:i/>
              </w:rPr>
              <w:t>echanism.</w:t>
            </w:r>
            <w:r>
              <w:rPr>
                <w:rFonts w:ascii="Times New Roman" w:hAnsi="Times New Roman"/>
                <w:i/>
              </w:rPr>
              <w:t>)</w:t>
            </w:r>
          </w:p>
        </w:tc>
        <w:tc>
          <w:tcPr>
            <w:tcW w:w="8379" w:type="dxa"/>
            <w:tcBorders>
              <w:bottom w:val="single" w:sz="4" w:space="0" w:color="auto"/>
            </w:tcBorders>
            <w:tcPrChange w:id="1243" w:author="Evan Katz" w:date="2019-06-17T14:43:00Z">
              <w:tcPr>
                <w:tcW w:w="8379" w:type="dxa"/>
                <w:tcBorders>
                  <w:bottom w:val="single" w:sz="4" w:space="0" w:color="auto"/>
                </w:tcBorders>
              </w:tcPr>
            </w:tcPrChange>
          </w:tcPr>
          <w:p w14:paraId="5303D89B" w14:textId="77777777" w:rsidR="00080B10" w:rsidRDefault="00080B10" w:rsidP="00A90582">
            <w:pPr>
              <w:rPr>
                <w:rFonts w:ascii="Times New Roman" w:hAnsi="Times New Roman"/>
              </w:rPr>
            </w:pPr>
            <w:r>
              <w:rPr>
                <w:rFonts w:ascii="Times New Roman" w:hAnsi="Times New Roman"/>
              </w:rPr>
              <w:t>When there is an additional dispute resolution p</w:t>
            </w:r>
            <w:r w:rsidR="00E30BF0">
              <w:rPr>
                <w:rFonts w:ascii="Times New Roman" w:hAnsi="Times New Roman"/>
              </w:rPr>
              <w:t>rocess:</w:t>
            </w:r>
          </w:p>
          <w:p w14:paraId="55999C68" w14:textId="1EDAB01A" w:rsidR="00080B10" w:rsidRPr="00E96FFD" w:rsidRDefault="00E30BF0">
            <w:pPr>
              <w:numPr>
                <w:ilvl w:val="0"/>
                <w:numId w:val="56"/>
              </w:numPr>
              <w:tabs>
                <w:tab w:val="clear" w:pos="720"/>
                <w:tab w:val="num" w:pos="171"/>
              </w:tabs>
              <w:ind w:left="171" w:hanging="171"/>
              <w:rPr>
                <w:rFonts w:ascii="Times New Roman" w:hAnsi="Times New Roman"/>
              </w:rPr>
              <w:pPrChange w:id="1244" w:author="Evan Katz" w:date="2019-06-17T15:11:00Z">
                <w:pPr>
                  <w:framePr w:hSpace="180" w:wrap="around" w:vAnchor="text" w:hAnchor="margin" w:xAlign="center" w:y="346"/>
                  <w:numPr>
                    <w:numId w:val="56"/>
                  </w:numPr>
                  <w:tabs>
                    <w:tab w:val="num" w:pos="171"/>
                    <w:tab w:val="num" w:pos="720"/>
                  </w:tabs>
                  <w:ind w:left="171" w:hanging="171"/>
                </w:pPr>
              </w:pPrChange>
            </w:pPr>
            <w:r>
              <w:rPr>
                <w:rFonts w:ascii="Times New Roman" w:hAnsi="Times New Roman"/>
              </w:rPr>
              <w:t>Does the waiver identify the s</w:t>
            </w:r>
            <w:r w:rsidR="00080B10" w:rsidRPr="00E96FFD">
              <w:rPr>
                <w:rFonts w:ascii="Times New Roman" w:hAnsi="Times New Roman"/>
              </w:rPr>
              <w:t xml:space="preserve">tate agency that operates the </w:t>
            </w:r>
            <w:r>
              <w:rPr>
                <w:rFonts w:ascii="Times New Roman" w:hAnsi="Times New Roman"/>
              </w:rPr>
              <w:t xml:space="preserve">dispute mechanism?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45" w:author="Evan Katz" w:date="2019-06-17T15:40:00Z">
              <w:r w:rsidR="00E775E5">
                <w:rPr>
                  <w:rFonts w:ascii="Times New Roman" w:hAnsi="Times New Roman"/>
                  <w:bCs/>
                </w:rPr>
                <w:br/>
              </w:r>
            </w:ins>
          </w:p>
          <w:p w14:paraId="0112236B" w14:textId="744E0945" w:rsidR="00080B10" w:rsidRPr="00E96FFD" w:rsidRDefault="00E30BF0">
            <w:pPr>
              <w:numPr>
                <w:ilvl w:val="0"/>
                <w:numId w:val="56"/>
              </w:numPr>
              <w:tabs>
                <w:tab w:val="clear" w:pos="720"/>
                <w:tab w:val="num" w:pos="171"/>
              </w:tabs>
              <w:ind w:left="171" w:hanging="171"/>
              <w:rPr>
                <w:rFonts w:ascii="Times New Roman" w:hAnsi="Times New Roman"/>
              </w:rPr>
              <w:pPrChange w:id="1246" w:author="Evan Katz" w:date="2019-06-17T15:11:00Z">
                <w:pPr>
                  <w:framePr w:hSpace="180" w:wrap="around" w:vAnchor="text" w:hAnchor="margin" w:xAlign="center" w:y="346"/>
                  <w:numPr>
                    <w:numId w:val="56"/>
                  </w:numPr>
                  <w:tabs>
                    <w:tab w:val="num" w:pos="171"/>
                    <w:tab w:val="num" w:pos="720"/>
                  </w:tabs>
                  <w:ind w:left="171" w:hanging="171"/>
                </w:pPr>
              </w:pPrChange>
            </w:pPr>
            <w:r>
              <w:rPr>
                <w:rFonts w:ascii="Times New Roman" w:hAnsi="Times New Roman"/>
              </w:rPr>
              <w:t>Does the state describe t</w:t>
            </w:r>
            <w:r w:rsidR="00080B10" w:rsidRPr="00E96FFD">
              <w:rPr>
                <w:rFonts w:ascii="Times New Roman" w:hAnsi="Times New Roman"/>
              </w:rPr>
              <w:t>he types of disputes that can be addressed, incl</w:t>
            </w:r>
            <w:r>
              <w:rPr>
                <w:rFonts w:ascii="Times New Roman" w:hAnsi="Times New Roman"/>
              </w:rPr>
              <w:t xml:space="preserve">uding the process and timelines? </w:t>
            </w:r>
            <w:ins w:id="1247" w:author="Evan Katz" w:date="2019-06-17T15:40:00Z">
              <w:r w:rsidR="00E775E5">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48" w:author="Evan Katz" w:date="2019-06-17T15:40:00Z">
              <w:r w:rsidR="00E775E5">
                <w:rPr>
                  <w:rFonts w:ascii="Times New Roman" w:hAnsi="Times New Roman"/>
                  <w:bCs/>
                </w:rPr>
                <w:br/>
              </w:r>
            </w:ins>
          </w:p>
          <w:p w14:paraId="2FE566FC" w14:textId="46A28DDE" w:rsidR="00080B10" w:rsidRPr="00E96FFD" w:rsidRDefault="00E30BF0">
            <w:pPr>
              <w:numPr>
                <w:ilvl w:val="0"/>
                <w:numId w:val="56"/>
              </w:numPr>
              <w:tabs>
                <w:tab w:val="clear" w:pos="720"/>
                <w:tab w:val="num" w:pos="171"/>
              </w:tabs>
              <w:ind w:left="171" w:hanging="171"/>
              <w:rPr>
                <w:rFonts w:ascii="Times New Roman" w:hAnsi="Times New Roman"/>
              </w:rPr>
              <w:pPrChange w:id="1249" w:author="Evan Katz" w:date="2019-06-17T15:11:00Z">
                <w:pPr>
                  <w:framePr w:hSpace="180" w:wrap="around" w:vAnchor="text" w:hAnchor="margin" w:xAlign="center" w:y="346"/>
                  <w:numPr>
                    <w:numId w:val="56"/>
                  </w:numPr>
                  <w:tabs>
                    <w:tab w:val="num" w:pos="171"/>
                    <w:tab w:val="num" w:pos="720"/>
                  </w:tabs>
                  <w:ind w:left="171" w:hanging="171"/>
                </w:pPr>
              </w:pPrChange>
            </w:pPr>
            <w:r>
              <w:rPr>
                <w:rFonts w:ascii="Times New Roman" w:hAnsi="Times New Roman"/>
              </w:rPr>
              <w:t>W</w:t>
            </w:r>
            <w:r w:rsidR="00080B10" w:rsidRPr="00E96FFD">
              <w:rPr>
                <w:rFonts w:ascii="Times New Roman" w:hAnsi="Times New Roman"/>
              </w:rPr>
              <w:t xml:space="preserve">hen a participant elects to make use of the dispute mechanism, </w:t>
            </w:r>
            <w:r>
              <w:rPr>
                <w:rFonts w:ascii="Times New Roman" w:hAnsi="Times New Roman"/>
              </w:rPr>
              <w:t xml:space="preserve">is </w:t>
            </w:r>
            <w:r w:rsidR="00080B10" w:rsidRPr="00E96FFD">
              <w:rPr>
                <w:rFonts w:ascii="Times New Roman" w:hAnsi="Times New Roman"/>
              </w:rPr>
              <w:t xml:space="preserve">the </w:t>
            </w:r>
            <w:r>
              <w:rPr>
                <w:rFonts w:ascii="Times New Roman" w:hAnsi="Times New Roman"/>
              </w:rPr>
              <w:t>participan</w:t>
            </w:r>
            <w:r w:rsidR="00080B10" w:rsidRPr="00E96FFD">
              <w:rPr>
                <w:rFonts w:ascii="Times New Roman" w:hAnsi="Times New Roman"/>
              </w:rPr>
              <w:t>t informed that the dispute resolution mechanism is not a pre-requisite o</w:t>
            </w:r>
            <w:r>
              <w:rPr>
                <w:rFonts w:ascii="Times New Roman" w:hAnsi="Times New Roman"/>
              </w:rPr>
              <w:t xml:space="preserve">r substitute for a Fair Hearing? </w:t>
            </w:r>
            <w:ins w:id="1250" w:author="Evan Katz" w:date="2019-06-17T15:40:00Z">
              <w:r w:rsidR="00E775E5">
                <w:rPr>
                  <w:rFonts w:ascii="Times New Roman" w:hAnsi="Times New Roman"/>
                </w:rPr>
                <w:br/>
              </w:r>
            </w:ins>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51" w:author="Evan Katz" w:date="2019-06-17T15:40:00Z">
              <w:r w:rsidR="00E775E5">
                <w:rPr>
                  <w:rFonts w:ascii="Times New Roman" w:hAnsi="Times New Roman"/>
                  <w:bCs/>
                </w:rPr>
                <w:br/>
              </w:r>
            </w:ins>
          </w:p>
        </w:tc>
        <w:tc>
          <w:tcPr>
            <w:tcW w:w="3074" w:type="dxa"/>
            <w:tcBorders>
              <w:bottom w:val="single" w:sz="4" w:space="0" w:color="auto"/>
            </w:tcBorders>
            <w:tcPrChange w:id="1252" w:author="Evan Katz" w:date="2019-06-17T14:43:00Z">
              <w:tcPr>
                <w:tcW w:w="3074" w:type="dxa"/>
                <w:tcBorders>
                  <w:bottom w:val="single" w:sz="4" w:space="0" w:color="auto"/>
                </w:tcBorders>
              </w:tcPr>
            </w:tcPrChange>
          </w:tcPr>
          <w:p w14:paraId="0EACA459" w14:textId="77777777" w:rsidR="00080B10" w:rsidRPr="005E4F4B" w:rsidRDefault="00080B10">
            <w:pPr>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rPr>
                <w:rFonts w:ascii="Times New Roman" w:hAnsi="Times New Roman"/>
                <w:bCs/>
              </w:rPr>
              <w:pPrChange w:id="1253" w:author="Evan Katz" w:date="2019-06-17T15:11:00Z">
                <w:pPr>
                  <w:framePr w:hSpace="180" w:wrap="around" w:vAnchor="text" w:hAnchor="margin" w:xAlign="center" w:y="346"/>
                  <w:widowControl w:val="0"/>
                  <w:tabs>
                    <w:tab w:val="left" w:pos="-1872"/>
                    <w:tab w:val="left" w:pos="-1152"/>
                    <w:tab w:val="left" w:pos="-432"/>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s>
                  <w:spacing w:before="60" w:after="60" w:line="260" w:lineRule="exact"/>
                  <w:jc w:val="both"/>
                </w:pPr>
              </w:pPrChange>
            </w:pPr>
          </w:p>
        </w:tc>
      </w:tr>
    </w:tbl>
    <w:p w14:paraId="27AA8F08" w14:textId="77777777" w:rsidR="00080B10" w:rsidRDefault="00080B10">
      <w:r>
        <w:br w:type="page"/>
      </w:r>
    </w:p>
    <w:tbl>
      <w:tblPr>
        <w:tblpPr w:leftFromText="180" w:rightFromText="180" w:vertAnchor="text" w:horzAnchor="margin" w:tblpXSpec="center" w:tblpY="266"/>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8100"/>
        <w:gridCol w:w="2880"/>
      </w:tblGrid>
      <w:tr w:rsidR="00080B10" w:rsidRPr="00E96FFD" w14:paraId="0C133479" w14:textId="77777777">
        <w:trPr>
          <w:trHeight w:val="86"/>
        </w:trPr>
        <w:tc>
          <w:tcPr>
            <w:tcW w:w="11088" w:type="dxa"/>
            <w:gridSpan w:val="2"/>
            <w:shd w:val="pct12" w:color="auto" w:fill="auto"/>
          </w:tcPr>
          <w:p w14:paraId="553DF7B1" w14:textId="77777777" w:rsidR="00080B10" w:rsidRPr="00E96FFD" w:rsidRDefault="00080B10" w:rsidP="00A90582">
            <w:pPr>
              <w:rPr>
                <w:rFonts w:ascii="Times New Roman" w:hAnsi="Times New Roman"/>
                <w:b/>
                <w:i/>
              </w:rPr>
            </w:pPr>
            <w:r>
              <w:rPr>
                <w:rFonts w:ascii="Times New Roman" w:hAnsi="Times New Roman"/>
                <w:b/>
              </w:rPr>
              <w:t>F-</w:t>
            </w:r>
            <w:r w:rsidR="00E30BF0">
              <w:rPr>
                <w:rFonts w:ascii="Times New Roman" w:hAnsi="Times New Roman"/>
                <w:b/>
              </w:rPr>
              <w:t xml:space="preserve">3: </w:t>
            </w:r>
            <w:r w:rsidRPr="00E96FFD">
              <w:rPr>
                <w:rFonts w:ascii="Times New Roman" w:hAnsi="Times New Roman"/>
                <w:b/>
              </w:rPr>
              <w:t xml:space="preserve"> State Grievance/Complaint System</w:t>
            </w:r>
          </w:p>
        </w:tc>
        <w:tc>
          <w:tcPr>
            <w:tcW w:w="2880" w:type="dxa"/>
            <w:shd w:val="pct12" w:color="auto" w:fill="auto"/>
          </w:tcPr>
          <w:p w14:paraId="455411F6" w14:textId="77777777" w:rsidR="00080B10" w:rsidRPr="00E96FFD" w:rsidRDefault="00080B10">
            <w:pPr>
              <w:tabs>
                <w:tab w:val="left" w:pos="2052"/>
              </w:tabs>
              <w:rPr>
                <w:rFonts w:ascii="Times New Roman" w:hAnsi="Times New Roman"/>
                <w:bCs/>
              </w:rPr>
              <w:pPrChange w:id="1254" w:author="Evan Katz" w:date="2019-06-17T15:11:00Z">
                <w:pPr>
                  <w:framePr w:hSpace="180" w:wrap="around" w:vAnchor="text" w:hAnchor="margin" w:xAlign="center" w:y="266"/>
                  <w:tabs>
                    <w:tab w:val="left" w:pos="2052"/>
                  </w:tabs>
                  <w:jc w:val="center"/>
                </w:pPr>
              </w:pPrChange>
            </w:pPr>
            <w:r w:rsidRPr="00E96FFD">
              <w:rPr>
                <w:rFonts w:ascii="Times New Roman" w:hAnsi="Times New Roman"/>
                <w:b/>
                <w:bCs/>
              </w:rPr>
              <w:t>Analyst Notes</w:t>
            </w:r>
          </w:p>
          <w:p w14:paraId="4541E5A1" w14:textId="77777777" w:rsidR="00080B10" w:rsidRPr="00E96FFD" w:rsidRDefault="00080B10" w:rsidP="00A90582">
            <w:pPr>
              <w:rPr>
                <w:rFonts w:ascii="Times New Roman" w:hAnsi="Times New Roman"/>
                <w:bCs/>
              </w:rPr>
            </w:pPr>
          </w:p>
        </w:tc>
      </w:tr>
      <w:tr w:rsidR="00E7630A" w:rsidRPr="00E96FFD" w14:paraId="5B02C887" w14:textId="77777777">
        <w:trPr>
          <w:trHeight w:val="679"/>
        </w:trPr>
        <w:tc>
          <w:tcPr>
            <w:tcW w:w="2988" w:type="dxa"/>
          </w:tcPr>
          <w:p w14:paraId="57D0B769" w14:textId="77777777" w:rsidR="00462E53" w:rsidRPr="00E96FFD" w:rsidRDefault="00462E53" w:rsidP="00A90582">
            <w:pPr>
              <w:rPr>
                <w:rFonts w:ascii="Times New Roman" w:hAnsi="Times New Roman"/>
                <w:b/>
              </w:rPr>
            </w:pPr>
            <w:r>
              <w:rPr>
                <w:rFonts w:ascii="Times New Roman" w:hAnsi="Times New Roman"/>
                <w:b/>
              </w:rPr>
              <w:t>F-3-a:  Operation of Grievance/Complaint System</w:t>
            </w:r>
          </w:p>
          <w:p w14:paraId="7D190C7C" w14:textId="77777777" w:rsidR="00462E53" w:rsidRDefault="00462E53" w:rsidP="00A90582">
            <w:pPr>
              <w:rPr>
                <w:rFonts w:ascii="Times New Roman" w:hAnsi="Times New Roman"/>
                <w:b/>
              </w:rPr>
            </w:pPr>
          </w:p>
          <w:p w14:paraId="4500ECFA" w14:textId="77777777" w:rsidR="00462E53" w:rsidRDefault="00462E53" w:rsidP="00A90582">
            <w:pPr>
              <w:rPr>
                <w:rFonts w:ascii="Times New Roman" w:hAnsi="Times New Roman"/>
                <w:b/>
              </w:rPr>
            </w:pPr>
            <w:r>
              <w:rPr>
                <w:rFonts w:ascii="Times New Roman" w:hAnsi="Times New Roman"/>
                <w:b/>
              </w:rPr>
              <w:t>F-3-b:  Operational Responsibility</w:t>
            </w:r>
          </w:p>
          <w:p w14:paraId="4F901D71" w14:textId="77777777" w:rsidR="00462E53" w:rsidRDefault="00462E53" w:rsidP="00A90582">
            <w:pPr>
              <w:rPr>
                <w:rFonts w:ascii="Times New Roman" w:hAnsi="Times New Roman"/>
                <w:b/>
              </w:rPr>
            </w:pPr>
          </w:p>
          <w:p w14:paraId="66C66418" w14:textId="77777777" w:rsidR="00462E53" w:rsidRDefault="00462E53" w:rsidP="00A90582">
            <w:pPr>
              <w:rPr>
                <w:rFonts w:ascii="Times New Roman" w:hAnsi="Times New Roman"/>
                <w:b/>
              </w:rPr>
            </w:pPr>
          </w:p>
          <w:p w14:paraId="63FAEA12" w14:textId="77777777" w:rsidR="00E7630A" w:rsidRDefault="00E7630A" w:rsidP="00A90582">
            <w:pPr>
              <w:rPr>
                <w:rFonts w:ascii="Times New Roman" w:hAnsi="Times New Roman"/>
                <w:b/>
              </w:rPr>
            </w:pPr>
            <w:r>
              <w:rPr>
                <w:rFonts w:ascii="Times New Roman" w:hAnsi="Times New Roman"/>
                <w:b/>
              </w:rPr>
              <w:t>F-3-c</w:t>
            </w:r>
            <w:r w:rsidR="00462E53">
              <w:rPr>
                <w:rFonts w:ascii="Times New Roman" w:hAnsi="Times New Roman"/>
                <w:b/>
              </w:rPr>
              <w:t>:</w:t>
            </w:r>
            <w:r>
              <w:rPr>
                <w:rFonts w:ascii="Times New Roman" w:hAnsi="Times New Roman"/>
                <w:b/>
              </w:rPr>
              <w:t xml:space="preserve">  Description of System</w:t>
            </w:r>
          </w:p>
          <w:p w14:paraId="2BF2B052" w14:textId="77777777" w:rsidR="00E7630A" w:rsidRDefault="00E7630A" w:rsidP="00A90582">
            <w:pPr>
              <w:rPr>
                <w:rFonts w:ascii="Times New Roman" w:hAnsi="Times New Roman"/>
                <w:b/>
              </w:rPr>
            </w:pPr>
          </w:p>
          <w:p w14:paraId="18631654" w14:textId="77777777" w:rsidR="00E7630A" w:rsidRDefault="00462E53" w:rsidP="00A90582">
            <w:pPr>
              <w:rPr>
                <w:rFonts w:ascii="Times New Roman" w:hAnsi="Times New Roman"/>
                <w:b/>
              </w:rPr>
            </w:pPr>
            <w:r>
              <w:rPr>
                <w:rFonts w:ascii="Times New Roman" w:hAnsi="Times New Roman"/>
                <w:i/>
              </w:rPr>
              <w:t xml:space="preserve">(Complete only </w:t>
            </w:r>
            <w:r w:rsidRPr="002F3247">
              <w:rPr>
                <w:rFonts w:ascii="Times New Roman" w:hAnsi="Times New Roman"/>
                <w:i/>
              </w:rPr>
              <w:t>if the</w:t>
            </w:r>
            <w:r>
              <w:rPr>
                <w:rFonts w:ascii="Times New Roman" w:hAnsi="Times New Roman"/>
                <w:i/>
              </w:rPr>
              <w:t xml:space="preserve"> s</w:t>
            </w:r>
            <w:r w:rsidRPr="002F3247">
              <w:rPr>
                <w:rFonts w:ascii="Times New Roman" w:hAnsi="Times New Roman"/>
                <w:i/>
              </w:rPr>
              <w:t>t</w:t>
            </w:r>
            <w:r>
              <w:rPr>
                <w:rFonts w:ascii="Times New Roman" w:hAnsi="Times New Roman"/>
                <w:i/>
              </w:rPr>
              <w:t>ate has indicated that it has a</w:t>
            </w:r>
            <w:r w:rsidRPr="002F3247">
              <w:rPr>
                <w:rFonts w:ascii="Times New Roman" w:hAnsi="Times New Roman"/>
                <w:i/>
              </w:rPr>
              <w:t xml:space="preserve"> </w:t>
            </w:r>
            <w:r>
              <w:rPr>
                <w:rFonts w:ascii="Times New Roman" w:hAnsi="Times New Roman"/>
                <w:i/>
              </w:rPr>
              <w:t>grievance/complaint system</w:t>
            </w:r>
            <w:r w:rsidRPr="002F3247">
              <w:rPr>
                <w:rFonts w:ascii="Times New Roman" w:hAnsi="Times New Roman"/>
                <w:i/>
              </w:rPr>
              <w:t>.</w:t>
            </w:r>
            <w:r>
              <w:rPr>
                <w:rFonts w:ascii="Times New Roman" w:hAnsi="Times New Roman"/>
                <w:i/>
              </w:rPr>
              <w:t>)</w:t>
            </w:r>
          </w:p>
        </w:tc>
        <w:tc>
          <w:tcPr>
            <w:tcW w:w="8100" w:type="dxa"/>
          </w:tcPr>
          <w:p w14:paraId="2C5C5482" w14:textId="77777777" w:rsidR="00462E53" w:rsidRDefault="00462E53">
            <w:pPr>
              <w:pStyle w:val="BodyText2"/>
              <w:spacing w:before="120" w:after="60" w:line="260" w:lineRule="exact"/>
              <w:rPr>
                <w:b w:val="0"/>
                <w:szCs w:val="24"/>
              </w:rPr>
              <w:pPrChange w:id="1255" w:author="Evan Katz" w:date="2019-06-17T15:11:00Z">
                <w:pPr>
                  <w:pStyle w:val="BodyText2"/>
                  <w:framePr w:hSpace="180" w:wrap="around" w:vAnchor="text" w:hAnchor="margin" w:xAlign="center" w:y="266"/>
                  <w:spacing w:before="120" w:after="60" w:line="260" w:lineRule="exact"/>
                  <w:jc w:val="both"/>
                </w:pPr>
              </w:pPrChange>
            </w:pPr>
            <w:r>
              <w:rPr>
                <w:b w:val="0"/>
                <w:szCs w:val="24"/>
              </w:rPr>
              <w:t>When there is a grievance/complaint system:</w:t>
            </w:r>
          </w:p>
          <w:p w14:paraId="6D22B758" w14:textId="11D89BEE" w:rsidR="00462E53" w:rsidRDefault="00462E53">
            <w:pPr>
              <w:numPr>
                <w:ilvl w:val="0"/>
                <w:numId w:val="57"/>
              </w:numPr>
              <w:tabs>
                <w:tab w:val="clear" w:pos="720"/>
                <w:tab w:val="num" w:pos="252"/>
              </w:tabs>
              <w:spacing w:line="260" w:lineRule="exact"/>
              <w:ind w:left="252" w:hanging="252"/>
              <w:rPr>
                <w:rFonts w:ascii="Times New Roman" w:hAnsi="Times New Roman"/>
              </w:rPr>
              <w:pPrChange w:id="1256" w:author="Evan Katz" w:date="2019-06-17T15:11:00Z">
                <w:pPr>
                  <w:framePr w:hSpace="180" w:wrap="around" w:vAnchor="text" w:hAnchor="margin" w:xAlign="center" w:y="266"/>
                  <w:numPr>
                    <w:numId w:val="57"/>
                  </w:numPr>
                  <w:tabs>
                    <w:tab w:val="num" w:pos="252"/>
                    <w:tab w:val="num" w:pos="720"/>
                  </w:tabs>
                  <w:spacing w:line="260" w:lineRule="exact"/>
                  <w:ind w:left="252" w:hanging="252"/>
                  <w:jc w:val="both"/>
                </w:pPr>
              </w:pPrChange>
            </w:pPr>
            <w:r>
              <w:rPr>
                <w:rFonts w:ascii="Times New Roman" w:hAnsi="Times New Roman"/>
              </w:rPr>
              <w:t xml:space="preserve">Is the state agency that operates the grievance/complaint system identified? </w:t>
            </w:r>
            <w:r w:rsidR="00C259ED">
              <w:rPr>
                <w:rFonts w:ascii="Times New Roman" w:hAnsi="Times New Roman"/>
              </w:rPr>
              <w:t xml:space="preserve">     </w:t>
            </w: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57" w:author="Evan Katz" w:date="2019-06-17T15:40:00Z">
              <w:r w:rsidR="008D3251">
                <w:rPr>
                  <w:rFonts w:ascii="Times New Roman" w:hAnsi="Times New Roman"/>
                  <w:bCs/>
                </w:rPr>
                <w:br/>
              </w:r>
            </w:ins>
          </w:p>
          <w:p w14:paraId="67E0AD0B" w14:textId="2D369096" w:rsidR="00462E53" w:rsidRDefault="00462E53">
            <w:pPr>
              <w:numPr>
                <w:ilvl w:val="0"/>
                <w:numId w:val="57"/>
              </w:numPr>
              <w:tabs>
                <w:tab w:val="clear" w:pos="720"/>
                <w:tab w:val="num" w:pos="252"/>
              </w:tabs>
              <w:spacing w:line="260" w:lineRule="exact"/>
              <w:ind w:left="252" w:hanging="252"/>
              <w:rPr>
                <w:rFonts w:ascii="Times New Roman" w:hAnsi="Times New Roman"/>
              </w:rPr>
              <w:pPrChange w:id="1258" w:author="Evan Katz" w:date="2019-06-17T15:11:00Z">
                <w:pPr>
                  <w:framePr w:hSpace="180" w:wrap="around" w:vAnchor="text" w:hAnchor="margin" w:xAlign="center" w:y="266"/>
                  <w:numPr>
                    <w:numId w:val="57"/>
                  </w:numPr>
                  <w:tabs>
                    <w:tab w:val="num" w:pos="252"/>
                    <w:tab w:val="num" w:pos="720"/>
                  </w:tabs>
                  <w:spacing w:line="260" w:lineRule="exact"/>
                  <w:ind w:left="252" w:hanging="252"/>
                  <w:jc w:val="both"/>
                </w:pPr>
              </w:pPrChange>
            </w:pPr>
            <w:r>
              <w:rPr>
                <w:rFonts w:ascii="Times New Roman" w:hAnsi="Times New Roman"/>
              </w:rPr>
              <w:t xml:space="preserve">Does the state describe the types of complaints that can be addressed, the process and timelines?  </w:t>
            </w:r>
            <w:ins w:id="1259" w:author="Evan Katz" w:date="2019-06-17T15:40:00Z">
              <w:r w:rsidR="008D325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60" w:author="Evan Katz" w:date="2019-06-17T15:40:00Z">
              <w:r w:rsidR="008D3251">
                <w:rPr>
                  <w:rFonts w:ascii="Times New Roman" w:hAnsi="Times New Roman"/>
                  <w:bCs/>
                </w:rPr>
                <w:br/>
              </w:r>
            </w:ins>
          </w:p>
          <w:p w14:paraId="315B656D" w14:textId="72D03689" w:rsidR="00E7630A" w:rsidRPr="00E96FFD" w:rsidRDefault="00462E53">
            <w:pPr>
              <w:numPr>
                <w:ilvl w:val="0"/>
                <w:numId w:val="57"/>
              </w:numPr>
              <w:tabs>
                <w:tab w:val="clear" w:pos="720"/>
                <w:tab w:val="num" w:pos="252"/>
              </w:tabs>
              <w:ind w:left="252" w:hanging="252"/>
              <w:rPr>
                <w:rFonts w:ascii="Times New Roman" w:hAnsi="Times New Roman"/>
              </w:rPr>
              <w:pPrChange w:id="1261" w:author="Evan Katz" w:date="2019-06-17T15:11:00Z">
                <w:pPr>
                  <w:framePr w:hSpace="180" w:wrap="around" w:vAnchor="text" w:hAnchor="margin" w:xAlign="center" w:y="266"/>
                  <w:numPr>
                    <w:numId w:val="57"/>
                  </w:numPr>
                  <w:tabs>
                    <w:tab w:val="num" w:pos="252"/>
                    <w:tab w:val="num" w:pos="720"/>
                  </w:tabs>
                  <w:ind w:left="252" w:hanging="252"/>
                </w:pPr>
              </w:pPrChange>
            </w:pPr>
            <w:r>
              <w:rPr>
                <w:rFonts w:ascii="Times New Roman" w:hAnsi="Times New Roman"/>
              </w:rPr>
              <w:t xml:space="preserve">Is the participant </w:t>
            </w:r>
            <w:r w:rsidRPr="00387802">
              <w:rPr>
                <w:rFonts w:ascii="Times New Roman" w:hAnsi="Times New Roman"/>
              </w:rPr>
              <w:t xml:space="preserve">informed that </w:t>
            </w:r>
            <w:r>
              <w:rPr>
                <w:rFonts w:ascii="Times New Roman" w:hAnsi="Times New Roman"/>
              </w:rPr>
              <w:t xml:space="preserve">filing a grievance or making a complaint </w:t>
            </w:r>
            <w:r w:rsidRPr="00387802">
              <w:rPr>
                <w:rFonts w:ascii="Times New Roman" w:hAnsi="Times New Roman"/>
              </w:rPr>
              <w:t>is not a pre-requisite or substitute for a Fair Hearing</w:t>
            </w:r>
            <w:r>
              <w:rPr>
                <w:rFonts w:ascii="Times New Roman" w:hAnsi="Times New Roman"/>
              </w:rPr>
              <w:t xml:space="preserve">? </w:t>
            </w:r>
            <w:ins w:id="1262" w:author="Evan Katz" w:date="2019-06-17T15:40:00Z">
              <w:r w:rsidR="008D325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p>
        </w:tc>
        <w:tc>
          <w:tcPr>
            <w:tcW w:w="2880" w:type="dxa"/>
          </w:tcPr>
          <w:p w14:paraId="1A4EC5B1" w14:textId="77777777" w:rsidR="00E7630A" w:rsidRPr="00C50347" w:rsidRDefault="00E7630A" w:rsidP="00A90582">
            <w:pPr>
              <w:rPr>
                <w:rFonts w:ascii="Times New Roman" w:hAnsi="Times New Roman"/>
                <w:bCs/>
              </w:rPr>
            </w:pPr>
          </w:p>
        </w:tc>
      </w:tr>
    </w:tbl>
    <w:p w14:paraId="14D3C9D9" w14:textId="77777777" w:rsidR="00CF3F4B" w:rsidRPr="00E96FFD" w:rsidRDefault="00080B10">
      <w:pPr>
        <w:pStyle w:val="Heading1"/>
        <w:jc w:val="left"/>
        <w:pPrChange w:id="1263" w:author="Evan Katz" w:date="2019-06-17T15:11:00Z">
          <w:pPr>
            <w:pStyle w:val="Heading1"/>
          </w:pPr>
        </w:pPrChange>
      </w:pPr>
      <w:r>
        <w:br w:type="page"/>
      </w:r>
      <w:bookmarkStart w:id="1264" w:name="_Toc109104969"/>
      <w:bookmarkStart w:id="1265" w:name="_Toc109201805"/>
      <w:bookmarkStart w:id="1266" w:name="_Toc111346314"/>
      <w:r w:rsidR="00420D64">
        <w:t>Instrument</w:t>
      </w:r>
      <w:r w:rsidR="00AD248D" w:rsidRPr="00E96FFD">
        <w:t xml:space="preserve"> for Reviewing </w:t>
      </w:r>
      <w:r w:rsidR="004B75FD" w:rsidRPr="00E96FFD">
        <w:t>1915 (c) Waiver Application</w:t>
      </w:r>
      <w:bookmarkEnd w:id="1264"/>
      <w:r w:rsidR="00AD248D" w:rsidRPr="00E96FFD">
        <w:t>s</w:t>
      </w:r>
      <w:bookmarkEnd w:id="1265"/>
      <w:bookmarkEnd w:id="1266"/>
    </w:p>
    <w:p w14:paraId="1BF34567" w14:textId="77777777" w:rsidR="004B75FD" w:rsidRDefault="00420D64">
      <w:pPr>
        <w:pStyle w:val="Heading1"/>
        <w:jc w:val="left"/>
        <w:pPrChange w:id="1267" w:author="Evan Katz" w:date="2019-06-17T15:11:00Z">
          <w:pPr>
            <w:pStyle w:val="Heading1"/>
          </w:pPr>
        </w:pPrChange>
      </w:pPr>
      <w:bookmarkStart w:id="1268" w:name="_Toc109201806"/>
      <w:bookmarkStart w:id="1269" w:name="_Toc111346315"/>
      <w:r>
        <w:t>Worksheet</w:t>
      </w:r>
      <w:r w:rsidR="004B75FD" w:rsidRPr="00E96FFD">
        <w:t xml:space="preserve"> G: </w:t>
      </w:r>
      <w:r w:rsidR="000E743A">
        <w:t>Participant</w:t>
      </w:r>
      <w:r w:rsidR="004B75FD" w:rsidRPr="00E96FFD">
        <w:t xml:space="preserve"> Safeguards</w:t>
      </w:r>
      <w:bookmarkEnd w:id="1268"/>
      <w:bookmarkEnd w:id="1269"/>
    </w:p>
    <w:p w14:paraId="5EBA4367" w14:textId="77777777" w:rsidR="00080B10" w:rsidRPr="00080B10" w:rsidRDefault="00080B10"/>
    <w:p w14:paraId="2AB8AF18" w14:textId="77777777" w:rsidR="004B75FD" w:rsidRPr="00E96FFD" w:rsidRDefault="004B75FD">
      <w:pPr>
        <w:rPr>
          <w:rFonts w:ascii="Times New Roman" w:hAnsi="Times New Roman"/>
          <w:b/>
          <w:bCs/>
          <w:sz w:val="32"/>
          <w:szCs w:val="32"/>
        </w:rPr>
      </w:pPr>
    </w:p>
    <w:tbl>
      <w:tblPr>
        <w:tblW w:w="1404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8100"/>
        <w:gridCol w:w="3060"/>
      </w:tblGrid>
      <w:tr w:rsidR="00EB1444" w:rsidRPr="00E96FFD" w14:paraId="433045A4" w14:textId="77777777">
        <w:tc>
          <w:tcPr>
            <w:tcW w:w="10980" w:type="dxa"/>
            <w:gridSpan w:val="2"/>
            <w:shd w:val="pct12" w:color="auto" w:fill="auto"/>
          </w:tcPr>
          <w:p w14:paraId="0A21FC0C" w14:textId="77777777" w:rsidR="00EB1444" w:rsidRPr="00E96FFD" w:rsidRDefault="00EE231D">
            <w:pPr>
              <w:rPr>
                <w:rFonts w:ascii="Times New Roman" w:hAnsi="Times New Roman"/>
                <w:b/>
                <w:bCs/>
              </w:rPr>
            </w:pPr>
            <w:r w:rsidRPr="00E96FFD">
              <w:rPr>
                <w:rFonts w:ascii="Times New Roman" w:hAnsi="Times New Roman"/>
                <w:b/>
                <w:bCs/>
              </w:rPr>
              <w:t>G-</w:t>
            </w:r>
            <w:r w:rsidR="00EB1444" w:rsidRPr="00E96FFD">
              <w:rPr>
                <w:rFonts w:ascii="Times New Roman" w:hAnsi="Times New Roman"/>
                <w:b/>
                <w:bCs/>
              </w:rPr>
              <w:t>1</w:t>
            </w:r>
            <w:r w:rsidR="000E743A">
              <w:rPr>
                <w:rFonts w:ascii="Times New Roman" w:hAnsi="Times New Roman"/>
                <w:b/>
                <w:bCs/>
              </w:rPr>
              <w:t>:</w:t>
            </w:r>
            <w:r w:rsidR="00EB1444" w:rsidRPr="00E96FFD">
              <w:rPr>
                <w:rFonts w:ascii="Times New Roman" w:hAnsi="Times New Roman"/>
                <w:b/>
                <w:bCs/>
              </w:rPr>
              <w:t xml:space="preserve">  Response to Critical Events or Incidents</w:t>
            </w:r>
          </w:p>
          <w:p w14:paraId="54CF010B" w14:textId="77777777" w:rsidR="00EB1444" w:rsidRPr="00E96FFD" w:rsidRDefault="00EB1444">
            <w:pPr>
              <w:rPr>
                <w:rFonts w:ascii="Times New Roman" w:hAnsi="Times New Roman"/>
                <w:bCs/>
                <w:sz w:val="22"/>
                <w:szCs w:val="22"/>
              </w:rPr>
            </w:pPr>
          </w:p>
        </w:tc>
        <w:tc>
          <w:tcPr>
            <w:tcW w:w="3060" w:type="dxa"/>
            <w:shd w:val="pct12" w:color="auto" w:fill="auto"/>
          </w:tcPr>
          <w:p w14:paraId="2467F50A" w14:textId="77777777" w:rsidR="00EB1444" w:rsidRPr="00E96FFD" w:rsidRDefault="00EB1444">
            <w:pPr>
              <w:rPr>
                <w:rFonts w:ascii="Times New Roman" w:hAnsi="Times New Roman"/>
                <w:b/>
                <w:bCs/>
              </w:rPr>
              <w:pPrChange w:id="1270" w:author="Evan Katz" w:date="2019-06-17T15:11:00Z">
                <w:pPr>
                  <w:jc w:val="center"/>
                </w:pPr>
              </w:pPrChange>
            </w:pPr>
            <w:r w:rsidRPr="00E96FFD">
              <w:rPr>
                <w:rFonts w:ascii="Times New Roman" w:hAnsi="Times New Roman"/>
                <w:b/>
                <w:bCs/>
              </w:rPr>
              <w:t>Analyst Notes</w:t>
            </w:r>
          </w:p>
        </w:tc>
      </w:tr>
      <w:tr w:rsidR="004B75FD" w:rsidRPr="00E96FFD" w14:paraId="634D27B5" w14:textId="77777777" w:rsidTr="001C25E5">
        <w:trPr>
          <w:trHeight w:val="1313"/>
        </w:trPr>
        <w:tc>
          <w:tcPr>
            <w:tcW w:w="2880" w:type="dxa"/>
          </w:tcPr>
          <w:p w14:paraId="2DEC8995" w14:textId="77777777" w:rsidR="004B75FD" w:rsidRPr="00E96FFD" w:rsidRDefault="001C25E5">
            <w:pPr>
              <w:rPr>
                <w:rFonts w:ascii="Times New Roman" w:hAnsi="Times New Roman"/>
                <w:b/>
                <w:bCs/>
              </w:rPr>
            </w:pPr>
            <w:r>
              <w:rPr>
                <w:rFonts w:ascii="Times New Roman" w:hAnsi="Times New Roman"/>
                <w:b/>
                <w:bCs/>
              </w:rPr>
              <w:t>G-1-a</w:t>
            </w:r>
            <w:r w:rsidR="000E743A">
              <w:rPr>
                <w:rFonts w:ascii="Times New Roman" w:hAnsi="Times New Roman"/>
                <w:b/>
                <w:bCs/>
              </w:rPr>
              <w:t xml:space="preserve">:  </w:t>
            </w:r>
            <w:r w:rsidR="004B75FD" w:rsidRPr="00E96FFD">
              <w:rPr>
                <w:rFonts w:ascii="Times New Roman" w:hAnsi="Times New Roman"/>
                <w:b/>
                <w:bCs/>
              </w:rPr>
              <w:t xml:space="preserve">State Critical Event </w:t>
            </w:r>
            <w:r w:rsidR="00753C96">
              <w:rPr>
                <w:rFonts w:ascii="Times New Roman" w:hAnsi="Times New Roman"/>
                <w:b/>
                <w:bCs/>
              </w:rPr>
              <w:t xml:space="preserve">or Incident </w:t>
            </w:r>
            <w:r w:rsidR="004B75FD" w:rsidRPr="00E96FFD">
              <w:rPr>
                <w:rFonts w:ascii="Times New Roman" w:hAnsi="Times New Roman"/>
                <w:b/>
                <w:bCs/>
              </w:rPr>
              <w:t>Reporting Requirements</w:t>
            </w:r>
          </w:p>
        </w:tc>
        <w:tc>
          <w:tcPr>
            <w:tcW w:w="8100" w:type="dxa"/>
          </w:tcPr>
          <w:p w14:paraId="6666ED45" w14:textId="2F71579A" w:rsidR="009D555E" w:rsidRPr="00E96FFD" w:rsidRDefault="00C6750A">
            <w:pPr>
              <w:numPr>
                <w:ilvl w:val="0"/>
                <w:numId w:val="58"/>
              </w:numPr>
              <w:tabs>
                <w:tab w:val="clear" w:pos="720"/>
                <w:tab w:val="num" w:pos="252"/>
              </w:tabs>
              <w:ind w:left="252" w:hanging="252"/>
              <w:rPr>
                <w:rFonts w:ascii="Times New Roman" w:hAnsi="Times New Roman"/>
                <w:bCs/>
              </w:rPr>
              <w:pPrChange w:id="1271" w:author="Evan Katz" w:date="2019-06-17T15:11:00Z">
                <w:pPr>
                  <w:numPr>
                    <w:numId w:val="58"/>
                  </w:numPr>
                  <w:tabs>
                    <w:tab w:val="num" w:pos="252"/>
                    <w:tab w:val="num" w:pos="720"/>
                  </w:tabs>
                  <w:ind w:left="252" w:hanging="252"/>
                </w:pPr>
              </w:pPrChange>
            </w:pPr>
            <w:r>
              <w:rPr>
                <w:rFonts w:ascii="Times New Roman" w:hAnsi="Times New Roman"/>
                <w:bCs/>
              </w:rPr>
              <w:t>Does t</w:t>
            </w:r>
            <w:r w:rsidR="000E743A">
              <w:rPr>
                <w:rFonts w:ascii="Times New Roman" w:hAnsi="Times New Roman"/>
                <w:bCs/>
              </w:rPr>
              <w:t>he s</w:t>
            </w:r>
            <w:r w:rsidR="004B75FD" w:rsidRPr="00E96FFD">
              <w:rPr>
                <w:rFonts w:ascii="Times New Roman" w:hAnsi="Times New Roman"/>
                <w:bCs/>
              </w:rPr>
              <w:t xml:space="preserve">tate provide for the reporting and investigation of major and serious </w:t>
            </w:r>
            <w:r w:rsidR="0054664A" w:rsidRPr="00E96FFD">
              <w:rPr>
                <w:rFonts w:ascii="Times New Roman" w:hAnsi="Times New Roman"/>
                <w:bCs/>
              </w:rPr>
              <w:t>i</w:t>
            </w:r>
            <w:r w:rsidR="004B75FD" w:rsidRPr="00E96FFD">
              <w:rPr>
                <w:rFonts w:ascii="Times New Roman" w:hAnsi="Times New Roman"/>
                <w:bCs/>
              </w:rPr>
              <w:t xml:space="preserve">ncidents (abuse, neglect, </w:t>
            </w:r>
            <w:r w:rsidR="00707ABA">
              <w:rPr>
                <w:rFonts w:ascii="Times New Roman" w:hAnsi="Times New Roman"/>
                <w:bCs/>
              </w:rPr>
              <w:t xml:space="preserve">and </w:t>
            </w:r>
            <w:r w:rsidR="004B75FD" w:rsidRPr="00E96FFD">
              <w:rPr>
                <w:rFonts w:ascii="Times New Roman" w:hAnsi="Times New Roman"/>
                <w:bCs/>
              </w:rPr>
              <w:t>exploitation at a minimum)</w:t>
            </w:r>
            <w:r w:rsidR="000E743A">
              <w:rPr>
                <w:rFonts w:ascii="Times New Roman" w:hAnsi="Times New Roman"/>
                <w:bCs/>
              </w:rPr>
              <w:t xml:space="preserve">? </w:t>
            </w:r>
            <w:r w:rsidR="00B865F2">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413614"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13614" w:rsidRPr="00E96FFD">
              <w:rPr>
                <w:rFonts w:ascii="Times New Roman" w:hAnsi="Times New Roman"/>
              </w:rPr>
              <w:t xml:space="preserve">  </w:t>
            </w:r>
            <w:r w:rsidR="00413614"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413614"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13614" w:rsidRPr="00E96FFD">
              <w:rPr>
                <w:rFonts w:ascii="Times New Roman" w:hAnsi="Times New Roman"/>
              </w:rPr>
              <w:t xml:space="preserve">  </w:t>
            </w:r>
            <w:r w:rsidR="00413614" w:rsidRPr="00E96FFD">
              <w:rPr>
                <w:rFonts w:ascii="Times New Roman" w:hAnsi="Times New Roman"/>
                <w:bCs/>
              </w:rPr>
              <w:t>No</w:t>
            </w:r>
          </w:p>
          <w:p w14:paraId="15A96F99" w14:textId="77777777" w:rsidR="001C25E5" w:rsidRDefault="001C25E5">
            <w:pPr>
              <w:rPr>
                <w:rFonts w:ascii="Times New Roman" w:hAnsi="Times New Roman"/>
                <w:bCs/>
              </w:rPr>
            </w:pPr>
          </w:p>
          <w:p w14:paraId="202AF9E8" w14:textId="77777777" w:rsidR="001C25E5" w:rsidRPr="00E96FFD" w:rsidRDefault="001C25E5">
            <w:pPr>
              <w:rPr>
                <w:rFonts w:ascii="Times New Roman" w:hAnsi="Times New Roman"/>
                <w:bCs/>
              </w:rPr>
            </w:pPr>
          </w:p>
        </w:tc>
        <w:tc>
          <w:tcPr>
            <w:tcW w:w="3060" w:type="dxa"/>
          </w:tcPr>
          <w:p w14:paraId="2BC1EB09" w14:textId="77777777" w:rsidR="004B75FD" w:rsidRPr="00C50347" w:rsidRDefault="004B75FD">
            <w:pPr>
              <w:rPr>
                <w:rFonts w:ascii="Times New Roman" w:hAnsi="Times New Roman"/>
                <w:bCs/>
              </w:rPr>
            </w:pPr>
          </w:p>
          <w:p w14:paraId="4962831F" w14:textId="77777777" w:rsidR="004B75FD" w:rsidRPr="00C50347" w:rsidRDefault="004B75FD">
            <w:pPr>
              <w:rPr>
                <w:rFonts w:ascii="Times New Roman" w:hAnsi="Times New Roman"/>
                <w:bCs/>
              </w:rPr>
            </w:pPr>
          </w:p>
        </w:tc>
      </w:tr>
      <w:tr w:rsidR="001C25E5" w:rsidRPr="00E96FFD" w14:paraId="56D83126" w14:textId="77777777">
        <w:tc>
          <w:tcPr>
            <w:tcW w:w="2880" w:type="dxa"/>
          </w:tcPr>
          <w:p w14:paraId="21F936BA" w14:textId="030C62D7" w:rsidR="001C25E5" w:rsidRDefault="001C25E5">
            <w:pPr>
              <w:rPr>
                <w:rFonts w:ascii="Times New Roman" w:hAnsi="Times New Roman"/>
                <w:b/>
                <w:bCs/>
              </w:rPr>
            </w:pPr>
            <w:r>
              <w:rPr>
                <w:rFonts w:ascii="Times New Roman" w:hAnsi="Times New Roman"/>
                <w:b/>
                <w:bCs/>
              </w:rPr>
              <w:t>G-1-</w:t>
            </w:r>
            <w:r w:rsidR="00C259ED">
              <w:rPr>
                <w:rFonts w:ascii="Times New Roman" w:hAnsi="Times New Roman"/>
                <w:b/>
                <w:bCs/>
              </w:rPr>
              <w:t>b:</w:t>
            </w:r>
            <w:r>
              <w:rPr>
                <w:rFonts w:ascii="Times New Roman" w:hAnsi="Times New Roman"/>
                <w:b/>
                <w:bCs/>
              </w:rPr>
              <w:t xml:space="preserve">  </w:t>
            </w:r>
            <w:r w:rsidRPr="00E96FFD">
              <w:rPr>
                <w:rFonts w:ascii="Times New Roman" w:hAnsi="Times New Roman"/>
                <w:b/>
                <w:bCs/>
              </w:rPr>
              <w:t xml:space="preserve">State Critical Event </w:t>
            </w:r>
            <w:r>
              <w:rPr>
                <w:rFonts w:ascii="Times New Roman" w:hAnsi="Times New Roman"/>
                <w:b/>
                <w:bCs/>
              </w:rPr>
              <w:t xml:space="preserve">or Incident </w:t>
            </w:r>
            <w:r w:rsidRPr="00E96FFD">
              <w:rPr>
                <w:rFonts w:ascii="Times New Roman" w:hAnsi="Times New Roman"/>
                <w:b/>
                <w:bCs/>
              </w:rPr>
              <w:t>Reporting Requirements</w:t>
            </w:r>
          </w:p>
        </w:tc>
        <w:tc>
          <w:tcPr>
            <w:tcW w:w="8100" w:type="dxa"/>
          </w:tcPr>
          <w:p w14:paraId="70B54D97" w14:textId="77777777" w:rsidR="001C25E5" w:rsidRPr="00E96FFD" w:rsidRDefault="001C25E5">
            <w:pPr>
              <w:rPr>
                <w:rFonts w:ascii="Times New Roman" w:hAnsi="Times New Roman"/>
                <w:bCs/>
              </w:rPr>
            </w:pPr>
            <w:r>
              <w:rPr>
                <w:rFonts w:ascii="Times New Roman" w:hAnsi="Times New Roman"/>
                <w:bCs/>
              </w:rPr>
              <w:t>Does the state’s description include:</w:t>
            </w:r>
          </w:p>
          <w:p w14:paraId="766E99C1" w14:textId="14F5C59A" w:rsidR="001C25E5" w:rsidRPr="00E96FFD" w:rsidRDefault="001C25E5">
            <w:pPr>
              <w:numPr>
                <w:ilvl w:val="1"/>
                <w:numId w:val="58"/>
              </w:numPr>
              <w:tabs>
                <w:tab w:val="clear" w:pos="1440"/>
                <w:tab w:val="num" w:pos="432"/>
              </w:tabs>
              <w:ind w:left="432" w:hanging="180"/>
              <w:rPr>
                <w:rFonts w:ascii="Times New Roman" w:hAnsi="Times New Roman"/>
                <w:bCs/>
              </w:rPr>
              <w:pPrChange w:id="1272" w:author="Evan Katz" w:date="2019-06-17T15:11:00Z">
                <w:pPr>
                  <w:numPr>
                    <w:ilvl w:val="1"/>
                    <w:numId w:val="58"/>
                  </w:numPr>
                  <w:tabs>
                    <w:tab w:val="num" w:pos="432"/>
                    <w:tab w:val="num" w:pos="1440"/>
                  </w:tabs>
                  <w:ind w:left="432" w:hanging="180"/>
                </w:pPr>
              </w:pPrChange>
            </w:pPr>
            <w:r w:rsidRPr="00E96FFD">
              <w:rPr>
                <w:rFonts w:ascii="Times New Roman" w:hAnsi="Times New Roman"/>
                <w:bCs/>
              </w:rPr>
              <w:t>Defini</w:t>
            </w:r>
            <w:r>
              <w:rPr>
                <w:rFonts w:ascii="Times New Roman" w:hAnsi="Times New Roman"/>
                <w:bCs/>
              </w:rPr>
              <w:t xml:space="preserve">tions of </w:t>
            </w:r>
            <w:r w:rsidRPr="00E96FFD">
              <w:rPr>
                <w:rFonts w:ascii="Times New Roman" w:hAnsi="Times New Roman"/>
                <w:bCs/>
              </w:rPr>
              <w:t xml:space="preserve">the types of critical events or incidents that </w:t>
            </w:r>
            <w:r>
              <w:rPr>
                <w:rFonts w:ascii="Times New Roman" w:hAnsi="Times New Roman"/>
                <w:bCs/>
              </w:rPr>
              <w:t xml:space="preserve">must be reported?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73" w:author="Evan Katz" w:date="2019-06-17T15:40:00Z">
              <w:r w:rsidR="008D3251">
                <w:rPr>
                  <w:rFonts w:ascii="Times New Roman" w:hAnsi="Times New Roman"/>
                  <w:bCs/>
                </w:rPr>
                <w:br/>
              </w:r>
            </w:ins>
          </w:p>
          <w:p w14:paraId="0C0D83B7" w14:textId="676B284B" w:rsidR="001C25E5" w:rsidRPr="00E96FFD" w:rsidRDefault="001C25E5">
            <w:pPr>
              <w:numPr>
                <w:ilvl w:val="1"/>
                <w:numId w:val="58"/>
              </w:numPr>
              <w:tabs>
                <w:tab w:val="clear" w:pos="1440"/>
                <w:tab w:val="num" w:pos="432"/>
              </w:tabs>
              <w:ind w:left="432" w:hanging="180"/>
              <w:rPr>
                <w:rFonts w:ascii="Times New Roman" w:hAnsi="Times New Roman"/>
                <w:bCs/>
              </w:rPr>
              <w:pPrChange w:id="1274" w:author="Evan Katz" w:date="2019-06-17T15:11:00Z">
                <w:pPr>
                  <w:numPr>
                    <w:ilvl w:val="1"/>
                    <w:numId w:val="58"/>
                  </w:numPr>
                  <w:tabs>
                    <w:tab w:val="num" w:pos="432"/>
                    <w:tab w:val="num" w:pos="1440"/>
                  </w:tabs>
                  <w:ind w:left="432" w:hanging="180"/>
                </w:pPr>
              </w:pPrChange>
            </w:pPr>
            <w:r w:rsidRPr="00E96FFD">
              <w:rPr>
                <w:rFonts w:ascii="Times New Roman" w:hAnsi="Times New Roman"/>
                <w:bCs/>
              </w:rPr>
              <w:t>I</w:t>
            </w:r>
            <w:r>
              <w:rPr>
                <w:rFonts w:ascii="Times New Roman" w:hAnsi="Times New Roman"/>
                <w:bCs/>
              </w:rPr>
              <w:t>dentification of</w:t>
            </w:r>
            <w:r w:rsidRPr="00E96FFD">
              <w:rPr>
                <w:rFonts w:ascii="Times New Roman" w:hAnsi="Times New Roman"/>
                <w:bCs/>
              </w:rPr>
              <w:t xml:space="preserve"> the individuals/entities that must report</w:t>
            </w:r>
            <w:r>
              <w:rPr>
                <w:rFonts w:ascii="Times New Roman" w:hAnsi="Times New Roman"/>
                <w:bCs/>
              </w:rPr>
              <w:t xml:space="preserve"> critical events </w:t>
            </w:r>
            <w:r w:rsidRPr="00E96FFD">
              <w:rPr>
                <w:rFonts w:ascii="Times New Roman" w:hAnsi="Times New Roman"/>
                <w:bCs/>
              </w:rPr>
              <w:t xml:space="preserve">and </w:t>
            </w:r>
            <w:r>
              <w:rPr>
                <w:rFonts w:ascii="Times New Roman" w:hAnsi="Times New Roman"/>
                <w:bCs/>
              </w:rPr>
              <w:t xml:space="preserve">incidents?  </w:t>
            </w:r>
            <w:ins w:id="1275" w:author="Evan Katz" w:date="2019-06-17T15:40:00Z">
              <w:r w:rsidR="008D3251">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76" w:author="Evan Katz" w:date="2019-06-17T15:40:00Z">
              <w:r w:rsidR="008D3251">
                <w:rPr>
                  <w:rFonts w:ascii="Times New Roman" w:hAnsi="Times New Roman"/>
                  <w:bCs/>
                </w:rPr>
                <w:br/>
              </w:r>
            </w:ins>
          </w:p>
          <w:p w14:paraId="7D82CE08" w14:textId="33AA5E31" w:rsidR="001C25E5" w:rsidRDefault="001C25E5">
            <w:pPr>
              <w:numPr>
                <w:ilvl w:val="1"/>
                <w:numId w:val="58"/>
              </w:numPr>
              <w:tabs>
                <w:tab w:val="clear" w:pos="1440"/>
                <w:tab w:val="num" w:pos="432"/>
              </w:tabs>
              <w:ind w:left="432" w:hanging="180"/>
              <w:rPr>
                <w:rFonts w:ascii="Times New Roman" w:hAnsi="Times New Roman"/>
                <w:bCs/>
              </w:rPr>
              <w:pPrChange w:id="1277" w:author="Evan Katz" w:date="2019-06-17T15:11:00Z">
                <w:pPr>
                  <w:numPr>
                    <w:ilvl w:val="1"/>
                    <w:numId w:val="58"/>
                  </w:numPr>
                  <w:tabs>
                    <w:tab w:val="num" w:pos="432"/>
                    <w:tab w:val="num" w:pos="1440"/>
                  </w:tabs>
                  <w:ind w:left="432" w:hanging="180"/>
                </w:pPr>
              </w:pPrChange>
            </w:pPr>
            <w:r>
              <w:rPr>
                <w:rFonts w:ascii="Times New Roman" w:hAnsi="Times New Roman"/>
              </w:rPr>
              <w:t>T</w:t>
            </w:r>
            <w:r w:rsidRPr="00E96FFD">
              <w:rPr>
                <w:rFonts w:ascii="Times New Roman" w:hAnsi="Times New Roman"/>
                <w:bCs/>
              </w:rPr>
              <w:t>imeframes</w:t>
            </w:r>
            <w:r>
              <w:rPr>
                <w:rFonts w:ascii="Times New Roman" w:hAnsi="Times New Roman"/>
                <w:bCs/>
              </w:rPr>
              <w:t xml:space="preserve"> within which critical events or incidents must be reported?  </w:t>
            </w:r>
            <w:r w:rsidR="00C259E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78" w:author="Evan Katz" w:date="2019-06-17T15:40:00Z">
              <w:r w:rsidR="008D3251">
                <w:rPr>
                  <w:rFonts w:ascii="Times New Roman" w:hAnsi="Times New Roman"/>
                  <w:bCs/>
                </w:rPr>
                <w:br/>
              </w:r>
            </w:ins>
          </w:p>
          <w:p w14:paraId="1E26FED9" w14:textId="29EC4EF3" w:rsidR="001C25E5" w:rsidRDefault="001C25E5">
            <w:pPr>
              <w:numPr>
                <w:ilvl w:val="1"/>
                <w:numId w:val="58"/>
              </w:numPr>
              <w:tabs>
                <w:tab w:val="clear" w:pos="1440"/>
                <w:tab w:val="num" w:pos="432"/>
              </w:tabs>
              <w:ind w:left="432" w:hanging="180"/>
              <w:rPr>
                <w:rFonts w:ascii="Times New Roman" w:hAnsi="Times New Roman"/>
                <w:bCs/>
              </w:rPr>
              <w:pPrChange w:id="1279" w:author="Evan Katz" w:date="2019-06-17T15:11:00Z">
                <w:pPr>
                  <w:numPr>
                    <w:ilvl w:val="1"/>
                    <w:numId w:val="58"/>
                  </w:numPr>
                  <w:tabs>
                    <w:tab w:val="num" w:pos="432"/>
                    <w:tab w:val="num" w:pos="1440"/>
                  </w:tabs>
                  <w:ind w:left="432" w:hanging="180"/>
                </w:pPr>
              </w:pPrChange>
            </w:pPr>
            <w:r>
              <w:rPr>
                <w:rFonts w:ascii="Times New Roman" w:hAnsi="Times New Roman"/>
                <w:bCs/>
              </w:rPr>
              <w:t xml:space="preserve">The method of reporting (e.g., phone, written form, web-based reporting system)?  </w:t>
            </w:r>
            <w:ins w:id="1280" w:author="Evan Katz" w:date="2019-06-17T15:40:00Z">
              <w:r w:rsidR="008D3251">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p>
          <w:p w14:paraId="590B7AB6" w14:textId="77777777" w:rsidR="001C25E5" w:rsidRDefault="001C25E5">
            <w:pPr>
              <w:rPr>
                <w:rFonts w:ascii="Times New Roman" w:hAnsi="Times New Roman"/>
                <w:bCs/>
              </w:rPr>
            </w:pPr>
          </w:p>
        </w:tc>
        <w:tc>
          <w:tcPr>
            <w:tcW w:w="3060" w:type="dxa"/>
          </w:tcPr>
          <w:p w14:paraId="286F7495" w14:textId="77777777" w:rsidR="001C25E5" w:rsidRPr="00C50347" w:rsidRDefault="001C25E5">
            <w:pPr>
              <w:rPr>
                <w:rFonts w:ascii="Times New Roman" w:hAnsi="Times New Roman"/>
                <w:bCs/>
              </w:rPr>
            </w:pPr>
          </w:p>
        </w:tc>
      </w:tr>
      <w:tr w:rsidR="004B75FD" w:rsidRPr="00E96FFD" w14:paraId="02289282" w14:textId="77777777">
        <w:tc>
          <w:tcPr>
            <w:tcW w:w="2880" w:type="dxa"/>
          </w:tcPr>
          <w:p w14:paraId="3EE26169" w14:textId="77777777" w:rsidR="004B75FD" w:rsidRPr="00E96FFD" w:rsidRDefault="001C25E5">
            <w:pPr>
              <w:rPr>
                <w:rFonts w:ascii="Times New Roman" w:hAnsi="Times New Roman"/>
                <w:b/>
              </w:rPr>
            </w:pPr>
            <w:r>
              <w:rPr>
                <w:rFonts w:ascii="Times New Roman" w:hAnsi="Times New Roman"/>
                <w:b/>
                <w:bCs/>
              </w:rPr>
              <w:t>G-1-c</w:t>
            </w:r>
            <w:r w:rsidR="00413614">
              <w:rPr>
                <w:rFonts w:ascii="Times New Roman" w:hAnsi="Times New Roman"/>
                <w:b/>
              </w:rPr>
              <w:t>:</w:t>
            </w:r>
            <w:r w:rsidR="004B75FD" w:rsidRPr="00E96FFD">
              <w:rPr>
                <w:rFonts w:ascii="Times New Roman" w:hAnsi="Times New Roman"/>
                <w:b/>
              </w:rPr>
              <w:t xml:space="preserve">  Participant </w:t>
            </w:r>
            <w:r w:rsidR="00A35E7F">
              <w:rPr>
                <w:rFonts w:ascii="Times New Roman" w:hAnsi="Times New Roman"/>
                <w:b/>
              </w:rPr>
              <w:t xml:space="preserve">     </w:t>
            </w:r>
            <w:r w:rsidR="004B75FD" w:rsidRPr="00E96FFD">
              <w:rPr>
                <w:rFonts w:ascii="Times New Roman" w:hAnsi="Times New Roman"/>
                <w:b/>
              </w:rPr>
              <w:t xml:space="preserve">Training and </w:t>
            </w:r>
            <w:r w:rsidR="00A35E7F">
              <w:rPr>
                <w:rFonts w:ascii="Times New Roman" w:hAnsi="Times New Roman"/>
                <w:b/>
              </w:rPr>
              <w:t xml:space="preserve">      </w:t>
            </w:r>
            <w:r w:rsidR="004B75FD" w:rsidRPr="00E96FFD">
              <w:rPr>
                <w:rFonts w:ascii="Times New Roman" w:hAnsi="Times New Roman"/>
                <w:b/>
              </w:rPr>
              <w:t>Education</w:t>
            </w:r>
          </w:p>
        </w:tc>
        <w:tc>
          <w:tcPr>
            <w:tcW w:w="8100" w:type="dxa"/>
          </w:tcPr>
          <w:p w14:paraId="0DBFD47C" w14:textId="77777777" w:rsidR="00413614" w:rsidRDefault="00413614">
            <w:pPr>
              <w:spacing w:line="260" w:lineRule="exact"/>
              <w:rPr>
                <w:rFonts w:ascii="Times New Roman" w:hAnsi="Times New Roman"/>
              </w:rPr>
            </w:pPr>
            <w:r>
              <w:rPr>
                <w:rFonts w:ascii="Times New Roman" w:hAnsi="Times New Roman"/>
              </w:rPr>
              <w:t>Does the waiver describe/specify:</w:t>
            </w:r>
          </w:p>
          <w:p w14:paraId="13475CA3" w14:textId="2C78E8B0" w:rsidR="004B75FD" w:rsidRPr="00E96FFD" w:rsidRDefault="00413614">
            <w:pPr>
              <w:numPr>
                <w:ilvl w:val="0"/>
                <w:numId w:val="59"/>
              </w:numPr>
              <w:tabs>
                <w:tab w:val="clear" w:pos="720"/>
                <w:tab w:val="num" w:pos="252"/>
              </w:tabs>
              <w:spacing w:line="260" w:lineRule="exact"/>
              <w:ind w:left="252" w:hanging="180"/>
              <w:rPr>
                <w:rFonts w:ascii="Times New Roman" w:hAnsi="Times New Roman"/>
                <w:bCs/>
              </w:rPr>
              <w:pPrChange w:id="1281" w:author="Evan Katz" w:date="2019-06-17T15:11:00Z">
                <w:pPr>
                  <w:numPr>
                    <w:numId w:val="59"/>
                  </w:numPr>
                  <w:tabs>
                    <w:tab w:val="num" w:pos="252"/>
                    <w:tab w:val="num" w:pos="720"/>
                  </w:tabs>
                  <w:spacing w:line="260" w:lineRule="exact"/>
                  <w:ind w:left="252" w:hanging="180"/>
                </w:pPr>
              </w:pPrChange>
            </w:pPr>
            <w:r>
              <w:rPr>
                <w:rFonts w:ascii="Times New Roman" w:hAnsi="Times New Roman"/>
                <w:bCs/>
              </w:rPr>
              <w:t>H</w:t>
            </w:r>
            <w:r w:rsidR="004B75FD" w:rsidRPr="00E96FFD">
              <w:rPr>
                <w:rFonts w:ascii="Times New Roman" w:hAnsi="Times New Roman"/>
                <w:bCs/>
              </w:rPr>
              <w:t xml:space="preserve">ow training and/or information </w:t>
            </w:r>
            <w:r>
              <w:rPr>
                <w:rFonts w:ascii="Times New Roman" w:hAnsi="Times New Roman"/>
                <w:bCs/>
              </w:rPr>
              <w:t xml:space="preserve">are furnished </w:t>
            </w:r>
            <w:r w:rsidR="004B75FD" w:rsidRPr="00E96FFD">
              <w:rPr>
                <w:rFonts w:ascii="Times New Roman" w:hAnsi="Times New Roman"/>
                <w:bCs/>
              </w:rPr>
              <w:t xml:space="preserve">to </w:t>
            </w:r>
            <w:r w:rsidR="0054664A" w:rsidRPr="00E96FFD">
              <w:rPr>
                <w:rFonts w:ascii="Times New Roman" w:hAnsi="Times New Roman"/>
                <w:bCs/>
              </w:rPr>
              <w:t>p</w:t>
            </w:r>
            <w:r w:rsidR="004B75FD" w:rsidRPr="00E96FFD">
              <w:rPr>
                <w:rFonts w:ascii="Times New Roman" w:hAnsi="Times New Roman"/>
                <w:bCs/>
              </w:rPr>
              <w:t xml:space="preserve">articipants or their </w:t>
            </w:r>
            <w:r>
              <w:rPr>
                <w:rFonts w:ascii="Times New Roman" w:hAnsi="Times New Roman"/>
                <w:bCs/>
              </w:rPr>
              <w:t xml:space="preserve">informal </w:t>
            </w:r>
            <w:r w:rsidR="004B75FD" w:rsidRPr="00E96FFD">
              <w:rPr>
                <w:rFonts w:ascii="Times New Roman" w:hAnsi="Times New Roman"/>
                <w:bCs/>
              </w:rPr>
              <w:t>caregivers concerning protections from abuse, neglect and exploitation</w:t>
            </w:r>
            <w:r>
              <w:rPr>
                <w:rFonts w:ascii="Times New Roman" w:hAnsi="Times New Roman"/>
                <w:bCs/>
              </w:rPr>
              <w:t>,</w:t>
            </w:r>
            <w:r w:rsidR="004B75FD" w:rsidRPr="00E96FFD">
              <w:rPr>
                <w:rFonts w:ascii="Times New Roman" w:hAnsi="Times New Roman"/>
                <w:bCs/>
              </w:rPr>
              <w:t xml:space="preserve"> </w:t>
            </w:r>
            <w:r w:rsidR="00E423B1">
              <w:rPr>
                <w:rFonts w:ascii="Times New Roman" w:hAnsi="Times New Roman"/>
                <w:bCs/>
              </w:rPr>
              <w:t>including</w:t>
            </w:r>
            <w:r w:rsidR="004B75FD" w:rsidRPr="00E96FFD">
              <w:rPr>
                <w:rFonts w:ascii="Times New Roman" w:hAnsi="Times New Roman"/>
                <w:bCs/>
              </w:rPr>
              <w:t xml:space="preserve"> how</w:t>
            </w:r>
            <w:r w:rsidR="0054664A" w:rsidRPr="00E96FFD">
              <w:rPr>
                <w:rFonts w:ascii="Times New Roman" w:hAnsi="Times New Roman"/>
                <w:bCs/>
              </w:rPr>
              <w:t xml:space="preserve"> </w:t>
            </w:r>
            <w:r w:rsidR="004B75FD" w:rsidRPr="00E96FFD">
              <w:rPr>
                <w:rFonts w:ascii="Times New Roman" w:hAnsi="Times New Roman"/>
                <w:bCs/>
              </w:rPr>
              <w:t>to not</w:t>
            </w:r>
            <w:r>
              <w:rPr>
                <w:rFonts w:ascii="Times New Roman" w:hAnsi="Times New Roman"/>
                <w:bCs/>
              </w:rPr>
              <w:t xml:space="preserve">ify the appropriate authorities? </w:t>
            </w:r>
            <w:ins w:id="1282" w:author="Evan Katz" w:date="2019-06-17T15:41:00Z">
              <w:r w:rsidR="008D3251">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8D3251">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83" w:author="Evan Katz" w:date="2019-06-17T15:41:00Z">
              <w:r w:rsidR="008D3251">
                <w:rPr>
                  <w:rFonts w:ascii="Times New Roman" w:hAnsi="Times New Roman"/>
                  <w:bCs/>
                </w:rPr>
                <w:br/>
              </w:r>
            </w:ins>
          </w:p>
          <w:p w14:paraId="33B9868C" w14:textId="3DE9C558" w:rsidR="004B75FD" w:rsidRPr="00E96FFD" w:rsidRDefault="00413614">
            <w:pPr>
              <w:numPr>
                <w:ilvl w:val="0"/>
                <w:numId w:val="59"/>
              </w:numPr>
              <w:tabs>
                <w:tab w:val="clear" w:pos="720"/>
                <w:tab w:val="num" w:pos="252"/>
              </w:tabs>
              <w:spacing w:line="260" w:lineRule="exact"/>
              <w:ind w:left="252" w:hanging="180"/>
              <w:rPr>
                <w:rFonts w:ascii="Times New Roman" w:hAnsi="Times New Roman"/>
                <w:bCs/>
              </w:rPr>
              <w:pPrChange w:id="1284" w:author="Evan Katz" w:date="2019-06-17T15:11:00Z">
                <w:pPr>
                  <w:numPr>
                    <w:numId w:val="59"/>
                  </w:numPr>
                  <w:tabs>
                    <w:tab w:val="num" w:pos="252"/>
                    <w:tab w:val="num" w:pos="720"/>
                  </w:tabs>
                  <w:spacing w:line="260" w:lineRule="exact"/>
                  <w:ind w:left="252" w:hanging="180"/>
                </w:pPr>
              </w:pPrChange>
            </w:pPr>
            <w:r>
              <w:rPr>
                <w:rFonts w:ascii="Times New Roman" w:hAnsi="Times New Roman"/>
              </w:rPr>
              <w:t>T</w:t>
            </w:r>
            <w:r w:rsidR="004B75FD" w:rsidRPr="00E96FFD">
              <w:rPr>
                <w:rFonts w:ascii="Times New Roman" w:hAnsi="Times New Roman"/>
              </w:rPr>
              <w:t xml:space="preserve">he entities responsible for providing training </w:t>
            </w:r>
            <w:r>
              <w:rPr>
                <w:rFonts w:ascii="Times New Roman" w:hAnsi="Times New Roman"/>
              </w:rPr>
              <w:t xml:space="preserve">and/or information? </w:t>
            </w:r>
            <w:r w:rsidR="00B865F2">
              <w:rPr>
                <w:rFonts w:ascii="Times New Roman" w:hAnsi="Times New Roman"/>
              </w:rPr>
              <w:t xml:space="preserve">               </w:t>
            </w: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85" w:author="Evan Katz" w:date="2019-06-17T15:41:00Z">
              <w:r w:rsidR="008D3251">
                <w:rPr>
                  <w:rFonts w:ascii="Times New Roman" w:hAnsi="Times New Roman"/>
                  <w:bCs/>
                </w:rPr>
                <w:br/>
              </w:r>
            </w:ins>
          </w:p>
          <w:p w14:paraId="6F6B7E93" w14:textId="61221B99" w:rsidR="004B75FD" w:rsidRPr="00E96FFD" w:rsidRDefault="00413614">
            <w:pPr>
              <w:numPr>
                <w:ilvl w:val="0"/>
                <w:numId w:val="59"/>
              </w:numPr>
              <w:tabs>
                <w:tab w:val="clear" w:pos="720"/>
                <w:tab w:val="num" w:pos="252"/>
              </w:tabs>
              <w:ind w:left="252" w:hanging="180"/>
              <w:rPr>
                <w:rFonts w:ascii="Times New Roman" w:hAnsi="Times New Roman"/>
                <w:bCs/>
              </w:rPr>
              <w:pPrChange w:id="1286" w:author="Evan Katz" w:date="2019-06-17T15:11:00Z">
                <w:pPr>
                  <w:numPr>
                    <w:numId w:val="59"/>
                  </w:numPr>
                  <w:tabs>
                    <w:tab w:val="num" w:pos="252"/>
                    <w:tab w:val="num" w:pos="720"/>
                  </w:tabs>
                  <w:ind w:left="252" w:hanging="180"/>
                </w:pPr>
              </w:pPrChange>
            </w:pPr>
            <w:r>
              <w:rPr>
                <w:rFonts w:ascii="Times New Roman" w:hAnsi="Times New Roman"/>
                <w:bCs/>
              </w:rPr>
              <w:t>T</w:t>
            </w:r>
            <w:r w:rsidR="004B75FD" w:rsidRPr="00E96FFD">
              <w:rPr>
                <w:rFonts w:ascii="Times New Roman" w:hAnsi="Times New Roman"/>
                <w:bCs/>
              </w:rPr>
              <w:t>he frequency of providing training and/or information</w:t>
            </w:r>
            <w:r>
              <w:rPr>
                <w:rFonts w:ascii="Times New Roman" w:hAnsi="Times New Roman"/>
                <w:bCs/>
              </w:rPr>
              <w:t xml:space="preserve">?  </w:t>
            </w:r>
            <w:ins w:id="1287" w:author="Evan Katz" w:date="2019-06-17T15:41:00Z">
              <w:r w:rsidR="008D3251">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88" w:author="Evan Katz" w:date="2019-06-17T14:47:00Z">
              <w:r w:rsidR="002A4119">
                <w:rPr>
                  <w:rFonts w:ascii="Times New Roman" w:hAnsi="Times New Roman"/>
                  <w:bCs/>
                </w:rPr>
                <w:br/>
              </w:r>
            </w:ins>
          </w:p>
        </w:tc>
        <w:tc>
          <w:tcPr>
            <w:tcW w:w="3060" w:type="dxa"/>
          </w:tcPr>
          <w:p w14:paraId="09E3C5D1" w14:textId="77777777" w:rsidR="004B75FD" w:rsidRPr="005E4F4B" w:rsidRDefault="004B75FD">
            <w:pPr>
              <w:rPr>
                <w:rFonts w:ascii="Times New Roman" w:hAnsi="Times New Roman"/>
                <w:bCs/>
              </w:rPr>
            </w:pPr>
          </w:p>
        </w:tc>
      </w:tr>
      <w:tr w:rsidR="004B75FD" w:rsidRPr="00E96FFD" w14:paraId="5926D3D0" w14:textId="77777777">
        <w:tc>
          <w:tcPr>
            <w:tcW w:w="2880" w:type="dxa"/>
          </w:tcPr>
          <w:p w14:paraId="698945D0" w14:textId="77777777" w:rsidR="004B75FD" w:rsidRPr="00E96FFD" w:rsidRDefault="00A35E7F">
            <w:pPr>
              <w:rPr>
                <w:rFonts w:ascii="Times New Roman" w:hAnsi="Times New Roman"/>
                <w:b/>
              </w:rPr>
            </w:pPr>
            <w:r>
              <w:rPr>
                <w:rFonts w:ascii="Times New Roman" w:hAnsi="Times New Roman"/>
                <w:b/>
                <w:bCs/>
              </w:rPr>
              <w:t>G-1-</w:t>
            </w:r>
            <w:r w:rsidR="001C25E5">
              <w:rPr>
                <w:rFonts w:ascii="Times New Roman" w:hAnsi="Times New Roman"/>
                <w:b/>
              </w:rPr>
              <w:t>d</w:t>
            </w:r>
            <w:r w:rsidR="00413614">
              <w:rPr>
                <w:rFonts w:ascii="Times New Roman" w:hAnsi="Times New Roman"/>
                <w:b/>
              </w:rPr>
              <w:t>:</w:t>
            </w:r>
            <w:r w:rsidR="004B75FD" w:rsidRPr="00E96FFD">
              <w:rPr>
                <w:rFonts w:ascii="Times New Roman" w:hAnsi="Times New Roman"/>
                <w:b/>
              </w:rPr>
              <w:t xml:space="preserve">  Responsibility for Review of and</w:t>
            </w:r>
            <w:r w:rsidR="00753C96">
              <w:rPr>
                <w:rFonts w:ascii="Times New Roman" w:hAnsi="Times New Roman"/>
                <w:b/>
              </w:rPr>
              <w:t xml:space="preserve"> </w:t>
            </w:r>
            <w:r w:rsidR="004B75FD" w:rsidRPr="00E96FFD">
              <w:rPr>
                <w:rFonts w:ascii="Times New Roman" w:hAnsi="Times New Roman"/>
                <w:b/>
              </w:rPr>
              <w:t xml:space="preserve">       Response to Critical Events or</w:t>
            </w:r>
            <w:r w:rsidR="000A4043" w:rsidRPr="00E96FFD">
              <w:rPr>
                <w:rFonts w:ascii="Times New Roman" w:hAnsi="Times New Roman"/>
                <w:b/>
              </w:rPr>
              <w:t xml:space="preserve"> </w:t>
            </w:r>
            <w:r w:rsidR="004B75FD" w:rsidRPr="00E96FFD">
              <w:rPr>
                <w:rFonts w:ascii="Times New Roman" w:hAnsi="Times New Roman"/>
                <w:b/>
              </w:rPr>
              <w:t>Incidents</w:t>
            </w:r>
          </w:p>
        </w:tc>
        <w:tc>
          <w:tcPr>
            <w:tcW w:w="8100" w:type="dxa"/>
          </w:tcPr>
          <w:p w14:paraId="52482C6F" w14:textId="77777777" w:rsidR="004B75FD" w:rsidRPr="00E96FFD" w:rsidRDefault="00413614">
            <w:pPr>
              <w:rPr>
                <w:rFonts w:ascii="Times New Roman" w:hAnsi="Times New Roman"/>
                <w:bCs/>
              </w:rPr>
            </w:pPr>
            <w:r>
              <w:rPr>
                <w:rFonts w:ascii="Times New Roman" w:hAnsi="Times New Roman"/>
                <w:bCs/>
              </w:rPr>
              <w:t>Does the waiver specify</w:t>
            </w:r>
            <w:r w:rsidR="004B75FD" w:rsidRPr="00E96FFD">
              <w:rPr>
                <w:rFonts w:ascii="Times New Roman" w:hAnsi="Times New Roman"/>
                <w:bCs/>
              </w:rPr>
              <w:t>:</w:t>
            </w:r>
          </w:p>
          <w:p w14:paraId="35DD7012" w14:textId="0AC0C938" w:rsidR="0054664A" w:rsidRPr="00E96FFD" w:rsidRDefault="004B75FD">
            <w:pPr>
              <w:numPr>
                <w:ilvl w:val="0"/>
                <w:numId w:val="60"/>
              </w:numPr>
              <w:tabs>
                <w:tab w:val="clear" w:pos="720"/>
                <w:tab w:val="num" w:pos="252"/>
              </w:tabs>
              <w:spacing w:line="260" w:lineRule="exact"/>
              <w:ind w:left="252" w:hanging="180"/>
              <w:rPr>
                <w:rFonts w:ascii="Times New Roman" w:hAnsi="Times New Roman"/>
              </w:rPr>
              <w:pPrChange w:id="1289" w:author="Evan Katz" w:date="2019-06-17T15:11:00Z">
                <w:pPr>
                  <w:numPr>
                    <w:numId w:val="60"/>
                  </w:numPr>
                  <w:tabs>
                    <w:tab w:val="num" w:pos="252"/>
                    <w:tab w:val="num" w:pos="720"/>
                  </w:tabs>
                  <w:spacing w:line="260" w:lineRule="exact"/>
                  <w:ind w:left="252" w:hanging="180"/>
                </w:pPr>
              </w:pPrChange>
            </w:pPr>
            <w:r w:rsidRPr="00E96FFD">
              <w:rPr>
                <w:rFonts w:ascii="Times New Roman" w:hAnsi="Times New Roman"/>
              </w:rPr>
              <w:t>The entity (or entities) that receive reports of each type of critical event or incident</w:t>
            </w:r>
            <w:r w:rsidR="00413614">
              <w:rPr>
                <w:rFonts w:ascii="Times New Roman" w:hAnsi="Times New Roman"/>
              </w:rPr>
              <w:t xml:space="preserve">? </w:t>
            </w:r>
            <w:ins w:id="1290" w:author="Evan Katz" w:date="2019-06-17T15:41:00Z">
              <w:r w:rsidR="008D325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00413614"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13614" w:rsidRPr="00E96FFD">
              <w:rPr>
                <w:rFonts w:ascii="Times New Roman" w:hAnsi="Times New Roman"/>
              </w:rPr>
              <w:t xml:space="preserve"> </w:t>
            </w:r>
            <w:r w:rsidR="00413614"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413614"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13614" w:rsidRPr="00E96FFD">
              <w:rPr>
                <w:rFonts w:ascii="Times New Roman" w:hAnsi="Times New Roman"/>
              </w:rPr>
              <w:t xml:space="preserve">  </w:t>
            </w:r>
            <w:r w:rsidR="00413614" w:rsidRPr="00E96FFD">
              <w:rPr>
                <w:rFonts w:ascii="Times New Roman" w:hAnsi="Times New Roman"/>
                <w:bCs/>
              </w:rPr>
              <w:t>No</w:t>
            </w:r>
            <w:ins w:id="1291" w:author="Evan Katz" w:date="2019-06-17T15:41:00Z">
              <w:r w:rsidR="008D3251">
                <w:rPr>
                  <w:rFonts w:ascii="Times New Roman" w:hAnsi="Times New Roman"/>
                  <w:bCs/>
                </w:rPr>
                <w:br/>
              </w:r>
            </w:ins>
          </w:p>
          <w:p w14:paraId="0B2142E7" w14:textId="4A0A6F28" w:rsidR="0054664A" w:rsidRPr="00E96FFD" w:rsidRDefault="004B75FD">
            <w:pPr>
              <w:numPr>
                <w:ilvl w:val="0"/>
                <w:numId w:val="60"/>
              </w:numPr>
              <w:tabs>
                <w:tab w:val="clear" w:pos="720"/>
                <w:tab w:val="num" w:pos="252"/>
              </w:tabs>
              <w:spacing w:line="260" w:lineRule="exact"/>
              <w:ind w:left="252" w:hanging="180"/>
              <w:rPr>
                <w:rFonts w:ascii="Times New Roman" w:hAnsi="Times New Roman"/>
              </w:rPr>
              <w:pPrChange w:id="1292" w:author="Evan Katz" w:date="2019-06-17T15:11:00Z">
                <w:pPr>
                  <w:numPr>
                    <w:numId w:val="60"/>
                  </w:numPr>
                  <w:tabs>
                    <w:tab w:val="num" w:pos="252"/>
                    <w:tab w:val="num" w:pos="720"/>
                  </w:tabs>
                  <w:spacing w:line="260" w:lineRule="exact"/>
                  <w:ind w:left="252" w:hanging="180"/>
                </w:pPr>
              </w:pPrChange>
            </w:pPr>
            <w:r w:rsidRPr="00E96FFD">
              <w:rPr>
                <w:rFonts w:ascii="Times New Roman" w:hAnsi="Times New Roman"/>
              </w:rPr>
              <w:t xml:space="preserve">The entity </w:t>
            </w:r>
            <w:r w:rsidR="00413614">
              <w:rPr>
                <w:rFonts w:ascii="Times New Roman" w:hAnsi="Times New Roman"/>
              </w:rPr>
              <w:t xml:space="preserve">that is </w:t>
            </w:r>
            <w:r w:rsidRPr="00E96FFD">
              <w:rPr>
                <w:rFonts w:ascii="Times New Roman" w:hAnsi="Times New Roman"/>
              </w:rPr>
              <w:t xml:space="preserve">responsible for </w:t>
            </w:r>
            <w:r w:rsidR="00973B80">
              <w:rPr>
                <w:rFonts w:ascii="Times New Roman" w:hAnsi="Times New Roman"/>
              </w:rPr>
              <w:t>evaluating reports</w:t>
            </w:r>
            <w:r w:rsidR="00413614">
              <w:rPr>
                <w:rFonts w:ascii="Times New Roman" w:hAnsi="Times New Roman"/>
              </w:rPr>
              <w:t xml:space="preserve"> and</w:t>
            </w:r>
            <w:r w:rsidR="00973B80">
              <w:rPr>
                <w:rFonts w:ascii="Times New Roman" w:hAnsi="Times New Roman"/>
              </w:rPr>
              <w:t xml:space="preserve"> how reports are evaluated</w:t>
            </w:r>
            <w:r w:rsidR="00413614">
              <w:rPr>
                <w:rFonts w:ascii="Times New Roman" w:hAnsi="Times New Roman"/>
              </w:rPr>
              <w:t xml:space="preserve">? </w:t>
            </w:r>
            <w:ins w:id="1293" w:author="Evan Katz" w:date="2019-06-17T15:41:00Z">
              <w:r w:rsidR="008D325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00413614"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13614" w:rsidRPr="00E96FFD">
              <w:rPr>
                <w:rFonts w:ascii="Times New Roman" w:hAnsi="Times New Roman"/>
              </w:rPr>
              <w:t xml:space="preserve"> </w:t>
            </w:r>
            <w:r w:rsidR="00413614"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413614"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13614" w:rsidRPr="00E96FFD">
              <w:rPr>
                <w:rFonts w:ascii="Times New Roman" w:hAnsi="Times New Roman"/>
              </w:rPr>
              <w:t xml:space="preserve">  </w:t>
            </w:r>
            <w:r w:rsidR="00413614" w:rsidRPr="00E96FFD">
              <w:rPr>
                <w:rFonts w:ascii="Times New Roman" w:hAnsi="Times New Roman"/>
                <w:bCs/>
              </w:rPr>
              <w:t>No</w:t>
            </w:r>
            <w:ins w:id="1294" w:author="Evan Katz" w:date="2019-06-17T14:47:00Z">
              <w:r w:rsidR="002A4119">
                <w:rPr>
                  <w:rFonts w:ascii="Times New Roman" w:hAnsi="Times New Roman"/>
                  <w:bCs/>
                </w:rPr>
                <w:br/>
              </w:r>
            </w:ins>
          </w:p>
          <w:p w14:paraId="16103BA9" w14:textId="68053CB2" w:rsidR="00413614" w:rsidRDefault="00413614">
            <w:pPr>
              <w:numPr>
                <w:ilvl w:val="0"/>
                <w:numId w:val="60"/>
              </w:numPr>
              <w:tabs>
                <w:tab w:val="clear" w:pos="720"/>
                <w:tab w:val="num" w:pos="252"/>
              </w:tabs>
              <w:ind w:left="252" w:hanging="180"/>
              <w:rPr>
                <w:rFonts w:ascii="Times New Roman" w:hAnsi="Times New Roman"/>
              </w:rPr>
              <w:pPrChange w:id="1295" w:author="Evan Katz" w:date="2019-06-17T15:11:00Z">
                <w:pPr>
                  <w:numPr>
                    <w:numId w:val="60"/>
                  </w:numPr>
                  <w:tabs>
                    <w:tab w:val="num" w:pos="252"/>
                    <w:tab w:val="num" w:pos="720"/>
                  </w:tabs>
                  <w:ind w:left="252" w:hanging="180"/>
                </w:pPr>
              </w:pPrChange>
            </w:pPr>
            <w:r>
              <w:rPr>
                <w:rFonts w:ascii="Times New Roman" w:hAnsi="Times New Roman"/>
              </w:rPr>
              <w:t xml:space="preserve">The entity that is responsible for conducting investigations and how investigations are conducted?  </w:t>
            </w:r>
            <w:ins w:id="1296" w:author="Evan Katz" w:date="2019-06-17T15:41:00Z">
              <w:r w:rsidR="008D325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297" w:author="Evan Katz" w:date="2019-06-17T15:41:00Z">
              <w:r w:rsidR="008D3251">
                <w:rPr>
                  <w:rFonts w:ascii="Times New Roman" w:hAnsi="Times New Roman"/>
                  <w:bCs/>
                </w:rPr>
                <w:br/>
              </w:r>
            </w:ins>
          </w:p>
          <w:p w14:paraId="07CD8E87" w14:textId="5F83B65C" w:rsidR="00413614" w:rsidRDefault="004B75FD">
            <w:pPr>
              <w:numPr>
                <w:ilvl w:val="0"/>
                <w:numId w:val="60"/>
              </w:numPr>
              <w:tabs>
                <w:tab w:val="clear" w:pos="720"/>
                <w:tab w:val="num" w:pos="252"/>
              </w:tabs>
              <w:ind w:left="252" w:hanging="180"/>
              <w:rPr>
                <w:rFonts w:ascii="Times New Roman" w:hAnsi="Times New Roman"/>
                <w:bCs/>
              </w:rPr>
              <w:pPrChange w:id="1298" w:author="Evan Katz" w:date="2019-06-17T15:11:00Z">
                <w:pPr>
                  <w:numPr>
                    <w:numId w:val="60"/>
                  </w:numPr>
                  <w:tabs>
                    <w:tab w:val="num" w:pos="252"/>
                    <w:tab w:val="num" w:pos="720"/>
                  </w:tabs>
                  <w:ind w:left="252" w:hanging="180"/>
                </w:pPr>
              </w:pPrChange>
            </w:pPr>
            <w:r w:rsidRPr="00E96FFD">
              <w:rPr>
                <w:rFonts w:ascii="Times New Roman" w:hAnsi="Times New Roman"/>
                <w:bCs/>
              </w:rPr>
              <w:t>The timeframes for conducting an investigation and</w:t>
            </w:r>
            <w:r w:rsidR="0054664A" w:rsidRPr="00E96FFD">
              <w:rPr>
                <w:rFonts w:ascii="Times New Roman" w:hAnsi="Times New Roman"/>
                <w:bCs/>
              </w:rPr>
              <w:t xml:space="preserve"> </w:t>
            </w:r>
            <w:r w:rsidR="00413614">
              <w:rPr>
                <w:rFonts w:ascii="Times New Roman" w:hAnsi="Times New Roman"/>
                <w:bCs/>
              </w:rPr>
              <w:t xml:space="preserve">completing an investigation?  </w:t>
            </w:r>
            <w:ins w:id="1299" w:author="Evan Katz" w:date="2019-06-17T15:41:00Z">
              <w:r w:rsidR="008D3251">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00413614"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13614" w:rsidRPr="00E96FFD">
              <w:rPr>
                <w:rFonts w:ascii="Times New Roman" w:hAnsi="Times New Roman"/>
              </w:rPr>
              <w:t xml:space="preserve"> </w:t>
            </w:r>
            <w:r w:rsidR="00413614"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413614"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13614" w:rsidRPr="00E96FFD">
              <w:rPr>
                <w:rFonts w:ascii="Times New Roman" w:hAnsi="Times New Roman"/>
              </w:rPr>
              <w:t xml:space="preserve">  </w:t>
            </w:r>
            <w:r w:rsidR="00413614" w:rsidRPr="00E96FFD">
              <w:rPr>
                <w:rFonts w:ascii="Times New Roman" w:hAnsi="Times New Roman"/>
                <w:bCs/>
              </w:rPr>
              <w:t>No</w:t>
            </w:r>
            <w:ins w:id="1300" w:author="Evan Katz" w:date="2019-06-17T15:41:00Z">
              <w:r w:rsidR="008D3251">
                <w:rPr>
                  <w:rFonts w:ascii="Times New Roman" w:hAnsi="Times New Roman"/>
                  <w:bCs/>
                </w:rPr>
                <w:br/>
              </w:r>
            </w:ins>
          </w:p>
          <w:p w14:paraId="73E17322" w14:textId="20C64250" w:rsidR="004B75FD" w:rsidRPr="00E96FFD" w:rsidRDefault="00413614">
            <w:pPr>
              <w:numPr>
                <w:ilvl w:val="0"/>
                <w:numId w:val="60"/>
              </w:numPr>
              <w:tabs>
                <w:tab w:val="clear" w:pos="720"/>
                <w:tab w:val="num" w:pos="252"/>
              </w:tabs>
              <w:ind w:left="252" w:hanging="180"/>
              <w:rPr>
                <w:rFonts w:ascii="Times New Roman" w:hAnsi="Times New Roman"/>
                <w:bCs/>
                <w:strike/>
              </w:rPr>
              <w:pPrChange w:id="1301" w:author="Evan Katz" w:date="2019-06-17T15:11:00Z">
                <w:pPr>
                  <w:numPr>
                    <w:numId w:val="60"/>
                  </w:numPr>
                  <w:tabs>
                    <w:tab w:val="num" w:pos="252"/>
                    <w:tab w:val="num" w:pos="720"/>
                  </w:tabs>
                  <w:ind w:left="252" w:hanging="180"/>
                </w:pPr>
              </w:pPrChange>
            </w:pPr>
            <w:r>
              <w:rPr>
                <w:rFonts w:ascii="Times New Roman" w:hAnsi="Times New Roman"/>
                <w:bCs/>
              </w:rPr>
              <w:t>T</w:t>
            </w:r>
            <w:r w:rsidR="00973B80">
              <w:rPr>
                <w:rFonts w:ascii="Times New Roman" w:hAnsi="Times New Roman"/>
                <w:bCs/>
              </w:rPr>
              <w:t xml:space="preserve">he process </w:t>
            </w:r>
            <w:r>
              <w:rPr>
                <w:rFonts w:ascii="Times New Roman" w:hAnsi="Times New Roman"/>
                <w:bCs/>
              </w:rPr>
              <w:t xml:space="preserve">and timeframes </w:t>
            </w:r>
            <w:r w:rsidR="00973B80">
              <w:rPr>
                <w:rFonts w:ascii="Times New Roman" w:hAnsi="Times New Roman"/>
                <w:bCs/>
              </w:rPr>
              <w:t xml:space="preserve">for </w:t>
            </w:r>
            <w:r w:rsidR="004B75FD" w:rsidRPr="00E96FFD">
              <w:rPr>
                <w:rFonts w:ascii="Times New Roman" w:hAnsi="Times New Roman"/>
                <w:bCs/>
              </w:rPr>
              <w:t>informing the participant</w:t>
            </w:r>
            <w:r>
              <w:rPr>
                <w:rFonts w:ascii="Times New Roman" w:hAnsi="Times New Roman"/>
                <w:bCs/>
              </w:rPr>
              <w:t>, including the participant (or the participant’s family or legal representative as appropriate)</w:t>
            </w:r>
            <w:r w:rsidR="004B75FD" w:rsidRPr="00E96FFD">
              <w:rPr>
                <w:rFonts w:ascii="Times New Roman" w:hAnsi="Times New Roman"/>
                <w:bCs/>
              </w:rPr>
              <w:t xml:space="preserve"> and other relevant parties (e.g</w:t>
            </w:r>
            <w:r w:rsidR="0054664A" w:rsidRPr="00E96FFD">
              <w:rPr>
                <w:rFonts w:ascii="Times New Roman" w:hAnsi="Times New Roman"/>
                <w:bCs/>
              </w:rPr>
              <w:t xml:space="preserve">., </w:t>
            </w:r>
            <w:r w:rsidR="004B75FD" w:rsidRPr="00E96FFD">
              <w:rPr>
                <w:rFonts w:ascii="Times New Roman" w:hAnsi="Times New Roman"/>
                <w:bCs/>
              </w:rPr>
              <w:t xml:space="preserve">the waiver providers, licensing and regulatory authorities, the waiver operating agency) of the </w:t>
            </w:r>
            <w:r w:rsidR="0054664A" w:rsidRPr="00E96FFD">
              <w:rPr>
                <w:rFonts w:ascii="Times New Roman" w:hAnsi="Times New Roman"/>
                <w:bCs/>
              </w:rPr>
              <w:t>investigation</w:t>
            </w:r>
            <w:r w:rsidR="00103485" w:rsidRPr="00E96FFD">
              <w:rPr>
                <w:rFonts w:ascii="Times New Roman" w:hAnsi="Times New Roman"/>
                <w:bCs/>
              </w:rPr>
              <w:t xml:space="preserve"> </w:t>
            </w:r>
            <w:r w:rsidR="004B75FD" w:rsidRPr="00E96FFD">
              <w:rPr>
                <w:rFonts w:ascii="Times New Roman" w:hAnsi="Times New Roman"/>
                <w:bCs/>
              </w:rPr>
              <w:t>results</w:t>
            </w:r>
            <w:r>
              <w:rPr>
                <w:rFonts w:ascii="Times New Roman" w:hAnsi="Times New Roman"/>
                <w:bCs/>
              </w:rPr>
              <w:t xml:space="preserve">? </w:t>
            </w:r>
            <w:r w:rsidR="00B865F2">
              <w:rPr>
                <w:rFonts w:ascii="Times New Roman" w:hAnsi="Times New Roman"/>
                <w:bCs/>
              </w:rPr>
              <w:t xml:space="preserve">           </w:t>
            </w:r>
            <w:r>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02" w:author="Evan Katz" w:date="2019-06-17T14:47:00Z">
              <w:r w:rsidR="002A4119">
                <w:rPr>
                  <w:rFonts w:ascii="Times New Roman" w:hAnsi="Times New Roman"/>
                  <w:bCs/>
                </w:rPr>
                <w:br/>
              </w:r>
            </w:ins>
          </w:p>
        </w:tc>
        <w:tc>
          <w:tcPr>
            <w:tcW w:w="3060" w:type="dxa"/>
          </w:tcPr>
          <w:p w14:paraId="2B0AD1FE" w14:textId="77777777" w:rsidR="004B75FD" w:rsidRPr="00C50347" w:rsidRDefault="004B75FD">
            <w:pPr>
              <w:rPr>
                <w:rFonts w:ascii="Times New Roman" w:hAnsi="Times New Roman"/>
                <w:bCs/>
              </w:rPr>
            </w:pPr>
          </w:p>
        </w:tc>
      </w:tr>
      <w:tr w:rsidR="004B75FD" w:rsidRPr="00E96FFD" w14:paraId="6116068E" w14:textId="77777777">
        <w:tc>
          <w:tcPr>
            <w:tcW w:w="2880" w:type="dxa"/>
          </w:tcPr>
          <w:p w14:paraId="4198CAE6" w14:textId="77777777" w:rsidR="004B75FD" w:rsidRPr="00E96FFD" w:rsidRDefault="00A35E7F">
            <w:pPr>
              <w:rPr>
                <w:rFonts w:ascii="Times New Roman" w:hAnsi="Times New Roman"/>
              </w:rPr>
            </w:pPr>
            <w:r>
              <w:rPr>
                <w:rFonts w:ascii="Times New Roman" w:hAnsi="Times New Roman"/>
                <w:b/>
                <w:bCs/>
              </w:rPr>
              <w:t>G-1-</w:t>
            </w:r>
            <w:r w:rsidR="001C25E5">
              <w:rPr>
                <w:rFonts w:ascii="Times New Roman" w:hAnsi="Times New Roman"/>
                <w:b/>
                <w:bCs/>
              </w:rPr>
              <w:t>e</w:t>
            </w:r>
            <w:r w:rsidR="006F5A81">
              <w:rPr>
                <w:rFonts w:ascii="Times New Roman" w:hAnsi="Times New Roman"/>
                <w:b/>
                <w:bCs/>
              </w:rPr>
              <w:t>:</w:t>
            </w:r>
            <w:r w:rsidR="004B75FD" w:rsidRPr="00A35E7F">
              <w:rPr>
                <w:rFonts w:ascii="Times New Roman" w:hAnsi="Times New Roman"/>
                <w:b/>
                <w:bCs/>
              </w:rPr>
              <w:t xml:space="preserve"> Respons</w:t>
            </w:r>
            <w:r w:rsidR="00753C96">
              <w:rPr>
                <w:rFonts w:ascii="Times New Roman" w:hAnsi="Times New Roman"/>
                <w:b/>
                <w:bCs/>
              </w:rPr>
              <w:t xml:space="preserve">ibility for Oversight of </w:t>
            </w:r>
            <w:r w:rsidR="00973B80">
              <w:rPr>
                <w:rFonts w:ascii="Times New Roman" w:hAnsi="Times New Roman"/>
                <w:b/>
                <w:bCs/>
              </w:rPr>
              <w:t xml:space="preserve">Critical </w:t>
            </w:r>
            <w:r w:rsidR="004B75FD" w:rsidRPr="00A35E7F">
              <w:rPr>
                <w:rFonts w:ascii="Times New Roman" w:hAnsi="Times New Roman"/>
                <w:b/>
                <w:bCs/>
              </w:rPr>
              <w:t>Incidents</w:t>
            </w:r>
            <w:r w:rsidR="00973B80">
              <w:rPr>
                <w:rFonts w:ascii="Times New Roman" w:hAnsi="Times New Roman"/>
                <w:b/>
                <w:bCs/>
              </w:rPr>
              <w:t xml:space="preserve"> and Events</w:t>
            </w:r>
          </w:p>
        </w:tc>
        <w:tc>
          <w:tcPr>
            <w:tcW w:w="8100" w:type="dxa"/>
          </w:tcPr>
          <w:p w14:paraId="1DACA875" w14:textId="77777777" w:rsidR="007B6E34" w:rsidRPr="00E96FFD" w:rsidRDefault="006F5A81">
            <w:pPr>
              <w:spacing w:line="260" w:lineRule="exact"/>
              <w:rPr>
                <w:rFonts w:ascii="Times New Roman" w:hAnsi="Times New Roman"/>
                <w:bCs/>
              </w:rPr>
              <w:pPrChange w:id="1303" w:author="Evan Katz" w:date="2019-06-17T15:11:00Z">
                <w:pPr>
                  <w:spacing w:line="260" w:lineRule="exact"/>
                  <w:jc w:val="both"/>
                </w:pPr>
              </w:pPrChange>
            </w:pPr>
            <w:r>
              <w:rPr>
                <w:rFonts w:ascii="Times New Roman" w:hAnsi="Times New Roman"/>
                <w:bCs/>
              </w:rPr>
              <w:t>Does the waiver specify</w:t>
            </w:r>
            <w:r w:rsidR="007B6E34" w:rsidRPr="00E96FFD">
              <w:rPr>
                <w:rFonts w:ascii="Times New Roman" w:hAnsi="Times New Roman"/>
                <w:bCs/>
              </w:rPr>
              <w:t>:</w:t>
            </w:r>
          </w:p>
          <w:p w14:paraId="03C74E40" w14:textId="0BF29428" w:rsidR="004B75FD" w:rsidRPr="00E96FFD" w:rsidRDefault="006F5A81">
            <w:pPr>
              <w:numPr>
                <w:ilvl w:val="0"/>
                <w:numId w:val="61"/>
              </w:numPr>
              <w:tabs>
                <w:tab w:val="clear" w:pos="720"/>
                <w:tab w:val="num" w:pos="252"/>
              </w:tabs>
              <w:spacing w:line="260" w:lineRule="exact"/>
              <w:ind w:left="252" w:hanging="180"/>
              <w:rPr>
                <w:rFonts w:ascii="Times New Roman" w:hAnsi="Times New Roman"/>
                <w:bCs/>
              </w:rPr>
              <w:pPrChange w:id="1304" w:author="Evan Katz" w:date="2019-06-17T15:11:00Z">
                <w:pPr>
                  <w:numPr>
                    <w:numId w:val="61"/>
                  </w:numPr>
                  <w:tabs>
                    <w:tab w:val="num" w:pos="252"/>
                    <w:tab w:val="num" w:pos="720"/>
                  </w:tabs>
                  <w:spacing w:line="260" w:lineRule="exact"/>
                  <w:ind w:left="252" w:hanging="180"/>
                  <w:jc w:val="both"/>
                </w:pPr>
              </w:pPrChange>
            </w:pPr>
            <w:r>
              <w:rPr>
                <w:rFonts w:ascii="Times New Roman" w:hAnsi="Times New Roman"/>
                <w:bCs/>
              </w:rPr>
              <w:t>T</w:t>
            </w:r>
            <w:r w:rsidR="007B6E34" w:rsidRPr="00E96FFD">
              <w:rPr>
                <w:rFonts w:ascii="Times New Roman" w:hAnsi="Times New Roman"/>
                <w:bCs/>
              </w:rPr>
              <w:t xml:space="preserve">he </w:t>
            </w:r>
            <w:r>
              <w:rPr>
                <w:rFonts w:ascii="Times New Roman" w:hAnsi="Times New Roman"/>
                <w:bCs/>
              </w:rPr>
              <w:t xml:space="preserve">state </w:t>
            </w:r>
            <w:r w:rsidR="007B6E34" w:rsidRPr="00E96FFD">
              <w:rPr>
                <w:rFonts w:ascii="Times New Roman" w:hAnsi="Times New Roman"/>
                <w:bCs/>
              </w:rPr>
              <w:t>entity</w:t>
            </w:r>
            <w:r w:rsidR="00C17BAD">
              <w:rPr>
                <w:rFonts w:ascii="Times New Roman" w:hAnsi="Times New Roman"/>
                <w:bCs/>
              </w:rPr>
              <w:t xml:space="preserve"> or entities</w:t>
            </w:r>
            <w:r w:rsidR="007B6E34" w:rsidRPr="00E96FFD">
              <w:rPr>
                <w:rFonts w:ascii="Times New Roman" w:hAnsi="Times New Roman"/>
                <w:bCs/>
              </w:rPr>
              <w:t xml:space="preserve"> responsible for overseeing </w:t>
            </w:r>
            <w:r>
              <w:rPr>
                <w:rFonts w:ascii="Times New Roman" w:hAnsi="Times New Roman"/>
                <w:bCs/>
              </w:rPr>
              <w:t>the operation of the incident management system?</w:t>
            </w:r>
            <w:r w:rsidR="00E829CD">
              <w:rPr>
                <w:rFonts w:ascii="Times New Roman" w:hAnsi="Times New Roman"/>
                <w:bCs/>
              </w:rPr>
              <w:t xml:space="preserve"> </w:t>
            </w:r>
            <w:ins w:id="1305" w:author="Evan Katz" w:date="2019-06-17T15:42:00Z">
              <w:r w:rsidR="008D3251">
                <w:rPr>
                  <w:rFonts w:ascii="Times New Roman" w:hAnsi="Times New Roman"/>
                  <w:bCs/>
                </w:rPr>
                <w:br/>
              </w:r>
            </w:ins>
            <w:r w:rsidR="00E829C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E829C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E829CD" w:rsidRPr="00E96FFD">
              <w:rPr>
                <w:rFonts w:ascii="Times New Roman" w:hAnsi="Times New Roman"/>
              </w:rPr>
              <w:t xml:space="preserve"> </w:t>
            </w:r>
            <w:r w:rsidR="00E829CD"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E829C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E829CD" w:rsidRPr="00E96FFD">
              <w:rPr>
                <w:rFonts w:ascii="Times New Roman" w:hAnsi="Times New Roman"/>
              </w:rPr>
              <w:t xml:space="preserve">  </w:t>
            </w:r>
            <w:r w:rsidR="00E829CD" w:rsidRPr="00E96FFD">
              <w:rPr>
                <w:rFonts w:ascii="Times New Roman" w:hAnsi="Times New Roman"/>
                <w:bCs/>
              </w:rPr>
              <w:t>No</w:t>
            </w:r>
            <w:ins w:id="1306" w:author="Evan Katz" w:date="2019-06-17T15:42:00Z">
              <w:r w:rsidR="008D3251">
                <w:rPr>
                  <w:rFonts w:ascii="Times New Roman" w:hAnsi="Times New Roman"/>
                  <w:bCs/>
                </w:rPr>
                <w:br/>
              </w:r>
              <w:r w:rsidR="008D3251">
                <w:rPr>
                  <w:rFonts w:ascii="Times New Roman" w:hAnsi="Times New Roman"/>
                  <w:bCs/>
                </w:rPr>
                <w:br/>
              </w:r>
              <w:r w:rsidR="008D3251">
                <w:rPr>
                  <w:rFonts w:ascii="Times New Roman" w:hAnsi="Times New Roman"/>
                  <w:bCs/>
                </w:rPr>
                <w:br/>
              </w:r>
              <w:r w:rsidR="008D3251">
                <w:rPr>
                  <w:rFonts w:ascii="Times New Roman" w:hAnsi="Times New Roman"/>
                  <w:bCs/>
                </w:rPr>
                <w:br/>
              </w:r>
            </w:ins>
          </w:p>
          <w:p w14:paraId="10119424" w14:textId="5B67CDA7" w:rsidR="00C17BAD" w:rsidRPr="00E96FFD" w:rsidRDefault="00C17BAD">
            <w:pPr>
              <w:numPr>
                <w:ilvl w:val="0"/>
                <w:numId w:val="61"/>
              </w:numPr>
              <w:tabs>
                <w:tab w:val="clear" w:pos="720"/>
                <w:tab w:val="num" w:pos="252"/>
                <w:tab w:val="left" w:pos="1880"/>
              </w:tabs>
              <w:ind w:left="252" w:hanging="180"/>
              <w:rPr>
                <w:rFonts w:ascii="Times New Roman" w:hAnsi="Times New Roman"/>
                <w:bCs/>
              </w:rPr>
              <w:pPrChange w:id="1307" w:author="Evan Katz" w:date="2019-06-17T15:11:00Z">
                <w:pPr>
                  <w:numPr>
                    <w:numId w:val="61"/>
                  </w:numPr>
                  <w:tabs>
                    <w:tab w:val="num" w:pos="252"/>
                    <w:tab w:val="num" w:pos="720"/>
                    <w:tab w:val="left" w:pos="1880"/>
                  </w:tabs>
                  <w:ind w:left="252" w:hanging="180"/>
                </w:pPr>
              </w:pPrChange>
            </w:pPr>
            <w:r w:rsidRPr="00E96FFD">
              <w:rPr>
                <w:rFonts w:ascii="Times New Roman" w:hAnsi="Times New Roman"/>
                <w:bCs/>
              </w:rPr>
              <w:t xml:space="preserve">When oversight is not performed by the </w:t>
            </w:r>
            <w:r>
              <w:rPr>
                <w:rFonts w:ascii="Times New Roman" w:hAnsi="Times New Roman"/>
                <w:bCs/>
              </w:rPr>
              <w:t>Medicaid</w:t>
            </w:r>
            <w:r w:rsidRPr="00E96FFD">
              <w:rPr>
                <w:rFonts w:ascii="Times New Roman" w:hAnsi="Times New Roman"/>
                <w:bCs/>
              </w:rPr>
              <w:t xml:space="preserve"> agency</w:t>
            </w:r>
            <w:r>
              <w:rPr>
                <w:rFonts w:ascii="Times New Roman" w:hAnsi="Times New Roman"/>
                <w:bCs/>
              </w:rPr>
              <w:t xml:space="preserve"> or the operating agency (if applicable)</w:t>
            </w:r>
            <w:r w:rsidRPr="00E96FFD">
              <w:rPr>
                <w:rFonts w:ascii="Times New Roman" w:hAnsi="Times New Roman"/>
                <w:bCs/>
              </w:rPr>
              <w:t xml:space="preserve">, the process </w:t>
            </w:r>
            <w:r w:rsidR="00E829CD">
              <w:rPr>
                <w:rFonts w:ascii="Times New Roman" w:hAnsi="Times New Roman"/>
                <w:bCs/>
              </w:rPr>
              <w:t xml:space="preserve">for the oversight agency to communicate information and findings to the Medicaid agency and/or the operating agency?  </w:t>
            </w:r>
            <w:r w:rsidR="00654AE7" w:rsidRPr="00E96FFD">
              <w:rPr>
                <w:rFonts w:ascii="Times New Roman" w:hAnsi="Times New Roman"/>
              </w:rPr>
              <w:fldChar w:fldCharType="begin">
                <w:ffData>
                  <w:name w:val="Check98"/>
                  <w:enabled/>
                  <w:calcOnExit w:val="0"/>
                  <w:checkBox>
                    <w:sizeAuto/>
                    <w:default w:val="0"/>
                  </w:checkBox>
                </w:ffData>
              </w:fldChar>
            </w:r>
            <w:r w:rsidR="00E829C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E829CD" w:rsidRPr="00E96FFD">
              <w:rPr>
                <w:rFonts w:ascii="Times New Roman" w:hAnsi="Times New Roman"/>
              </w:rPr>
              <w:t xml:space="preserve">  </w:t>
            </w:r>
            <w:r w:rsidR="00E829CD"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E829C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E829CD" w:rsidRPr="00E96FFD">
              <w:rPr>
                <w:rFonts w:ascii="Times New Roman" w:hAnsi="Times New Roman"/>
              </w:rPr>
              <w:t xml:space="preserve">  </w:t>
            </w:r>
            <w:r w:rsidR="00E829CD" w:rsidRPr="00E96FFD">
              <w:rPr>
                <w:rFonts w:ascii="Times New Roman" w:hAnsi="Times New Roman"/>
                <w:bCs/>
              </w:rPr>
              <w:t>No</w:t>
            </w:r>
            <w:ins w:id="1308" w:author="Evan Katz" w:date="2019-06-17T15:42:00Z">
              <w:r w:rsidR="008D3251">
                <w:rPr>
                  <w:rFonts w:ascii="Times New Roman" w:hAnsi="Times New Roman"/>
                  <w:bCs/>
                </w:rPr>
                <w:br/>
              </w:r>
            </w:ins>
          </w:p>
          <w:p w14:paraId="0D6CE6F9" w14:textId="6996A043" w:rsidR="004B75FD" w:rsidRDefault="00C17BAD">
            <w:pPr>
              <w:numPr>
                <w:ilvl w:val="0"/>
                <w:numId w:val="61"/>
              </w:numPr>
              <w:tabs>
                <w:tab w:val="clear" w:pos="720"/>
                <w:tab w:val="num" w:pos="252"/>
                <w:tab w:val="left" w:pos="1880"/>
              </w:tabs>
              <w:ind w:left="252" w:hanging="180"/>
              <w:rPr>
                <w:rFonts w:ascii="Times New Roman" w:hAnsi="Times New Roman"/>
                <w:bCs/>
              </w:rPr>
              <w:pPrChange w:id="1309" w:author="Evan Katz" w:date="2019-06-17T15:11:00Z">
                <w:pPr>
                  <w:numPr>
                    <w:numId w:val="61"/>
                  </w:numPr>
                  <w:tabs>
                    <w:tab w:val="num" w:pos="252"/>
                    <w:tab w:val="num" w:pos="720"/>
                    <w:tab w:val="left" w:pos="1880"/>
                  </w:tabs>
                  <w:ind w:left="252" w:hanging="180"/>
                </w:pPr>
              </w:pPrChange>
            </w:pPr>
            <w:r>
              <w:rPr>
                <w:rFonts w:ascii="Times New Roman" w:hAnsi="Times New Roman"/>
              </w:rPr>
              <w:t xml:space="preserve">The methods </w:t>
            </w:r>
            <w:r w:rsidR="00E829CD">
              <w:rPr>
                <w:rFonts w:ascii="Times New Roman" w:hAnsi="Times New Roman"/>
              </w:rPr>
              <w:t>for overseeing</w:t>
            </w:r>
            <w:r>
              <w:rPr>
                <w:rFonts w:ascii="Times New Roman" w:hAnsi="Times New Roman"/>
              </w:rPr>
              <w:t xml:space="preserve"> the operation of the incident management system</w:t>
            </w:r>
            <w:r w:rsidR="00E829CD">
              <w:rPr>
                <w:rFonts w:ascii="Times New Roman" w:hAnsi="Times New Roman"/>
              </w:rPr>
              <w:t>, including how data are collected, compiled, and used to prevent re-occurrence</w:t>
            </w:r>
            <w:r w:rsidR="00E829C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E829C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E829CD" w:rsidRPr="00E96FFD">
              <w:rPr>
                <w:rFonts w:ascii="Times New Roman" w:hAnsi="Times New Roman"/>
              </w:rPr>
              <w:t xml:space="preserve">  </w:t>
            </w:r>
            <w:r w:rsidR="00E829CD"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E829C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E829CD" w:rsidRPr="00E96FFD">
              <w:rPr>
                <w:rFonts w:ascii="Times New Roman" w:hAnsi="Times New Roman"/>
              </w:rPr>
              <w:t xml:space="preserve">  </w:t>
            </w:r>
            <w:r w:rsidR="00E829CD" w:rsidRPr="00E96FFD">
              <w:rPr>
                <w:rFonts w:ascii="Times New Roman" w:hAnsi="Times New Roman"/>
                <w:bCs/>
              </w:rPr>
              <w:t>No</w:t>
            </w:r>
            <w:ins w:id="1310" w:author="Evan Katz" w:date="2019-06-17T15:42:00Z">
              <w:r w:rsidR="008D3251">
                <w:rPr>
                  <w:rFonts w:ascii="Times New Roman" w:hAnsi="Times New Roman"/>
                  <w:bCs/>
                </w:rPr>
                <w:br/>
              </w:r>
            </w:ins>
          </w:p>
          <w:p w14:paraId="45E6E570" w14:textId="528F21C6" w:rsidR="0035162A" w:rsidRDefault="0063256E">
            <w:pPr>
              <w:numPr>
                <w:ilvl w:val="0"/>
                <w:numId w:val="61"/>
              </w:numPr>
              <w:tabs>
                <w:tab w:val="clear" w:pos="720"/>
                <w:tab w:val="num" w:pos="252"/>
                <w:tab w:val="left" w:pos="1880"/>
              </w:tabs>
              <w:ind w:left="252" w:hanging="180"/>
              <w:rPr>
                <w:rFonts w:ascii="Times New Roman" w:hAnsi="Times New Roman"/>
                <w:bCs/>
              </w:rPr>
              <w:pPrChange w:id="1311" w:author="Evan Katz" w:date="2019-06-17T15:11:00Z">
                <w:pPr>
                  <w:numPr>
                    <w:numId w:val="61"/>
                  </w:numPr>
                  <w:tabs>
                    <w:tab w:val="num" w:pos="252"/>
                    <w:tab w:val="num" w:pos="720"/>
                    <w:tab w:val="left" w:pos="1880"/>
                  </w:tabs>
                  <w:ind w:left="252" w:hanging="180"/>
                </w:pPr>
              </w:pPrChange>
            </w:pPr>
            <w:r>
              <w:rPr>
                <w:rFonts w:ascii="Times New Roman" w:hAnsi="Times New Roman"/>
              </w:rPr>
              <w:t xml:space="preserve">The </w:t>
            </w:r>
            <w:r w:rsidR="00E829CD">
              <w:rPr>
                <w:rFonts w:ascii="Times New Roman" w:hAnsi="Times New Roman"/>
              </w:rPr>
              <w:t xml:space="preserve">frequency of oversight activities?  </w:t>
            </w:r>
            <w:r w:rsidR="008D3251">
              <w:rPr>
                <w:rFonts w:ascii="Times New Roman" w:hAnsi="Times New Roman"/>
              </w:rPr>
              <w:br/>
            </w:r>
            <w:r w:rsidR="00654AE7" w:rsidRPr="00E96FFD">
              <w:rPr>
                <w:rFonts w:ascii="Times New Roman" w:hAnsi="Times New Roman"/>
              </w:rPr>
              <w:fldChar w:fldCharType="begin">
                <w:ffData>
                  <w:name w:val="Check98"/>
                  <w:enabled/>
                  <w:calcOnExit w:val="0"/>
                  <w:checkBox>
                    <w:sizeAuto/>
                    <w:default w:val="0"/>
                  </w:checkBox>
                </w:ffData>
              </w:fldChar>
            </w:r>
            <w:r w:rsidR="00E829C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E829CD" w:rsidRPr="00E96FFD">
              <w:rPr>
                <w:rFonts w:ascii="Times New Roman" w:hAnsi="Times New Roman"/>
              </w:rPr>
              <w:t xml:space="preserve">  </w:t>
            </w:r>
            <w:r w:rsidR="00E829CD"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E829C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E829CD" w:rsidRPr="00E96FFD">
              <w:rPr>
                <w:rFonts w:ascii="Times New Roman" w:hAnsi="Times New Roman"/>
              </w:rPr>
              <w:t xml:space="preserve">  </w:t>
            </w:r>
            <w:r w:rsidR="00E829CD" w:rsidRPr="00E96FFD">
              <w:rPr>
                <w:rFonts w:ascii="Times New Roman" w:hAnsi="Times New Roman"/>
                <w:bCs/>
              </w:rPr>
              <w:t>No</w:t>
            </w:r>
          </w:p>
          <w:p w14:paraId="25E59349" w14:textId="2B3FB3F1" w:rsidR="002A4119" w:rsidRPr="00E96FFD" w:rsidRDefault="002A4119" w:rsidP="00DA26E9">
            <w:pPr>
              <w:tabs>
                <w:tab w:val="left" w:pos="1880"/>
              </w:tabs>
              <w:ind w:left="252"/>
              <w:rPr>
                <w:rFonts w:ascii="Times New Roman" w:hAnsi="Times New Roman"/>
                <w:bCs/>
              </w:rPr>
            </w:pPr>
          </w:p>
        </w:tc>
        <w:tc>
          <w:tcPr>
            <w:tcW w:w="3060" w:type="dxa"/>
          </w:tcPr>
          <w:p w14:paraId="73500D2A" w14:textId="77777777" w:rsidR="004B75FD" w:rsidRPr="00C50347" w:rsidRDefault="004B75FD">
            <w:pPr>
              <w:rPr>
                <w:rFonts w:ascii="Times New Roman" w:hAnsi="Times New Roman"/>
                <w:bCs/>
              </w:rPr>
            </w:pPr>
          </w:p>
        </w:tc>
      </w:tr>
      <w:tr w:rsidR="00EB1444" w:rsidRPr="00E96FFD" w14:paraId="55BD4B92" w14:textId="77777777">
        <w:tc>
          <w:tcPr>
            <w:tcW w:w="10980" w:type="dxa"/>
            <w:gridSpan w:val="2"/>
            <w:shd w:val="clear" w:color="auto" w:fill="E0E0E0"/>
          </w:tcPr>
          <w:p w14:paraId="250670FF" w14:textId="77777777" w:rsidR="00EB1444" w:rsidRPr="00E96FFD" w:rsidRDefault="001767B8">
            <w:pPr>
              <w:rPr>
                <w:rFonts w:ascii="Times New Roman" w:hAnsi="Times New Roman"/>
                <w:b/>
                <w:bCs/>
              </w:rPr>
            </w:pPr>
            <w:r w:rsidRPr="00E96FFD">
              <w:rPr>
                <w:rFonts w:ascii="Times New Roman" w:hAnsi="Times New Roman"/>
                <w:b/>
                <w:bCs/>
              </w:rPr>
              <w:t>G-</w:t>
            </w:r>
            <w:r w:rsidR="00E829CD">
              <w:rPr>
                <w:rFonts w:ascii="Times New Roman" w:hAnsi="Times New Roman"/>
                <w:b/>
                <w:bCs/>
              </w:rPr>
              <w:t>2:</w:t>
            </w:r>
            <w:r w:rsidR="00EB1444" w:rsidRPr="00E96FFD">
              <w:rPr>
                <w:rFonts w:ascii="Times New Roman" w:hAnsi="Times New Roman"/>
                <w:b/>
                <w:bCs/>
              </w:rPr>
              <w:t xml:space="preserve">  Safeguards Concerning Restraints and Restrictive Interventions</w:t>
            </w:r>
          </w:p>
          <w:p w14:paraId="0329A056" w14:textId="77777777" w:rsidR="00EB1444" w:rsidRPr="00E96FFD" w:rsidRDefault="00EB1444">
            <w:pPr>
              <w:spacing w:line="260" w:lineRule="exact"/>
              <w:rPr>
                <w:rFonts w:ascii="Times New Roman" w:hAnsi="Times New Roman"/>
                <w:highlight w:val="yellow"/>
              </w:rPr>
              <w:pPrChange w:id="1312" w:author="Evan Katz" w:date="2019-06-17T15:11:00Z">
                <w:pPr>
                  <w:spacing w:line="260" w:lineRule="exact"/>
                  <w:jc w:val="both"/>
                </w:pPr>
              </w:pPrChange>
            </w:pPr>
          </w:p>
        </w:tc>
        <w:tc>
          <w:tcPr>
            <w:tcW w:w="3060" w:type="dxa"/>
            <w:shd w:val="clear" w:color="auto" w:fill="E0E0E0"/>
          </w:tcPr>
          <w:p w14:paraId="6EF8B178" w14:textId="77777777" w:rsidR="00EB1444" w:rsidRPr="00E96FFD" w:rsidRDefault="00EB1444">
            <w:pPr>
              <w:rPr>
                <w:rFonts w:ascii="Times New Roman" w:hAnsi="Times New Roman"/>
                <w:b/>
                <w:bCs/>
              </w:rPr>
              <w:pPrChange w:id="1313" w:author="Evan Katz" w:date="2019-06-17T15:11:00Z">
                <w:pPr>
                  <w:jc w:val="center"/>
                </w:pPr>
              </w:pPrChange>
            </w:pPr>
            <w:r w:rsidRPr="00E96FFD">
              <w:rPr>
                <w:rFonts w:ascii="Times New Roman" w:hAnsi="Times New Roman"/>
                <w:b/>
                <w:bCs/>
              </w:rPr>
              <w:t>Analyst Notes</w:t>
            </w:r>
          </w:p>
        </w:tc>
      </w:tr>
      <w:tr w:rsidR="005436AD" w:rsidRPr="00E96FFD" w14:paraId="1221F362" w14:textId="77777777">
        <w:tc>
          <w:tcPr>
            <w:tcW w:w="2880" w:type="dxa"/>
          </w:tcPr>
          <w:p w14:paraId="5A08FE13" w14:textId="77777777" w:rsidR="005436AD" w:rsidRDefault="005436AD">
            <w:pPr>
              <w:rPr>
                <w:rFonts w:ascii="Times New Roman" w:hAnsi="Times New Roman"/>
                <w:b/>
              </w:rPr>
            </w:pPr>
            <w:r>
              <w:rPr>
                <w:rFonts w:ascii="Times New Roman" w:hAnsi="Times New Roman"/>
                <w:b/>
              </w:rPr>
              <w:t>G-2-a</w:t>
            </w:r>
            <w:r w:rsidR="002B7F3D">
              <w:rPr>
                <w:rFonts w:ascii="Times New Roman" w:hAnsi="Times New Roman"/>
                <w:b/>
              </w:rPr>
              <w:t>:</w:t>
            </w:r>
            <w:r>
              <w:rPr>
                <w:rFonts w:ascii="Times New Roman" w:hAnsi="Times New Roman"/>
                <w:b/>
              </w:rPr>
              <w:t xml:space="preserve">  Applicability</w:t>
            </w:r>
          </w:p>
          <w:p w14:paraId="2607F72B" w14:textId="77777777" w:rsidR="002B7F3D" w:rsidRDefault="002B7F3D">
            <w:pPr>
              <w:rPr>
                <w:rFonts w:ascii="Times New Roman" w:hAnsi="Times New Roman"/>
                <w:b/>
              </w:rPr>
            </w:pPr>
          </w:p>
          <w:p w14:paraId="1AA2056A" w14:textId="77777777" w:rsidR="002B7F3D" w:rsidRPr="002B7F3D" w:rsidRDefault="002B7F3D">
            <w:pPr>
              <w:rPr>
                <w:rFonts w:ascii="Times New Roman" w:hAnsi="Times New Roman"/>
                <w:i/>
              </w:rPr>
            </w:pPr>
          </w:p>
        </w:tc>
        <w:tc>
          <w:tcPr>
            <w:tcW w:w="8100" w:type="dxa"/>
          </w:tcPr>
          <w:p w14:paraId="54B67059" w14:textId="77777777" w:rsidR="002B7F3D" w:rsidRDefault="002B7F3D">
            <w:pPr>
              <w:spacing w:line="260" w:lineRule="exact"/>
              <w:rPr>
                <w:rFonts w:ascii="Times New Roman" w:hAnsi="Times New Roman"/>
              </w:rPr>
              <w:pPrChange w:id="1314" w:author="Evan Katz" w:date="2019-06-17T15:11:00Z">
                <w:pPr>
                  <w:spacing w:line="260" w:lineRule="exact"/>
                  <w:jc w:val="both"/>
                </w:pPr>
              </w:pPrChange>
            </w:pPr>
            <w:r>
              <w:rPr>
                <w:rFonts w:ascii="Times New Roman" w:hAnsi="Times New Roman"/>
              </w:rPr>
              <w:t xml:space="preserve">Is the state’s response consistent with the remainder of the waiver application?  </w:t>
            </w:r>
          </w:p>
          <w:p w14:paraId="7600F30D" w14:textId="77777777" w:rsidR="005436AD" w:rsidRDefault="00654AE7">
            <w:pPr>
              <w:spacing w:line="260" w:lineRule="exact"/>
              <w:rPr>
                <w:rFonts w:ascii="Times New Roman" w:hAnsi="Times New Roman"/>
                <w:bCs/>
              </w:rPr>
              <w:pPrChange w:id="1315" w:author="Evan Katz" w:date="2019-06-17T15:11:00Z">
                <w:pPr>
                  <w:spacing w:line="260" w:lineRule="exact"/>
                  <w:jc w:val="both"/>
                </w:pPr>
              </w:pPrChange>
            </w:pPr>
            <w:r w:rsidRPr="00E96FFD">
              <w:rPr>
                <w:rFonts w:ascii="Times New Roman" w:hAnsi="Times New Roman"/>
              </w:rPr>
              <w:fldChar w:fldCharType="begin">
                <w:ffData>
                  <w:name w:val="Check98"/>
                  <w:enabled/>
                  <w:calcOnExit w:val="0"/>
                  <w:checkBox>
                    <w:sizeAuto/>
                    <w:default w:val="0"/>
                  </w:checkBox>
                </w:ffData>
              </w:fldChar>
            </w:r>
            <w:r w:rsidR="002B7F3D"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2B7F3D" w:rsidRPr="00E96FFD">
              <w:rPr>
                <w:rFonts w:ascii="Times New Roman" w:hAnsi="Times New Roman"/>
              </w:rPr>
              <w:t xml:space="preserve">  </w:t>
            </w:r>
            <w:r w:rsidR="002B7F3D" w:rsidRPr="00E96FFD">
              <w:rPr>
                <w:rFonts w:ascii="Times New Roman" w:hAnsi="Times New Roman"/>
                <w:bCs/>
              </w:rPr>
              <w:t xml:space="preserve">Yes </w:t>
            </w:r>
            <w:r w:rsidRPr="00E96FFD">
              <w:rPr>
                <w:rFonts w:ascii="Times New Roman" w:hAnsi="Times New Roman"/>
              </w:rPr>
              <w:fldChar w:fldCharType="begin">
                <w:ffData>
                  <w:name w:val="Check98"/>
                  <w:enabled/>
                  <w:calcOnExit w:val="0"/>
                  <w:checkBox>
                    <w:sizeAuto/>
                    <w:default w:val="0"/>
                  </w:checkBox>
                </w:ffData>
              </w:fldChar>
            </w:r>
            <w:r w:rsidR="002B7F3D"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2B7F3D" w:rsidRPr="00E96FFD">
              <w:rPr>
                <w:rFonts w:ascii="Times New Roman" w:hAnsi="Times New Roman"/>
              </w:rPr>
              <w:t xml:space="preserve">  </w:t>
            </w:r>
            <w:r w:rsidR="002B7F3D" w:rsidRPr="00E96FFD">
              <w:rPr>
                <w:rFonts w:ascii="Times New Roman" w:hAnsi="Times New Roman"/>
                <w:bCs/>
              </w:rPr>
              <w:t>No</w:t>
            </w:r>
          </w:p>
          <w:p w14:paraId="1D792912" w14:textId="77777777" w:rsidR="0063256E" w:rsidRDefault="0063256E">
            <w:pPr>
              <w:spacing w:line="260" w:lineRule="exact"/>
              <w:rPr>
                <w:rFonts w:ascii="Times New Roman" w:hAnsi="Times New Roman"/>
                <w:bCs/>
              </w:rPr>
              <w:pPrChange w:id="1316" w:author="Evan Katz" w:date="2019-06-17T15:11:00Z">
                <w:pPr>
                  <w:spacing w:line="260" w:lineRule="exact"/>
                  <w:jc w:val="both"/>
                </w:pPr>
              </w:pPrChange>
            </w:pPr>
          </w:p>
          <w:p w14:paraId="4C294804" w14:textId="0D3895FE" w:rsidR="00797E46" w:rsidRDefault="00797E46">
            <w:pPr>
              <w:spacing w:line="260" w:lineRule="exact"/>
              <w:rPr>
                <w:rFonts w:ascii="Times New Roman" w:hAnsi="Times New Roman"/>
                <w:bCs/>
              </w:rPr>
              <w:pPrChange w:id="1317" w:author="Evan Katz" w:date="2019-06-17T15:11:00Z">
                <w:pPr>
                  <w:spacing w:line="260" w:lineRule="exact"/>
                  <w:jc w:val="both"/>
                </w:pPr>
              </w:pPrChange>
            </w:pPr>
            <w:r>
              <w:rPr>
                <w:rFonts w:ascii="Times New Roman" w:hAnsi="Times New Roman"/>
                <w:bCs/>
              </w:rPr>
              <w:t xml:space="preserve">If the first choice is selected, does the </w:t>
            </w:r>
            <w:r w:rsidR="00721617">
              <w:rPr>
                <w:rFonts w:ascii="Times New Roman" w:hAnsi="Times New Roman"/>
                <w:bCs/>
              </w:rPr>
              <w:t>s</w:t>
            </w:r>
            <w:r>
              <w:rPr>
                <w:rFonts w:ascii="Times New Roman" w:hAnsi="Times New Roman"/>
                <w:bCs/>
              </w:rPr>
              <w:t>tate provide specific methods to detect unauthorized use of restraints and specify the state agency (or agencies) responsible for conducting this oversight?</w:t>
            </w:r>
          </w:p>
          <w:p w14:paraId="66BCAF4C" w14:textId="5B3C1CE9" w:rsidR="00BD5F41" w:rsidRDefault="00654AE7">
            <w:pPr>
              <w:spacing w:line="260" w:lineRule="exact"/>
              <w:pPrChange w:id="1318" w:author="Evan Katz" w:date="2019-06-17T15:11:00Z">
                <w:pPr>
                  <w:spacing w:line="260" w:lineRule="exact"/>
                  <w:jc w:val="both"/>
                </w:pPr>
              </w:pPrChange>
            </w:pPr>
            <w:r w:rsidRPr="00EE7731">
              <w:rPr>
                <w:rFonts w:ascii="Times New Roman" w:hAnsi="Times New Roman"/>
              </w:rPr>
              <w:fldChar w:fldCharType="begin">
                <w:ffData>
                  <w:name w:val="Check91"/>
                  <w:enabled/>
                  <w:calcOnExit w:val="0"/>
                  <w:checkBox>
                    <w:sizeAuto/>
                    <w:default w:val="0"/>
                  </w:checkBox>
                </w:ffData>
              </w:fldChar>
            </w:r>
            <w:r w:rsidR="00797E46" w:rsidRPr="00EE7731">
              <w:rPr>
                <w:rFonts w:ascii="Times New Roman" w:hAnsi="Times New Roman"/>
              </w:rPr>
              <w:instrText xml:space="preserve"> FORMCHECKBOX </w:instrText>
            </w:r>
            <w:r w:rsidRPr="00EE7731">
              <w:rPr>
                <w:rFonts w:ascii="Times New Roman" w:hAnsi="Times New Roman"/>
              </w:rPr>
            </w:r>
            <w:r w:rsidRPr="00EE7731">
              <w:rPr>
                <w:rFonts w:ascii="Times New Roman" w:hAnsi="Times New Roman"/>
              </w:rPr>
              <w:fldChar w:fldCharType="separate"/>
            </w:r>
            <w:r w:rsidRPr="00EE7731">
              <w:rPr>
                <w:rFonts w:ascii="Times New Roman" w:hAnsi="Times New Roman"/>
              </w:rPr>
              <w:fldChar w:fldCharType="end"/>
            </w:r>
            <w:r w:rsidR="00797E46" w:rsidRPr="00EE7731">
              <w:rPr>
                <w:rFonts w:ascii="Times New Roman" w:hAnsi="Times New Roman"/>
              </w:rPr>
              <w:t xml:space="preserve">  </w:t>
            </w:r>
            <w:r w:rsidR="00B865F2">
              <w:rPr>
                <w:rFonts w:ascii="Times New Roman" w:hAnsi="Times New Roman"/>
              </w:rPr>
              <w:t>Yes</w:t>
            </w:r>
            <w:r w:rsidR="00797E46">
              <w:rPr>
                <w:rFonts w:ascii="Times New Roman" w:hAnsi="Times New Roman"/>
              </w:rPr>
              <w:t xml:space="preserve">    </w:t>
            </w:r>
            <w:r w:rsidRPr="00EE7731">
              <w:rPr>
                <w:rFonts w:ascii="Times New Roman" w:hAnsi="Times New Roman"/>
              </w:rPr>
              <w:fldChar w:fldCharType="begin">
                <w:ffData>
                  <w:name w:val="Check91"/>
                  <w:enabled/>
                  <w:calcOnExit w:val="0"/>
                  <w:checkBox>
                    <w:sizeAuto/>
                    <w:default w:val="0"/>
                  </w:checkBox>
                </w:ffData>
              </w:fldChar>
            </w:r>
            <w:r w:rsidR="00797E46" w:rsidRPr="00EE7731">
              <w:rPr>
                <w:rFonts w:ascii="Times New Roman" w:hAnsi="Times New Roman"/>
              </w:rPr>
              <w:instrText xml:space="preserve"> FORMCHECKBOX </w:instrText>
            </w:r>
            <w:r w:rsidRPr="00EE7731">
              <w:rPr>
                <w:rFonts w:ascii="Times New Roman" w:hAnsi="Times New Roman"/>
              </w:rPr>
            </w:r>
            <w:r w:rsidRPr="00EE7731">
              <w:rPr>
                <w:rFonts w:ascii="Times New Roman" w:hAnsi="Times New Roman"/>
              </w:rPr>
              <w:fldChar w:fldCharType="separate"/>
            </w:r>
            <w:r w:rsidRPr="00EE7731">
              <w:rPr>
                <w:rFonts w:ascii="Times New Roman" w:hAnsi="Times New Roman"/>
              </w:rPr>
              <w:fldChar w:fldCharType="end"/>
            </w:r>
            <w:r w:rsidR="00797E46" w:rsidRPr="00EE7731">
              <w:rPr>
                <w:rFonts w:ascii="Times New Roman" w:hAnsi="Times New Roman"/>
              </w:rPr>
              <w:t xml:space="preserve">  </w:t>
            </w:r>
            <w:r w:rsidR="00B865F2">
              <w:rPr>
                <w:rFonts w:ascii="Times New Roman" w:hAnsi="Times New Roman"/>
              </w:rPr>
              <w:t>No</w:t>
            </w:r>
          </w:p>
          <w:p w14:paraId="6F9DDB63" w14:textId="77777777" w:rsidR="00BD5F41" w:rsidRDefault="00BD5F41">
            <w:pPr>
              <w:spacing w:line="260" w:lineRule="exact"/>
              <w:pPrChange w:id="1319" w:author="Evan Katz" w:date="2019-06-17T15:11:00Z">
                <w:pPr>
                  <w:spacing w:line="260" w:lineRule="exact"/>
                  <w:jc w:val="both"/>
                </w:pPr>
              </w:pPrChange>
            </w:pPr>
          </w:p>
          <w:p w14:paraId="15F64A92" w14:textId="02DF5D99" w:rsidR="00BD5F41" w:rsidRPr="00BD5F41" w:rsidDel="008D3251" w:rsidRDefault="00BD5F41">
            <w:pPr>
              <w:spacing w:line="260" w:lineRule="exact"/>
              <w:rPr>
                <w:del w:id="1320" w:author="Evan Katz" w:date="2019-06-17T15:42:00Z"/>
                <w:rFonts w:ascii="Times New Roman" w:hAnsi="Times New Roman"/>
                <w:bCs/>
              </w:rPr>
              <w:pPrChange w:id="1321" w:author="Evan Katz" w:date="2019-06-17T15:11:00Z">
                <w:pPr>
                  <w:spacing w:line="260" w:lineRule="exact"/>
                  <w:jc w:val="both"/>
                </w:pPr>
              </w:pPrChange>
            </w:pPr>
            <w:r w:rsidRPr="00986A75">
              <w:rPr>
                <w:rFonts w:ascii="Times New Roman" w:hAnsi="Times New Roman"/>
              </w:rPr>
              <w:t xml:space="preserve">Does the use of restraints comport with the home and community-based setting requirements at 42 CFR </w:t>
            </w:r>
            <w:r w:rsidR="00B132B9" w:rsidRPr="000858F4">
              <w:t>§§</w:t>
            </w:r>
            <w:r w:rsidR="00B132B9">
              <w:t xml:space="preserve"> </w:t>
            </w:r>
            <w:r w:rsidRPr="00986A75">
              <w:rPr>
                <w:rFonts w:ascii="Times New Roman" w:hAnsi="Times New Roman"/>
              </w:rPr>
              <w:t xml:space="preserve">441.301(c)(4)(iii) and (vi)(F), and person-centered service planning and plan requirements at 42 CFR </w:t>
            </w:r>
            <w:r w:rsidR="00B132B9" w:rsidRPr="000858F4">
              <w:t>§§</w:t>
            </w:r>
            <w:r w:rsidR="00B132B9">
              <w:t xml:space="preserve"> </w:t>
            </w:r>
            <w:r w:rsidRPr="00986A75">
              <w:rPr>
                <w:rFonts w:ascii="Times New Roman" w:hAnsi="Times New Roman"/>
              </w:rPr>
              <w:t>44</w:t>
            </w:r>
            <w:r w:rsidR="00B865F2">
              <w:rPr>
                <w:rFonts w:ascii="Times New Roman" w:hAnsi="Times New Roman"/>
              </w:rPr>
              <w:t>1</w:t>
            </w:r>
            <w:r w:rsidRPr="00986A75">
              <w:rPr>
                <w:rFonts w:ascii="Times New Roman" w:hAnsi="Times New Roman"/>
              </w:rPr>
              <w:t>.301(c)(1) and (c)(2)?</w:t>
            </w:r>
            <w:r w:rsidRPr="00BD5F41">
              <w:rPr>
                <w:rFonts w:ascii="Times New Roman" w:hAnsi="Times New Roman"/>
              </w:rPr>
              <w:t xml:space="preserve"> </w:t>
            </w:r>
            <w:r w:rsidRPr="00D9779D">
              <w:rPr>
                <w:rFonts w:ascii="Times New Roman" w:hAnsi="Times New Roman"/>
              </w:rPr>
              <w:t xml:space="preserve">  </w:t>
            </w:r>
            <w:r w:rsidR="00B865F2">
              <w:rPr>
                <w:rFonts w:ascii="Times New Roman" w:hAnsi="Times New Roman"/>
              </w:rPr>
              <w:t xml:space="preserve">         </w:t>
            </w:r>
            <w:ins w:id="1322" w:author="Evan Katz" w:date="2019-06-17T15:42:00Z">
              <w:r w:rsidR="008D3251">
                <w:rPr>
                  <w:rFonts w:ascii="Times New Roman" w:hAnsi="Times New Roman"/>
                </w:rPr>
                <w:br/>
              </w:r>
            </w:ins>
            <w:r w:rsidR="00B865F2">
              <w:rPr>
                <w:rFonts w:ascii="Times New Roman" w:hAnsi="Times New Roman"/>
              </w:rPr>
              <w:t xml:space="preserve"> </w:t>
            </w:r>
            <w:r w:rsidRPr="00986A75">
              <w:rPr>
                <w:rFonts w:ascii="Times New Roman" w:hAnsi="Times New Roman"/>
              </w:rPr>
              <w:fldChar w:fldCharType="begin">
                <w:ffData>
                  <w:name w:val="Check98"/>
                  <w:enabled/>
                  <w:calcOnExit w:val="0"/>
                  <w:checkBox>
                    <w:sizeAuto/>
                    <w:default w:val="0"/>
                  </w:checkBox>
                </w:ffData>
              </w:fldChar>
            </w:r>
            <w:r w:rsidRPr="00BD5F41">
              <w:rPr>
                <w:rFonts w:ascii="Times New Roman" w:hAnsi="Times New Roman"/>
              </w:rPr>
              <w:instrText xml:space="preserve"> FORMCHECKBOX </w:instrText>
            </w:r>
            <w:r w:rsidRPr="00986A75">
              <w:rPr>
                <w:rFonts w:ascii="Times New Roman" w:hAnsi="Times New Roman"/>
              </w:rPr>
            </w:r>
            <w:r w:rsidRPr="00986A75">
              <w:rPr>
                <w:rFonts w:ascii="Times New Roman" w:hAnsi="Times New Roman"/>
              </w:rPr>
              <w:fldChar w:fldCharType="separate"/>
            </w:r>
            <w:r w:rsidRPr="00986A75">
              <w:rPr>
                <w:rFonts w:ascii="Times New Roman" w:hAnsi="Times New Roman"/>
              </w:rPr>
              <w:fldChar w:fldCharType="end"/>
            </w:r>
            <w:r w:rsidRPr="00BD5F41">
              <w:rPr>
                <w:rFonts w:ascii="Times New Roman" w:hAnsi="Times New Roman"/>
              </w:rPr>
              <w:t xml:space="preserve">  </w:t>
            </w:r>
            <w:r w:rsidRPr="00BD5F41">
              <w:rPr>
                <w:rFonts w:ascii="Times New Roman" w:hAnsi="Times New Roman"/>
                <w:bCs/>
              </w:rPr>
              <w:t xml:space="preserve">Yes </w:t>
            </w:r>
            <w:r w:rsidRPr="00986A75">
              <w:rPr>
                <w:rFonts w:ascii="Times New Roman" w:hAnsi="Times New Roman"/>
              </w:rPr>
              <w:fldChar w:fldCharType="begin">
                <w:ffData>
                  <w:name w:val="Check98"/>
                  <w:enabled/>
                  <w:calcOnExit w:val="0"/>
                  <w:checkBox>
                    <w:sizeAuto/>
                    <w:default w:val="0"/>
                  </w:checkBox>
                </w:ffData>
              </w:fldChar>
            </w:r>
            <w:r w:rsidRPr="00BD5F41">
              <w:rPr>
                <w:rFonts w:ascii="Times New Roman" w:hAnsi="Times New Roman"/>
              </w:rPr>
              <w:instrText xml:space="preserve"> FORMCHECKBOX </w:instrText>
            </w:r>
            <w:r w:rsidRPr="00986A75">
              <w:rPr>
                <w:rFonts w:ascii="Times New Roman" w:hAnsi="Times New Roman"/>
              </w:rPr>
            </w:r>
            <w:r w:rsidRPr="00986A75">
              <w:rPr>
                <w:rFonts w:ascii="Times New Roman" w:hAnsi="Times New Roman"/>
              </w:rPr>
              <w:fldChar w:fldCharType="separate"/>
            </w:r>
            <w:r w:rsidRPr="00986A75">
              <w:rPr>
                <w:rFonts w:ascii="Times New Roman" w:hAnsi="Times New Roman"/>
              </w:rPr>
              <w:fldChar w:fldCharType="end"/>
            </w:r>
            <w:r w:rsidRPr="00BD5F41">
              <w:rPr>
                <w:rFonts w:ascii="Times New Roman" w:hAnsi="Times New Roman"/>
              </w:rPr>
              <w:t xml:space="preserve">  </w:t>
            </w:r>
            <w:r w:rsidRPr="00BD5F41">
              <w:rPr>
                <w:rFonts w:ascii="Times New Roman" w:hAnsi="Times New Roman"/>
                <w:bCs/>
              </w:rPr>
              <w:t>No</w:t>
            </w:r>
          </w:p>
          <w:p w14:paraId="24978235" w14:textId="77777777" w:rsidR="00BD5F41" w:rsidDel="008D3251" w:rsidRDefault="00BD5F41">
            <w:pPr>
              <w:spacing w:line="260" w:lineRule="exact"/>
              <w:rPr>
                <w:del w:id="1323" w:author="Evan Katz" w:date="2019-06-17T15:42:00Z"/>
              </w:rPr>
              <w:pPrChange w:id="1324" w:author="Evan Katz" w:date="2019-06-17T15:11:00Z">
                <w:pPr>
                  <w:spacing w:line="260" w:lineRule="exact"/>
                  <w:jc w:val="both"/>
                </w:pPr>
              </w:pPrChange>
            </w:pPr>
          </w:p>
          <w:p w14:paraId="636AE373" w14:textId="77777777" w:rsidR="00BD5F41" w:rsidDel="008D3251" w:rsidRDefault="00BD5F41">
            <w:pPr>
              <w:spacing w:line="260" w:lineRule="exact"/>
              <w:rPr>
                <w:del w:id="1325" w:author="Evan Katz" w:date="2019-06-17T15:42:00Z"/>
                <w:rFonts w:ascii="Times New Roman" w:hAnsi="Times New Roman"/>
              </w:rPr>
              <w:pPrChange w:id="1326" w:author="Evan Katz" w:date="2019-06-17T15:11:00Z">
                <w:pPr>
                  <w:spacing w:line="260" w:lineRule="exact"/>
                  <w:jc w:val="both"/>
                </w:pPr>
              </w:pPrChange>
            </w:pPr>
          </w:p>
          <w:p w14:paraId="16A49576" w14:textId="77777777" w:rsidR="00BD5F41" w:rsidRDefault="00BD5F41">
            <w:pPr>
              <w:spacing w:line="260" w:lineRule="exact"/>
              <w:rPr>
                <w:rFonts w:ascii="Times New Roman" w:hAnsi="Times New Roman"/>
                <w:bCs/>
              </w:rPr>
              <w:pPrChange w:id="1327" w:author="Evan Katz" w:date="2019-06-17T15:11:00Z">
                <w:pPr>
                  <w:spacing w:line="260" w:lineRule="exact"/>
                  <w:jc w:val="both"/>
                </w:pPr>
              </w:pPrChange>
            </w:pPr>
          </w:p>
          <w:p w14:paraId="43068BCF" w14:textId="77777777" w:rsidR="00797E46" w:rsidRDefault="00797E46">
            <w:pPr>
              <w:spacing w:line="260" w:lineRule="exact"/>
              <w:rPr>
                <w:rFonts w:ascii="Times New Roman" w:hAnsi="Times New Roman"/>
                <w:bCs/>
              </w:rPr>
              <w:pPrChange w:id="1328" w:author="Evan Katz" w:date="2019-06-17T15:11:00Z">
                <w:pPr>
                  <w:spacing w:line="260" w:lineRule="exact"/>
                  <w:jc w:val="both"/>
                </w:pPr>
              </w:pPrChange>
            </w:pPr>
          </w:p>
          <w:p w14:paraId="6D2E6A06" w14:textId="45CE2EF0" w:rsidR="0063256E" w:rsidRPr="0063256E" w:rsidRDefault="0063256E">
            <w:pPr>
              <w:tabs>
                <w:tab w:val="left" w:pos="1880"/>
              </w:tabs>
              <w:rPr>
                <w:rFonts w:ascii="Times New Roman" w:hAnsi="Times New Roman"/>
                <w:i/>
              </w:rPr>
            </w:pPr>
            <w:r w:rsidRPr="0063256E">
              <w:rPr>
                <w:rFonts w:ascii="Times New Roman" w:hAnsi="Times New Roman"/>
                <w:b/>
                <w:i/>
              </w:rPr>
              <w:t>Note:</w:t>
            </w:r>
            <w:r w:rsidRPr="0063256E">
              <w:rPr>
                <w:rFonts w:ascii="Times New Roman" w:hAnsi="Times New Roman"/>
                <w:i/>
              </w:rPr>
              <w:t xml:space="preserve">  In cases where the waiver serves a population (e.g., </w:t>
            </w:r>
            <w:r w:rsidR="00B865F2">
              <w:rPr>
                <w:rFonts w:ascii="Times New Roman" w:hAnsi="Times New Roman"/>
                <w:i/>
              </w:rPr>
              <w:t>ID</w:t>
            </w:r>
            <w:r w:rsidRPr="0063256E">
              <w:rPr>
                <w:rFonts w:ascii="Times New Roman" w:hAnsi="Times New Roman"/>
                <w:i/>
              </w:rPr>
              <w:t xml:space="preserve"> or TBI, children with serious emotional disturbance) for whom the use of restraints and restrictive interventions is common and the state indicates that the Appendix does not apply, the reviewer is advised to confirm with the state that such interventions are prohibited.  The state must complete Item G-2-c.ii. to describe how the state detects unauthorized use.</w:t>
            </w:r>
          </w:p>
        </w:tc>
        <w:tc>
          <w:tcPr>
            <w:tcW w:w="3060" w:type="dxa"/>
          </w:tcPr>
          <w:p w14:paraId="28A6629D" w14:textId="77777777" w:rsidR="005436AD" w:rsidRPr="00C50347" w:rsidRDefault="005436AD">
            <w:pPr>
              <w:rPr>
                <w:rFonts w:ascii="Times New Roman" w:hAnsi="Times New Roman"/>
                <w:bCs/>
              </w:rPr>
            </w:pPr>
          </w:p>
        </w:tc>
      </w:tr>
      <w:tr w:rsidR="00543303" w:rsidRPr="00E96FFD" w14:paraId="1F140C2D" w14:textId="77777777">
        <w:tc>
          <w:tcPr>
            <w:tcW w:w="2880" w:type="dxa"/>
          </w:tcPr>
          <w:p w14:paraId="3B82C1FB" w14:textId="53DB67B2" w:rsidR="00543303" w:rsidRDefault="00543303">
            <w:pPr>
              <w:rPr>
                <w:rFonts w:ascii="Times New Roman" w:hAnsi="Times New Roman"/>
                <w:b/>
              </w:rPr>
            </w:pPr>
            <w:r>
              <w:rPr>
                <w:rFonts w:ascii="Times New Roman" w:hAnsi="Times New Roman"/>
                <w:b/>
              </w:rPr>
              <w:t>G-2-a-i</w:t>
            </w:r>
            <w:r w:rsidR="00B865F2">
              <w:rPr>
                <w:rFonts w:ascii="Times New Roman" w:hAnsi="Times New Roman"/>
                <w:b/>
              </w:rPr>
              <w:t>:</w:t>
            </w:r>
            <w:r>
              <w:rPr>
                <w:rFonts w:ascii="Times New Roman" w:hAnsi="Times New Roman"/>
                <w:b/>
              </w:rPr>
              <w:t xml:space="preserve">  Safeguards Concerning the Use of Restraints </w:t>
            </w:r>
          </w:p>
          <w:p w14:paraId="225889AF" w14:textId="77777777" w:rsidR="004C1B72" w:rsidRDefault="004C1B72">
            <w:pPr>
              <w:rPr>
                <w:rFonts w:ascii="Times New Roman" w:hAnsi="Times New Roman"/>
                <w:b/>
              </w:rPr>
            </w:pPr>
          </w:p>
          <w:p w14:paraId="39A6CDB3" w14:textId="77777777" w:rsidR="004C1B72" w:rsidRDefault="004C1B72">
            <w:pPr>
              <w:rPr>
                <w:rFonts w:ascii="Times New Roman" w:hAnsi="Times New Roman"/>
                <w:b/>
              </w:rPr>
            </w:pPr>
            <w:r w:rsidRPr="002B7F3D">
              <w:rPr>
                <w:rFonts w:ascii="Times New Roman" w:hAnsi="Times New Roman"/>
                <w:i/>
              </w:rPr>
              <w:t>(Complete only when the use of restraints and/or restrictive interventions is permitted during the course of the provision of waiver services regardless of setting.)</w:t>
            </w:r>
          </w:p>
          <w:p w14:paraId="4F2E1EAC" w14:textId="77777777" w:rsidR="00543303" w:rsidRDefault="00543303">
            <w:pPr>
              <w:rPr>
                <w:rFonts w:ascii="Times New Roman" w:hAnsi="Times New Roman"/>
                <w:b/>
              </w:rPr>
            </w:pPr>
          </w:p>
        </w:tc>
        <w:tc>
          <w:tcPr>
            <w:tcW w:w="8100" w:type="dxa"/>
          </w:tcPr>
          <w:p w14:paraId="375B93BD" w14:textId="77777777" w:rsidR="00543303" w:rsidRPr="00E96FFD" w:rsidRDefault="00543303">
            <w:pPr>
              <w:spacing w:line="260" w:lineRule="exact"/>
              <w:rPr>
                <w:rFonts w:ascii="Times New Roman" w:hAnsi="Times New Roman"/>
              </w:rPr>
              <w:pPrChange w:id="1329" w:author="Evan Katz" w:date="2019-06-17T15:11:00Z">
                <w:pPr>
                  <w:spacing w:line="260" w:lineRule="exact"/>
                  <w:jc w:val="both"/>
                </w:pPr>
              </w:pPrChange>
            </w:pPr>
            <w:r w:rsidRPr="00E96FFD">
              <w:rPr>
                <w:rFonts w:ascii="Times New Roman" w:hAnsi="Times New Roman"/>
              </w:rPr>
              <w:t xml:space="preserve">For </w:t>
            </w:r>
            <w:r w:rsidRPr="00C420F6">
              <w:rPr>
                <w:rFonts w:ascii="Times New Roman" w:hAnsi="Times New Roman"/>
                <w:i/>
                <w:u w:val="single"/>
              </w:rPr>
              <w:t>each type of restraint</w:t>
            </w:r>
            <w:r w:rsidRPr="00E96FFD">
              <w:rPr>
                <w:rFonts w:ascii="Times New Roman" w:hAnsi="Times New Roman"/>
              </w:rPr>
              <w:t xml:space="preserve"> permitted, </w:t>
            </w:r>
            <w:r>
              <w:rPr>
                <w:rFonts w:ascii="Times New Roman" w:hAnsi="Times New Roman"/>
              </w:rPr>
              <w:t xml:space="preserve">has </w:t>
            </w:r>
            <w:r w:rsidRPr="00E96FFD">
              <w:rPr>
                <w:rFonts w:ascii="Times New Roman" w:hAnsi="Times New Roman"/>
              </w:rPr>
              <w:t xml:space="preserve">the </w:t>
            </w:r>
            <w:r>
              <w:rPr>
                <w:rFonts w:ascii="Times New Roman" w:hAnsi="Times New Roman"/>
                <w:bCs/>
              </w:rPr>
              <w:t>s</w:t>
            </w:r>
            <w:r w:rsidRPr="00E96FFD">
              <w:rPr>
                <w:rFonts w:ascii="Times New Roman" w:hAnsi="Times New Roman"/>
                <w:bCs/>
              </w:rPr>
              <w:t xml:space="preserve">tate identified </w:t>
            </w:r>
            <w:r w:rsidRPr="00E96FFD">
              <w:rPr>
                <w:rFonts w:ascii="Times New Roman" w:hAnsi="Times New Roman"/>
              </w:rPr>
              <w:t>safeguards that address:</w:t>
            </w:r>
          </w:p>
          <w:p w14:paraId="4F3F78AD" w14:textId="62505A7D" w:rsidR="00543303" w:rsidRPr="00E96FFD" w:rsidRDefault="00543303">
            <w:pPr>
              <w:numPr>
                <w:ilvl w:val="0"/>
                <w:numId w:val="62"/>
              </w:numPr>
              <w:tabs>
                <w:tab w:val="clear" w:pos="720"/>
                <w:tab w:val="num" w:pos="252"/>
              </w:tabs>
              <w:ind w:left="252" w:hanging="252"/>
              <w:rPr>
                <w:rFonts w:ascii="Times New Roman" w:hAnsi="Times New Roman"/>
              </w:rPr>
              <w:pPrChange w:id="1330" w:author="Evan Katz" w:date="2019-06-17T15:11:00Z">
                <w:pPr>
                  <w:numPr>
                    <w:numId w:val="62"/>
                  </w:numPr>
                  <w:tabs>
                    <w:tab w:val="num" w:pos="252"/>
                    <w:tab w:val="num" w:pos="720"/>
                  </w:tabs>
                  <w:ind w:left="252" w:hanging="252"/>
                  <w:jc w:val="both"/>
                </w:pPr>
              </w:pPrChange>
            </w:pPr>
            <w:r w:rsidRPr="00E96FFD">
              <w:rPr>
                <w:rFonts w:ascii="Times New Roman" w:hAnsi="Times New Roman"/>
              </w:rPr>
              <w:t xml:space="preserve">The use of alternative methods to avoid the use </w:t>
            </w:r>
            <w:r>
              <w:rPr>
                <w:rFonts w:ascii="Times New Roman" w:hAnsi="Times New Roman"/>
              </w:rPr>
              <w:t xml:space="preserve">of restraints? </w:t>
            </w:r>
            <w:ins w:id="1331" w:author="Evan Katz" w:date="2019-06-17T15:42:00Z">
              <w:r w:rsidR="008D325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8D3251">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32" w:author="Evan Katz" w:date="2019-06-17T15:42:00Z">
              <w:r w:rsidR="008D3251">
                <w:rPr>
                  <w:rFonts w:ascii="Times New Roman" w:hAnsi="Times New Roman"/>
                  <w:bCs/>
                </w:rPr>
                <w:br/>
              </w:r>
            </w:ins>
          </w:p>
          <w:p w14:paraId="51055578" w14:textId="3FDA9D2A" w:rsidR="00543303" w:rsidRPr="00E96FFD" w:rsidRDefault="00543303">
            <w:pPr>
              <w:numPr>
                <w:ilvl w:val="0"/>
                <w:numId w:val="62"/>
              </w:numPr>
              <w:tabs>
                <w:tab w:val="clear" w:pos="720"/>
                <w:tab w:val="num" w:pos="252"/>
              </w:tabs>
              <w:ind w:left="252" w:hanging="252"/>
              <w:rPr>
                <w:rFonts w:ascii="Times New Roman" w:hAnsi="Times New Roman"/>
              </w:rPr>
              <w:pPrChange w:id="1333" w:author="Evan Katz" w:date="2019-06-17T15:11:00Z">
                <w:pPr>
                  <w:numPr>
                    <w:numId w:val="62"/>
                  </w:numPr>
                  <w:tabs>
                    <w:tab w:val="num" w:pos="252"/>
                    <w:tab w:val="num" w:pos="720"/>
                  </w:tabs>
                  <w:ind w:left="252" w:hanging="252"/>
                  <w:jc w:val="both"/>
                </w:pPr>
              </w:pPrChange>
            </w:pPr>
            <w:r w:rsidRPr="00E96FFD">
              <w:rPr>
                <w:rFonts w:ascii="Times New Roman" w:hAnsi="Times New Roman"/>
              </w:rPr>
              <w:t xml:space="preserve">Methods </w:t>
            </w:r>
            <w:r>
              <w:rPr>
                <w:rFonts w:ascii="Times New Roman" w:hAnsi="Times New Roman"/>
              </w:rPr>
              <w:t>for</w:t>
            </w:r>
            <w:r w:rsidRPr="00E96FFD">
              <w:rPr>
                <w:rFonts w:ascii="Times New Roman" w:hAnsi="Times New Roman"/>
              </w:rPr>
              <w:t xml:space="preserve"> detect</w:t>
            </w:r>
            <w:r>
              <w:rPr>
                <w:rFonts w:ascii="Times New Roman" w:hAnsi="Times New Roman"/>
              </w:rPr>
              <w:t>ing</w:t>
            </w:r>
            <w:r w:rsidRPr="00E96FFD">
              <w:rPr>
                <w:rFonts w:ascii="Times New Roman" w:hAnsi="Times New Roman"/>
              </w:rPr>
              <w:t xml:space="preserve"> the</w:t>
            </w:r>
            <w:r>
              <w:rPr>
                <w:rFonts w:ascii="Times New Roman" w:hAnsi="Times New Roman"/>
              </w:rPr>
              <w:t xml:space="preserve"> unauthorized use of restraints?  </w:t>
            </w:r>
            <w:ins w:id="1334" w:author="Evan Katz" w:date="2019-06-17T15:42:00Z">
              <w:r w:rsidR="008D325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8D3251">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35" w:author="Evan Katz" w:date="2019-06-17T15:42:00Z">
              <w:r w:rsidR="008D3251">
                <w:rPr>
                  <w:rFonts w:ascii="Times New Roman" w:hAnsi="Times New Roman"/>
                  <w:bCs/>
                </w:rPr>
                <w:br/>
              </w:r>
            </w:ins>
          </w:p>
          <w:p w14:paraId="54ACC784" w14:textId="019D2A23" w:rsidR="00543303" w:rsidRPr="00E96FFD" w:rsidRDefault="00543303">
            <w:pPr>
              <w:numPr>
                <w:ilvl w:val="0"/>
                <w:numId w:val="62"/>
              </w:numPr>
              <w:tabs>
                <w:tab w:val="clear" w:pos="720"/>
                <w:tab w:val="num" w:pos="252"/>
              </w:tabs>
              <w:ind w:left="252" w:hanging="252"/>
              <w:rPr>
                <w:rFonts w:ascii="Times New Roman" w:hAnsi="Times New Roman"/>
              </w:rPr>
              <w:pPrChange w:id="1336" w:author="Evan Katz" w:date="2019-06-17T15:11:00Z">
                <w:pPr>
                  <w:numPr>
                    <w:numId w:val="62"/>
                  </w:numPr>
                  <w:tabs>
                    <w:tab w:val="num" w:pos="252"/>
                    <w:tab w:val="num" w:pos="720"/>
                  </w:tabs>
                  <w:ind w:left="252" w:hanging="252"/>
                  <w:jc w:val="both"/>
                </w:pPr>
              </w:pPrChange>
            </w:pPr>
            <w:r w:rsidRPr="00E96FFD">
              <w:rPr>
                <w:rFonts w:ascii="Times New Roman" w:hAnsi="Times New Roman"/>
              </w:rPr>
              <w:t>The protocols that must be followed when restr</w:t>
            </w:r>
            <w:r>
              <w:rPr>
                <w:rFonts w:ascii="Times New Roman" w:hAnsi="Times New Roman"/>
              </w:rPr>
              <w:t>aints are employed</w:t>
            </w:r>
            <w:r w:rsidRPr="00E96FFD">
              <w:rPr>
                <w:rFonts w:ascii="Times New Roman" w:hAnsi="Times New Roman"/>
              </w:rPr>
              <w:t xml:space="preserve"> </w:t>
            </w:r>
            <w:r>
              <w:rPr>
                <w:rFonts w:ascii="Times New Roman" w:hAnsi="Times New Roman"/>
              </w:rPr>
              <w:t xml:space="preserve">(including the circumstances when their use is permitted) and how their use is authorized?  </w:t>
            </w:r>
            <w:r w:rsidR="002B060C">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8D3251">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37" w:author="Evan Katz" w:date="2019-06-17T15:42:00Z">
              <w:r w:rsidR="008D3251">
                <w:rPr>
                  <w:rFonts w:ascii="Times New Roman" w:hAnsi="Times New Roman"/>
                  <w:bCs/>
                </w:rPr>
                <w:br/>
              </w:r>
            </w:ins>
          </w:p>
          <w:p w14:paraId="036EF484" w14:textId="2D220253" w:rsidR="00543303" w:rsidRPr="00E96FFD" w:rsidRDefault="00543303">
            <w:pPr>
              <w:numPr>
                <w:ilvl w:val="0"/>
                <w:numId w:val="62"/>
              </w:numPr>
              <w:tabs>
                <w:tab w:val="clear" w:pos="720"/>
                <w:tab w:val="num" w:pos="252"/>
              </w:tabs>
              <w:ind w:left="252" w:hanging="252"/>
              <w:rPr>
                <w:rFonts w:ascii="Times New Roman" w:hAnsi="Times New Roman"/>
              </w:rPr>
              <w:pPrChange w:id="1338" w:author="Evan Katz" w:date="2019-06-17T15:11:00Z">
                <w:pPr>
                  <w:numPr>
                    <w:numId w:val="62"/>
                  </w:numPr>
                  <w:tabs>
                    <w:tab w:val="num" w:pos="252"/>
                    <w:tab w:val="num" w:pos="720"/>
                  </w:tabs>
                  <w:ind w:left="252" w:hanging="252"/>
                  <w:jc w:val="both"/>
                </w:pPr>
              </w:pPrChange>
            </w:pPr>
            <w:r w:rsidRPr="00E96FFD">
              <w:rPr>
                <w:rFonts w:ascii="Times New Roman" w:hAnsi="Times New Roman"/>
              </w:rPr>
              <w:t>The practices that must be employed to ensure the h</w:t>
            </w:r>
            <w:r>
              <w:rPr>
                <w:rFonts w:ascii="Times New Roman" w:hAnsi="Times New Roman"/>
              </w:rPr>
              <w:t xml:space="preserve">ealth and safety of individuals?  </w:t>
            </w:r>
            <w:ins w:id="1339" w:author="Evan Katz" w:date="2019-06-17T15:43:00Z">
              <w:r w:rsidR="008D3251">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8D3251">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40" w:author="Evan Katz" w:date="2019-06-17T15:43:00Z">
              <w:r w:rsidR="008D3251">
                <w:rPr>
                  <w:rFonts w:ascii="Times New Roman" w:hAnsi="Times New Roman"/>
                  <w:bCs/>
                </w:rPr>
                <w:br/>
              </w:r>
            </w:ins>
          </w:p>
          <w:p w14:paraId="52A70C19" w14:textId="77777777" w:rsidR="00543303" w:rsidRDefault="00543303">
            <w:pPr>
              <w:numPr>
                <w:ilvl w:val="0"/>
                <w:numId w:val="62"/>
              </w:numPr>
              <w:tabs>
                <w:tab w:val="clear" w:pos="720"/>
                <w:tab w:val="num" w:pos="252"/>
              </w:tabs>
              <w:ind w:left="252" w:hanging="252"/>
              <w:rPr>
                <w:rFonts w:ascii="Times New Roman" w:hAnsi="Times New Roman"/>
              </w:rPr>
              <w:pPrChange w:id="1341" w:author="Evan Katz" w:date="2019-06-17T15:11:00Z">
                <w:pPr>
                  <w:numPr>
                    <w:numId w:val="62"/>
                  </w:numPr>
                  <w:tabs>
                    <w:tab w:val="num" w:pos="252"/>
                    <w:tab w:val="num" w:pos="720"/>
                  </w:tabs>
                  <w:ind w:left="252" w:hanging="252"/>
                  <w:jc w:val="both"/>
                </w:pPr>
              </w:pPrChange>
            </w:pPr>
            <w:r w:rsidRPr="00E96FFD">
              <w:rPr>
                <w:rFonts w:ascii="Times New Roman" w:hAnsi="Times New Roman"/>
              </w:rPr>
              <w:t>Required documentation concerning the us</w:t>
            </w:r>
            <w:r>
              <w:rPr>
                <w:rFonts w:ascii="Times New Roman" w:hAnsi="Times New Roman"/>
              </w:rPr>
              <w:t xml:space="preserve">e of restraints?  </w:t>
            </w:r>
          </w:p>
          <w:p w14:paraId="6D87F1FF" w14:textId="397D93FD" w:rsidR="00543303" w:rsidRPr="00E96FFD" w:rsidRDefault="00543303">
            <w:pPr>
              <w:rPr>
                <w:rFonts w:ascii="Times New Roman" w:hAnsi="Times New Roman"/>
              </w:rPr>
              <w:pPrChange w:id="1342" w:author="Evan Katz" w:date="2019-06-17T15:11:00Z">
                <w:pPr>
                  <w:jc w:val="both"/>
                </w:pPr>
              </w:pPrChange>
            </w:pP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8D3251">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43" w:author="Evan Katz" w:date="2019-06-17T15:43:00Z">
              <w:r w:rsidR="008D3251">
                <w:rPr>
                  <w:rFonts w:ascii="Times New Roman" w:hAnsi="Times New Roman"/>
                  <w:bCs/>
                </w:rPr>
                <w:br/>
              </w:r>
            </w:ins>
          </w:p>
          <w:p w14:paraId="135BB874" w14:textId="672F7392" w:rsidR="00543303" w:rsidRPr="004D6A3F" w:rsidRDefault="00543303">
            <w:pPr>
              <w:pStyle w:val="ListParagraph"/>
              <w:numPr>
                <w:ilvl w:val="0"/>
                <w:numId w:val="76"/>
              </w:numPr>
              <w:spacing w:line="260" w:lineRule="exact"/>
              <w:ind w:left="259" w:hanging="259"/>
              <w:rPr>
                <w:rFonts w:ascii="Times New Roman" w:hAnsi="Times New Roman"/>
              </w:rPr>
              <w:pPrChange w:id="1344" w:author="Evan Katz" w:date="2019-06-17T15:11:00Z">
                <w:pPr>
                  <w:pStyle w:val="ListParagraph"/>
                  <w:numPr>
                    <w:numId w:val="76"/>
                  </w:numPr>
                  <w:spacing w:line="260" w:lineRule="exact"/>
                  <w:ind w:left="259" w:hanging="259"/>
                  <w:jc w:val="both"/>
                </w:pPr>
              </w:pPrChange>
            </w:pPr>
            <w:r w:rsidRPr="004D6A3F">
              <w:rPr>
                <w:rFonts w:ascii="Times New Roman" w:hAnsi="Times New Roman"/>
              </w:rPr>
              <w:t xml:space="preserve">Education and training requirements that personnel who are involved in the administration of restraints must meet? </w:t>
            </w:r>
            <w:ins w:id="1345" w:author="Evan Katz" w:date="2019-06-17T15:43:00Z">
              <w:r w:rsidR="008D3251">
                <w:rPr>
                  <w:rFonts w:ascii="Times New Roman" w:hAnsi="Times New Roman"/>
                </w:rPr>
                <w:br/>
              </w:r>
            </w:ins>
            <w:r w:rsidR="00654AE7" w:rsidRPr="004D6A3F">
              <w:rPr>
                <w:rFonts w:ascii="Times New Roman" w:hAnsi="Times New Roman"/>
              </w:rPr>
              <w:fldChar w:fldCharType="begin">
                <w:ffData>
                  <w:name w:val="Check98"/>
                  <w:enabled/>
                  <w:calcOnExit w:val="0"/>
                  <w:checkBox>
                    <w:sizeAuto/>
                    <w:default w:val="0"/>
                  </w:checkBox>
                </w:ffData>
              </w:fldChar>
            </w:r>
            <w:r w:rsidRPr="004D6A3F">
              <w:rPr>
                <w:rFonts w:ascii="Times New Roman" w:hAnsi="Times New Roman"/>
              </w:rPr>
              <w:instrText xml:space="preserve"> FORMCHECKBOX </w:instrText>
            </w:r>
            <w:r w:rsidR="00654AE7" w:rsidRPr="004D6A3F">
              <w:rPr>
                <w:rFonts w:ascii="Times New Roman" w:hAnsi="Times New Roman"/>
              </w:rPr>
            </w:r>
            <w:r w:rsidR="00654AE7" w:rsidRPr="004D6A3F">
              <w:rPr>
                <w:rFonts w:ascii="Times New Roman" w:hAnsi="Times New Roman"/>
              </w:rPr>
              <w:fldChar w:fldCharType="separate"/>
            </w:r>
            <w:r w:rsidR="00654AE7" w:rsidRPr="004D6A3F">
              <w:rPr>
                <w:rFonts w:ascii="Times New Roman" w:hAnsi="Times New Roman"/>
              </w:rPr>
              <w:fldChar w:fldCharType="end"/>
            </w:r>
            <w:r w:rsidRPr="004D6A3F">
              <w:rPr>
                <w:rFonts w:ascii="Times New Roman" w:hAnsi="Times New Roman"/>
              </w:rPr>
              <w:t xml:space="preserve"> </w:t>
            </w:r>
            <w:r w:rsidRPr="004D6A3F">
              <w:rPr>
                <w:rFonts w:ascii="Times New Roman" w:hAnsi="Times New Roman"/>
                <w:bCs/>
              </w:rPr>
              <w:t xml:space="preserve">Yes </w:t>
            </w:r>
            <w:r w:rsidR="008D3251">
              <w:rPr>
                <w:rFonts w:ascii="Times New Roman" w:hAnsi="Times New Roman"/>
                <w:bCs/>
              </w:rPr>
              <w:t xml:space="preserve"> </w:t>
            </w:r>
            <w:r w:rsidR="00654AE7" w:rsidRPr="004D6A3F">
              <w:rPr>
                <w:rFonts w:ascii="Times New Roman" w:hAnsi="Times New Roman"/>
              </w:rPr>
              <w:fldChar w:fldCharType="begin">
                <w:ffData>
                  <w:name w:val="Check98"/>
                  <w:enabled/>
                  <w:calcOnExit w:val="0"/>
                  <w:checkBox>
                    <w:sizeAuto/>
                    <w:default w:val="0"/>
                  </w:checkBox>
                </w:ffData>
              </w:fldChar>
            </w:r>
            <w:r w:rsidRPr="004D6A3F">
              <w:rPr>
                <w:rFonts w:ascii="Times New Roman" w:hAnsi="Times New Roman"/>
              </w:rPr>
              <w:instrText xml:space="preserve"> FORMCHECKBOX </w:instrText>
            </w:r>
            <w:r w:rsidR="00654AE7" w:rsidRPr="004D6A3F">
              <w:rPr>
                <w:rFonts w:ascii="Times New Roman" w:hAnsi="Times New Roman"/>
              </w:rPr>
            </w:r>
            <w:r w:rsidR="00654AE7" w:rsidRPr="004D6A3F">
              <w:rPr>
                <w:rFonts w:ascii="Times New Roman" w:hAnsi="Times New Roman"/>
              </w:rPr>
              <w:fldChar w:fldCharType="separate"/>
            </w:r>
            <w:r w:rsidR="00654AE7" w:rsidRPr="004D6A3F">
              <w:rPr>
                <w:rFonts w:ascii="Times New Roman" w:hAnsi="Times New Roman"/>
              </w:rPr>
              <w:fldChar w:fldCharType="end"/>
            </w:r>
            <w:r w:rsidRPr="004D6A3F">
              <w:rPr>
                <w:rFonts w:ascii="Times New Roman" w:hAnsi="Times New Roman"/>
              </w:rPr>
              <w:t xml:space="preserve">  </w:t>
            </w:r>
            <w:r w:rsidRPr="004D6A3F">
              <w:rPr>
                <w:rFonts w:ascii="Times New Roman" w:hAnsi="Times New Roman"/>
                <w:bCs/>
              </w:rPr>
              <w:t>No</w:t>
            </w:r>
            <w:ins w:id="1346" w:author="Evan Katz" w:date="2019-06-17T15:43:00Z">
              <w:r w:rsidR="008D3251">
                <w:rPr>
                  <w:rFonts w:ascii="Times New Roman" w:hAnsi="Times New Roman"/>
                  <w:bCs/>
                </w:rPr>
                <w:br/>
              </w:r>
            </w:ins>
          </w:p>
        </w:tc>
        <w:tc>
          <w:tcPr>
            <w:tcW w:w="3060" w:type="dxa"/>
          </w:tcPr>
          <w:p w14:paraId="40BFF483" w14:textId="77777777" w:rsidR="00543303" w:rsidRPr="00C50347" w:rsidRDefault="00543303">
            <w:pPr>
              <w:rPr>
                <w:rFonts w:ascii="Times New Roman" w:hAnsi="Times New Roman"/>
                <w:bCs/>
              </w:rPr>
            </w:pPr>
          </w:p>
        </w:tc>
      </w:tr>
      <w:tr w:rsidR="007E7A40" w:rsidRPr="00E96FFD" w14:paraId="1E87B051" w14:textId="77777777">
        <w:tc>
          <w:tcPr>
            <w:tcW w:w="2880" w:type="dxa"/>
          </w:tcPr>
          <w:p w14:paraId="5F23D1DE" w14:textId="2325ED89" w:rsidR="007E7A40" w:rsidRDefault="007E7A40">
            <w:pPr>
              <w:rPr>
                <w:rFonts w:ascii="Times New Roman" w:hAnsi="Times New Roman"/>
                <w:b/>
              </w:rPr>
            </w:pPr>
            <w:r>
              <w:rPr>
                <w:rFonts w:ascii="Times New Roman" w:hAnsi="Times New Roman"/>
                <w:b/>
              </w:rPr>
              <w:t>G</w:t>
            </w:r>
            <w:r w:rsidR="00543303">
              <w:rPr>
                <w:rFonts w:ascii="Times New Roman" w:hAnsi="Times New Roman"/>
                <w:b/>
              </w:rPr>
              <w:t>-2-a-ii</w:t>
            </w:r>
            <w:r w:rsidR="00B865F2">
              <w:rPr>
                <w:rFonts w:ascii="Times New Roman" w:hAnsi="Times New Roman"/>
                <w:b/>
              </w:rPr>
              <w:t>:</w:t>
            </w:r>
            <w:r w:rsidR="00543303">
              <w:rPr>
                <w:rFonts w:ascii="Times New Roman" w:hAnsi="Times New Roman"/>
                <w:b/>
              </w:rPr>
              <w:t xml:space="preserve"> State Oversight Responsibility</w:t>
            </w:r>
          </w:p>
          <w:p w14:paraId="7C372256" w14:textId="77777777" w:rsidR="007E7A40" w:rsidRDefault="007E7A40">
            <w:pPr>
              <w:rPr>
                <w:rFonts w:ascii="Times New Roman" w:hAnsi="Times New Roman"/>
                <w:b/>
              </w:rPr>
            </w:pPr>
          </w:p>
          <w:p w14:paraId="6A2D44A3" w14:textId="77777777" w:rsidR="007E7A40" w:rsidRDefault="007E7A40">
            <w:pPr>
              <w:rPr>
                <w:rFonts w:ascii="Times New Roman" w:hAnsi="Times New Roman"/>
                <w:b/>
              </w:rPr>
            </w:pPr>
          </w:p>
        </w:tc>
        <w:tc>
          <w:tcPr>
            <w:tcW w:w="8100" w:type="dxa"/>
          </w:tcPr>
          <w:p w14:paraId="65AF03BE" w14:textId="77777777" w:rsidR="00543303" w:rsidRDefault="00543303">
            <w:pPr>
              <w:spacing w:after="120" w:line="260" w:lineRule="exact"/>
              <w:rPr>
                <w:rFonts w:ascii="Times New Roman" w:hAnsi="Times New Roman"/>
                <w:bCs/>
              </w:rPr>
              <w:pPrChange w:id="1347" w:author="Evan Katz" w:date="2019-06-17T15:11:00Z">
                <w:pPr>
                  <w:spacing w:after="120" w:line="260" w:lineRule="exact"/>
                  <w:jc w:val="both"/>
                </w:pPr>
              </w:pPrChange>
            </w:pPr>
            <w:r>
              <w:rPr>
                <w:rFonts w:ascii="Times New Roman" w:hAnsi="Times New Roman"/>
                <w:bCs/>
              </w:rPr>
              <w:t>Does the state’s response specify:</w:t>
            </w:r>
          </w:p>
          <w:p w14:paraId="062F8AC3" w14:textId="77777777" w:rsidR="00543303" w:rsidRDefault="00543303">
            <w:pPr>
              <w:numPr>
                <w:ilvl w:val="0"/>
                <w:numId w:val="63"/>
              </w:numPr>
              <w:tabs>
                <w:tab w:val="clear" w:pos="720"/>
                <w:tab w:val="num" w:pos="252"/>
                <w:tab w:val="left" w:pos="612"/>
              </w:tabs>
              <w:spacing w:after="60" w:line="260" w:lineRule="exact"/>
              <w:ind w:left="252" w:hanging="180"/>
              <w:rPr>
                <w:rFonts w:ascii="Times New Roman" w:hAnsi="Times New Roman"/>
                <w:bCs/>
              </w:rPr>
              <w:pPrChange w:id="1348" w:author="Evan Katz" w:date="2019-06-17T15:11:00Z">
                <w:pPr>
                  <w:numPr>
                    <w:numId w:val="63"/>
                  </w:numPr>
                  <w:tabs>
                    <w:tab w:val="num" w:pos="252"/>
                    <w:tab w:val="left" w:pos="612"/>
                    <w:tab w:val="num" w:pos="720"/>
                  </w:tabs>
                  <w:spacing w:after="60" w:line="260" w:lineRule="exact"/>
                  <w:ind w:left="252" w:hanging="180"/>
                  <w:jc w:val="both"/>
                </w:pPr>
              </w:pPrChange>
            </w:pPr>
            <w:r>
              <w:rPr>
                <w:rFonts w:ascii="Times New Roman" w:hAnsi="Times New Roman"/>
                <w:bCs/>
              </w:rPr>
              <w:t>T</w:t>
            </w:r>
            <w:r w:rsidRPr="007648B1">
              <w:rPr>
                <w:rFonts w:ascii="Times New Roman" w:hAnsi="Times New Roman"/>
                <w:bCs/>
              </w:rPr>
              <w:t xml:space="preserve">he </w:t>
            </w:r>
            <w:r>
              <w:rPr>
                <w:rFonts w:ascii="Times New Roman" w:hAnsi="Times New Roman"/>
                <w:bCs/>
              </w:rPr>
              <w:t xml:space="preserve">state agency (or agencies) </w:t>
            </w:r>
            <w:r w:rsidRPr="007648B1">
              <w:rPr>
                <w:rFonts w:ascii="Times New Roman" w:hAnsi="Times New Roman"/>
              </w:rPr>
              <w:t>responsible</w:t>
            </w:r>
            <w:r w:rsidRPr="007648B1">
              <w:rPr>
                <w:rFonts w:ascii="Times New Roman" w:hAnsi="Times New Roman"/>
                <w:bCs/>
              </w:rPr>
              <w:t xml:space="preserve"> for overseeing the use of restraints and </w:t>
            </w:r>
            <w:r>
              <w:rPr>
                <w:rFonts w:ascii="Times New Roman" w:hAnsi="Times New Roman"/>
                <w:bCs/>
              </w:rPr>
              <w:t>en</w:t>
            </w:r>
            <w:r w:rsidRPr="007648B1">
              <w:rPr>
                <w:rFonts w:ascii="Times New Roman" w:hAnsi="Times New Roman"/>
                <w:bCs/>
              </w:rPr>
              <w:t xml:space="preserve">suring that </w:t>
            </w:r>
            <w:r>
              <w:rPr>
                <w:rFonts w:ascii="Times New Roman" w:hAnsi="Times New Roman"/>
                <w:bCs/>
              </w:rPr>
              <w:t xml:space="preserve">the state’s safeguards are followed? </w:t>
            </w:r>
          </w:p>
          <w:p w14:paraId="68EAFC2E" w14:textId="58678999" w:rsidR="00543303" w:rsidRDefault="00543303">
            <w:pPr>
              <w:tabs>
                <w:tab w:val="left" w:pos="612"/>
              </w:tabs>
              <w:spacing w:after="60" w:line="260" w:lineRule="exact"/>
              <w:ind w:left="72"/>
              <w:rPr>
                <w:rFonts w:ascii="Times New Roman" w:hAnsi="Times New Roman"/>
                <w:bCs/>
              </w:rPr>
              <w:pPrChange w:id="1349" w:author="Evan Katz" w:date="2019-06-17T15:11:00Z">
                <w:pPr>
                  <w:tabs>
                    <w:tab w:val="left" w:pos="612"/>
                  </w:tabs>
                  <w:spacing w:after="60" w:line="260" w:lineRule="exact"/>
                  <w:ind w:left="72"/>
                  <w:jc w:val="both"/>
                </w:pPr>
              </w:pPrChange>
            </w:pP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50" w:author="Evan Katz" w:date="2019-06-17T15:59:00Z">
              <w:r w:rsidR="00673985">
                <w:rPr>
                  <w:rFonts w:ascii="Times New Roman" w:hAnsi="Times New Roman"/>
                  <w:bCs/>
                </w:rPr>
                <w:br/>
              </w:r>
            </w:ins>
          </w:p>
          <w:p w14:paraId="19D96A66" w14:textId="77777777" w:rsidR="00543303" w:rsidRDefault="00543303">
            <w:pPr>
              <w:numPr>
                <w:ilvl w:val="0"/>
                <w:numId w:val="63"/>
              </w:numPr>
              <w:tabs>
                <w:tab w:val="clear" w:pos="720"/>
                <w:tab w:val="num" w:pos="252"/>
                <w:tab w:val="left" w:pos="612"/>
              </w:tabs>
              <w:spacing w:after="60" w:line="260" w:lineRule="exact"/>
              <w:ind w:left="252" w:hanging="180"/>
              <w:rPr>
                <w:rFonts w:ascii="Times New Roman" w:hAnsi="Times New Roman"/>
                <w:bCs/>
              </w:rPr>
              <w:pPrChange w:id="1351" w:author="Evan Katz" w:date="2019-06-17T15:11:00Z">
                <w:pPr>
                  <w:numPr>
                    <w:numId w:val="63"/>
                  </w:numPr>
                  <w:tabs>
                    <w:tab w:val="num" w:pos="252"/>
                    <w:tab w:val="left" w:pos="612"/>
                    <w:tab w:val="num" w:pos="720"/>
                  </w:tabs>
                  <w:spacing w:after="60" w:line="260" w:lineRule="exact"/>
                  <w:ind w:left="252" w:hanging="180"/>
                  <w:jc w:val="both"/>
                </w:pPr>
              </w:pPrChange>
            </w:pPr>
            <w:r w:rsidRPr="00ED05FF">
              <w:rPr>
                <w:rFonts w:ascii="Times New Roman" w:hAnsi="Times New Roman"/>
                <w:bCs/>
              </w:rPr>
              <w:t xml:space="preserve">When oversight is not performed by </w:t>
            </w:r>
            <w:r w:rsidRPr="00ED05FF">
              <w:rPr>
                <w:rFonts w:ascii="Times New Roman" w:hAnsi="Times New Roman"/>
              </w:rPr>
              <w:t>the</w:t>
            </w:r>
            <w:r w:rsidRPr="00ED05FF">
              <w:rPr>
                <w:rFonts w:ascii="Times New Roman" w:hAnsi="Times New Roman"/>
                <w:bCs/>
              </w:rPr>
              <w:t xml:space="preserve"> </w:t>
            </w:r>
            <w:r>
              <w:rPr>
                <w:rFonts w:ascii="Times New Roman" w:hAnsi="Times New Roman"/>
                <w:bCs/>
              </w:rPr>
              <w:t xml:space="preserve">Medicaid agency or the </w:t>
            </w:r>
            <w:r w:rsidRPr="00ED05FF">
              <w:rPr>
                <w:rFonts w:ascii="Times New Roman" w:hAnsi="Times New Roman"/>
                <w:bCs/>
              </w:rPr>
              <w:t>operating agency</w:t>
            </w:r>
            <w:r>
              <w:rPr>
                <w:rFonts w:ascii="Times New Roman" w:hAnsi="Times New Roman"/>
                <w:bCs/>
              </w:rPr>
              <w:t xml:space="preserve"> (if applicable)</w:t>
            </w:r>
            <w:r w:rsidRPr="00ED05FF">
              <w:rPr>
                <w:rFonts w:ascii="Times New Roman" w:hAnsi="Times New Roman"/>
                <w:bCs/>
              </w:rPr>
              <w:t>, the process</w:t>
            </w:r>
            <w:r>
              <w:rPr>
                <w:rFonts w:ascii="Times New Roman" w:hAnsi="Times New Roman"/>
                <w:bCs/>
              </w:rPr>
              <w:t xml:space="preserve"> for the oversight agency </w:t>
            </w:r>
            <w:r w:rsidRPr="00ED05FF">
              <w:rPr>
                <w:rFonts w:ascii="Times New Roman" w:hAnsi="Times New Roman"/>
                <w:bCs/>
              </w:rPr>
              <w:t xml:space="preserve">to </w:t>
            </w:r>
            <w:r>
              <w:rPr>
                <w:rFonts w:ascii="Times New Roman" w:hAnsi="Times New Roman"/>
                <w:bCs/>
              </w:rPr>
              <w:t>communicate</w:t>
            </w:r>
            <w:r w:rsidRPr="00ED05FF">
              <w:rPr>
                <w:rFonts w:ascii="Times New Roman" w:hAnsi="Times New Roman"/>
                <w:bCs/>
              </w:rPr>
              <w:t xml:space="preserve"> </w:t>
            </w:r>
            <w:r>
              <w:rPr>
                <w:rFonts w:ascii="Times New Roman" w:hAnsi="Times New Roman"/>
                <w:bCs/>
              </w:rPr>
              <w:t>information and findings</w:t>
            </w:r>
            <w:r w:rsidRPr="00ED05FF">
              <w:rPr>
                <w:rFonts w:ascii="Times New Roman" w:hAnsi="Times New Roman"/>
                <w:bCs/>
              </w:rPr>
              <w:t xml:space="preserve"> </w:t>
            </w:r>
            <w:r>
              <w:rPr>
                <w:rFonts w:ascii="Times New Roman" w:hAnsi="Times New Roman"/>
                <w:bCs/>
              </w:rPr>
              <w:t>to</w:t>
            </w:r>
            <w:r w:rsidRPr="00ED05FF">
              <w:rPr>
                <w:rFonts w:ascii="Times New Roman" w:hAnsi="Times New Roman"/>
                <w:bCs/>
              </w:rPr>
              <w:t xml:space="preserve"> the </w:t>
            </w:r>
            <w:r>
              <w:rPr>
                <w:rFonts w:ascii="Times New Roman" w:hAnsi="Times New Roman"/>
                <w:bCs/>
              </w:rPr>
              <w:t>Medicaid agency and/or operating</w:t>
            </w:r>
            <w:r w:rsidRPr="00ED05FF">
              <w:rPr>
                <w:rFonts w:ascii="Times New Roman" w:hAnsi="Times New Roman"/>
                <w:bCs/>
              </w:rPr>
              <w:t xml:space="preserve"> agency</w:t>
            </w:r>
            <w:r>
              <w:rPr>
                <w:rFonts w:ascii="Times New Roman" w:hAnsi="Times New Roman"/>
                <w:bCs/>
              </w:rPr>
              <w:t xml:space="preserve">?  </w:t>
            </w:r>
          </w:p>
          <w:p w14:paraId="44D37DEE" w14:textId="57329B9D" w:rsidR="00543303" w:rsidRPr="00ED05FF" w:rsidRDefault="00543303">
            <w:pPr>
              <w:tabs>
                <w:tab w:val="left" w:pos="612"/>
              </w:tabs>
              <w:spacing w:after="60" w:line="260" w:lineRule="exact"/>
              <w:ind w:left="72"/>
              <w:rPr>
                <w:rFonts w:ascii="Times New Roman" w:hAnsi="Times New Roman"/>
                <w:bCs/>
              </w:rPr>
              <w:pPrChange w:id="1352" w:author="Evan Katz" w:date="2019-06-17T15:11:00Z">
                <w:pPr>
                  <w:tabs>
                    <w:tab w:val="left" w:pos="612"/>
                  </w:tabs>
                  <w:spacing w:after="60" w:line="260" w:lineRule="exact"/>
                  <w:ind w:left="72"/>
                  <w:jc w:val="both"/>
                </w:pPr>
              </w:pPrChange>
            </w:pPr>
            <w:r>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53" w:author="Evan Katz" w:date="2019-06-17T15:59:00Z">
              <w:r w:rsidR="00673985">
                <w:rPr>
                  <w:rFonts w:ascii="Times New Roman" w:hAnsi="Times New Roman"/>
                  <w:bCs/>
                </w:rPr>
                <w:br/>
              </w:r>
            </w:ins>
          </w:p>
          <w:p w14:paraId="0092FA1E" w14:textId="24BBC793" w:rsidR="00543303" w:rsidRPr="002B44CA" w:rsidRDefault="00543303">
            <w:pPr>
              <w:numPr>
                <w:ilvl w:val="0"/>
                <w:numId w:val="63"/>
              </w:numPr>
              <w:tabs>
                <w:tab w:val="clear" w:pos="720"/>
                <w:tab w:val="num" w:pos="252"/>
                <w:tab w:val="left" w:pos="612"/>
              </w:tabs>
              <w:spacing w:after="60" w:line="260" w:lineRule="exact"/>
              <w:ind w:left="252" w:hanging="180"/>
              <w:rPr>
                <w:rFonts w:ascii="Times New Roman" w:hAnsi="Times New Roman"/>
              </w:rPr>
              <w:pPrChange w:id="1354" w:author="Evan Katz" w:date="2019-06-17T15:11:00Z">
                <w:pPr>
                  <w:numPr>
                    <w:numId w:val="63"/>
                  </w:numPr>
                  <w:tabs>
                    <w:tab w:val="num" w:pos="252"/>
                    <w:tab w:val="left" w:pos="612"/>
                    <w:tab w:val="num" w:pos="720"/>
                  </w:tabs>
                  <w:spacing w:after="60" w:line="260" w:lineRule="exact"/>
                  <w:ind w:left="252" w:hanging="180"/>
                  <w:jc w:val="both"/>
                </w:pPr>
              </w:pPrChange>
            </w:pPr>
            <w:r w:rsidRPr="002B44CA">
              <w:rPr>
                <w:rFonts w:ascii="Times New Roman" w:hAnsi="Times New Roman"/>
              </w:rPr>
              <w:t xml:space="preserve">Methods for detecting unauthorized use, over use or inappropriate/ineffective use of restraints </w:t>
            </w:r>
            <w:r w:rsidRPr="002B44CA">
              <w:rPr>
                <w:rFonts w:ascii="Times New Roman" w:hAnsi="Times New Roman"/>
                <w:bCs/>
              </w:rPr>
              <w:t>and</w:t>
            </w:r>
            <w:r w:rsidRPr="002B44CA">
              <w:rPr>
                <w:rFonts w:ascii="Times New Roman" w:hAnsi="Times New Roman"/>
              </w:rPr>
              <w:t xml:space="preserve"> ensuring that all applicable state requirements are followed</w:t>
            </w:r>
            <w:r>
              <w:rPr>
                <w:rFonts w:ascii="Times New Roman" w:hAnsi="Times New Roman"/>
              </w:rPr>
              <w:t xml:space="preserve">?  </w:t>
            </w:r>
            <w:ins w:id="1355" w:author="Evan Katz" w:date="2019-06-17T15:59:00Z">
              <w:r w:rsidR="00673985">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56" w:author="Evan Katz" w:date="2019-06-17T16:00:00Z">
              <w:r w:rsidR="00673985">
                <w:rPr>
                  <w:rFonts w:ascii="Times New Roman" w:hAnsi="Times New Roman"/>
                  <w:bCs/>
                </w:rPr>
                <w:br/>
              </w:r>
            </w:ins>
          </w:p>
          <w:p w14:paraId="2191FE88" w14:textId="52E40E32" w:rsidR="00543303" w:rsidRDefault="00543303">
            <w:pPr>
              <w:pStyle w:val="Instructions-Bullet-Level1"/>
              <w:numPr>
                <w:ilvl w:val="0"/>
                <w:numId w:val="63"/>
              </w:numPr>
              <w:tabs>
                <w:tab w:val="clear" w:pos="720"/>
                <w:tab w:val="num" w:pos="252"/>
                <w:tab w:val="left" w:pos="612"/>
              </w:tabs>
              <w:ind w:left="252" w:hanging="180"/>
              <w:jc w:val="left"/>
              <w:pPrChange w:id="1357" w:author="Evan Katz" w:date="2019-06-17T15:11:00Z">
                <w:pPr>
                  <w:pStyle w:val="Instructions-Bullet-Level1"/>
                  <w:numPr>
                    <w:numId w:val="63"/>
                  </w:numPr>
                  <w:tabs>
                    <w:tab w:val="clear" w:pos="360"/>
                    <w:tab w:val="num" w:pos="252"/>
                    <w:tab w:val="left" w:pos="612"/>
                    <w:tab w:val="num" w:pos="720"/>
                  </w:tabs>
                  <w:ind w:left="252" w:hanging="180"/>
                </w:pPr>
              </w:pPrChange>
            </w:pPr>
            <w:r>
              <w:t xml:space="preserve">How data are analyzed to </w:t>
            </w:r>
            <w:r w:rsidRPr="00ED05FF">
              <w:t>identify trends and patterns and support improvement strategies</w:t>
            </w:r>
            <w:r>
              <w:t xml:space="preserve">?  </w:t>
            </w:r>
            <w:ins w:id="1358" w:author="Evan Katz" w:date="2019-06-17T15:59:00Z">
              <w:r w:rsidR="00673985">
                <w:br/>
              </w:r>
            </w:ins>
            <w:r w:rsidR="00654AE7" w:rsidRPr="00E96FFD">
              <w:fldChar w:fldCharType="begin">
                <w:ffData>
                  <w:name w:val="Check98"/>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w:t>
            </w:r>
            <w:r w:rsidRPr="00E96FFD">
              <w:rPr>
                <w:bCs/>
              </w:rPr>
              <w:t xml:space="preserve">Yes </w:t>
            </w:r>
            <w:r w:rsidR="00654AE7" w:rsidRPr="00E96FFD">
              <w:fldChar w:fldCharType="begin">
                <w:ffData>
                  <w:name w:val="Check98"/>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w:t>
            </w:r>
            <w:r w:rsidRPr="00E96FFD">
              <w:rPr>
                <w:bCs/>
              </w:rPr>
              <w:t>No</w:t>
            </w:r>
            <w:ins w:id="1359" w:author="Evan Katz" w:date="2019-06-17T16:00:00Z">
              <w:r w:rsidR="00673985">
                <w:rPr>
                  <w:bCs/>
                </w:rPr>
                <w:br/>
              </w:r>
            </w:ins>
          </w:p>
          <w:p w14:paraId="78DE72A2" w14:textId="12016C0F" w:rsidR="00543303" w:rsidRDefault="00543303">
            <w:pPr>
              <w:pStyle w:val="Instructions-Bullet-Level1"/>
              <w:numPr>
                <w:ilvl w:val="0"/>
                <w:numId w:val="63"/>
              </w:numPr>
              <w:tabs>
                <w:tab w:val="clear" w:pos="720"/>
                <w:tab w:val="num" w:pos="252"/>
                <w:tab w:val="left" w:pos="612"/>
              </w:tabs>
              <w:ind w:left="252" w:hanging="180"/>
              <w:jc w:val="left"/>
              <w:rPr>
                <w:bCs/>
                <w:color w:val="auto"/>
              </w:rPr>
              <w:pPrChange w:id="1360" w:author="Evan Katz" w:date="2019-06-17T15:11:00Z">
                <w:pPr>
                  <w:pStyle w:val="Instructions-Bullet-Level1"/>
                  <w:numPr>
                    <w:numId w:val="63"/>
                  </w:numPr>
                  <w:tabs>
                    <w:tab w:val="clear" w:pos="360"/>
                    <w:tab w:val="num" w:pos="252"/>
                    <w:tab w:val="left" w:pos="612"/>
                    <w:tab w:val="num" w:pos="720"/>
                  </w:tabs>
                  <w:ind w:left="252" w:hanging="180"/>
                </w:pPr>
              </w:pPrChange>
            </w:pPr>
            <w:r>
              <w:rPr>
                <w:bCs/>
                <w:color w:val="auto"/>
              </w:rPr>
              <w:t xml:space="preserve">The </w:t>
            </w:r>
            <w:r w:rsidRPr="002B44CA">
              <w:t>methods</w:t>
            </w:r>
            <w:r>
              <w:rPr>
                <w:bCs/>
                <w:color w:val="auto"/>
              </w:rPr>
              <w:t xml:space="preserve"> for overseeing the operation of the incident management system including how data are collected, compiled, and used to prevent re-occurrence?  </w:t>
            </w:r>
            <w:r w:rsidR="00654AE7" w:rsidRPr="00E96FFD">
              <w:fldChar w:fldCharType="begin">
                <w:ffData>
                  <w:name w:val="Check98"/>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w:t>
            </w:r>
            <w:r w:rsidRPr="00E96FFD">
              <w:rPr>
                <w:bCs/>
              </w:rPr>
              <w:t xml:space="preserve">Yes </w:t>
            </w:r>
            <w:r w:rsidR="00654AE7" w:rsidRPr="00E96FFD">
              <w:fldChar w:fldCharType="begin">
                <w:ffData>
                  <w:name w:val="Check98"/>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w:t>
            </w:r>
            <w:r w:rsidRPr="00E96FFD">
              <w:rPr>
                <w:bCs/>
              </w:rPr>
              <w:t>No</w:t>
            </w:r>
            <w:ins w:id="1361" w:author="Evan Katz" w:date="2019-06-17T16:00:00Z">
              <w:r w:rsidR="00673985">
                <w:rPr>
                  <w:bCs/>
                </w:rPr>
                <w:br/>
              </w:r>
            </w:ins>
          </w:p>
          <w:p w14:paraId="08E0A448" w14:textId="7DC1E20D" w:rsidR="00C4404F" w:rsidRPr="00C4404F" w:rsidRDefault="00543303">
            <w:pPr>
              <w:numPr>
                <w:ilvl w:val="0"/>
                <w:numId w:val="62"/>
              </w:numPr>
              <w:tabs>
                <w:tab w:val="clear" w:pos="720"/>
                <w:tab w:val="num" w:pos="252"/>
              </w:tabs>
              <w:ind w:left="252" w:hanging="252"/>
              <w:rPr>
                <w:rFonts w:ascii="Times New Roman" w:hAnsi="Times New Roman"/>
              </w:rPr>
              <w:pPrChange w:id="1362" w:author="Evan Katz" w:date="2019-06-17T15:11:00Z">
                <w:pPr>
                  <w:numPr>
                    <w:numId w:val="62"/>
                  </w:numPr>
                  <w:tabs>
                    <w:tab w:val="num" w:pos="252"/>
                    <w:tab w:val="num" w:pos="720"/>
                  </w:tabs>
                  <w:ind w:left="252" w:hanging="252"/>
                  <w:jc w:val="both"/>
                </w:pPr>
              </w:pPrChange>
            </w:pPr>
            <w:r>
              <w:rPr>
                <w:rFonts w:ascii="Times New Roman" w:hAnsi="Times New Roman"/>
                <w:bCs/>
              </w:rPr>
              <w:t xml:space="preserve">The frequency of the oversight activities?  </w:t>
            </w:r>
            <w:ins w:id="1363" w:author="Evan Katz" w:date="2019-06-17T16:00:00Z">
              <w:r w:rsidR="00673985">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364" w:author="Evan Katz" w:date="2019-06-17T16:00:00Z">
              <w:r w:rsidR="00673985">
                <w:rPr>
                  <w:rFonts w:ascii="Times New Roman" w:hAnsi="Times New Roman"/>
                  <w:bCs/>
                </w:rPr>
                <w:br/>
              </w:r>
            </w:ins>
          </w:p>
        </w:tc>
        <w:tc>
          <w:tcPr>
            <w:tcW w:w="3060" w:type="dxa"/>
          </w:tcPr>
          <w:p w14:paraId="2D0B1DEC" w14:textId="77777777" w:rsidR="007E7A40" w:rsidRPr="00C50347" w:rsidRDefault="007E7A40">
            <w:pPr>
              <w:rPr>
                <w:rFonts w:ascii="Times New Roman" w:hAnsi="Times New Roman"/>
                <w:bCs/>
              </w:rPr>
            </w:pPr>
          </w:p>
        </w:tc>
      </w:tr>
      <w:tr w:rsidR="002B7F3D" w:rsidRPr="00E96FFD" w14:paraId="3AC97707" w14:textId="77777777">
        <w:tc>
          <w:tcPr>
            <w:tcW w:w="2880" w:type="dxa"/>
          </w:tcPr>
          <w:p w14:paraId="5683D523" w14:textId="01165A65" w:rsidR="002B7F3D" w:rsidRDefault="00543303">
            <w:pPr>
              <w:rPr>
                <w:rFonts w:ascii="Times New Roman" w:hAnsi="Times New Roman"/>
                <w:b/>
              </w:rPr>
            </w:pPr>
            <w:r>
              <w:rPr>
                <w:rFonts w:ascii="Times New Roman" w:hAnsi="Times New Roman"/>
                <w:b/>
              </w:rPr>
              <w:t>G-2-b</w:t>
            </w:r>
            <w:r w:rsidR="00B865F2">
              <w:rPr>
                <w:rFonts w:ascii="Times New Roman" w:hAnsi="Times New Roman"/>
                <w:b/>
              </w:rPr>
              <w:t>:</w:t>
            </w:r>
            <w:r w:rsidR="002B7F3D">
              <w:rPr>
                <w:rFonts w:ascii="Times New Roman" w:hAnsi="Times New Roman"/>
                <w:b/>
              </w:rPr>
              <w:t xml:space="preserve"> </w:t>
            </w:r>
            <w:r>
              <w:rPr>
                <w:rFonts w:ascii="Times New Roman" w:hAnsi="Times New Roman"/>
                <w:b/>
              </w:rPr>
              <w:t xml:space="preserve"> Restrictive Interventions</w:t>
            </w:r>
          </w:p>
        </w:tc>
        <w:tc>
          <w:tcPr>
            <w:tcW w:w="8100" w:type="dxa"/>
          </w:tcPr>
          <w:p w14:paraId="1A948505" w14:textId="77777777" w:rsidR="00543303" w:rsidRPr="00090AA2" w:rsidRDefault="00543303" w:rsidP="00DA26E9">
            <w:pPr>
              <w:pStyle w:val="ListParagraph"/>
              <w:numPr>
                <w:ilvl w:val="0"/>
                <w:numId w:val="62"/>
              </w:numPr>
              <w:spacing w:line="260" w:lineRule="exact"/>
              <w:ind w:left="360"/>
              <w:rPr>
                <w:rFonts w:ascii="Times New Roman" w:hAnsi="Times New Roman"/>
                <w:rPrChange w:id="1365" w:author="Evan Katz" w:date="2019-06-17T16:49:00Z">
                  <w:rPr/>
                </w:rPrChange>
              </w:rPr>
            </w:pPr>
            <w:r w:rsidRPr="00DA26E9">
              <w:rPr>
                <w:rFonts w:ascii="Times New Roman" w:hAnsi="Times New Roman"/>
              </w:rPr>
              <w:t xml:space="preserve">Is the </w:t>
            </w:r>
            <w:r w:rsidRPr="00090AA2">
              <w:rPr>
                <w:rFonts w:ascii="Times New Roman" w:hAnsi="Times New Roman"/>
                <w:rPrChange w:id="1366" w:author="Evan Katz" w:date="2019-06-17T16:49:00Z">
                  <w:rPr/>
                </w:rPrChange>
              </w:rPr>
              <w:t xml:space="preserve">state’s response consistent with the remainder of the waiver application?  </w:t>
            </w:r>
          </w:p>
          <w:p w14:paraId="4EBFDA78" w14:textId="14E3862F" w:rsidR="00543303" w:rsidRPr="00090AA2" w:rsidRDefault="00654AE7">
            <w:pPr>
              <w:pStyle w:val="ListParagraph"/>
              <w:spacing w:line="260" w:lineRule="exact"/>
              <w:ind w:left="360"/>
              <w:rPr>
                <w:rFonts w:ascii="Times New Roman" w:hAnsi="Times New Roman"/>
                <w:bCs/>
                <w:rPrChange w:id="1367" w:author="Evan Katz" w:date="2019-06-17T16:49:00Z">
                  <w:rPr>
                    <w:bCs/>
                  </w:rPr>
                </w:rPrChange>
              </w:rPr>
              <w:pPrChange w:id="1368" w:author="Evan Katz" w:date="2019-06-17T16:49:00Z">
                <w:pPr>
                  <w:spacing w:line="260" w:lineRule="exact"/>
                  <w:jc w:val="both"/>
                </w:pPr>
              </w:pPrChange>
            </w:pPr>
            <w:r w:rsidRPr="00090AA2">
              <w:rPr>
                <w:rFonts w:ascii="Times New Roman" w:hAnsi="Times New Roman"/>
                <w:rPrChange w:id="1369" w:author="Evan Katz" w:date="2019-06-17T16:49:00Z">
                  <w:rPr/>
                </w:rPrChange>
              </w:rPr>
              <w:fldChar w:fldCharType="begin">
                <w:ffData>
                  <w:name w:val="Check98"/>
                  <w:enabled/>
                  <w:calcOnExit w:val="0"/>
                  <w:checkBox>
                    <w:sizeAuto/>
                    <w:default w:val="0"/>
                  </w:checkBox>
                </w:ffData>
              </w:fldChar>
            </w:r>
            <w:r w:rsidR="00543303" w:rsidRPr="00090AA2">
              <w:rPr>
                <w:rFonts w:ascii="Times New Roman" w:hAnsi="Times New Roman"/>
                <w:rPrChange w:id="1370" w:author="Evan Katz" w:date="2019-06-17T16:49:00Z">
                  <w:rPr/>
                </w:rPrChange>
              </w:rPr>
              <w:instrText xml:space="preserve"> FORMCHECKBOX </w:instrText>
            </w:r>
            <w:r w:rsidRPr="00090AA2">
              <w:rPr>
                <w:rFonts w:ascii="Times New Roman" w:hAnsi="Times New Roman"/>
              </w:rPr>
            </w:r>
            <w:r w:rsidRPr="00090AA2">
              <w:rPr>
                <w:rFonts w:ascii="Times New Roman" w:hAnsi="Times New Roman"/>
              </w:rPr>
              <w:fldChar w:fldCharType="separate"/>
            </w:r>
            <w:r w:rsidRPr="00090AA2">
              <w:rPr>
                <w:rFonts w:ascii="Times New Roman" w:hAnsi="Times New Roman"/>
                <w:rPrChange w:id="1371" w:author="Evan Katz" w:date="2019-06-17T16:49:00Z">
                  <w:rPr/>
                </w:rPrChange>
              </w:rPr>
              <w:fldChar w:fldCharType="end"/>
            </w:r>
            <w:r w:rsidR="00543303" w:rsidRPr="00090AA2">
              <w:rPr>
                <w:rFonts w:ascii="Times New Roman" w:hAnsi="Times New Roman"/>
                <w:rPrChange w:id="1372" w:author="Evan Katz" w:date="2019-06-17T16:49:00Z">
                  <w:rPr/>
                </w:rPrChange>
              </w:rPr>
              <w:t xml:space="preserve"> </w:t>
            </w:r>
            <w:r w:rsidR="00543303" w:rsidRPr="00090AA2">
              <w:rPr>
                <w:rFonts w:ascii="Times New Roman" w:hAnsi="Times New Roman"/>
                <w:bCs/>
                <w:rPrChange w:id="1373" w:author="Evan Katz" w:date="2019-06-17T16:49:00Z">
                  <w:rPr>
                    <w:bCs/>
                  </w:rPr>
                </w:rPrChange>
              </w:rPr>
              <w:t>Yes</w:t>
            </w:r>
            <w:r w:rsidR="00673985" w:rsidRPr="00090AA2">
              <w:rPr>
                <w:rFonts w:ascii="Times New Roman" w:hAnsi="Times New Roman"/>
                <w:bCs/>
                <w:rPrChange w:id="1374" w:author="Evan Katz" w:date="2019-06-17T16:49:00Z">
                  <w:rPr>
                    <w:bCs/>
                  </w:rPr>
                </w:rPrChange>
              </w:rPr>
              <w:t xml:space="preserve"> </w:t>
            </w:r>
            <w:r w:rsidR="00543303" w:rsidRPr="00090AA2">
              <w:rPr>
                <w:rFonts w:ascii="Times New Roman" w:hAnsi="Times New Roman"/>
                <w:bCs/>
                <w:rPrChange w:id="1375" w:author="Evan Katz" w:date="2019-06-17T16:49:00Z">
                  <w:rPr>
                    <w:bCs/>
                  </w:rPr>
                </w:rPrChange>
              </w:rPr>
              <w:t xml:space="preserve"> </w:t>
            </w:r>
            <w:r w:rsidRPr="00090AA2">
              <w:rPr>
                <w:rFonts w:ascii="Times New Roman" w:hAnsi="Times New Roman"/>
                <w:rPrChange w:id="1376" w:author="Evan Katz" w:date="2019-06-17T16:49:00Z">
                  <w:rPr/>
                </w:rPrChange>
              </w:rPr>
              <w:fldChar w:fldCharType="begin">
                <w:ffData>
                  <w:name w:val="Check98"/>
                  <w:enabled/>
                  <w:calcOnExit w:val="0"/>
                  <w:checkBox>
                    <w:sizeAuto/>
                    <w:default w:val="0"/>
                  </w:checkBox>
                </w:ffData>
              </w:fldChar>
            </w:r>
            <w:r w:rsidR="00543303" w:rsidRPr="00090AA2">
              <w:rPr>
                <w:rFonts w:ascii="Times New Roman" w:hAnsi="Times New Roman"/>
                <w:rPrChange w:id="1377" w:author="Evan Katz" w:date="2019-06-17T16:49:00Z">
                  <w:rPr/>
                </w:rPrChange>
              </w:rPr>
              <w:instrText xml:space="preserve"> FORMCHECKBOX </w:instrText>
            </w:r>
            <w:r w:rsidRPr="00090AA2">
              <w:rPr>
                <w:rFonts w:ascii="Times New Roman" w:hAnsi="Times New Roman"/>
              </w:rPr>
            </w:r>
            <w:r w:rsidRPr="00090AA2">
              <w:rPr>
                <w:rFonts w:ascii="Times New Roman" w:hAnsi="Times New Roman"/>
              </w:rPr>
              <w:fldChar w:fldCharType="separate"/>
            </w:r>
            <w:r w:rsidRPr="00090AA2">
              <w:rPr>
                <w:rFonts w:ascii="Times New Roman" w:hAnsi="Times New Roman"/>
                <w:rPrChange w:id="1378" w:author="Evan Katz" w:date="2019-06-17T16:49:00Z">
                  <w:rPr/>
                </w:rPrChange>
              </w:rPr>
              <w:fldChar w:fldCharType="end"/>
            </w:r>
            <w:r w:rsidR="00543303" w:rsidRPr="00090AA2">
              <w:rPr>
                <w:rFonts w:ascii="Times New Roman" w:hAnsi="Times New Roman"/>
                <w:rPrChange w:id="1379" w:author="Evan Katz" w:date="2019-06-17T16:49:00Z">
                  <w:rPr/>
                </w:rPrChange>
              </w:rPr>
              <w:t xml:space="preserve">  </w:t>
            </w:r>
            <w:r w:rsidR="00543303" w:rsidRPr="00090AA2">
              <w:rPr>
                <w:rFonts w:ascii="Times New Roman" w:hAnsi="Times New Roman"/>
                <w:bCs/>
                <w:rPrChange w:id="1380" w:author="Evan Katz" w:date="2019-06-17T16:49:00Z">
                  <w:rPr>
                    <w:bCs/>
                  </w:rPr>
                </w:rPrChange>
              </w:rPr>
              <w:t>No</w:t>
            </w:r>
          </w:p>
          <w:p w14:paraId="312D1CA4" w14:textId="77777777" w:rsidR="00543303" w:rsidRDefault="00543303">
            <w:pPr>
              <w:spacing w:line="260" w:lineRule="exact"/>
              <w:rPr>
                <w:rFonts w:ascii="Times New Roman" w:hAnsi="Times New Roman"/>
                <w:bCs/>
              </w:rPr>
              <w:pPrChange w:id="1381" w:author="Evan Katz" w:date="2019-06-17T16:49:00Z">
                <w:pPr>
                  <w:spacing w:line="260" w:lineRule="exact"/>
                  <w:jc w:val="both"/>
                </w:pPr>
              </w:pPrChange>
            </w:pPr>
          </w:p>
          <w:p w14:paraId="2AB07A66" w14:textId="11EB9351" w:rsidR="00543303" w:rsidRPr="00DA26E9" w:rsidRDefault="00543303" w:rsidP="00DA26E9">
            <w:pPr>
              <w:pStyle w:val="ListParagraph"/>
              <w:numPr>
                <w:ilvl w:val="0"/>
                <w:numId w:val="62"/>
              </w:numPr>
              <w:spacing w:line="260" w:lineRule="exact"/>
              <w:ind w:left="360"/>
              <w:rPr>
                <w:rFonts w:ascii="Times New Roman" w:hAnsi="Times New Roman"/>
                <w:bCs/>
              </w:rPr>
            </w:pPr>
            <w:r w:rsidRPr="00DA26E9">
              <w:rPr>
                <w:rFonts w:ascii="Times New Roman" w:hAnsi="Times New Roman"/>
                <w:bCs/>
              </w:rPr>
              <w:t xml:space="preserve">If the first choice is selected, does the </w:t>
            </w:r>
            <w:r w:rsidR="00721617" w:rsidRPr="00DA26E9">
              <w:rPr>
                <w:rFonts w:ascii="Times New Roman" w:hAnsi="Times New Roman"/>
                <w:bCs/>
              </w:rPr>
              <w:t>s</w:t>
            </w:r>
            <w:r w:rsidRPr="00DA26E9">
              <w:rPr>
                <w:rFonts w:ascii="Times New Roman" w:hAnsi="Times New Roman"/>
                <w:bCs/>
              </w:rPr>
              <w:t>tate provide specific methods to detect unauthorized use of restraints and/or seclusion, and specify the state agency (or agencies) responsible for conducting this oversight?</w:t>
            </w:r>
          </w:p>
          <w:p w14:paraId="4F546515" w14:textId="0C70A0C3" w:rsidR="00543303" w:rsidRPr="00DA26E9" w:rsidRDefault="00654AE7" w:rsidP="00DA26E9">
            <w:pPr>
              <w:pStyle w:val="ListParagraph"/>
              <w:spacing w:line="260" w:lineRule="exact"/>
              <w:ind w:left="360"/>
              <w:rPr>
                <w:rFonts w:ascii="Times New Roman" w:hAnsi="Times New Roman"/>
              </w:rPr>
            </w:pPr>
            <w:r w:rsidRPr="00DA26E9">
              <w:rPr>
                <w:rFonts w:ascii="Times New Roman" w:hAnsi="Times New Roman"/>
              </w:rPr>
              <w:fldChar w:fldCharType="begin">
                <w:ffData>
                  <w:name w:val="Check91"/>
                  <w:enabled/>
                  <w:calcOnExit w:val="0"/>
                  <w:checkBox>
                    <w:sizeAuto/>
                    <w:default w:val="0"/>
                  </w:checkBox>
                </w:ffData>
              </w:fldChar>
            </w:r>
            <w:r w:rsidR="00543303" w:rsidRPr="00DA26E9">
              <w:rPr>
                <w:rFonts w:ascii="Times New Roman" w:hAnsi="Times New Roman"/>
              </w:rPr>
              <w:instrText xml:space="preserve"> FORMCHECKBOX </w:instrText>
            </w:r>
            <w:r w:rsidRPr="00DA26E9">
              <w:rPr>
                <w:rFonts w:ascii="Times New Roman" w:hAnsi="Times New Roman"/>
              </w:rPr>
            </w:r>
            <w:r w:rsidRPr="00DA26E9">
              <w:rPr>
                <w:rFonts w:ascii="Times New Roman" w:hAnsi="Times New Roman"/>
              </w:rPr>
              <w:fldChar w:fldCharType="separate"/>
            </w:r>
            <w:r w:rsidRPr="00DA26E9">
              <w:rPr>
                <w:rFonts w:ascii="Times New Roman" w:hAnsi="Times New Roman"/>
              </w:rPr>
              <w:fldChar w:fldCharType="end"/>
            </w:r>
            <w:r w:rsidR="00543303" w:rsidRPr="00DA26E9">
              <w:rPr>
                <w:rFonts w:ascii="Times New Roman" w:hAnsi="Times New Roman"/>
              </w:rPr>
              <w:t xml:space="preserve"> </w:t>
            </w:r>
            <w:r w:rsidR="00673985" w:rsidRPr="00DA26E9">
              <w:rPr>
                <w:rFonts w:ascii="Times New Roman" w:hAnsi="Times New Roman"/>
              </w:rPr>
              <w:t xml:space="preserve">Yes  </w:t>
            </w:r>
            <w:r w:rsidRPr="00DA26E9">
              <w:rPr>
                <w:rFonts w:ascii="Times New Roman" w:hAnsi="Times New Roman"/>
              </w:rPr>
              <w:fldChar w:fldCharType="begin">
                <w:ffData>
                  <w:name w:val="Check91"/>
                  <w:enabled/>
                  <w:calcOnExit w:val="0"/>
                  <w:checkBox>
                    <w:sizeAuto/>
                    <w:default w:val="0"/>
                  </w:checkBox>
                </w:ffData>
              </w:fldChar>
            </w:r>
            <w:r w:rsidR="00543303" w:rsidRPr="00DA26E9">
              <w:rPr>
                <w:rFonts w:ascii="Times New Roman" w:hAnsi="Times New Roman"/>
              </w:rPr>
              <w:instrText xml:space="preserve"> FORMCHECKBOX </w:instrText>
            </w:r>
            <w:r w:rsidRPr="00DA26E9">
              <w:rPr>
                <w:rFonts w:ascii="Times New Roman" w:hAnsi="Times New Roman"/>
              </w:rPr>
            </w:r>
            <w:r w:rsidRPr="00DA26E9">
              <w:rPr>
                <w:rFonts w:ascii="Times New Roman" w:hAnsi="Times New Roman"/>
              </w:rPr>
              <w:fldChar w:fldCharType="separate"/>
            </w:r>
            <w:r w:rsidRPr="00DA26E9">
              <w:rPr>
                <w:rFonts w:ascii="Times New Roman" w:hAnsi="Times New Roman"/>
              </w:rPr>
              <w:fldChar w:fldCharType="end"/>
            </w:r>
            <w:r w:rsidR="00543303" w:rsidRPr="00DA26E9">
              <w:rPr>
                <w:rFonts w:ascii="Times New Roman" w:hAnsi="Times New Roman"/>
              </w:rPr>
              <w:t xml:space="preserve">  </w:t>
            </w:r>
            <w:r w:rsidR="00673985" w:rsidRPr="00DA26E9">
              <w:rPr>
                <w:rFonts w:ascii="Times New Roman" w:hAnsi="Times New Roman"/>
              </w:rPr>
              <w:t>No</w:t>
            </w:r>
          </w:p>
          <w:p w14:paraId="73B6C226" w14:textId="77777777" w:rsidR="00D9779D" w:rsidRDefault="00D9779D">
            <w:pPr>
              <w:spacing w:line="260" w:lineRule="exact"/>
              <w:rPr>
                <w:rFonts w:ascii="Times New Roman" w:hAnsi="Times New Roman"/>
              </w:rPr>
              <w:pPrChange w:id="1382" w:author="Evan Katz" w:date="2019-06-17T16:49:00Z">
                <w:pPr>
                  <w:spacing w:line="260" w:lineRule="exact"/>
                  <w:jc w:val="both"/>
                </w:pPr>
              </w:pPrChange>
            </w:pPr>
          </w:p>
          <w:p w14:paraId="45431EBF" w14:textId="57D41408" w:rsidR="00D9779D" w:rsidRPr="00090AA2" w:rsidRDefault="00D9779D" w:rsidP="00DA26E9">
            <w:pPr>
              <w:pStyle w:val="ListParagraph"/>
              <w:numPr>
                <w:ilvl w:val="0"/>
                <w:numId w:val="62"/>
              </w:numPr>
              <w:spacing w:line="260" w:lineRule="exact"/>
              <w:ind w:left="360"/>
              <w:rPr>
                <w:rFonts w:ascii="Times New Roman" w:hAnsi="Times New Roman"/>
                <w:rPrChange w:id="1383" w:author="Evan Katz" w:date="2019-06-17T16:49:00Z">
                  <w:rPr/>
                </w:rPrChange>
              </w:rPr>
            </w:pPr>
            <w:r w:rsidRPr="00DA26E9">
              <w:rPr>
                <w:rFonts w:ascii="Times New Roman" w:hAnsi="Times New Roman"/>
              </w:rPr>
              <w:t xml:space="preserve">Does the use of restrictive interventions comport with the home and community-based setting requirements at 42 CFR </w:t>
            </w:r>
            <w:r w:rsidR="00B132B9" w:rsidRPr="000858F4">
              <w:t>§§</w:t>
            </w:r>
            <w:r w:rsidR="00B132B9">
              <w:t xml:space="preserve"> </w:t>
            </w:r>
            <w:r w:rsidRPr="00090AA2">
              <w:rPr>
                <w:rFonts w:ascii="Times New Roman" w:hAnsi="Times New Roman"/>
                <w:rPrChange w:id="1384" w:author="Evan Katz" w:date="2019-06-17T16:49:00Z">
                  <w:rPr/>
                </w:rPrChange>
              </w:rPr>
              <w:t xml:space="preserve">441.301(c)(4)(iii) and (vi)(F), and person-centered service planning and plan requirements at 42 CFR </w:t>
            </w:r>
            <w:r w:rsidR="00B132B9" w:rsidRPr="000858F4">
              <w:t>§§</w:t>
            </w:r>
            <w:r w:rsidR="00B132B9">
              <w:t xml:space="preserve"> </w:t>
            </w:r>
            <w:r w:rsidRPr="00090AA2">
              <w:rPr>
                <w:rFonts w:ascii="Times New Roman" w:hAnsi="Times New Roman"/>
                <w:rPrChange w:id="1385" w:author="Evan Katz" w:date="2019-06-17T16:49:00Z">
                  <w:rPr/>
                </w:rPrChange>
              </w:rPr>
              <w:t>44</w:t>
            </w:r>
            <w:r w:rsidR="00B865F2" w:rsidRPr="00090AA2">
              <w:rPr>
                <w:rFonts w:ascii="Times New Roman" w:hAnsi="Times New Roman"/>
                <w:rPrChange w:id="1386" w:author="Evan Katz" w:date="2019-06-17T16:49:00Z">
                  <w:rPr/>
                </w:rPrChange>
              </w:rPr>
              <w:t>1</w:t>
            </w:r>
            <w:r w:rsidRPr="00090AA2">
              <w:rPr>
                <w:rFonts w:ascii="Times New Roman" w:hAnsi="Times New Roman"/>
                <w:rPrChange w:id="1387" w:author="Evan Katz" w:date="2019-06-17T16:49:00Z">
                  <w:rPr/>
                </w:rPrChange>
              </w:rPr>
              <w:t xml:space="preserve">.301(c)(1) and (c)(2)?   </w:t>
            </w:r>
          </w:p>
          <w:p w14:paraId="3AFF5171" w14:textId="7E0938B8" w:rsidR="00D9779D" w:rsidRPr="00090AA2" w:rsidRDefault="00D9779D">
            <w:pPr>
              <w:pStyle w:val="ListParagraph"/>
              <w:spacing w:line="260" w:lineRule="exact"/>
              <w:ind w:left="360"/>
              <w:rPr>
                <w:rFonts w:ascii="Times New Roman" w:hAnsi="Times New Roman"/>
                <w:bCs/>
                <w:rPrChange w:id="1388" w:author="Evan Katz" w:date="2019-06-17T16:49:00Z">
                  <w:rPr>
                    <w:bCs/>
                  </w:rPr>
                </w:rPrChange>
              </w:rPr>
              <w:pPrChange w:id="1389" w:author="Evan Katz" w:date="2019-06-17T16:49:00Z">
                <w:pPr>
                  <w:spacing w:line="260" w:lineRule="exact"/>
                  <w:jc w:val="both"/>
                </w:pPr>
              </w:pPrChange>
            </w:pPr>
            <w:r w:rsidRPr="00090AA2">
              <w:rPr>
                <w:rFonts w:ascii="Times New Roman" w:hAnsi="Times New Roman"/>
                <w:rPrChange w:id="1390" w:author="Evan Katz" w:date="2019-06-17T16:49:00Z">
                  <w:rPr/>
                </w:rPrChange>
              </w:rPr>
              <w:fldChar w:fldCharType="begin">
                <w:ffData>
                  <w:name w:val="Check98"/>
                  <w:enabled/>
                  <w:calcOnExit w:val="0"/>
                  <w:checkBox>
                    <w:sizeAuto/>
                    <w:default w:val="0"/>
                  </w:checkBox>
                </w:ffData>
              </w:fldChar>
            </w:r>
            <w:r w:rsidRPr="00090AA2">
              <w:rPr>
                <w:rFonts w:ascii="Times New Roman" w:hAnsi="Times New Roman"/>
                <w:rPrChange w:id="1391" w:author="Evan Katz" w:date="2019-06-17T16:49:00Z">
                  <w:rPr/>
                </w:rPrChange>
              </w:rPr>
              <w:instrText xml:space="preserve"> FORMCHECKBOX </w:instrText>
            </w:r>
            <w:r w:rsidRPr="00090AA2">
              <w:rPr>
                <w:rFonts w:ascii="Times New Roman" w:hAnsi="Times New Roman"/>
              </w:rPr>
            </w:r>
            <w:r w:rsidRPr="00090AA2">
              <w:rPr>
                <w:rFonts w:ascii="Times New Roman" w:hAnsi="Times New Roman"/>
              </w:rPr>
              <w:fldChar w:fldCharType="separate"/>
            </w:r>
            <w:r w:rsidRPr="00090AA2">
              <w:rPr>
                <w:rFonts w:ascii="Times New Roman" w:hAnsi="Times New Roman"/>
                <w:rPrChange w:id="1392" w:author="Evan Katz" w:date="2019-06-17T16:49:00Z">
                  <w:rPr/>
                </w:rPrChange>
              </w:rPr>
              <w:fldChar w:fldCharType="end"/>
            </w:r>
            <w:r w:rsidRPr="00090AA2">
              <w:rPr>
                <w:rFonts w:ascii="Times New Roman" w:hAnsi="Times New Roman"/>
                <w:rPrChange w:id="1393" w:author="Evan Katz" w:date="2019-06-17T16:49:00Z">
                  <w:rPr/>
                </w:rPrChange>
              </w:rPr>
              <w:t xml:space="preserve"> </w:t>
            </w:r>
            <w:r w:rsidRPr="00090AA2">
              <w:rPr>
                <w:rFonts w:ascii="Times New Roman" w:hAnsi="Times New Roman"/>
                <w:bCs/>
                <w:rPrChange w:id="1394" w:author="Evan Katz" w:date="2019-06-17T16:49:00Z">
                  <w:rPr>
                    <w:bCs/>
                  </w:rPr>
                </w:rPrChange>
              </w:rPr>
              <w:t xml:space="preserve">Yes </w:t>
            </w:r>
            <w:r w:rsidR="00673985" w:rsidRPr="00090AA2">
              <w:rPr>
                <w:rFonts w:ascii="Times New Roman" w:hAnsi="Times New Roman"/>
                <w:bCs/>
                <w:rPrChange w:id="1395" w:author="Evan Katz" w:date="2019-06-17T16:49:00Z">
                  <w:rPr>
                    <w:bCs/>
                  </w:rPr>
                </w:rPrChange>
              </w:rPr>
              <w:t xml:space="preserve"> </w:t>
            </w:r>
            <w:r w:rsidRPr="00090AA2">
              <w:rPr>
                <w:rFonts w:ascii="Times New Roman" w:hAnsi="Times New Roman"/>
                <w:rPrChange w:id="1396" w:author="Evan Katz" w:date="2019-06-17T16:49:00Z">
                  <w:rPr/>
                </w:rPrChange>
              </w:rPr>
              <w:fldChar w:fldCharType="begin">
                <w:ffData>
                  <w:name w:val="Check98"/>
                  <w:enabled/>
                  <w:calcOnExit w:val="0"/>
                  <w:checkBox>
                    <w:sizeAuto/>
                    <w:default w:val="0"/>
                  </w:checkBox>
                </w:ffData>
              </w:fldChar>
            </w:r>
            <w:r w:rsidRPr="00090AA2">
              <w:rPr>
                <w:rFonts w:ascii="Times New Roman" w:hAnsi="Times New Roman"/>
                <w:rPrChange w:id="1397" w:author="Evan Katz" w:date="2019-06-17T16:49:00Z">
                  <w:rPr/>
                </w:rPrChange>
              </w:rPr>
              <w:instrText xml:space="preserve"> FORMCHECKBOX </w:instrText>
            </w:r>
            <w:r w:rsidRPr="00090AA2">
              <w:rPr>
                <w:rFonts w:ascii="Times New Roman" w:hAnsi="Times New Roman"/>
              </w:rPr>
            </w:r>
            <w:r w:rsidRPr="00090AA2">
              <w:rPr>
                <w:rFonts w:ascii="Times New Roman" w:hAnsi="Times New Roman"/>
              </w:rPr>
              <w:fldChar w:fldCharType="separate"/>
            </w:r>
            <w:r w:rsidRPr="00090AA2">
              <w:rPr>
                <w:rFonts w:ascii="Times New Roman" w:hAnsi="Times New Roman"/>
                <w:rPrChange w:id="1398" w:author="Evan Katz" w:date="2019-06-17T16:49:00Z">
                  <w:rPr/>
                </w:rPrChange>
              </w:rPr>
              <w:fldChar w:fldCharType="end"/>
            </w:r>
            <w:r w:rsidRPr="00090AA2">
              <w:rPr>
                <w:rFonts w:ascii="Times New Roman" w:hAnsi="Times New Roman"/>
                <w:rPrChange w:id="1399" w:author="Evan Katz" w:date="2019-06-17T16:49:00Z">
                  <w:rPr/>
                </w:rPrChange>
              </w:rPr>
              <w:t xml:space="preserve">  </w:t>
            </w:r>
            <w:r w:rsidRPr="00090AA2">
              <w:rPr>
                <w:rFonts w:ascii="Times New Roman" w:hAnsi="Times New Roman"/>
                <w:bCs/>
                <w:rPrChange w:id="1400" w:author="Evan Katz" w:date="2019-06-17T16:49:00Z">
                  <w:rPr>
                    <w:bCs/>
                  </w:rPr>
                </w:rPrChange>
              </w:rPr>
              <w:t>No</w:t>
            </w:r>
          </w:p>
          <w:p w14:paraId="6FE41D89" w14:textId="77777777" w:rsidR="00D9779D" w:rsidRDefault="00D9779D">
            <w:pPr>
              <w:spacing w:line="260" w:lineRule="exact"/>
              <w:rPr>
                <w:rFonts w:ascii="Times New Roman" w:hAnsi="Times New Roman"/>
                <w:bCs/>
              </w:rPr>
              <w:pPrChange w:id="1401" w:author="Evan Katz" w:date="2019-06-17T15:11:00Z">
                <w:pPr>
                  <w:spacing w:line="260" w:lineRule="exact"/>
                  <w:jc w:val="both"/>
                </w:pPr>
              </w:pPrChange>
            </w:pPr>
          </w:p>
          <w:p w14:paraId="1D4E0789" w14:textId="77777777" w:rsidR="002B7F3D" w:rsidRPr="00E96FFD" w:rsidRDefault="002B7F3D">
            <w:pPr>
              <w:tabs>
                <w:tab w:val="left" w:pos="612"/>
              </w:tabs>
              <w:spacing w:line="260" w:lineRule="exact"/>
              <w:ind w:left="360"/>
              <w:rPr>
                <w:rFonts w:ascii="Times New Roman" w:hAnsi="Times New Roman"/>
              </w:rPr>
              <w:pPrChange w:id="1402" w:author="Evan Katz" w:date="2019-06-17T15:11:00Z">
                <w:pPr>
                  <w:tabs>
                    <w:tab w:val="left" w:pos="612"/>
                  </w:tabs>
                  <w:spacing w:line="260" w:lineRule="exact"/>
                  <w:ind w:left="360"/>
                  <w:jc w:val="both"/>
                </w:pPr>
              </w:pPrChange>
            </w:pPr>
          </w:p>
        </w:tc>
        <w:tc>
          <w:tcPr>
            <w:tcW w:w="3060" w:type="dxa"/>
          </w:tcPr>
          <w:p w14:paraId="5583C27F" w14:textId="77777777" w:rsidR="002B7F3D" w:rsidRPr="00C50347" w:rsidRDefault="002B7F3D">
            <w:pPr>
              <w:rPr>
                <w:rFonts w:ascii="Times New Roman" w:hAnsi="Times New Roman"/>
                <w:bCs/>
              </w:rPr>
            </w:pPr>
          </w:p>
        </w:tc>
      </w:tr>
      <w:tr w:rsidR="004B75FD" w:rsidRPr="00E96FFD" w14:paraId="15D49B2C" w14:textId="77777777">
        <w:tc>
          <w:tcPr>
            <w:tcW w:w="2880" w:type="dxa"/>
          </w:tcPr>
          <w:p w14:paraId="5DE808CE" w14:textId="77777777" w:rsidR="00C4404F" w:rsidRDefault="00A35E7F">
            <w:pPr>
              <w:rPr>
                <w:rFonts w:ascii="Times New Roman" w:hAnsi="Times New Roman"/>
                <w:b/>
              </w:rPr>
            </w:pPr>
            <w:r>
              <w:rPr>
                <w:rFonts w:ascii="Times New Roman" w:hAnsi="Times New Roman"/>
                <w:b/>
              </w:rPr>
              <w:t>G-2-</w:t>
            </w:r>
            <w:r w:rsidR="00543303">
              <w:rPr>
                <w:rFonts w:ascii="Times New Roman" w:hAnsi="Times New Roman"/>
                <w:b/>
              </w:rPr>
              <w:t>b-i</w:t>
            </w:r>
            <w:r w:rsidR="009C22FD">
              <w:rPr>
                <w:rFonts w:ascii="Times New Roman" w:hAnsi="Times New Roman"/>
                <w:b/>
              </w:rPr>
              <w:t>:</w:t>
            </w:r>
            <w:r w:rsidR="00C4404F">
              <w:rPr>
                <w:rFonts w:ascii="Times New Roman" w:hAnsi="Times New Roman"/>
                <w:b/>
              </w:rPr>
              <w:t xml:space="preserve">  </w:t>
            </w:r>
            <w:r w:rsidR="00543303">
              <w:rPr>
                <w:rFonts w:ascii="Times New Roman" w:hAnsi="Times New Roman"/>
                <w:b/>
              </w:rPr>
              <w:t>Safeguards Concerning the Use of Restrictive Interventions</w:t>
            </w:r>
          </w:p>
          <w:p w14:paraId="29A6A8B2" w14:textId="77777777" w:rsidR="00710084" w:rsidRDefault="00710084">
            <w:pPr>
              <w:rPr>
                <w:rFonts w:ascii="Times New Roman" w:hAnsi="Times New Roman"/>
                <w:b/>
              </w:rPr>
            </w:pPr>
          </w:p>
          <w:p w14:paraId="79A270AE" w14:textId="77777777" w:rsidR="00670A40" w:rsidRDefault="00710084">
            <w:pPr>
              <w:rPr>
                <w:rFonts w:ascii="Times New Roman" w:hAnsi="Times New Roman"/>
                <w:b/>
              </w:rPr>
            </w:pPr>
            <w:r w:rsidRPr="002B7F3D">
              <w:rPr>
                <w:rFonts w:ascii="Times New Roman" w:hAnsi="Times New Roman"/>
                <w:i/>
              </w:rPr>
              <w:t>(Complete only when the use of restraints and/or restrictive interventions is permitted during the course of the provision of waiver services regardless of setting.)</w:t>
            </w:r>
          </w:p>
          <w:p w14:paraId="67C9B001" w14:textId="77777777" w:rsidR="00670A40" w:rsidRPr="00E96FFD" w:rsidRDefault="00670A40">
            <w:pPr>
              <w:rPr>
                <w:rFonts w:ascii="Times New Roman" w:hAnsi="Times New Roman"/>
                <w:b/>
              </w:rPr>
            </w:pPr>
          </w:p>
        </w:tc>
        <w:tc>
          <w:tcPr>
            <w:tcW w:w="8100" w:type="dxa"/>
          </w:tcPr>
          <w:p w14:paraId="3F720CAD" w14:textId="1E779E85" w:rsidR="00C4404F" w:rsidRDefault="009C22FD">
            <w:pPr>
              <w:pStyle w:val="Instructions-Bullet-Level1"/>
              <w:numPr>
                <w:ilvl w:val="0"/>
                <w:numId w:val="63"/>
              </w:numPr>
              <w:tabs>
                <w:tab w:val="clear" w:pos="720"/>
                <w:tab w:val="num" w:pos="252"/>
                <w:tab w:val="left" w:pos="612"/>
              </w:tabs>
              <w:ind w:left="252" w:hanging="180"/>
              <w:jc w:val="left"/>
              <w:pPrChange w:id="1403" w:author="Evan Katz" w:date="2019-06-17T15:11:00Z">
                <w:pPr>
                  <w:pStyle w:val="Instructions-Bullet-Level1"/>
                  <w:numPr>
                    <w:numId w:val="63"/>
                  </w:numPr>
                  <w:tabs>
                    <w:tab w:val="clear" w:pos="360"/>
                    <w:tab w:val="num" w:pos="252"/>
                    <w:tab w:val="left" w:pos="612"/>
                    <w:tab w:val="num" w:pos="720"/>
                  </w:tabs>
                  <w:ind w:left="252" w:hanging="180"/>
                </w:pPr>
              </w:pPrChange>
            </w:pPr>
            <w:r w:rsidRPr="00247771">
              <w:rPr>
                <w:bCs/>
                <w:color w:val="auto"/>
              </w:rPr>
              <w:t>Does t</w:t>
            </w:r>
            <w:r w:rsidR="001767B8" w:rsidRPr="00247771">
              <w:rPr>
                <w:bCs/>
                <w:color w:val="auto"/>
              </w:rPr>
              <w:t xml:space="preserve">he </w:t>
            </w:r>
            <w:r w:rsidR="00247771" w:rsidRPr="00247771">
              <w:rPr>
                <w:bCs/>
                <w:color w:val="auto"/>
              </w:rPr>
              <w:t>state’s response specify t</w:t>
            </w:r>
            <w:r w:rsidR="00C4404F" w:rsidRPr="00247771">
              <w:rPr>
                <w:bCs/>
                <w:color w:val="auto"/>
              </w:rPr>
              <w:t>he types of restrictive interventions that are permitted, the circumstances under which they are allowed, and the types of restrictive int</w:t>
            </w:r>
            <w:r w:rsidRPr="00247771">
              <w:rPr>
                <w:bCs/>
                <w:color w:val="auto"/>
              </w:rPr>
              <w:t xml:space="preserve">erventions that are not allowed?  </w:t>
            </w:r>
            <w:ins w:id="1404" w:author="Evan Katz" w:date="2019-06-17T16:01:00Z">
              <w:r w:rsidR="00673985">
                <w:rPr>
                  <w:bCs/>
                  <w:color w:val="auto"/>
                </w:rPr>
                <w:br/>
              </w:r>
            </w:ins>
            <w:r w:rsidR="00654AE7" w:rsidRPr="00247771">
              <w:rPr>
                <w:bCs/>
                <w:color w:val="auto"/>
              </w:rPr>
              <w:fldChar w:fldCharType="begin">
                <w:ffData>
                  <w:name w:val="Check98"/>
                  <w:enabled/>
                  <w:calcOnExit w:val="0"/>
                  <w:checkBox>
                    <w:sizeAuto/>
                    <w:default w:val="0"/>
                  </w:checkBox>
                </w:ffData>
              </w:fldChar>
            </w:r>
            <w:r w:rsidRPr="00247771">
              <w:rPr>
                <w:bCs/>
                <w:color w:val="auto"/>
              </w:rPr>
              <w:instrText xml:space="preserve"> FORMCHECKBOX </w:instrText>
            </w:r>
            <w:r w:rsidR="00654AE7" w:rsidRPr="00247771">
              <w:rPr>
                <w:bCs/>
                <w:color w:val="auto"/>
              </w:rPr>
            </w:r>
            <w:r w:rsidR="00654AE7" w:rsidRPr="00247771">
              <w:rPr>
                <w:bCs/>
                <w:color w:val="auto"/>
              </w:rPr>
              <w:fldChar w:fldCharType="separate"/>
            </w:r>
            <w:r w:rsidR="00654AE7" w:rsidRPr="00247771">
              <w:rPr>
                <w:bCs/>
                <w:color w:val="auto"/>
              </w:rPr>
              <w:fldChar w:fldCharType="end"/>
            </w:r>
            <w:r w:rsidR="00673985">
              <w:rPr>
                <w:bCs/>
                <w:color w:val="auto"/>
              </w:rPr>
              <w:t xml:space="preserve"> </w:t>
            </w:r>
            <w:r w:rsidRPr="00247771">
              <w:rPr>
                <w:bCs/>
                <w:color w:val="auto"/>
              </w:rPr>
              <w:t xml:space="preserve">Yes </w:t>
            </w:r>
            <w:r w:rsidR="00673985">
              <w:rPr>
                <w:bCs/>
                <w:color w:val="auto"/>
              </w:rPr>
              <w:t xml:space="preserve"> </w:t>
            </w:r>
            <w:r w:rsidR="00654AE7" w:rsidRPr="00247771">
              <w:rPr>
                <w:bCs/>
                <w:color w:val="auto"/>
              </w:rPr>
              <w:fldChar w:fldCharType="begin">
                <w:ffData>
                  <w:name w:val="Check98"/>
                  <w:enabled/>
                  <w:calcOnExit w:val="0"/>
                  <w:checkBox>
                    <w:sizeAuto/>
                    <w:default w:val="0"/>
                  </w:checkBox>
                </w:ffData>
              </w:fldChar>
            </w:r>
            <w:r w:rsidRPr="00247771">
              <w:rPr>
                <w:bCs/>
                <w:color w:val="auto"/>
              </w:rPr>
              <w:instrText xml:space="preserve"> FORMCHECKBOX </w:instrText>
            </w:r>
            <w:r w:rsidR="00654AE7" w:rsidRPr="00247771">
              <w:rPr>
                <w:bCs/>
                <w:color w:val="auto"/>
              </w:rPr>
            </w:r>
            <w:r w:rsidR="00654AE7" w:rsidRPr="00247771">
              <w:rPr>
                <w:bCs/>
                <w:color w:val="auto"/>
              </w:rPr>
              <w:fldChar w:fldCharType="separate"/>
            </w:r>
            <w:r w:rsidR="00654AE7" w:rsidRPr="00247771">
              <w:rPr>
                <w:bCs/>
                <w:color w:val="auto"/>
              </w:rPr>
              <w:fldChar w:fldCharType="end"/>
            </w:r>
            <w:r w:rsidRPr="00247771">
              <w:rPr>
                <w:bCs/>
                <w:color w:val="auto"/>
              </w:rPr>
              <w:t xml:space="preserve"> No</w:t>
            </w:r>
            <w:ins w:id="1405" w:author="Evan Katz" w:date="2019-06-17T16:49:00Z">
              <w:r w:rsidR="00090AA2">
                <w:rPr>
                  <w:bCs/>
                  <w:color w:val="auto"/>
                </w:rPr>
                <w:br/>
              </w:r>
            </w:ins>
          </w:p>
          <w:p w14:paraId="155D1B6C" w14:textId="77777777" w:rsidR="00C4404F" w:rsidRPr="00000E2F" w:rsidRDefault="009C22FD">
            <w:pPr>
              <w:numPr>
                <w:ilvl w:val="0"/>
                <w:numId w:val="64"/>
              </w:numPr>
              <w:tabs>
                <w:tab w:val="clear" w:pos="720"/>
                <w:tab w:val="num" w:pos="252"/>
              </w:tabs>
              <w:spacing w:line="260" w:lineRule="exact"/>
              <w:ind w:left="252" w:hanging="180"/>
              <w:rPr>
                <w:rFonts w:ascii="Times New Roman" w:hAnsi="Times New Roman"/>
              </w:rPr>
              <w:pPrChange w:id="1406" w:author="Evan Katz" w:date="2019-06-17T15:11:00Z">
                <w:pPr>
                  <w:numPr>
                    <w:numId w:val="64"/>
                  </w:numPr>
                  <w:tabs>
                    <w:tab w:val="num" w:pos="252"/>
                    <w:tab w:val="num" w:pos="720"/>
                  </w:tabs>
                  <w:spacing w:line="260" w:lineRule="exact"/>
                  <w:ind w:left="252" w:hanging="180"/>
                  <w:jc w:val="both"/>
                </w:pPr>
              </w:pPrChange>
            </w:pPr>
            <w:r>
              <w:rPr>
                <w:rFonts w:ascii="Times New Roman" w:hAnsi="Times New Roman"/>
              </w:rPr>
              <w:t>F</w:t>
            </w:r>
            <w:r w:rsidR="00C4404F" w:rsidRPr="00000E2F">
              <w:rPr>
                <w:rFonts w:ascii="Times New Roman" w:hAnsi="Times New Roman"/>
              </w:rPr>
              <w:t xml:space="preserve">or </w:t>
            </w:r>
            <w:r w:rsidR="00C4404F" w:rsidRPr="00247771">
              <w:rPr>
                <w:rFonts w:ascii="Times New Roman" w:hAnsi="Times New Roman"/>
                <w:i/>
                <w:u w:val="single"/>
              </w:rPr>
              <w:t>each type of restrictive intervention</w:t>
            </w:r>
            <w:r w:rsidR="00C4404F">
              <w:rPr>
                <w:rFonts w:ascii="Times New Roman" w:hAnsi="Times New Roman"/>
              </w:rPr>
              <w:t xml:space="preserve"> that is permitted</w:t>
            </w:r>
            <w:r w:rsidR="00C4404F" w:rsidRPr="00000E2F">
              <w:rPr>
                <w:rFonts w:ascii="Times New Roman" w:hAnsi="Times New Roman"/>
              </w:rPr>
              <w:t xml:space="preserve">, </w:t>
            </w:r>
            <w:r>
              <w:rPr>
                <w:rFonts w:ascii="Times New Roman" w:hAnsi="Times New Roman"/>
              </w:rPr>
              <w:t xml:space="preserve">do the state’s </w:t>
            </w:r>
            <w:r w:rsidR="00C4404F">
              <w:rPr>
                <w:rFonts w:ascii="Times New Roman" w:hAnsi="Times New Roman"/>
              </w:rPr>
              <w:t xml:space="preserve">safeguards </w:t>
            </w:r>
            <w:r w:rsidR="00C4404F" w:rsidRPr="00000E2F">
              <w:rPr>
                <w:rFonts w:ascii="Times New Roman" w:hAnsi="Times New Roman"/>
              </w:rPr>
              <w:t>address:</w:t>
            </w:r>
          </w:p>
          <w:p w14:paraId="2FF1B828" w14:textId="4C8E4436" w:rsidR="00C4404F" w:rsidRPr="00000E2F" w:rsidRDefault="00C4404F">
            <w:pPr>
              <w:numPr>
                <w:ilvl w:val="0"/>
                <w:numId w:val="74"/>
              </w:numPr>
              <w:spacing w:line="260" w:lineRule="exact"/>
              <w:rPr>
                <w:rFonts w:ascii="Times New Roman" w:hAnsi="Times New Roman"/>
              </w:rPr>
              <w:pPrChange w:id="1407" w:author="Evan Katz" w:date="2019-06-17T15:11:00Z">
                <w:pPr>
                  <w:numPr>
                    <w:numId w:val="74"/>
                  </w:numPr>
                  <w:tabs>
                    <w:tab w:val="num" w:pos="720"/>
                  </w:tabs>
                  <w:spacing w:line="260" w:lineRule="exact"/>
                  <w:ind w:left="720" w:hanging="360"/>
                  <w:jc w:val="both"/>
                </w:pPr>
              </w:pPrChange>
            </w:pPr>
            <w:r w:rsidRPr="00000E2F">
              <w:rPr>
                <w:rFonts w:ascii="Times New Roman" w:hAnsi="Times New Roman"/>
              </w:rPr>
              <w:t>Fi</w:t>
            </w:r>
            <w:r w:rsidR="009C22FD">
              <w:rPr>
                <w:rFonts w:ascii="Times New Roman" w:hAnsi="Times New Roman"/>
              </w:rPr>
              <w:t xml:space="preserve">rst use of non-aversive methods?  </w:t>
            </w:r>
            <w:ins w:id="1408" w:author="Evan Katz" w:date="2019-06-17T16:01:00Z">
              <w:r w:rsidR="00673985">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009C22F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C22FD" w:rsidRPr="00E96FFD">
              <w:rPr>
                <w:rFonts w:ascii="Times New Roman" w:hAnsi="Times New Roman"/>
              </w:rPr>
              <w:t xml:space="preserve"> </w:t>
            </w:r>
            <w:r w:rsidR="009C22FD" w:rsidRPr="00E96FFD">
              <w:rPr>
                <w:rFonts w:ascii="Times New Roman" w:hAnsi="Times New Roman"/>
                <w:bCs/>
              </w:rPr>
              <w:t xml:space="preserve">Yes </w:t>
            </w:r>
            <w:r w:rsidR="00673985">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9C22F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C22FD" w:rsidRPr="00E96FFD">
              <w:rPr>
                <w:rFonts w:ascii="Times New Roman" w:hAnsi="Times New Roman"/>
              </w:rPr>
              <w:t xml:space="preserve">  </w:t>
            </w:r>
            <w:r w:rsidR="009C22FD" w:rsidRPr="00E96FFD">
              <w:rPr>
                <w:rFonts w:ascii="Times New Roman" w:hAnsi="Times New Roman"/>
                <w:bCs/>
              </w:rPr>
              <w:t>No</w:t>
            </w:r>
            <w:ins w:id="1409" w:author="Evan Katz" w:date="2019-06-17T16:01:00Z">
              <w:r w:rsidR="00673985">
                <w:rPr>
                  <w:rFonts w:ascii="Times New Roman" w:hAnsi="Times New Roman"/>
                  <w:bCs/>
                </w:rPr>
                <w:br/>
              </w:r>
            </w:ins>
          </w:p>
          <w:p w14:paraId="673299AA" w14:textId="77777777" w:rsidR="009209A5" w:rsidRDefault="00C4404F">
            <w:pPr>
              <w:numPr>
                <w:ilvl w:val="0"/>
                <w:numId w:val="74"/>
              </w:numPr>
              <w:spacing w:line="260" w:lineRule="exact"/>
              <w:rPr>
                <w:rFonts w:ascii="Times New Roman" w:hAnsi="Times New Roman"/>
              </w:rPr>
              <w:pPrChange w:id="1410" w:author="Evan Katz" w:date="2019-06-17T15:11:00Z">
                <w:pPr>
                  <w:numPr>
                    <w:numId w:val="74"/>
                  </w:numPr>
                  <w:tabs>
                    <w:tab w:val="num" w:pos="720"/>
                  </w:tabs>
                  <w:spacing w:line="260" w:lineRule="exact"/>
                  <w:ind w:left="720" w:hanging="360"/>
                  <w:jc w:val="both"/>
                </w:pPr>
              </w:pPrChange>
            </w:pPr>
            <w:r w:rsidRPr="00000E2F">
              <w:rPr>
                <w:rFonts w:ascii="Times New Roman" w:hAnsi="Times New Roman"/>
              </w:rPr>
              <w:t>Methods to detect the unauthorized u</w:t>
            </w:r>
            <w:r w:rsidR="009C22FD">
              <w:rPr>
                <w:rFonts w:ascii="Times New Roman" w:hAnsi="Times New Roman"/>
              </w:rPr>
              <w:t xml:space="preserve">se of restrictive interventions?  </w:t>
            </w:r>
          </w:p>
          <w:p w14:paraId="1B3E055F" w14:textId="77426899" w:rsidR="00C4404F" w:rsidRPr="00000E2F" w:rsidRDefault="009209A5">
            <w:pPr>
              <w:spacing w:line="260" w:lineRule="exact"/>
              <w:ind w:left="360"/>
              <w:rPr>
                <w:rFonts w:ascii="Times New Roman" w:hAnsi="Times New Roman"/>
              </w:rPr>
              <w:pPrChange w:id="1411" w:author="Evan Katz" w:date="2019-06-17T15:11:00Z">
                <w:pPr>
                  <w:spacing w:line="260" w:lineRule="exact"/>
                  <w:ind w:left="360"/>
                  <w:jc w:val="both"/>
                </w:pPr>
              </w:pPrChange>
            </w:pP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9C22F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C22FD" w:rsidRPr="00E96FFD">
              <w:rPr>
                <w:rFonts w:ascii="Times New Roman" w:hAnsi="Times New Roman"/>
              </w:rPr>
              <w:t xml:space="preserve"> </w:t>
            </w:r>
            <w:r w:rsidR="009C22FD" w:rsidRPr="00E96FFD">
              <w:rPr>
                <w:rFonts w:ascii="Times New Roman" w:hAnsi="Times New Roman"/>
                <w:bCs/>
              </w:rPr>
              <w:t xml:space="preserve">Yes </w:t>
            </w:r>
            <w:r w:rsidR="00673985">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9C22F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C22FD" w:rsidRPr="00E96FFD">
              <w:rPr>
                <w:rFonts w:ascii="Times New Roman" w:hAnsi="Times New Roman"/>
              </w:rPr>
              <w:t xml:space="preserve">  </w:t>
            </w:r>
            <w:r w:rsidR="009C22FD" w:rsidRPr="00E96FFD">
              <w:rPr>
                <w:rFonts w:ascii="Times New Roman" w:hAnsi="Times New Roman"/>
                <w:bCs/>
              </w:rPr>
              <w:t>No</w:t>
            </w:r>
            <w:ins w:id="1412" w:author="Evan Katz" w:date="2019-06-17T16:01:00Z">
              <w:r w:rsidR="00673985">
                <w:rPr>
                  <w:rFonts w:ascii="Times New Roman" w:hAnsi="Times New Roman"/>
                  <w:bCs/>
                </w:rPr>
                <w:br/>
              </w:r>
            </w:ins>
          </w:p>
          <w:p w14:paraId="3560D598" w14:textId="1800CB24" w:rsidR="00C4404F" w:rsidRPr="00000E2F" w:rsidRDefault="00C4404F">
            <w:pPr>
              <w:numPr>
                <w:ilvl w:val="0"/>
                <w:numId w:val="74"/>
              </w:numPr>
              <w:spacing w:line="260" w:lineRule="exact"/>
              <w:rPr>
                <w:rFonts w:ascii="Times New Roman" w:hAnsi="Times New Roman"/>
              </w:rPr>
              <w:pPrChange w:id="1413" w:author="Evan Katz" w:date="2019-06-17T15:11:00Z">
                <w:pPr>
                  <w:numPr>
                    <w:numId w:val="74"/>
                  </w:numPr>
                  <w:tabs>
                    <w:tab w:val="num" w:pos="720"/>
                  </w:tabs>
                  <w:spacing w:line="260" w:lineRule="exact"/>
                  <w:ind w:left="720" w:hanging="360"/>
                  <w:jc w:val="both"/>
                </w:pPr>
              </w:pPrChange>
            </w:pPr>
            <w:r w:rsidRPr="00000E2F">
              <w:rPr>
                <w:rFonts w:ascii="Times New Roman" w:hAnsi="Times New Roman"/>
              </w:rPr>
              <w:t>Protocols for authorizing the use of restrictive interventions, including treatment planning requirements and re</w:t>
            </w:r>
            <w:r w:rsidR="009C22FD">
              <w:rPr>
                <w:rFonts w:ascii="Times New Roman" w:hAnsi="Times New Roman"/>
              </w:rPr>
              <w:t xml:space="preserve">view/reauthorization procedures?  </w:t>
            </w:r>
            <w:r w:rsidR="00654AE7" w:rsidRPr="00E96FFD">
              <w:rPr>
                <w:rFonts w:ascii="Times New Roman" w:hAnsi="Times New Roman"/>
              </w:rPr>
              <w:fldChar w:fldCharType="begin">
                <w:ffData>
                  <w:name w:val="Check98"/>
                  <w:enabled/>
                  <w:calcOnExit w:val="0"/>
                  <w:checkBox>
                    <w:sizeAuto/>
                    <w:default w:val="0"/>
                  </w:checkBox>
                </w:ffData>
              </w:fldChar>
            </w:r>
            <w:r w:rsidR="009C22F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C22FD" w:rsidRPr="00E96FFD">
              <w:rPr>
                <w:rFonts w:ascii="Times New Roman" w:hAnsi="Times New Roman"/>
              </w:rPr>
              <w:t xml:space="preserve"> </w:t>
            </w:r>
            <w:r w:rsidR="009C22FD" w:rsidRPr="00E96FFD">
              <w:rPr>
                <w:rFonts w:ascii="Times New Roman" w:hAnsi="Times New Roman"/>
                <w:bCs/>
              </w:rPr>
              <w:t>Ye</w:t>
            </w:r>
            <w:r w:rsidR="00673985">
              <w:rPr>
                <w:rFonts w:ascii="Times New Roman" w:hAnsi="Times New Roman"/>
                <w:bCs/>
              </w:rPr>
              <w:t>s</w:t>
            </w:r>
            <w:r w:rsidR="009C22FD" w:rsidRPr="00E96FFD">
              <w:rPr>
                <w:rFonts w:ascii="Times New Roman" w:hAnsi="Times New Roman"/>
                <w:bCs/>
              </w:rPr>
              <w:t xml:space="preserve"> </w:t>
            </w:r>
            <w:r w:rsidR="00673985">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9C22F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C22FD" w:rsidRPr="00E96FFD">
              <w:rPr>
                <w:rFonts w:ascii="Times New Roman" w:hAnsi="Times New Roman"/>
              </w:rPr>
              <w:t xml:space="preserve">  </w:t>
            </w:r>
            <w:r w:rsidR="009C22FD" w:rsidRPr="00E96FFD">
              <w:rPr>
                <w:rFonts w:ascii="Times New Roman" w:hAnsi="Times New Roman"/>
                <w:bCs/>
              </w:rPr>
              <w:t>No</w:t>
            </w:r>
            <w:ins w:id="1414" w:author="Evan Katz" w:date="2019-06-17T16:01:00Z">
              <w:r w:rsidR="00673985">
                <w:rPr>
                  <w:rFonts w:ascii="Times New Roman" w:hAnsi="Times New Roman"/>
                  <w:bCs/>
                </w:rPr>
                <w:br/>
              </w:r>
            </w:ins>
          </w:p>
          <w:p w14:paraId="5EEEF804" w14:textId="77777777" w:rsidR="009209A5" w:rsidRDefault="00C4404F">
            <w:pPr>
              <w:numPr>
                <w:ilvl w:val="0"/>
                <w:numId w:val="74"/>
              </w:numPr>
              <w:spacing w:line="260" w:lineRule="exact"/>
              <w:rPr>
                <w:rFonts w:ascii="Times New Roman" w:hAnsi="Times New Roman"/>
              </w:rPr>
              <w:pPrChange w:id="1415" w:author="Evan Katz" w:date="2019-06-17T15:11:00Z">
                <w:pPr>
                  <w:numPr>
                    <w:numId w:val="74"/>
                  </w:numPr>
                  <w:tabs>
                    <w:tab w:val="num" w:pos="720"/>
                  </w:tabs>
                  <w:spacing w:line="260" w:lineRule="exact"/>
                  <w:ind w:left="720" w:hanging="360"/>
                  <w:jc w:val="both"/>
                </w:pPr>
              </w:pPrChange>
            </w:pPr>
            <w:r w:rsidRPr="00000E2F">
              <w:rPr>
                <w:rFonts w:ascii="Times New Roman" w:hAnsi="Times New Roman"/>
              </w:rPr>
              <w:t xml:space="preserve">Required documentation when </w:t>
            </w:r>
            <w:r>
              <w:rPr>
                <w:rFonts w:ascii="Times New Roman" w:hAnsi="Times New Roman"/>
              </w:rPr>
              <w:t xml:space="preserve">restrictive </w:t>
            </w:r>
            <w:r w:rsidR="009C22FD">
              <w:rPr>
                <w:rFonts w:ascii="Times New Roman" w:hAnsi="Times New Roman"/>
              </w:rPr>
              <w:t xml:space="preserve">interventions are used?  </w:t>
            </w:r>
          </w:p>
          <w:p w14:paraId="6F57D04D" w14:textId="785CC015" w:rsidR="009209A5" w:rsidRPr="002B060C" w:rsidRDefault="009209A5">
            <w:pPr>
              <w:spacing w:line="260" w:lineRule="exact"/>
              <w:ind w:left="360"/>
              <w:rPr>
                <w:rFonts w:ascii="Times New Roman" w:hAnsi="Times New Roman"/>
                <w:bCs/>
              </w:rPr>
              <w:pPrChange w:id="1416" w:author="Evan Katz" w:date="2019-06-17T15:11:00Z">
                <w:pPr>
                  <w:spacing w:line="260" w:lineRule="exact"/>
                  <w:ind w:left="360"/>
                  <w:jc w:val="both"/>
                </w:pPr>
              </w:pPrChange>
            </w:pP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9C22F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C22FD" w:rsidRPr="00E96FFD">
              <w:rPr>
                <w:rFonts w:ascii="Times New Roman" w:hAnsi="Times New Roman"/>
              </w:rPr>
              <w:t xml:space="preserve"> </w:t>
            </w:r>
            <w:r w:rsidR="009C22FD" w:rsidRPr="00E96FFD">
              <w:rPr>
                <w:rFonts w:ascii="Times New Roman" w:hAnsi="Times New Roman"/>
                <w:bCs/>
              </w:rPr>
              <w:t xml:space="preserve">Yes </w:t>
            </w:r>
            <w:r w:rsidR="00673985">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9C22FD"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9C22FD" w:rsidRPr="00E96FFD">
              <w:rPr>
                <w:rFonts w:ascii="Times New Roman" w:hAnsi="Times New Roman"/>
              </w:rPr>
              <w:t xml:space="preserve">  </w:t>
            </w:r>
            <w:r w:rsidR="009C22FD" w:rsidRPr="00E96FFD">
              <w:rPr>
                <w:rFonts w:ascii="Times New Roman" w:hAnsi="Times New Roman"/>
                <w:bCs/>
              </w:rPr>
              <w:t>No</w:t>
            </w:r>
            <w:ins w:id="1417" w:author="Evan Katz" w:date="2019-06-17T16:01:00Z">
              <w:r w:rsidR="00673985">
                <w:rPr>
                  <w:rFonts w:ascii="Times New Roman" w:hAnsi="Times New Roman"/>
                  <w:bCs/>
                </w:rPr>
                <w:br/>
              </w:r>
            </w:ins>
          </w:p>
          <w:p w14:paraId="16DF02BA" w14:textId="6FBB9587" w:rsidR="004B75FD" w:rsidRPr="00111224" w:rsidRDefault="009C22FD">
            <w:pPr>
              <w:numPr>
                <w:ilvl w:val="0"/>
                <w:numId w:val="74"/>
              </w:numPr>
              <w:spacing w:line="260" w:lineRule="exact"/>
              <w:rPr>
                <w:rFonts w:ascii="Times New Roman" w:hAnsi="Times New Roman"/>
                <w:sz w:val="22"/>
                <w:szCs w:val="22"/>
              </w:rPr>
              <w:pPrChange w:id="1418" w:author="Evan Katz" w:date="2019-06-17T15:11:00Z">
                <w:pPr>
                  <w:numPr>
                    <w:numId w:val="74"/>
                  </w:numPr>
                  <w:tabs>
                    <w:tab w:val="num" w:pos="720"/>
                  </w:tabs>
                  <w:spacing w:line="260" w:lineRule="exact"/>
                  <w:ind w:left="720" w:hanging="360"/>
                  <w:jc w:val="both"/>
                </w:pPr>
              </w:pPrChange>
            </w:pPr>
            <w:r>
              <w:rPr>
                <w:rFonts w:ascii="Times New Roman" w:hAnsi="Times New Roman"/>
              </w:rPr>
              <w:t xml:space="preserve">Required education and </w:t>
            </w:r>
            <w:r w:rsidR="00C4404F" w:rsidRPr="00000E2F">
              <w:rPr>
                <w:rFonts w:ascii="Times New Roman" w:hAnsi="Times New Roman"/>
              </w:rPr>
              <w:t>training of p</w:t>
            </w:r>
            <w:r>
              <w:rPr>
                <w:rFonts w:ascii="Times New Roman" w:hAnsi="Times New Roman"/>
              </w:rPr>
              <w:t>ersonnel involved in authorization and administration of restrictive</w:t>
            </w:r>
            <w:r w:rsidR="00C4404F" w:rsidRPr="00000E2F">
              <w:rPr>
                <w:rFonts w:ascii="Times New Roman" w:hAnsi="Times New Roman"/>
              </w:rPr>
              <w:t xml:space="preserve"> interventions</w:t>
            </w:r>
            <w:r w:rsidR="00B42951">
              <w:rPr>
                <w:rFonts w:ascii="Times New Roman" w:hAnsi="Times New Roman"/>
              </w:rPr>
              <w:t xml:space="preserve">?  </w:t>
            </w:r>
            <w:ins w:id="1419" w:author="Evan Katz" w:date="2019-06-17T16:01:00Z">
              <w:r w:rsidR="00673985">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00B429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2951" w:rsidRPr="00E96FFD">
              <w:rPr>
                <w:rFonts w:ascii="Times New Roman" w:hAnsi="Times New Roman"/>
              </w:rPr>
              <w:t xml:space="preserve"> </w:t>
            </w:r>
            <w:r w:rsidR="00B42951" w:rsidRPr="00E96FFD">
              <w:rPr>
                <w:rFonts w:ascii="Times New Roman" w:hAnsi="Times New Roman"/>
                <w:bCs/>
              </w:rPr>
              <w:t xml:space="preserve">Yes </w:t>
            </w:r>
            <w:r w:rsidR="00673985">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B429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2951" w:rsidRPr="00E96FFD">
              <w:rPr>
                <w:rFonts w:ascii="Times New Roman" w:hAnsi="Times New Roman"/>
              </w:rPr>
              <w:t xml:space="preserve"> </w:t>
            </w:r>
            <w:r w:rsidR="00B42951" w:rsidRPr="00E96FFD">
              <w:rPr>
                <w:rFonts w:ascii="Times New Roman" w:hAnsi="Times New Roman"/>
                <w:bCs/>
              </w:rPr>
              <w:t>No</w:t>
            </w:r>
            <w:ins w:id="1420" w:author="Evan Katz" w:date="2019-06-17T16:01:00Z">
              <w:r w:rsidR="00673985">
                <w:rPr>
                  <w:rFonts w:ascii="Times New Roman" w:hAnsi="Times New Roman"/>
                  <w:bCs/>
                </w:rPr>
                <w:br/>
              </w:r>
            </w:ins>
          </w:p>
        </w:tc>
        <w:tc>
          <w:tcPr>
            <w:tcW w:w="3060" w:type="dxa"/>
          </w:tcPr>
          <w:p w14:paraId="04784AA7" w14:textId="77777777" w:rsidR="004B75FD" w:rsidRPr="00C50347" w:rsidRDefault="004B75FD">
            <w:pPr>
              <w:rPr>
                <w:rFonts w:ascii="Times New Roman" w:hAnsi="Times New Roman"/>
                <w:bCs/>
              </w:rPr>
            </w:pPr>
          </w:p>
        </w:tc>
      </w:tr>
      <w:tr w:rsidR="004B75FD" w:rsidRPr="00E96FFD" w14:paraId="7D67E7F9" w14:textId="77777777">
        <w:tc>
          <w:tcPr>
            <w:tcW w:w="2880" w:type="dxa"/>
          </w:tcPr>
          <w:p w14:paraId="1851AACC" w14:textId="157F5402" w:rsidR="004B75FD" w:rsidRDefault="00A35E7F">
            <w:pPr>
              <w:rPr>
                <w:rFonts w:ascii="Times New Roman" w:hAnsi="Times New Roman"/>
                <w:b/>
              </w:rPr>
            </w:pPr>
            <w:r>
              <w:rPr>
                <w:rFonts w:ascii="Times New Roman" w:hAnsi="Times New Roman"/>
                <w:b/>
              </w:rPr>
              <w:t>G-2-</w:t>
            </w:r>
            <w:r w:rsidR="00543303">
              <w:rPr>
                <w:rFonts w:ascii="Times New Roman" w:hAnsi="Times New Roman"/>
                <w:b/>
              </w:rPr>
              <w:t>b</w:t>
            </w:r>
            <w:r>
              <w:rPr>
                <w:rFonts w:ascii="Times New Roman" w:hAnsi="Times New Roman"/>
                <w:b/>
              </w:rPr>
              <w:t>-</w:t>
            </w:r>
            <w:r w:rsidR="00111224">
              <w:rPr>
                <w:rFonts w:ascii="Times New Roman" w:hAnsi="Times New Roman"/>
                <w:b/>
              </w:rPr>
              <w:t>i</w:t>
            </w:r>
            <w:r>
              <w:rPr>
                <w:rFonts w:ascii="Times New Roman" w:hAnsi="Times New Roman"/>
                <w:b/>
              </w:rPr>
              <w:t>i</w:t>
            </w:r>
            <w:r w:rsidR="00B42951">
              <w:rPr>
                <w:rFonts w:ascii="Times New Roman" w:hAnsi="Times New Roman"/>
                <w:b/>
              </w:rPr>
              <w:t xml:space="preserve">: </w:t>
            </w:r>
            <w:r w:rsidR="004B75FD" w:rsidRPr="00E96FFD">
              <w:rPr>
                <w:rFonts w:ascii="Times New Roman" w:hAnsi="Times New Roman"/>
                <w:b/>
              </w:rPr>
              <w:t xml:space="preserve"> </w:t>
            </w:r>
            <w:r w:rsidR="00111224">
              <w:rPr>
                <w:rFonts w:ascii="Times New Roman" w:hAnsi="Times New Roman"/>
                <w:b/>
              </w:rPr>
              <w:t xml:space="preserve">State Oversight Responsibility </w:t>
            </w:r>
          </w:p>
          <w:p w14:paraId="10121659" w14:textId="77777777" w:rsidR="00670A40" w:rsidRDefault="00670A40">
            <w:pPr>
              <w:rPr>
                <w:rFonts w:ascii="Times New Roman" w:hAnsi="Times New Roman"/>
                <w:b/>
              </w:rPr>
            </w:pPr>
          </w:p>
          <w:p w14:paraId="20F01DB0" w14:textId="77777777" w:rsidR="00670A40" w:rsidRPr="00E96FFD" w:rsidRDefault="00670A40">
            <w:pPr>
              <w:rPr>
                <w:rFonts w:ascii="Times New Roman" w:hAnsi="Times New Roman"/>
                <w:b/>
              </w:rPr>
            </w:pPr>
          </w:p>
        </w:tc>
        <w:tc>
          <w:tcPr>
            <w:tcW w:w="8100" w:type="dxa"/>
          </w:tcPr>
          <w:p w14:paraId="36AFBC1C" w14:textId="77777777" w:rsidR="00111224" w:rsidRDefault="00B42951">
            <w:pPr>
              <w:spacing w:line="260" w:lineRule="exact"/>
              <w:rPr>
                <w:rFonts w:ascii="Times New Roman" w:hAnsi="Times New Roman"/>
                <w:bCs/>
              </w:rPr>
              <w:pPrChange w:id="1421" w:author="Evan Katz" w:date="2019-06-17T15:11:00Z">
                <w:pPr>
                  <w:spacing w:line="260" w:lineRule="exact"/>
                  <w:jc w:val="both"/>
                </w:pPr>
              </w:pPrChange>
            </w:pPr>
            <w:r>
              <w:rPr>
                <w:rFonts w:ascii="Times New Roman" w:hAnsi="Times New Roman"/>
                <w:bCs/>
              </w:rPr>
              <w:t>Does the waiver specify:</w:t>
            </w:r>
          </w:p>
          <w:p w14:paraId="0ED0497A" w14:textId="275E8469" w:rsidR="00111224" w:rsidRPr="00E96FFD" w:rsidRDefault="00111224">
            <w:pPr>
              <w:numPr>
                <w:ilvl w:val="0"/>
                <w:numId w:val="65"/>
              </w:numPr>
              <w:tabs>
                <w:tab w:val="clear" w:pos="720"/>
                <w:tab w:val="num" w:pos="252"/>
              </w:tabs>
              <w:spacing w:line="260" w:lineRule="exact"/>
              <w:ind w:left="252" w:hanging="180"/>
              <w:rPr>
                <w:rFonts w:ascii="Times New Roman" w:hAnsi="Times New Roman"/>
                <w:bCs/>
              </w:rPr>
              <w:pPrChange w:id="1422" w:author="Evan Katz" w:date="2019-06-17T15:11:00Z">
                <w:pPr>
                  <w:numPr>
                    <w:numId w:val="65"/>
                  </w:numPr>
                  <w:tabs>
                    <w:tab w:val="num" w:pos="252"/>
                    <w:tab w:val="num" w:pos="720"/>
                  </w:tabs>
                  <w:spacing w:line="260" w:lineRule="exact"/>
                  <w:ind w:left="252" w:hanging="180"/>
                  <w:jc w:val="both"/>
                </w:pPr>
              </w:pPrChange>
            </w:pPr>
            <w:r w:rsidRPr="00E96FFD">
              <w:rPr>
                <w:rFonts w:ascii="Times New Roman" w:hAnsi="Times New Roman"/>
                <w:bCs/>
              </w:rPr>
              <w:t xml:space="preserve">The </w:t>
            </w:r>
            <w:r>
              <w:rPr>
                <w:rFonts w:ascii="Times New Roman" w:hAnsi="Times New Roman"/>
                <w:bCs/>
              </w:rPr>
              <w:t xml:space="preserve">agency (or agencies) </w:t>
            </w:r>
            <w:r w:rsidRPr="00E96FFD">
              <w:rPr>
                <w:rFonts w:ascii="Times New Roman" w:hAnsi="Times New Roman"/>
                <w:bCs/>
              </w:rPr>
              <w:t xml:space="preserve">responsible for overseeing the use of </w:t>
            </w:r>
            <w:r w:rsidR="00B42951">
              <w:rPr>
                <w:rFonts w:ascii="Times New Roman" w:hAnsi="Times New Roman"/>
                <w:bCs/>
              </w:rPr>
              <w:t xml:space="preserve">restrictive procedures and ensuring </w:t>
            </w:r>
            <w:r w:rsidRPr="00E96FFD">
              <w:rPr>
                <w:rFonts w:ascii="Times New Roman" w:hAnsi="Times New Roman"/>
                <w:bCs/>
              </w:rPr>
              <w:t xml:space="preserve">that </w:t>
            </w:r>
            <w:r w:rsidR="00B42951">
              <w:rPr>
                <w:rFonts w:ascii="Times New Roman" w:hAnsi="Times New Roman"/>
                <w:bCs/>
              </w:rPr>
              <w:t xml:space="preserve">the state’s safeguards are followed?  </w:t>
            </w:r>
            <w:r w:rsidR="00B865F2">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B429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2951" w:rsidRPr="00E96FFD">
              <w:rPr>
                <w:rFonts w:ascii="Times New Roman" w:hAnsi="Times New Roman"/>
              </w:rPr>
              <w:t xml:space="preserve"> </w:t>
            </w:r>
            <w:r w:rsidR="00B42951" w:rsidRPr="00E96FFD">
              <w:rPr>
                <w:rFonts w:ascii="Times New Roman" w:hAnsi="Times New Roman"/>
                <w:bCs/>
              </w:rPr>
              <w:t>Yes</w:t>
            </w:r>
            <w:r w:rsidR="00673985">
              <w:rPr>
                <w:rFonts w:ascii="Times New Roman" w:hAnsi="Times New Roman"/>
                <w:bCs/>
              </w:rPr>
              <w:t xml:space="preserve"> </w:t>
            </w:r>
            <w:r w:rsidR="00B42951"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B429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2951" w:rsidRPr="00E96FFD">
              <w:rPr>
                <w:rFonts w:ascii="Times New Roman" w:hAnsi="Times New Roman"/>
              </w:rPr>
              <w:t xml:space="preserve">  </w:t>
            </w:r>
            <w:r w:rsidR="00B42951" w:rsidRPr="00E96FFD">
              <w:rPr>
                <w:rFonts w:ascii="Times New Roman" w:hAnsi="Times New Roman"/>
                <w:bCs/>
              </w:rPr>
              <w:t>No</w:t>
            </w:r>
            <w:ins w:id="1423" w:author="Evan Katz" w:date="2019-06-17T16:02:00Z">
              <w:r w:rsidR="00673985">
                <w:rPr>
                  <w:rFonts w:ascii="Times New Roman" w:hAnsi="Times New Roman"/>
                  <w:bCs/>
                </w:rPr>
                <w:br/>
              </w:r>
            </w:ins>
          </w:p>
          <w:p w14:paraId="7EFA45E3" w14:textId="3F1380D7" w:rsidR="00673985" w:rsidRDefault="00111224" w:rsidP="00366E45">
            <w:pPr>
              <w:numPr>
                <w:ilvl w:val="0"/>
                <w:numId w:val="65"/>
              </w:numPr>
              <w:tabs>
                <w:tab w:val="clear" w:pos="720"/>
                <w:tab w:val="num" w:pos="252"/>
              </w:tabs>
              <w:spacing w:line="260" w:lineRule="exact"/>
              <w:ind w:left="252" w:hanging="180"/>
              <w:rPr>
                <w:rFonts w:ascii="Times New Roman" w:hAnsi="Times New Roman"/>
                <w:bCs/>
              </w:rPr>
            </w:pPr>
            <w:r w:rsidRPr="00FF28AB">
              <w:rPr>
                <w:rFonts w:ascii="Times New Roman" w:hAnsi="Times New Roman"/>
                <w:bCs/>
              </w:rPr>
              <w:t xml:space="preserve">When oversight is not performed by the </w:t>
            </w:r>
            <w:r>
              <w:rPr>
                <w:rFonts w:ascii="Times New Roman" w:hAnsi="Times New Roman"/>
                <w:bCs/>
              </w:rPr>
              <w:t xml:space="preserve">Medicaid agency or the </w:t>
            </w:r>
            <w:r w:rsidRPr="00FF28AB">
              <w:rPr>
                <w:rFonts w:ascii="Times New Roman" w:hAnsi="Times New Roman"/>
                <w:bCs/>
              </w:rPr>
              <w:t>operating agency</w:t>
            </w:r>
            <w:r>
              <w:rPr>
                <w:rFonts w:ascii="Times New Roman" w:hAnsi="Times New Roman"/>
                <w:bCs/>
              </w:rPr>
              <w:t xml:space="preserve"> (if applicable)</w:t>
            </w:r>
            <w:r w:rsidRPr="00FF28AB">
              <w:rPr>
                <w:rFonts w:ascii="Times New Roman" w:hAnsi="Times New Roman"/>
                <w:bCs/>
              </w:rPr>
              <w:t xml:space="preserve">, the </w:t>
            </w:r>
            <w:r w:rsidR="00B42951">
              <w:rPr>
                <w:rFonts w:ascii="Times New Roman" w:hAnsi="Times New Roman"/>
                <w:bCs/>
              </w:rPr>
              <w:t xml:space="preserve">process for the oversight agency to communicate information and findings to the Medicaid agency and/or operating agency?  </w:t>
            </w:r>
            <w:r w:rsidR="00B865F2">
              <w:rPr>
                <w:rFonts w:ascii="Times New Roman" w:hAnsi="Times New Roman"/>
                <w:bCs/>
              </w:rPr>
              <w:t xml:space="preserve">      </w:t>
            </w:r>
            <w:r w:rsidR="00673985" w:rsidRPr="00E96FFD">
              <w:rPr>
                <w:rFonts w:ascii="Times New Roman" w:hAnsi="Times New Roman"/>
              </w:rPr>
              <w:fldChar w:fldCharType="begin">
                <w:ffData>
                  <w:name w:val="Check98"/>
                  <w:enabled/>
                  <w:calcOnExit w:val="0"/>
                  <w:checkBox>
                    <w:sizeAuto/>
                    <w:default w:val="0"/>
                  </w:checkBox>
                </w:ffData>
              </w:fldChar>
            </w:r>
            <w:r w:rsidR="00673985" w:rsidRPr="00E96FFD">
              <w:rPr>
                <w:rFonts w:ascii="Times New Roman" w:hAnsi="Times New Roman"/>
              </w:rPr>
              <w:instrText xml:space="preserve"> FORMCHECKBOX </w:instrText>
            </w:r>
            <w:r w:rsidR="00673985" w:rsidRPr="00E96FFD">
              <w:rPr>
                <w:rFonts w:ascii="Times New Roman" w:hAnsi="Times New Roman"/>
              </w:rPr>
            </w:r>
            <w:r w:rsidR="00673985" w:rsidRPr="00E96FFD">
              <w:rPr>
                <w:rFonts w:ascii="Times New Roman" w:hAnsi="Times New Roman"/>
              </w:rPr>
              <w:fldChar w:fldCharType="separate"/>
            </w:r>
            <w:r w:rsidR="00673985" w:rsidRPr="00E96FFD">
              <w:rPr>
                <w:rFonts w:ascii="Times New Roman" w:hAnsi="Times New Roman"/>
              </w:rPr>
              <w:fldChar w:fldCharType="end"/>
            </w:r>
            <w:r w:rsidR="00673985" w:rsidRPr="00E96FFD">
              <w:rPr>
                <w:rFonts w:ascii="Times New Roman" w:hAnsi="Times New Roman"/>
              </w:rPr>
              <w:t xml:space="preserve"> </w:t>
            </w:r>
            <w:r w:rsidR="00673985" w:rsidRPr="00E96FFD">
              <w:rPr>
                <w:rFonts w:ascii="Times New Roman" w:hAnsi="Times New Roman"/>
                <w:bCs/>
              </w:rPr>
              <w:t>Yes</w:t>
            </w:r>
            <w:r w:rsidR="00673985">
              <w:rPr>
                <w:rFonts w:ascii="Times New Roman" w:hAnsi="Times New Roman"/>
                <w:bCs/>
              </w:rPr>
              <w:t xml:space="preserve"> </w:t>
            </w:r>
            <w:r w:rsidR="00673985" w:rsidRPr="00E96FFD">
              <w:rPr>
                <w:rFonts w:ascii="Times New Roman" w:hAnsi="Times New Roman"/>
                <w:bCs/>
              </w:rPr>
              <w:t xml:space="preserve"> </w:t>
            </w:r>
            <w:r w:rsidR="00673985" w:rsidRPr="00E96FFD">
              <w:rPr>
                <w:rFonts w:ascii="Times New Roman" w:hAnsi="Times New Roman"/>
              </w:rPr>
              <w:fldChar w:fldCharType="begin">
                <w:ffData>
                  <w:name w:val="Check98"/>
                  <w:enabled/>
                  <w:calcOnExit w:val="0"/>
                  <w:checkBox>
                    <w:sizeAuto/>
                    <w:default w:val="0"/>
                  </w:checkBox>
                </w:ffData>
              </w:fldChar>
            </w:r>
            <w:r w:rsidR="00673985" w:rsidRPr="00E96FFD">
              <w:rPr>
                <w:rFonts w:ascii="Times New Roman" w:hAnsi="Times New Roman"/>
              </w:rPr>
              <w:instrText xml:space="preserve"> FORMCHECKBOX </w:instrText>
            </w:r>
            <w:r w:rsidR="00673985" w:rsidRPr="00E96FFD">
              <w:rPr>
                <w:rFonts w:ascii="Times New Roman" w:hAnsi="Times New Roman"/>
              </w:rPr>
            </w:r>
            <w:r w:rsidR="00673985" w:rsidRPr="00E96FFD">
              <w:rPr>
                <w:rFonts w:ascii="Times New Roman" w:hAnsi="Times New Roman"/>
              </w:rPr>
              <w:fldChar w:fldCharType="separate"/>
            </w:r>
            <w:r w:rsidR="00673985" w:rsidRPr="00E96FFD">
              <w:rPr>
                <w:rFonts w:ascii="Times New Roman" w:hAnsi="Times New Roman"/>
              </w:rPr>
              <w:fldChar w:fldCharType="end"/>
            </w:r>
            <w:r w:rsidR="00673985" w:rsidRPr="00E96FFD">
              <w:rPr>
                <w:rFonts w:ascii="Times New Roman" w:hAnsi="Times New Roman"/>
              </w:rPr>
              <w:t xml:space="preserve">  </w:t>
            </w:r>
            <w:r w:rsidR="00673985" w:rsidRPr="00E96FFD">
              <w:rPr>
                <w:rFonts w:ascii="Times New Roman" w:hAnsi="Times New Roman"/>
                <w:bCs/>
              </w:rPr>
              <w:t>No</w:t>
            </w:r>
            <w:r w:rsidR="00673985" w:rsidRPr="00E96FFD" w:rsidDel="00673985">
              <w:rPr>
                <w:rFonts w:ascii="Times New Roman" w:hAnsi="Times New Roman"/>
              </w:rPr>
              <w:t xml:space="preserve"> </w:t>
            </w:r>
            <w:r w:rsidR="00673985">
              <w:rPr>
                <w:rFonts w:ascii="Times New Roman" w:hAnsi="Times New Roman"/>
              </w:rPr>
              <w:br/>
            </w:r>
          </w:p>
          <w:p w14:paraId="70449F70" w14:textId="3672297E" w:rsidR="00111224" w:rsidRDefault="00111224">
            <w:pPr>
              <w:numPr>
                <w:ilvl w:val="0"/>
                <w:numId w:val="65"/>
              </w:numPr>
              <w:tabs>
                <w:tab w:val="clear" w:pos="720"/>
                <w:tab w:val="num" w:pos="252"/>
              </w:tabs>
              <w:spacing w:line="260" w:lineRule="exact"/>
              <w:ind w:left="252" w:hanging="180"/>
              <w:rPr>
                <w:rFonts w:ascii="Times New Roman" w:hAnsi="Times New Roman"/>
                <w:bCs/>
              </w:rPr>
              <w:pPrChange w:id="1424" w:author="Evan Katz" w:date="2019-06-17T15:11:00Z">
                <w:pPr>
                  <w:numPr>
                    <w:numId w:val="65"/>
                  </w:numPr>
                  <w:tabs>
                    <w:tab w:val="num" w:pos="252"/>
                    <w:tab w:val="num" w:pos="720"/>
                  </w:tabs>
                  <w:spacing w:line="260" w:lineRule="exact"/>
                  <w:ind w:left="252" w:hanging="180"/>
                  <w:jc w:val="both"/>
                </w:pPr>
              </w:pPrChange>
            </w:pPr>
            <w:r>
              <w:rPr>
                <w:rFonts w:ascii="Times New Roman" w:hAnsi="Times New Roman"/>
                <w:bCs/>
              </w:rPr>
              <w:t xml:space="preserve">Methods </w:t>
            </w:r>
            <w:r w:rsidRPr="00FF28AB">
              <w:rPr>
                <w:rFonts w:ascii="Times New Roman" w:hAnsi="Times New Roman"/>
                <w:bCs/>
              </w:rPr>
              <w:t xml:space="preserve">for </w:t>
            </w:r>
            <w:r w:rsidR="00B42951">
              <w:rPr>
                <w:rFonts w:ascii="Times New Roman" w:hAnsi="Times New Roman"/>
                <w:bCs/>
              </w:rPr>
              <w:t xml:space="preserve">detecting unauthorized use, </w:t>
            </w:r>
            <w:r w:rsidRPr="00FF28AB">
              <w:rPr>
                <w:rFonts w:ascii="Times New Roman" w:hAnsi="Times New Roman"/>
                <w:bCs/>
              </w:rPr>
              <w:t xml:space="preserve">over use or </w:t>
            </w:r>
            <w:r w:rsidR="00B42951">
              <w:rPr>
                <w:rFonts w:ascii="Times New Roman" w:hAnsi="Times New Roman"/>
                <w:bCs/>
              </w:rPr>
              <w:t>inappropriate/</w:t>
            </w:r>
            <w:r w:rsidRPr="00FF28AB">
              <w:rPr>
                <w:rFonts w:ascii="Times New Roman" w:hAnsi="Times New Roman"/>
                <w:bCs/>
              </w:rPr>
              <w:t>ineffective use</w:t>
            </w:r>
            <w:r>
              <w:rPr>
                <w:rFonts w:ascii="Times New Roman" w:hAnsi="Times New Roman"/>
                <w:bCs/>
              </w:rPr>
              <w:t xml:space="preserve"> </w:t>
            </w:r>
            <w:r w:rsidR="00B42951">
              <w:rPr>
                <w:rFonts w:ascii="Times New Roman" w:hAnsi="Times New Roman"/>
                <w:bCs/>
              </w:rPr>
              <w:t xml:space="preserve">of restrictive procedures </w:t>
            </w:r>
            <w:r>
              <w:rPr>
                <w:rFonts w:ascii="Times New Roman" w:hAnsi="Times New Roman"/>
                <w:bCs/>
              </w:rPr>
              <w:t xml:space="preserve">and ensuring that </w:t>
            </w:r>
            <w:r w:rsidR="00B42951">
              <w:rPr>
                <w:rFonts w:ascii="Times New Roman" w:hAnsi="Times New Roman"/>
                <w:bCs/>
              </w:rPr>
              <w:t xml:space="preserve">all applicable state requirements are followed?  </w:t>
            </w:r>
            <w:ins w:id="1425" w:author="Evan Katz" w:date="2019-06-17T16:02:00Z">
              <w:r w:rsidR="00673985">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00B429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2951" w:rsidRPr="00E96FFD">
              <w:rPr>
                <w:rFonts w:ascii="Times New Roman" w:hAnsi="Times New Roman"/>
              </w:rPr>
              <w:t xml:space="preserve"> </w:t>
            </w:r>
            <w:r w:rsidR="00B42951" w:rsidRPr="00E96FFD">
              <w:rPr>
                <w:rFonts w:ascii="Times New Roman" w:hAnsi="Times New Roman"/>
                <w:bCs/>
              </w:rPr>
              <w:t>Yes</w:t>
            </w:r>
            <w:r w:rsidR="00673985">
              <w:rPr>
                <w:rFonts w:ascii="Times New Roman" w:hAnsi="Times New Roman"/>
                <w:bCs/>
              </w:rPr>
              <w:t xml:space="preserve"> </w:t>
            </w:r>
            <w:r w:rsidR="00B42951"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B429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2951" w:rsidRPr="00E96FFD">
              <w:rPr>
                <w:rFonts w:ascii="Times New Roman" w:hAnsi="Times New Roman"/>
              </w:rPr>
              <w:t xml:space="preserve">  </w:t>
            </w:r>
            <w:r w:rsidR="00B42951" w:rsidRPr="00E96FFD">
              <w:rPr>
                <w:rFonts w:ascii="Times New Roman" w:hAnsi="Times New Roman"/>
                <w:bCs/>
              </w:rPr>
              <w:t>No</w:t>
            </w:r>
            <w:ins w:id="1426" w:author="Evan Katz" w:date="2019-06-17T16:02:00Z">
              <w:r w:rsidR="00673985">
                <w:rPr>
                  <w:rFonts w:ascii="Times New Roman" w:hAnsi="Times New Roman"/>
                  <w:bCs/>
                </w:rPr>
                <w:br/>
              </w:r>
            </w:ins>
            <w:ins w:id="1427" w:author="Evan Katz" w:date="2019-06-17T16:03:00Z">
              <w:r w:rsidR="00673985">
                <w:rPr>
                  <w:rFonts w:ascii="Times New Roman" w:hAnsi="Times New Roman"/>
                  <w:bCs/>
                </w:rPr>
                <w:br/>
              </w:r>
              <w:r w:rsidR="00673985">
                <w:rPr>
                  <w:rFonts w:ascii="Times New Roman" w:hAnsi="Times New Roman"/>
                  <w:bCs/>
                </w:rPr>
                <w:br/>
              </w:r>
            </w:ins>
          </w:p>
          <w:p w14:paraId="13A58453" w14:textId="29403229" w:rsidR="00111224" w:rsidRDefault="00111224">
            <w:pPr>
              <w:numPr>
                <w:ilvl w:val="0"/>
                <w:numId w:val="65"/>
              </w:numPr>
              <w:tabs>
                <w:tab w:val="clear" w:pos="720"/>
                <w:tab w:val="num" w:pos="252"/>
              </w:tabs>
              <w:spacing w:line="260" w:lineRule="exact"/>
              <w:ind w:left="252" w:hanging="180"/>
              <w:rPr>
                <w:rFonts w:ascii="Times New Roman" w:hAnsi="Times New Roman"/>
                <w:bCs/>
              </w:rPr>
              <w:pPrChange w:id="1428" w:author="Evan Katz" w:date="2019-06-17T15:11:00Z">
                <w:pPr>
                  <w:numPr>
                    <w:numId w:val="65"/>
                  </w:numPr>
                  <w:tabs>
                    <w:tab w:val="num" w:pos="252"/>
                    <w:tab w:val="num" w:pos="720"/>
                  </w:tabs>
                  <w:spacing w:line="260" w:lineRule="exact"/>
                  <w:ind w:left="252" w:hanging="180"/>
                  <w:jc w:val="both"/>
                </w:pPr>
              </w:pPrChange>
            </w:pPr>
            <w:r>
              <w:rPr>
                <w:rFonts w:ascii="Times New Roman" w:hAnsi="Times New Roman"/>
                <w:bCs/>
              </w:rPr>
              <w:t xml:space="preserve">How data are </w:t>
            </w:r>
            <w:r w:rsidR="00B42951">
              <w:rPr>
                <w:rFonts w:ascii="Times New Roman" w:hAnsi="Times New Roman"/>
                <w:bCs/>
              </w:rPr>
              <w:t xml:space="preserve">analyzed to identify trends and patterns and support improvement strategies?  </w:t>
            </w:r>
            <w:ins w:id="1429" w:author="Evan Katz" w:date="2019-06-17T16:02:00Z">
              <w:r w:rsidR="00673985">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00B429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2951" w:rsidRPr="00E96FFD">
              <w:rPr>
                <w:rFonts w:ascii="Times New Roman" w:hAnsi="Times New Roman"/>
              </w:rPr>
              <w:t xml:space="preserve">  </w:t>
            </w:r>
            <w:r w:rsidR="00B42951"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00B4295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B42951" w:rsidRPr="00E96FFD">
              <w:rPr>
                <w:rFonts w:ascii="Times New Roman" w:hAnsi="Times New Roman"/>
              </w:rPr>
              <w:t xml:space="preserve">  </w:t>
            </w:r>
            <w:r w:rsidR="00B42951" w:rsidRPr="00E96FFD">
              <w:rPr>
                <w:rFonts w:ascii="Times New Roman" w:hAnsi="Times New Roman"/>
                <w:bCs/>
              </w:rPr>
              <w:t>No</w:t>
            </w:r>
            <w:ins w:id="1430" w:author="Evan Katz" w:date="2019-06-17T16:03:00Z">
              <w:r w:rsidR="00673985">
                <w:rPr>
                  <w:rFonts w:ascii="Times New Roman" w:hAnsi="Times New Roman"/>
                  <w:bCs/>
                </w:rPr>
                <w:br/>
              </w:r>
            </w:ins>
          </w:p>
          <w:p w14:paraId="4FD228B6" w14:textId="791FF1D9" w:rsidR="00B42951" w:rsidRDefault="00B42951">
            <w:pPr>
              <w:numPr>
                <w:ilvl w:val="0"/>
                <w:numId w:val="65"/>
              </w:numPr>
              <w:tabs>
                <w:tab w:val="clear" w:pos="720"/>
                <w:tab w:val="num" w:pos="252"/>
              </w:tabs>
              <w:spacing w:line="260" w:lineRule="exact"/>
              <w:ind w:left="252" w:hanging="180"/>
              <w:rPr>
                <w:rFonts w:ascii="Times New Roman" w:hAnsi="Times New Roman"/>
                <w:bCs/>
              </w:rPr>
              <w:pPrChange w:id="1431" w:author="Evan Katz" w:date="2019-06-17T15:11:00Z">
                <w:pPr>
                  <w:numPr>
                    <w:numId w:val="65"/>
                  </w:numPr>
                  <w:tabs>
                    <w:tab w:val="num" w:pos="252"/>
                    <w:tab w:val="num" w:pos="720"/>
                  </w:tabs>
                  <w:spacing w:line="260" w:lineRule="exact"/>
                  <w:ind w:left="252" w:hanging="180"/>
                  <w:jc w:val="both"/>
                </w:pPr>
              </w:pPrChange>
            </w:pPr>
            <w:r>
              <w:rPr>
                <w:rFonts w:ascii="Times New Roman" w:hAnsi="Times New Roman"/>
                <w:bCs/>
              </w:rPr>
              <w:t>The methods for overseeing the operation of the incident management system including how data are collected, compiled, and used to prevent re-occurrence?</w:t>
            </w:r>
            <w:r w:rsidR="004A2DE1">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4A2DE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A2DE1" w:rsidRPr="00E96FFD">
              <w:rPr>
                <w:rFonts w:ascii="Times New Roman" w:hAnsi="Times New Roman"/>
              </w:rPr>
              <w:t xml:space="preserve"> </w:t>
            </w:r>
            <w:r w:rsidR="004A2DE1" w:rsidRPr="00E96FFD">
              <w:rPr>
                <w:rFonts w:ascii="Times New Roman" w:hAnsi="Times New Roman"/>
                <w:bCs/>
              </w:rPr>
              <w:t xml:space="preserve">Yes </w:t>
            </w:r>
            <w:r w:rsidR="00673985">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004A2DE1"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004A2DE1" w:rsidRPr="00E96FFD">
              <w:rPr>
                <w:rFonts w:ascii="Times New Roman" w:hAnsi="Times New Roman"/>
              </w:rPr>
              <w:t xml:space="preserve">  </w:t>
            </w:r>
            <w:r w:rsidR="004A2DE1" w:rsidRPr="00E96FFD">
              <w:rPr>
                <w:rFonts w:ascii="Times New Roman" w:hAnsi="Times New Roman"/>
                <w:bCs/>
              </w:rPr>
              <w:t>No</w:t>
            </w:r>
            <w:ins w:id="1432" w:author="Evan Katz" w:date="2019-06-17T16:03:00Z">
              <w:r w:rsidR="00673985">
                <w:rPr>
                  <w:rFonts w:ascii="Times New Roman" w:hAnsi="Times New Roman"/>
                  <w:bCs/>
                </w:rPr>
                <w:br/>
              </w:r>
            </w:ins>
          </w:p>
          <w:p w14:paraId="4C70AFAC" w14:textId="16EAD4F3" w:rsidR="004B75FD" w:rsidRPr="000F0B26" w:rsidRDefault="004A2DE1">
            <w:pPr>
              <w:numPr>
                <w:ilvl w:val="0"/>
                <w:numId w:val="65"/>
              </w:numPr>
              <w:tabs>
                <w:tab w:val="clear" w:pos="720"/>
                <w:tab w:val="num" w:pos="252"/>
              </w:tabs>
              <w:spacing w:line="260" w:lineRule="exact"/>
              <w:ind w:left="252" w:hanging="180"/>
              <w:rPr>
                <w:rFonts w:ascii="Times New Roman" w:hAnsi="Times New Roman"/>
                <w:bCs/>
              </w:rPr>
              <w:pPrChange w:id="1433" w:author="Evan Katz" w:date="2019-06-17T15:11:00Z">
                <w:pPr>
                  <w:numPr>
                    <w:numId w:val="65"/>
                  </w:numPr>
                  <w:tabs>
                    <w:tab w:val="num" w:pos="252"/>
                    <w:tab w:val="num" w:pos="720"/>
                  </w:tabs>
                  <w:spacing w:line="260" w:lineRule="exact"/>
                  <w:ind w:left="252" w:hanging="180"/>
                  <w:jc w:val="both"/>
                </w:pPr>
              </w:pPrChange>
            </w:pPr>
            <w:r>
              <w:rPr>
                <w:rFonts w:ascii="Times New Roman" w:hAnsi="Times New Roman"/>
                <w:bCs/>
              </w:rPr>
              <w:t xml:space="preserve">The frequency of oversight activities?  </w:t>
            </w:r>
            <w:ins w:id="1434" w:author="Evan Katz" w:date="2019-06-17T16:03:00Z">
              <w:r w:rsidR="00673985">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673985">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435" w:author="Evan Katz" w:date="2019-06-17T16:03:00Z">
              <w:r w:rsidR="00673985">
                <w:rPr>
                  <w:rFonts w:ascii="Times New Roman" w:hAnsi="Times New Roman"/>
                  <w:bCs/>
                </w:rPr>
                <w:br/>
              </w:r>
            </w:ins>
          </w:p>
        </w:tc>
        <w:tc>
          <w:tcPr>
            <w:tcW w:w="3060" w:type="dxa"/>
          </w:tcPr>
          <w:p w14:paraId="1A10465C" w14:textId="77777777" w:rsidR="004B75FD" w:rsidRPr="00C50347" w:rsidRDefault="004B75FD">
            <w:pPr>
              <w:rPr>
                <w:rFonts w:ascii="Times New Roman" w:hAnsi="Times New Roman"/>
                <w:bCs/>
              </w:rPr>
            </w:pPr>
          </w:p>
        </w:tc>
      </w:tr>
      <w:tr w:rsidR="00E4146D" w:rsidRPr="00E96FFD" w14:paraId="51C16A3E" w14:textId="77777777">
        <w:tc>
          <w:tcPr>
            <w:tcW w:w="2880" w:type="dxa"/>
          </w:tcPr>
          <w:p w14:paraId="163B3046" w14:textId="77777777" w:rsidR="00E4146D" w:rsidRDefault="00E4146D">
            <w:pPr>
              <w:rPr>
                <w:rFonts w:ascii="Times New Roman" w:hAnsi="Times New Roman"/>
                <w:b/>
              </w:rPr>
            </w:pPr>
            <w:r>
              <w:rPr>
                <w:rFonts w:ascii="Times New Roman" w:hAnsi="Times New Roman"/>
                <w:b/>
              </w:rPr>
              <w:t>G-2-c:  Applicability</w:t>
            </w:r>
          </w:p>
          <w:p w14:paraId="77B7A7CC" w14:textId="77777777" w:rsidR="00E4146D" w:rsidRDefault="00E4146D">
            <w:pPr>
              <w:rPr>
                <w:rFonts w:ascii="Times New Roman" w:hAnsi="Times New Roman"/>
                <w:b/>
              </w:rPr>
            </w:pPr>
          </w:p>
          <w:p w14:paraId="5BAD2A0E" w14:textId="77777777" w:rsidR="00E4146D" w:rsidRPr="002B7F3D" w:rsidRDefault="00E4146D">
            <w:pPr>
              <w:rPr>
                <w:rFonts w:ascii="Times New Roman" w:hAnsi="Times New Roman"/>
                <w:i/>
              </w:rPr>
            </w:pPr>
          </w:p>
        </w:tc>
        <w:tc>
          <w:tcPr>
            <w:tcW w:w="8100" w:type="dxa"/>
          </w:tcPr>
          <w:p w14:paraId="1D333920" w14:textId="77777777" w:rsidR="00E4146D" w:rsidRPr="00090AA2" w:rsidRDefault="00E4146D" w:rsidP="003438BE">
            <w:pPr>
              <w:pStyle w:val="ListParagraph"/>
              <w:numPr>
                <w:ilvl w:val="0"/>
                <w:numId w:val="64"/>
              </w:numPr>
              <w:spacing w:line="260" w:lineRule="exact"/>
              <w:rPr>
                <w:rFonts w:ascii="Times New Roman" w:hAnsi="Times New Roman"/>
                <w:rPrChange w:id="1436" w:author="Evan Katz" w:date="2019-06-17T16:49:00Z">
                  <w:rPr/>
                </w:rPrChange>
              </w:rPr>
            </w:pPr>
            <w:r w:rsidRPr="00090AA2">
              <w:rPr>
                <w:rFonts w:ascii="Times New Roman" w:hAnsi="Times New Roman"/>
                <w:rPrChange w:id="1437" w:author="Evan Katz" w:date="2019-06-17T16:49:00Z">
                  <w:rPr/>
                </w:rPrChange>
              </w:rPr>
              <w:t xml:space="preserve">Is the state’s response consistent with the remainder of the waiver application?  </w:t>
            </w:r>
          </w:p>
          <w:p w14:paraId="51233287" w14:textId="0B0A006F" w:rsidR="00E4146D" w:rsidRPr="00090AA2" w:rsidRDefault="00654AE7">
            <w:pPr>
              <w:pStyle w:val="ListParagraph"/>
              <w:spacing w:line="260" w:lineRule="exact"/>
              <w:rPr>
                <w:rFonts w:ascii="Times New Roman" w:hAnsi="Times New Roman"/>
                <w:bCs/>
                <w:rPrChange w:id="1438" w:author="Evan Katz" w:date="2019-06-17T16:49:00Z">
                  <w:rPr>
                    <w:bCs/>
                  </w:rPr>
                </w:rPrChange>
              </w:rPr>
              <w:pPrChange w:id="1439" w:author="Evan Katz" w:date="2019-06-17T16:49:00Z">
                <w:pPr>
                  <w:spacing w:line="260" w:lineRule="exact"/>
                  <w:jc w:val="both"/>
                </w:pPr>
              </w:pPrChange>
            </w:pPr>
            <w:r w:rsidRPr="00090AA2">
              <w:rPr>
                <w:rFonts w:ascii="Times New Roman" w:hAnsi="Times New Roman"/>
                <w:rPrChange w:id="1440" w:author="Evan Katz" w:date="2019-06-17T16:49:00Z">
                  <w:rPr/>
                </w:rPrChange>
              </w:rPr>
              <w:fldChar w:fldCharType="begin">
                <w:ffData>
                  <w:name w:val="Check98"/>
                  <w:enabled/>
                  <w:calcOnExit w:val="0"/>
                  <w:checkBox>
                    <w:sizeAuto/>
                    <w:default w:val="0"/>
                  </w:checkBox>
                </w:ffData>
              </w:fldChar>
            </w:r>
            <w:r w:rsidR="00E4146D" w:rsidRPr="00090AA2">
              <w:rPr>
                <w:rFonts w:ascii="Times New Roman" w:hAnsi="Times New Roman"/>
                <w:rPrChange w:id="1441" w:author="Evan Katz" w:date="2019-06-17T16:49:00Z">
                  <w:rPr/>
                </w:rPrChange>
              </w:rPr>
              <w:instrText xml:space="preserve"> FORMCHECKBOX </w:instrText>
            </w:r>
            <w:r w:rsidRPr="00090AA2">
              <w:rPr>
                <w:rFonts w:ascii="Times New Roman" w:hAnsi="Times New Roman"/>
              </w:rPr>
            </w:r>
            <w:r w:rsidRPr="00090AA2">
              <w:rPr>
                <w:rFonts w:ascii="Times New Roman" w:hAnsi="Times New Roman"/>
              </w:rPr>
              <w:fldChar w:fldCharType="separate"/>
            </w:r>
            <w:r w:rsidRPr="00090AA2">
              <w:rPr>
                <w:rFonts w:ascii="Times New Roman" w:hAnsi="Times New Roman"/>
                <w:rPrChange w:id="1442" w:author="Evan Katz" w:date="2019-06-17T16:49:00Z">
                  <w:rPr/>
                </w:rPrChange>
              </w:rPr>
              <w:fldChar w:fldCharType="end"/>
            </w:r>
            <w:r w:rsidR="00E4146D" w:rsidRPr="00090AA2">
              <w:rPr>
                <w:rFonts w:ascii="Times New Roman" w:hAnsi="Times New Roman"/>
                <w:rPrChange w:id="1443" w:author="Evan Katz" w:date="2019-06-17T16:49:00Z">
                  <w:rPr/>
                </w:rPrChange>
              </w:rPr>
              <w:t xml:space="preserve"> </w:t>
            </w:r>
            <w:r w:rsidR="00E4146D" w:rsidRPr="00090AA2">
              <w:rPr>
                <w:rFonts w:ascii="Times New Roman" w:hAnsi="Times New Roman"/>
                <w:bCs/>
                <w:rPrChange w:id="1444" w:author="Evan Katz" w:date="2019-06-17T16:49:00Z">
                  <w:rPr>
                    <w:bCs/>
                  </w:rPr>
                </w:rPrChange>
              </w:rPr>
              <w:t>Yes</w:t>
            </w:r>
            <w:r w:rsidR="00673985" w:rsidRPr="00090AA2">
              <w:rPr>
                <w:rFonts w:ascii="Times New Roman" w:hAnsi="Times New Roman"/>
                <w:bCs/>
                <w:rPrChange w:id="1445" w:author="Evan Katz" w:date="2019-06-17T16:49:00Z">
                  <w:rPr>
                    <w:bCs/>
                  </w:rPr>
                </w:rPrChange>
              </w:rPr>
              <w:t xml:space="preserve"> </w:t>
            </w:r>
            <w:r w:rsidR="00E4146D" w:rsidRPr="00090AA2">
              <w:rPr>
                <w:rFonts w:ascii="Times New Roman" w:hAnsi="Times New Roman"/>
                <w:bCs/>
                <w:rPrChange w:id="1446" w:author="Evan Katz" w:date="2019-06-17T16:49:00Z">
                  <w:rPr>
                    <w:bCs/>
                  </w:rPr>
                </w:rPrChange>
              </w:rPr>
              <w:t xml:space="preserve"> </w:t>
            </w:r>
            <w:r w:rsidRPr="00090AA2">
              <w:rPr>
                <w:rFonts w:ascii="Times New Roman" w:hAnsi="Times New Roman"/>
                <w:rPrChange w:id="1447" w:author="Evan Katz" w:date="2019-06-17T16:49:00Z">
                  <w:rPr/>
                </w:rPrChange>
              </w:rPr>
              <w:fldChar w:fldCharType="begin">
                <w:ffData>
                  <w:name w:val="Check98"/>
                  <w:enabled/>
                  <w:calcOnExit w:val="0"/>
                  <w:checkBox>
                    <w:sizeAuto/>
                    <w:default w:val="0"/>
                  </w:checkBox>
                </w:ffData>
              </w:fldChar>
            </w:r>
            <w:r w:rsidR="00E4146D" w:rsidRPr="00090AA2">
              <w:rPr>
                <w:rFonts w:ascii="Times New Roman" w:hAnsi="Times New Roman"/>
                <w:rPrChange w:id="1448" w:author="Evan Katz" w:date="2019-06-17T16:49:00Z">
                  <w:rPr/>
                </w:rPrChange>
              </w:rPr>
              <w:instrText xml:space="preserve"> FORMCHECKBOX </w:instrText>
            </w:r>
            <w:r w:rsidRPr="00090AA2">
              <w:rPr>
                <w:rFonts w:ascii="Times New Roman" w:hAnsi="Times New Roman"/>
              </w:rPr>
            </w:r>
            <w:r w:rsidRPr="00090AA2">
              <w:rPr>
                <w:rFonts w:ascii="Times New Roman" w:hAnsi="Times New Roman"/>
              </w:rPr>
              <w:fldChar w:fldCharType="separate"/>
            </w:r>
            <w:r w:rsidRPr="00090AA2">
              <w:rPr>
                <w:rFonts w:ascii="Times New Roman" w:hAnsi="Times New Roman"/>
                <w:rPrChange w:id="1449" w:author="Evan Katz" w:date="2019-06-17T16:49:00Z">
                  <w:rPr/>
                </w:rPrChange>
              </w:rPr>
              <w:fldChar w:fldCharType="end"/>
            </w:r>
            <w:r w:rsidR="00E4146D" w:rsidRPr="00090AA2">
              <w:rPr>
                <w:rFonts w:ascii="Times New Roman" w:hAnsi="Times New Roman"/>
                <w:rPrChange w:id="1450" w:author="Evan Katz" w:date="2019-06-17T16:49:00Z">
                  <w:rPr/>
                </w:rPrChange>
              </w:rPr>
              <w:t xml:space="preserve">  </w:t>
            </w:r>
            <w:r w:rsidR="00E4146D" w:rsidRPr="00090AA2">
              <w:rPr>
                <w:rFonts w:ascii="Times New Roman" w:hAnsi="Times New Roman"/>
                <w:bCs/>
                <w:rPrChange w:id="1451" w:author="Evan Katz" w:date="2019-06-17T16:49:00Z">
                  <w:rPr>
                    <w:bCs/>
                  </w:rPr>
                </w:rPrChange>
              </w:rPr>
              <w:t>No</w:t>
            </w:r>
          </w:p>
          <w:p w14:paraId="4E563DD5" w14:textId="77777777" w:rsidR="00E4146D" w:rsidRDefault="00E4146D">
            <w:pPr>
              <w:spacing w:line="260" w:lineRule="exact"/>
              <w:rPr>
                <w:rFonts w:ascii="Times New Roman" w:hAnsi="Times New Roman"/>
                <w:bCs/>
              </w:rPr>
              <w:pPrChange w:id="1452" w:author="Evan Katz" w:date="2019-06-17T15:11:00Z">
                <w:pPr>
                  <w:spacing w:line="260" w:lineRule="exact"/>
                  <w:jc w:val="both"/>
                </w:pPr>
              </w:pPrChange>
            </w:pPr>
          </w:p>
          <w:p w14:paraId="5D8EF795" w14:textId="50C69270" w:rsidR="00E4146D" w:rsidRPr="003438BE" w:rsidRDefault="00E4146D" w:rsidP="003438BE">
            <w:pPr>
              <w:pStyle w:val="ListParagraph"/>
              <w:numPr>
                <w:ilvl w:val="0"/>
                <w:numId w:val="64"/>
              </w:numPr>
              <w:spacing w:line="260" w:lineRule="exact"/>
              <w:rPr>
                <w:rFonts w:ascii="Times New Roman" w:hAnsi="Times New Roman"/>
                <w:bCs/>
              </w:rPr>
            </w:pPr>
            <w:r w:rsidRPr="003438BE">
              <w:rPr>
                <w:rFonts w:ascii="Times New Roman" w:hAnsi="Times New Roman"/>
                <w:bCs/>
              </w:rPr>
              <w:t xml:space="preserve">If the first choice is selected, does the </w:t>
            </w:r>
            <w:r w:rsidR="00721617" w:rsidRPr="003438BE">
              <w:rPr>
                <w:rFonts w:ascii="Times New Roman" w:hAnsi="Times New Roman"/>
                <w:bCs/>
              </w:rPr>
              <w:t>s</w:t>
            </w:r>
            <w:r w:rsidRPr="003438BE">
              <w:rPr>
                <w:rFonts w:ascii="Times New Roman" w:hAnsi="Times New Roman"/>
                <w:bCs/>
              </w:rPr>
              <w:t>tate provide specific methods to detect unauthorized use of seclusion and specify the state agency (or agencies) responsible for conducting this oversight?</w:t>
            </w:r>
          </w:p>
          <w:p w14:paraId="50BCFBD9" w14:textId="5E98B0A2" w:rsidR="00E4146D" w:rsidRPr="003438BE" w:rsidRDefault="00654AE7" w:rsidP="003438BE">
            <w:pPr>
              <w:pStyle w:val="ListParagraph"/>
              <w:spacing w:line="260" w:lineRule="exact"/>
              <w:rPr>
                <w:rFonts w:ascii="Times New Roman" w:hAnsi="Times New Roman"/>
              </w:rPr>
            </w:pPr>
            <w:r w:rsidRPr="003438BE">
              <w:rPr>
                <w:rFonts w:ascii="Times New Roman" w:hAnsi="Times New Roman"/>
              </w:rPr>
              <w:fldChar w:fldCharType="begin">
                <w:ffData>
                  <w:name w:val="Check91"/>
                  <w:enabled/>
                  <w:calcOnExit w:val="0"/>
                  <w:checkBox>
                    <w:sizeAuto/>
                    <w:default w:val="0"/>
                  </w:checkBox>
                </w:ffData>
              </w:fldChar>
            </w:r>
            <w:r w:rsidR="00E4146D" w:rsidRPr="003438BE">
              <w:rPr>
                <w:rFonts w:ascii="Times New Roman" w:hAnsi="Times New Roman"/>
              </w:rPr>
              <w:instrText xml:space="preserve"> FORMCHECKBOX </w:instrText>
            </w:r>
            <w:r w:rsidRPr="003438BE">
              <w:rPr>
                <w:rFonts w:ascii="Times New Roman" w:hAnsi="Times New Roman"/>
              </w:rPr>
            </w:r>
            <w:r w:rsidRPr="003438BE">
              <w:rPr>
                <w:rFonts w:ascii="Times New Roman" w:hAnsi="Times New Roman"/>
              </w:rPr>
              <w:fldChar w:fldCharType="separate"/>
            </w:r>
            <w:r w:rsidRPr="003438BE">
              <w:rPr>
                <w:rFonts w:ascii="Times New Roman" w:hAnsi="Times New Roman"/>
              </w:rPr>
              <w:fldChar w:fldCharType="end"/>
            </w:r>
            <w:r w:rsidR="00E4146D" w:rsidRPr="003438BE">
              <w:rPr>
                <w:rFonts w:ascii="Times New Roman" w:hAnsi="Times New Roman"/>
              </w:rPr>
              <w:t xml:space="preserve">  </w:t>
            </w:r>
            <w:r w:rsidR="00673985" w:rsidRPr="003438BE">
              <w:rPr>
                <w:rFonts w:ascii="Times New Roman" w:hAnsi="Times New Roman"/>
              </w:rPr>
              <w:t xml:space="preserve">Yes  </w:t>
            </w:r>
            <w:r w:rsidRPr="003438BE">
              <w:rPr>
                <w:rFonts w:ascii="Times New Roman" w:hAnsi="Times New Roman"/>
              </w:rPr>
              <w:fldChar w:fldCharType="begin">
                <w:ffData>
                  <w:name w:val="Check91"/>
                  <w:enabled/>
                  <w:calcOnExit w:val="0"/>
                  <w:checkBox>
                    <w:sizeAuto/>
                    <w:default w:val="0"/>
                  </w:checkBox>
                </w:ffData>
              </w:fldChar>
            </w:r>
            <w:r w:rsidR="00E4146D" w:rsidRPr="003438BE">
              <w:rPr>
                <w:rFonts w:ascii="Times New Roman" w:hAnsi="Times New Roman"/>
              </w:rPr>
              <w:instrText xml:space="preserve"> FORMCHECKBOX </w:instrText>
            </w:r>
            <w:r w:rsidRPr="003438BE">
              <w:rPr>
                <w:rFonts w:ascii="Times New Roman" w:hAnsi="Times New Roman"/>
              </w:rPr>
            </w:r>
            <w:r w:rsidRPr="003438BE">
              <w:rPr>
                <w:rFonts w:ascii="Times New Roman" w:hAnsi="Times New Roman"/>
              </w:rPr>
              <w:fldChar w:fldCharType="separate"/>
            </w:r>
            <w:r w:rsidRPr="003438BE">
              <w:rPr>
                <w:rFonts w:ascii="Times New Roman" w:hAnsi="Times New Roman"/>
              </w:rPr>
              <w:fldChar w:fldCharType="end"/>
            </w:r>
            <w:r w:rsidR="00E4146D" w:rsidRPr="003438BE">
              <w:rPr>
                <w:rFonts w:ascii="Times New Roman" w:hAnsi="Times New Roman"/>
              </w:rPr>
              <w:t xml:space="preserve"> </w:t>
            </w:r>
            <w:r w:rsidR="00673985" w:rsidRPr="003438BE">
              <w:rPr>
                <w:rFonts w:ascii="Times New Roman" w:hAnsi="Times New Roman"/>
              </w:rPr>
              <w:t>No</w:t>
            </w:r>
          </w:p>
          <w:p w14:paraId="7D16A32C" w14:textId="77777777" w:rsidR="00D9779D" w:rsidRDefault="00D9779D" w:rsidP="003438BE">
            <w:pPr>
              <w:spacing w:line="260" w:lineRule="exact"/>
              <w:rPr>
                <w:rFonts w:ascii="Times New Roman" w:hAnsi="Times New Roman"/>
              </w:rPr>
            </w:pPr>
          </w:p>
          <w:p w14:paraId="687ECC0A" w14:textId="22BD0F6B" w:rsidR="00D9779D" w:rsidRPr="00090AA2" w:rsidRDefault="00D9779D" w:rsidP="003438BE">
            <w:pPr>
              <w:pStyle w:val="ListParagraph"/>
              <w:numPr>
                <w:ilvl w:val="0"/>
                <w:numId w:val="64"/>
              </w:numPr>
              <w:spacing w:line="260" w:lineRule="exact"/>
              <w:rPr>
                <w:rFonts w:ascii="Times New Roman" w:hAnsi="Times New Roman"/>
                <w:rPrChange w:id="1453" w:author="Evan Katz" w:date="2019-06-17T16:49:00Z">
                  <w:rPr/>
                </w:rPrChange>
              </w:rPr>
            </w:pPr>
            <w:r w:rsidRPr="003438BE">
              <w:rPr>
                <w:rFonts w:ascii="Times New Roman" w:hAnsi="Times New Roman"/>
              </w:rPr>
              <w:t xml:space="preserve">Does the use of restrictive interventions comport with the home and community-based setting requirements at 42 CFR </w:t>
            </w:r>
            <w:r w:rsidR="00B132B9" w:rsidRPr="000858F4">
              <w:t>§§</w:t>
            </w:r>
            <w:r w:rsidR="00B132B9">
              <w:t xml:space="preserve"> </w:t>
            </w:r>
            <w:r w:rsidRPr="00090AA2">
              <w:rPr>
                <w:rFonts w:ascii="Times New Roman" w:hAnsi="Times New Roman"/>
                <w:rPrChange w:id="1454" w:author="Evan Katz" w:date="2019-06-17T16:49:00Z">
                  <w:rPr/>
                </w:rPrChange>
              </w:rPr>
              <w:t xml:space="preserve">441.301(c)(4)(iii) and (vi)(F), and person-centered service planning and plan requirements at 42 CFR </w:t>
            </w:r>
            <w:r w:rsidR="00B132B9" w:rsidRPr="000858F4">
              <w:t>§§</w:t>
            </w:r>
            <w:r w:rsidR="00B132B9">
              <w:t xml:space="preserve"> </w:t>
            </w:r>
            <w:r w:rsidRPr="00090AA2">
              <w:rPr>
                <w:rFonts w:ascii="Times New Roman" w:hAnsi="Times New Roman"/>
                <w:rPrChange w:id="1455" w:author="Evan Katz" w:date="2019-06-17T16:49:00Z">
                  <w:rPr/>
                </w:rPrChange>
              </w:rPr>
              <w:t>44</w:t>
            </w:r>
            <w:r w:rsidR="00B865F2" w:rsidRPr="00090AA2">
              <w:rPr>
                <w:rFonts w:ascii="Times New Roman" w:hAnsi="Times New Roman"/>
                <w:rPrChange w:id="1456" w:author="Evan Katz" w:date="2019-06-17T16:49:00Z">
                  <w:rPr/>
                </w:rPrChange>
              </w:rPr>
              <w:t>1</w:t>
            </w:r>
            <w:r w:rsidRPr="00090AA2">
              <w:rPr>
                <w:rFonts w:ascii="Times New Roman" w:hAnsi="Times New Roman"/>
                <w:rPrChange w:id="1457" w:author="Evan Katz" w:date="2019-06-17T16:49:00Z">
                  <w:rPr/>
                </w:rPrChange>
              </w:rPr>
              <w:t xml:space="preserve">.301(c)(1) and (c)(2)?   </w:t>
            </w:r>
          </w:p>
          <w:p w14:paraId="63667B9D" w14:textId="72B707F3" w:rsidR="00D9779D" w:rsidRPr="00090AA2" w:rsidRDefault="00D9779D">
            <w:pPr>
              <w:pStyle w:val="ListParagraph"/>
              <w:spacing w:line="260" w:lineRule="exact"/>
              <w:rPr>
                <w:rFonts w:ascii="Times New Roman" w:hAnsi="Times New Roman"/>
                <w:bCs/>
                <w:rPrChange w:id="1458" w:author="Evan Katz" w:date="2019-06-17T16:49:00Z">
                  <w:rPr>
                    <w:bCs/>
                  </w:rPr>
                </w:rPrChange>
              </w:rPr>
              <w:pPrChange w:id="1459" w:author="Evan Katz" w:date="2019-06-17T16:49:00Z">
                <w:pPr>
                  <w:spacing w:line="260" w:lineRule="exact"/>
                  <w:jc w:val="both"/>
                </w:pPr>
              </w:pPrChange>
            </w:pPr>
            <w:r w:rsidRPr="00090AA2">
              <w:rPr>
                <w:rFonts w:ascii="Times New Roman" w:hAnsi="Times New Roman"/>
                <w:rPrChange w:id="1460" w:author="Evan Katz" w:date="2019-06-17T16:49:00Z">
                  <w:rPr/>
                </w:rPrChange>
              </w:rPr>
              <w:fldChar w:fldCharType="begin">
                <w:ffData>
                  <w:name w:val="Check98"/>
                  <w:enabled/>
                  <w:calcOnExit w:val="0"/>
                  <w:checkBox>
                    <w:sizeAuto/>
                    <w:default w:val="0"/>
                  </w:checkBox>
                </w:ffData>
              </w:fldChar>
            </w:r>
            <w:r w:rsidRPr="00090AA2">
              <w:rPr>
                <w:rFonts w:ascii="Times New Roman" w:hAnsi="Times New Roman"/>
                <w:rPrChange w:id="1461" w:author="Evan Katz" w:date="2019-06-17T16:49:00Z">
                  <w:rPr/>
                </w:rPrChange>
              </w:rPr>
              <w:instrText xml:space="preserve"> FORMCHECKBOX </w:instrText>
            </w:r>
            <w:r w:rsidRPr="00090AA2">
              <w:rPr>
                <w:rFonts w:ascii="Times New Roman" w:hAnsi="Times New Roman"/>
              </w:rPr>
            </w:r>
            <w:r w:rsidRPr="00090AA2">
              <w:rPr>
                <w:rFonts w:ascii="Times New Roman" w:hAnsi="Times New Roman"/>
              </w:rPr>
              <w:fldChar w:fldCharType="separate"/>
            </w:r>
            <w:r w:rsidRPr="00090AA2">
              <w:rPr>
                <w:rFonts w:ascii="Times New Roman" w:hAnsi="Times New Roman"/>
                <w:rPrChange w:id="1462" w:author="Evan Katz" w:date="2019-06-17T16:49:00Z">
                  <w:rPr/>
                </w:rPrChange>
              </w:rPr>
              <w:fldChar w:fldCharType="end"/>
            </w:r>
            <w:r w:rsidRPr="00090AA2">
              <w:rPr>
                <w:rFonts w:ascii="Times New Roman" w:hAnsi="Times New Roman"/>
                <w:rPrChange w:id="1463" w:author="Evan Katz" w:date="2019-06-17T16:49:00Z">
                  <w:rPr/>
                </w:rPrChange>
              </w:rPr>
              <w:t xml:space="preserve"> </w:t>
            </w:r>
            <w:r w:rsidRPr="00090AA2">
              <w:rPr>
                <w:rFonts w:ascii="Times New Roman" w:hAnsi="Times New Roman"/>
                <w:bCs/>
                <w:rPrChange w:id="1464" w:author="Evan Katz" w:date="2019-06-17T16:49:00Z">
                  <w:rPr>
                    <w:bCs/>
                  </w:rPr>
                </w:rPrChange>
              </w:rPr>
              <w:t xml:space="preserve">Yes </w:t>
            </w:r>
            <w:r w:rsidR="00673985" w:rsidRPr="00090AA2">
              <w:rPr>
                <w:rFonts w:ascii="Times New Roman" w:hAnsi="Times New Roman"/>
                <w:bCs/>
                <w:rPrChange w:id="1465" w:author="Evan Katz" w:date="2019-06-17T16:49:00Z">
                  <w:rPr>
                    <w:bCs/>
                  </w:rPr>
                </w:rPrChange>
              </w:rPr>
              <w:t xml:space="preserve"> </w:t>
            </w:r>
            <w:r w:rsidRPr="00090AA2">
              <w:rPr>
                <w:rFonts w:ascii="Times New Roman" w:hAnsi="Times New Roman"/>
                <w:rPrChange w:id="1466" w:author="Evan Katz" w:date="2019-06-17T16:49:00Z">
                  <w:rPr/>
                </w:rPrChange>
              </w:rPr>
              <w:fldChar w:fldCharType="begin">
                <w:ffData>
                  <w:name w:val="Check98"/>
                  <w:enabled/>
                  <w:calcOnExit w:val="0"/>
                  <w:checkBox>
                    <w:sizeAuto/>
                    <w:default w:val="0"/>
                  </w:checkBox>
                </w:ffData>
              </w:fldChar>
            </w:r>
            <w:r w:rsidRPr="00090AA2">
              <w:rPr>
                <w:rFonts w:ascii="Times New Roman" w:hAnsi="Times New Roman"/>
                <w:rPrChange w:id="1467" w:author="Evan Katz" w:date="2019-06-17T16:49:00Z">
                  <w:rPr/>
                </w:rPrChange>
              </w:rPr>
              <w:instrText xml:space="preserve"> FORMCHECKBOX </w:instrText>
            </w:r>
            <w:r w:rsidRPr="00090AA2">
              <w:rPr>
                <w:rFonts w:ascii="Times New Roman" w:hAnsi="Times New Roman"/>
              </w:rPr>
            </w:r>
            <w:r w:rsidRPr="00090AA2">
              <w:rPr>
                <w:rFonts w:ascii="Times New Roman" w:hAnsi="Times New Roman"/>
              </w:rPr>
              <w:fldChar w:fldCharType="separate"/>
            </w:r>
            <w:r w:rsidRPr="00090AA2">
              <w:rPr>
                <w:rFonts w:ascii="Times New Roman" w:hAnsi="Times New Roman"/>
                <w:rPrChange w:id="1468" w:author="Evan Katz" w:date="2019-06-17T16:49:00Z">
                  <w:rPr/>
                </w:rPrChange>
              </w:rPr>
              <w:fldChar w:fldCharType="end"/>
            </w:r>
            <w:r w:rsidRPr="00090AA2">
              <w:rPr>
                <w:rFonts w:ascii="Times New Roman" w:hAnsi="Times New Roman"/>
                <w:rPrChange w:id="1469" w:author="Evan Katz" w:date="2019-06-17T16:49:00Z">
                  <w:rPr/>
                </w:rPrChange>
              </w:rPr>
              <w:t xml:space="preserve">  </w:t>
            </w:r>
            <w:r w:rsidRPr="00090AA2">
              <w:rPr>
                <w:rFonts w:ascii="Times New Roman" w:hAnsi="Times New Roman"/>
                <w:bCs/>
                <w:rPrChange w:id="1470" w:author="Evan Katz" w:date="2019-06-17T16:49:00Z">
                  <w:rPr>
                    <w:bCs/>
                  </w:rPr>
                </w:rPrChange>
              </w:rPr>
              <w:t>No</w:t>
            </w:r>
          </w:p>
          <w:p w14:paraId="6DA12A06" w14:textId="77777777" w:rsidR="00D9779D" w:rsidDel="00673985" w:rsidRDefault="00D9779D">
            <w:pPr>
              <w:spacing w:line="260" w:lineRule="exact"/>
              <w:rPr>
                <w:del w:id="1471" w:author="Evan Katz" w:date="2019-06-17T16:03:00Z"/>
                <w:rFonts w:ascii="Times New Roman" w:hAnsi="Times New Roman"/>
                <w:bCs/>
              </w:rPr>
              <w:pPrChange w:id="1472" w:author="Evan Katz" w:date="2019-06-17T15:11:00Z">
                <w:pPr>
                  <w:spacing w:line="260" w:lineRule="exact"/>
                  <w:jc w:val="both"/>
                </w:pPr>
              </w:pPrChange>
            </w:pPr>
          </w:p>
          <w:p w14:paraId="5AD608E9" w14:textId="77777777" w:rsidR="00E4146D" w:rsidRDefault="00E4146D">
            <w:pPr>
              <w:spacing w:line="260" w:lineRule="exact"/>
              <w:rPr>
                <w:rFonts w:ascii="Times New Roman" w:hAnsi="Times New Roman"/>
                <w:bCs/>
              </w:rPr>
              <w:pPrChange w:id="1473" w:author="Evan Katz" w:date="2019-06-17T15:11:00Z">
                <w:pPr>
                  <w:spacing w:line="260" w:lineRule="exact"/>
                  <w:jc w:val="both"/>
                </w:pPr>
              </w:pPrChange>
            </w:pPr>
          </w:p>
          <w:p w14:paraId="6020BFAA" w14:textId="75E7929B" w:rsidR="00E4146D" w:rsidRPr="0063256E" w:rsidRDefault="00E4146D">
            <w:pPr>
              <w:tabs>
                <w:tab w:val="left" w:pos="1880"/>
              </w:tabs>
              <w:rPr>
                <w:rFonts w:ascii="Times New Roman" w:hAnsi="Times New Roman"/>
                <w:i/>
              </w:rPr>
            </w:pPr>
            <w:r w:rsidRPr="0063256E">
              <w:rPr>
                <w:rFonts w:ascii="Times New Roman" w:hAnsi="Times New Roman"/>
                <w:b/>
                <w:i/>
              </w:rPr>
              <w:t>Note</w:t>
            </w:r>
            <w:r w:rsidRPr="00E4146D">
              <w:rPr>
                <w:rFonts w:ascii="Times New Roman" w:hAnsi="Times New Roman"/>
                <w:i/>
              </w:rPr>
              <w:t xml:space="preserve">:  </w:t>
            </w:r>
            <w:r w:rsidRPr="00E4146D">
              <w:rPr>
                <w:rStyle w:val="outputtextnb"/>
                <w:rFonts w:ascii="Times New Roman" w:hAnsi="Times New Roman"/>
                <w:bCs/>
                <w:i/>
              </w:rPr>
              <w:t xml:space="preserve">In cases where the waiver serves a population (e.g., </w:t>
            </w:r>
            <w:r w:rsidR="00B865F2">
              <w:rPr>
                <w:rStyle w:val="outputtextnb"/>
                <w:rFonts w:ascii="Times New Roman" w:hAnsi="Times New Roman"/>
                <w:bCs/>
                <w:i/>
              </w:rPr>
              <w:t>ID</w:t>
            </w:r>
            <w:r w:rsidRPr="00E4146D">
              <w:rPr>
                <w:rStyle w:val="outputtextnb"/>
                <w:rFonts w:ascii="Times New Roman" w:hAnsi="Times New Roman"/>
                <w:bCs/>
                <w:i/>
              </w:rPr>
              <w:t xml:space="preserve"> or TBI, children with serious emotional disturbance) for whom the use of restraints and restrictive interventions is common and the state indicates that the Appendix does not apply, the reviewer is advised to confirm with the state that such interventions are prohibited. The</w:t>
            </w:r>
            <w:r w:rsidR="002B060C">
              <w:rPr>
                <w:rStyle w:val="outputtextnb"/>
                <w:rFonts w:ascii="Times New Roman" w:hAnsi="Times New Roman"/>
                <w:bCs/>
                <w:i/>
              </w:rPr>
              <w:t xml:space="preserve"> state must complete Item G-2-c-</w:t>
            </w:r>
            <w:r w:rsidRPr="00E4146D">
              <w:rPr>
                <w:rStyle w:val="outputtextnb"/>
                <w:rFonts w:ascii="Times New Roman" w:hAnsi="Times New Roman"/>
                <w:bCs/>
                <w:i/>
              </w:rPr>
              <w:t>ii. to describe how the state detects unauthorized use.</w:t>
            </w:r>
            <w:ins w:id="1474" w:author="Evan Katz" w:date="2019-06-17T16:49:00Z">
              <w:r w:rsidR="00B449E1">
                <w:rPr>
                  <w:rStyle w:val="outputtextnb"/>
                  <w:rFonts w:ascii="Times New Roman" w:hAnsi="Times New Roman"/>
                  <w:bCs/>
                  <w:i/>
                </w:rPr>
                <w:br/>
              </w:r>
            </w:ins>
            <w:ins w:id="1475" w:author="Evan Katz" w:date="2019-06-17T16:03:00Z">
              <w:r w:rsidR="00673985">
                <w:rPr>
                  <w:rStyle w:val="outputtextnb"/>
                  <w:rFonts w:ascii="Times New Roman" w:hAnsi="Times New Roman"/>
                  <w:bCs/>
                  <w:i/>
                </w:rPr>
                <w:br/>
              </w:r>
            </w:ins>
          </w:p>
        </w:tc>
        <w:tc>
          <w:tcPr>
            <w:tcW w:w="3060" w:type="dxa"/>
          </w:tcPr>
          <w:p w14:paraId="6365C19C" w14:textId="77777777" w:rsidR="00E4146D" w:rsidRPr="00C50347" w:rsidRDefault="00E4146D">
            <w:pPr>
              <w:rPr>
                <w:rFonts w:ascii="Times New Roman" w:hAnsi="Times New Roman"/>
                <w:bCs/>
              </w:rPr>
            </w:pPr>
          </w:p>
        </w:tc>
      </w:tr>
      <w:tr w:rsidR="004D6A3F" w:rsidRPr="00E96FFD" w14:paraId="1BDB83EC" w14:textId="77777777">
        <w:tc>
          <w:tcPr>
            <w:tcW w:w="2880" w:type="dxa"/>
          </w:tcPr>
          <w:p w14:paraId="0415ADEF" w14:textId="77777777" w:rsidR="004D6A3F" w:rsidRDefault="00097738">
            <w:pPr>
              <w:rPr>
                <w:rFonts w:ascii="Times New Roman" w:hAnsi="Times New Roman"/>
                <w:b/>
              </w:rPr>
            </w:pPr>
            <w:r>
              <w:rPr>
                <w:rFonts w:ascii="Times New Roman" w:hAnsi="Times New Roman"/>
                <w:b/>
              </w:rPr>
              <w:t>G-2-c</w:t>
            </w:r>
            <w:r w:rsidR="004D6A3F">
              <w:rPr>
                <w:rFonts w:ascii="Times New Roman" w:hAnsi="Times New Roman"/>
                <w:b/>
              </w:rPr>
              <w:t xml:space="preserve">-i:  Safeguards Concerning the Use of Seclusion </w:t>
            </w:r>
          </w:p>
          <w:p w14:paraId="4EBE6265" w14:textId="77777777" w:rsidR="004C1B72" w:rsidRDefault="004C1B72">
            <w:pPr>
              <w:rPr>
                <w:rFonts w:ascii="Times New Roman" w:hAnsi="Times New Roman"/>
                <w:b/>
              </w:rPr>
            </w:pPr>
          </w:p>
          <w:p w14:paraId="78D19BD9" w14:textId="77777777" w:rsidR="004C1B72" w:rsidRDefault="004C1B72">
            <w:pPr>
              <w:rPr>
                <w:rFonts w:ascii="Times New Roman" w:hAnsi="Times New Roman"/>
                <w:b/>
              </w:rPr>
            </w:pPr>
            <w:r w:rsidRPr="002B7F3D">
              <w:rPr>
                <w:rFonts w:ascii="Times New Roman" w:hAnsi="Times New Roman"/>
                <w:i/>
              </w:rPr>
              <w:t>(Complete only when the use of restraints and/or restrictive interventions is permitted during the course of the provision of waiver services regardless of setting.)</w:t>
            </w:r>
          </w:p>
          <w:p w14:paraId="1C54C7E6" w14:textId="77777777" w:rsidR="004D6A3F" w:rsidRDefault="004D6A3F">
            <w:pPr>
              <w:rPr>
                <w:rFonts w:ascii="Times New Roman" w:hAnsi="Times New Roman"/>
                <w:b/>
              </w:rPr>
            </w:pPr>
          </w:p>
          <w:p w14:paraId="7B8583F7" w14:textId="77777777" w:rsidR="004D6A3F" w:rsidRDefault="004D6A3F">
            <w:pPr>
              <w:rPr>
                <w:rFonts w:ascii="Times New Roman" w:hAnsi="Times New Roman"/>
                <w:b/>
              </w:rPr>
            </w:pPr>
          </w:p>
          <w:p w14:paraId="4C248A86" w14:textId="77777777" w:rsidR="004D6A3F" w:rsidRPr="00E96FFD" w:rsidRDefault="004D6A3F">
            <w:pPr>
              <w:rPr>
                <w:rFonts w:ascii="Times New Roman" w:hAnsi="Times New Roman"/>
                <w:b/>
              </w:rPr>
            </w:pPr>
          </w:p>
        </w:tc>
        <w:tc>
          <w:tcPr>
            <w:tcW w:w="8100" w:type="dxa"/>
          </w:tcPr>
          <w:p w14:paraId="30E310D2" w14:textId="77777777" w:rsidR="004D6A3F" w:rsidRDefault="004D6A3F">
            <w:pPr>
              <w:spacing w:line="260" w:lineRule="exact"/>
              <w:rPr>
                <w:rFonts w:ascii="Times New Roman" w:hAnsi="Times New Roman"/>
              </w:rPr>
              <w:pPrChange w:id="1476" w:author="Evan Katz" w:date="2019-06-17T15:11:00Z">
                <w:pPr>
                  <w:spacing w:line="260" w:lineRule="exact"/>
                  <w:jc w:val="both"/>
                </w:pPr>
              </w:pPrChange>
            </w:pPr>
            <w:r>
              <w:rPr>
                <w:rFonts w:ascii="Times New Roman" w:hAnsi="Times New Roman"/>
              </w:rPr>
              <w:t>F</w:t>
            </w:r>
            <w:r w:rsidRPr="00000E2F">
              <w:rPr>
                <w:rFonts w:ascii="Times New Roman" w:hAnsi="Times New Roman"/>
              </w:rPr>
              <w:t xml:space="preserve">or </w:t>
            </w:r>
            <w:r w:rsidRPr="00247771">
              <w:rPr>
                <w:rFonts w:ascii="Times New Roman" w:hAnsi="Times New Roman"/>
                <w:i/>
                <w:u w:val="single"/>
              </w:rPr>
              <w:t xml:space="preserve">each type of </w:t>
            </w:r>
            <w:r>
              <w:rPr>
                <w:rFonts w:ascii="Times New Roman" w:hAnsi="Times New Roman"/>
                <w:i/>
                <w:u w:val="single"/>
              </w:rPr>
              <w:t xml:space="preserve">seclusion </w:t>
            </w:r>
            <w:r>
              <w:rPr>
                <w:rFonts w:ascii="Times New Roman" w:hAnsi="Times New Roman"/>
              </w:rPr>
              <w:t xml:space="preserve"> that is permitted</w:t>
            </w:r>
            <w:r w:rsidRPr="00000E2F">
              <w:rPr>
                <w:rFonts w:ascii="Times New Roman" w:hAnsi="Times New Roman"/>
              </w:rPr>
              <w:t xml:space="preserve">, </w:t>
            </w:r>
            <w:r>
              <w:rPr>
                <w:rFonts w:ascii="Times New Roman" w:hAnsi="Times New Roman"/>
              </w:rPr>
              <w:t xml:space="preserve">has the state identified safeguards that address: </w:t>
            </w:r>
          </w:p>
          <w:p w14:paraId="12090F79" w14:textId="77777777" w:rsidR="004D6A3F" w:rsidRPr="00000E2F" w:rsidRDefault="004D6A3F">
            <w:pPr>
              <w:spacing w:line="260" w:lineRule="exact"/>
              <w:ind w:left="72"/>
              <w:rPr>
                <w:rFonts w:ascii="Times New Roman" w:hAnsi="Times New Roman"/>
              </w:rPr>
              <w:pPrChange w:id="1477" w:author="Evan Katz" w:date="2019-06-17T15:11:00Z">
                <w:pPr>
                  <w:spacing w:line="260" w:lineRule="exact"/>
                  <w:ind w:left="72"/>
                  <w:jc w:val="both"/>
                </w:pPr>
              </w:pPrChange>
            </w:pPr>
          </w:p>
          <w:p w14:paraId="00A35DDE" w14:textId="47FB4CB4" w:rsidR="004D6A3F" w:rsidRPr="00E96FFD" w:rsidRDefault="004D6A3F">
            <w:pPr>
              <w:numPr>
                <w:ilvl w:val="0"/>
                <w:numId w:val="62"/>
              </w:numPr>
              <w:tabs>
                <w:tab w:val="clear" w:pos="720"/>
                <w:tab w:val="num" w:pos="252"/>
              </w:tabs>
              <w:ind w:left="252" w:hanging="252"/>
              <w:rPr>
                <w:rFonts w:ascii="Times New Roman" w:hAnsi="Times New Roman"/>
              </w:rPr>
              <w:pPrChange w:id="1478" w:author="Evan Katz" w:date="2019-06-17T15:11:00Z">
                <w:pPr>
                  <w:numPr>
                    <w:numId w:val="62"/>
                  </w:numPr>
                  <w:tabs>
                    <w:tab w:val="num" w:pos="252"/>
                    <w:tab w:val="num" w:pos="720"/>
                  </w:tabs>
                  <w:ind w:left="252" w:hanging="252"/>
                  <w:jc w:val="both"/>
                </w:pPr>
              </w:pPrChange>
            </w:pPr>
            <w:r w:rsidRPr="00E96FFD">
              <w:rPr>
                <w:rFonts w:ascii="Times New Roman" w:hAnsi="Times New Roman"/>
              </w:rPr>
              <w:t xml:space="preserve">The use of alternative methods to avoid the use </w:t>
            </w:r>
            <w:r>
              <w:rPr>
                <w:rFonts w:ascii="Times New Roman" w:hAnsi="Times New Roman"/>
              </w:rPr>
              <w:t xml:space="preserve">of seclusion? </w:t>
            </w:r>
            <w:ins w:id="1479" w:author="Evan Katz" w:date="2019-06-17T16:04:00Z">
              <w:r w:rsidR="00673985">
                <w:rPr>
                  <w:rFonts w:ascii="Times New Roman" w:hAnsi="Times New Roman"/>
                </w:rPr>
                <w:br/>
              </w:r>
            </w:ins>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673985">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480" w:author="Evan Katz" w:date="2019-06-17T16:04:00Z">
              <w:r w:rsidR="00673985">
                <w:rPr>
                  <w:rFonts w:ascii="Times New Roman" w:hAnsi="Times New Roman"/>
                  <w:bCs/>
                </w:rPr>
                <w:br/>
              </w:r>
            </w:ins>
          </w:p>
          <w:p w14:paraId="1654B703" w14:textId="2457D8EE" w:rsidR="004D6A3F" w:rsidRPr="00E96FFD" w:rsidRDefault="004D6A3F">
            <w:pPr>
              <w:numPr>
                <w:ilvl w:val="0"/>
                <w:numId w:val="62"/>
              </w:numPr>
              <w:tabs>
                <w:tab w:val="clear" w:pos="720"/>
                <w:tab w:val="num" w:pos="252"/>
              </w:tabs>
              <w:ind w:left="252" w:hanging="252"/>
              <w:rPr>
                <w:rFonts w:ascii="Times New Roman" w:hAnsi="Times New Roman"/>
              </w:rPr>
              <w:pPrChange w:id="1481" w:author="Evan Katz" w:date="2019-06-17T15:11:00Z">
                <w:pPr>
                  <w:numPr>
                    <w:numId w:val="62"/>
                  </w:numPr>
                  <w:tabs>
                    <w:tab w:val="num" w:pos="252"/>
                    <w:tab w:val="num" w:pos="720"/>
                  </w:tabs>
                  <w:ind w:left="252" w:hanging="252"/>
                  <w:jc w:val="both"/>
                </w:pPr>
              </w:pPrChange>
            </w:pPr>
            <w:r w:rsidRPr="00E96FFD">
              <w:rPr>
                <w:rFonts w:ascii="Times New Roman" w:hAnsi="Times New Roman"/>
              </w:rPr>
              <w:t xml:space="preserve">Methods </w:t>
            </w:r>
            <w:r>
              <w:rPr>
                <w:rFonts w:ascii="Times New Roman" w:hAnsi="Times New Roman"/>
              </w:rPr>
              <w:t>for</w:t>
            </w:r>
            <w:r w:rsidRPr="00E96FFD">
              <w:rPr>
                <w:rFonts w:ascii="Times New Roman" w:hAnsi="Times New Roman"/>
              </w:rPr>
              <w:t xml:space="preserve"> detect</w:t>
            </w:r>
            <w:r>
              <w:rPr>
                <w:rFonts w:ascii="Times New Roman" w:hAnsi="Times New Roman"/>
              </w:rPr>
              <w:t>ing</w:t>
            </w:r>
            <w:r w:rsidRPr="00E96FFD">
              <w:rPr>
                <w:rFonts w:ascii="Times New Roman" w:hAnsi="Times New Roman"/>
              </w:rPr>
              <w:t xml:space="preserve"> the</w:t>
            </w:r>
            <w:r>
              <w:rPr>
                <w:rFonts w:ascii="Times New Roman" w:hAnsi="Times New Roman"/>
              </w:rPr>
              <w:t xml:space="preserve"> unauthorized use of seclusion?  </w:t>
            </w:r>
            <w:ins w:id="1482" w:author="Evan Katz" w:date="2019-06-17T16:04:00Z">
              <w:r w:rsidR="00673985">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673985">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483" w:author="Evan Katz" w:date="2019-06-17T16:04:00Z">
              <w:r w:rsidR="00673985">
                <w:rPr>
                  <w:rFonts w:ascii="Times New Roman" w:hAnsi="Times New Roman"/>
                  <w:bCs/>
                </w:rPr>
                <w:br/>
              </w:r>
            </w:ins>
          </w:p>
          <w:p w14:paraId="4AFDABC2" w14:textId="396DB6E8" w:rsidR="004D6A3F" w:rsidRPr="00E96FFD" w:rsidRDefault="004D6A3F">
            <w:pPr>
              <w:numPr>
                <w:ilvl w:val="0"/>
                <w:numId w:val="62"/>
              </w:numPr>
              <w:tabs>
                <w:tab w:val="clear" w:pos="720"/>
                <w:tab w:val="num" w:pos="252"/>
              </w:tabs>
              <w:ind w:left="252" w:hanging="252"/>
              <w:rPr>
                <w:rFonts w:ascii="Times New Roman" w:hAnsi="Times New Roman"/>
              </w:rPr>
              <w:pPrChange w:id="1484" w:author="Evan Katz" w:date="2019-06-17T15:11:00Z">
                <w:pPr>
                  <w:numPr>
                    <w:numId w:val="62"/>
                  </w:numPr>
                  <w:tabs>
                    <w:tab w:val="num" w:pos="252"/>
                    <w:tab w:val="num" w:pos="720"/>
                  </w:tabs>
                  <w:ind w:left="252" w:hanging="252"/>
                  <w:jc w:val="both"/>
                </w:pPr>
              </w:pPrChange>
            </w:pPr>
            <w:r w:rsidRPr="00E96FFD">
              <w:rPr>
                <w:rFonts w:ascii="Times New Roman" w:hAnsi="Times New Roman"/>
              </w:rPr>
              <w:t xml:space="preserve">The protocols that must be followed when </w:t>
            </w:r>
            <w:r w:rsidR="004C1B72">
              <w:rPr>
                <w:rFonts w:ascii="Times New Roman" w:hAnsi="Times New Roman"/>
              </w:rPr>
              <w:t xml:space="preserve">seclusion </w:t>
            </w:r>
            <w:r>
              <w:rPr>
                <w:rFonts w:ascii="Times New Roman" w:hAnsi="Times New Roman"/>
              </w:rPr>
              <w:t>is employed</w:t>
            </w:r>
            <w:r w:rsidRPr="00E96FFD">
              <w:rPr>
                <w:rFonts w:ascii="Times New Roman" w:hAnsi="Times New Roman"/>
              </w:rPr>
              <w:t xml:space="preserve"> </w:t>
            </w:r>
            <w:r>
              <w:rPr>
                <w:rFonts w:ascii="Times New Roman" w:hAnsi="Times New Roman"/>
              </w:rPr>
              <w:t xml:space="preserve">(including the circumstances when their use is permitted) and how their use is authorized?  </w:t>
            </w:r>
            <w:r w:rsidR="00B865F2">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673985">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485" w:author="Evan Katz" w:date="2019-06-17T16:04:00Z">
              <w:r w:rsidR="00673985">
                <w:rPr>
                  <w:rFonts w:ascii="Times New Roman" w:hAnsi="Times New Roman"/>
                  <w:bCs/>
                </w:rPr>
                <w:br/>
              </w:r>
            </w:ins>
          </w:p>
          <w:p w14:paraId="00B30344" w14:textId="410EAF3C" w:rsidR="004D6A3F" w:rsidRPr="00E96FFD" w:rsidRDefault="004D6A3F">
            <w:pPr>
              <w:numPr>
                <w:ilvl w:val="0"/>
                <w:numId w:val="62"/>
              </w:numPr>
              <w:tabs>
                <w:tab w:val="clear" w:pos="720"/>
                <w:tab w:val="num" w:pos="252"/>
              </w:tabs>
              <w:ind w:left="252" w:hanging="252"/>
              <w:rPr>
                <w:rFonts w:ascii="Times New Roman" w:hAnsi="Times New Roman"/>
              </w:rPr>
              <w:pPrChange w:id="1486" w:author="Evan Katz" w:date="2019-06-17T15:11:00Z">
                <w:pPr>
                  <w:numPr>
                    <w:numId w:val="62"/>
                  </w:numPr>
                  <w:tabs>
                    <w:tab w:val="num" w:pos="252"/>
                    <w:tab w:val="num" w:pos="720"/>
                  </w:tabs>
                  <w:ind w:left="252" w:hanging="252"/>
                  <w:jc w:val="both"/>
                </w:pPr>
              </w:pPrChange>
            </w:pPr>
            <w:r w:rsidRPr="00E96FFD">
              <w:rPr>
                <w:rFonts w:ascii="Times New Roman" w:hAnsi="Times New Roman"/>
              </w:rPr>
              <w:t>The practices that must be employed to ensure the h</w:t>
            </w:r>
            <w:r>
              <w:rPr>
                <w:rFonts w:ascii="Times New Roman" w:hAnsi="Times New Roman"/>
              </w:rPr>
              <w:t xml:space="preserve">ealth and safety of individuals?  </w:t>
            </w:r>
            <w:ins w:id="1487" w:author="Evan Katz" w:date="2019-06-17T16:04:00Z">
              <w:r w:rsidR="00673985">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673985">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488" w:author="Evan Katz" w:date="2019-06-17T16:05:00Z">
              <w:r w:rsidR="00673985">
                <w:rPr>
                  <w:rFonts w:ascii="Times New Roman" w:hAnsi="Times New Roman"/>
                  <w:bCs/>
                </w:rPr>
                <w:br/>
              </w:r>
            </w:ins>
          </w:p>
          <w:p w14:paraId="6E90F1F6" w14:textId="77777777" w:rsidR="004D6A3F" w:rsidRDefault="004D6A3F">
            <w:pPr>
              <w:numPr>
                <w:ilvl w:val="0"/>
                <w:numId w:val="62"/>
              </w:numPr>
              <w:tabs>
                <w:tab w:val="clear" w:pos="720"/>
                <w:tab w:val="num" w:pos="252"/>
              </w:tabs>
              <w:ind w:left="252" w:hanging="252"/>
              <w:rPr>
                <w:rFonts w:ascii="Times New Roman" w:hAnsi="Times New Roman"/>
              </w:rPr>
              <w:pPrChange w:id="1489" w:author="Evan Katz" w:date="2019-06-17T15:11:00Z">
                <w:pPr>
                  <w:numPr>
                    <w:numId w:val="62"/>
                  </w:numPr>
                  <w:tabs>
                    <w:tab w:val="num" w:pos="252"/>
                    <w:tab w:val="num" w:pos="720"/>
                  </w:tabs>
                  <w:ind w:left="252" w:hanging="252"/>
                  <w:jc w:val="both"/>
                </w:pPr>
              </w:pPrChange>
            </w:pPr>
            <w:r w:rsidRPr="00E96FFD">
              <w:rPr>
                <w:rFonts w:ascii="Times New Roman" w:hAnsi="Times New Roman"/>
              </w:rPr>
              <w:t>Required documentation concerning the us</w:t>
            </w:r>
            <w:r>
              <w:rPr>
                <w:rFonts w:ascii="Times New Roman" w:hAnsi="Times New Roman"/>
              </w:rPr>
              <w:t xml:space="preserve">e of seclusion?  </w:t>
            </w:r>
          </w:p>
          <w:p w14:paraId="499F554A" w14:textId="6FCA57AF" w:rsidR="004D6A3F" w:rsidRPr="00E96FFD" w:rsidRDefault="004D6A3F">
            <w:pPr>
              <w:rPr>
                <w:rFonts w:ascii="Times New Roman" w:hAnsi="Times New Roman"/>
              </w:rPr>
              <w:pPrChange w:id="1490" w:author="Evan Katz" w:date="2019-06-17T15:11:00Z">
                <w:pPr>
                  <w:jc w:val="both"/>
                </w:pPr>
              </w:pPrChange>
            </w:pP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673985">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491" w:author="Evan Katz" w:date="2019-06-17T16:05:00Z">
              <w:r w:rsidR="00673985">
                <w:rPr>
                  <w:rFonts w:ascii="Times New Roman" w:hAnsi="Times New Roman"/>
                  <w:bCs/>
                </w:rPr>
                <w:br/>
              </w:r>
            </w:ins>
          </w:p>
          <w:p w14:paraId="0097E50F" w14:textId="4092CCE9" w:rsidR="004D6A3F" w:rsidRPr="004D6A3F" w:rsidRDefault="004D6A3F">
            <w:pPr>
              <w:pStyle w:val="ListParagraph"/>
              <w:numPr>
                <w:ilvl w:val="0"/>
                <w:numId w:val="77"/>
              </w:numPr>
              <w:spacing w:line="260" w:lineRule="exact"/>
              <w:ind w:left="259" w:hanging="259"/>
              <w:rPr>
                <w:rFonts w:ascii="Times New Roman" w:hAnsi="Times New Roman"/>
                <w:sz w:val="22"/>
                <w:szCs w:val="22"/>
              </w:rPr>
              <w:pPrChange w:id="1492" w:author="Evan Katz" w:date="2019-06-17T15:11:00Z">
                <w:pPr>
                  <w:pStyle w:val="ListParagraph"/>
                  <w:numPr>
                    <w:numId w:val="77"/>
                  </w:numPr>
                  <w:spacing w:line="260" w:lineRule="exact"/>
                  <w:ind w:left="259" w:hanging="259"/>
                  <w:jc w:val="both"/>
                </w:pPr>
              </w:pPrChange>
            </w:pPr>
            <w:r w:rsidRPr="004D6A3F">
              <w:rPr>
                <w:rFonts w:ascii="Times New Roman" w:hAnsi="Times New Roman"/>
              </w:rPr>
              <w:t xml:space="preserve">Education and training requirements that personnel who are involved in the administration of seclusion must meet?  </w:t>
            </w:r>
            <w:ins w:id="1493" w:author="Evan Katz" w:date="2019-06-17T16:05:00Z">
              <w:r w:rsidR="00673985">
                <w:rPr>
                  <w:rFonts w:ascii="Times New Roman" w:hAnsi="Times New Roman"/>
                </w:rPr>
                <w:br/>
              </w:r>
            </w:ins>
            <w:r w:rsidR="00654AE7" w:rsidRPr="004D6A3F">
              <w:rPr>
                <w:rFonts w:ascii="Times New Roman" w:hAnsi="Times New Roman"/>
              </w:rPr>
              <w:fldChar w:fldCharType="begin">
                <w:ffData>
                  <w:name w:val="Check98"/>
                  <w:enabled/>
                  <w:calcOnExit w:val="0"/>
                  <w:checkBox>
                    <w:sizeAuto/>
                    <w:default w:val="0"/>
                  </w:checkBox>
                </w:ffData>
              </w:fldChar>
            </w:r>
            <w:r w:rsidRPr="004D6A3F">
              <w:rPr>
                <w:rFonts w:ascii="Times New Roman" w:hAnsi="Times New Roman"/>
              </w:rPr>
              <w:instrText xml:space="preserve"> FORMCHECKBOX </w:instrText>
            </w:r>
            <w:r w:rsidR="00654AE7" w:rsidRPr="004D6A3F">
              <w:rPr>
                <w:rFonts w:ascii="Times New Roman" w:hAnsi="Times New Roman"/>
              </w:rPr>
            </w:r>
            <w:r w:rsidR="00654AE7" w:rsidRPr="004D6A3F">
              <w:rPr>
                <w:rFonts w:ascii="Times New Roman" w:hAnsi="Times New Roman"/>
              </w:rPr>
              <w:fldChar w:fldCharType="separate"/>
            </w:r>
            <w:r w:rsidR="00654AE7" w:rsidRPr="004D6A3F">
              <w:rPr>
                <w:rFonts w:ascii="Times New Roman" w:hAnsi="Times New Roman"/>
              </w:rPr>
              <w:fldChar w:fldCharType="end"/>
            </w:r>
            <w:r w:rsidRPr="004D6A3F">
              <w:rPr>
                <w:rFonts w:ascii="Times New Roman" w:hAnsi="Times New Roman"/>
              </w:rPr>
              <w:t xml:space="preserve"> </w:t>
            </w:r>
            <w:r w:rsidRPr="004D6A3F">
              <w:rPr>
                <w:rFonts w:ascii="Times New Roman" w:hAnsi="Times New Roman"/>
                <w:bCs/>
              </w:rPr>
              <w:t>Yes</w:t>
            </w:r>
            <w:r w:rsidR="00673985">
              <w:rPr>
                <w:rFonts w:ascii="Times New Roman" w:hAnsi="Times New Roman"/>
                <w:bCs/>
              </w:rPr>
              <w:t xml:space="preserve"> </w:t>
            </w:r>
            <w:r w:rsidRPr="004D6A3F">
              <w:rPr>
                <w:rFonts w:ascii="Times New Roman" w:hAnsi="Times New Roman"/>
                <w:bCs/>
              </w:rPr>
              <w:t xml:space="preserve"> </w:t>
            </w:r>
            <w:r w:rsidR="00654AE7" w:rsidRPr="004D6A3F">
              <w:rPr>
                <w:rFonts w:ascii="Times New Roman" w:hAnsi="Times New Roman"/>
              </w:rPr>
              <w:fldChar w:fldCharType="begin">
                <w:ffData>
                  <w:name w:val="Check98"/>
                  <w:enabled/>
                  <w:calcOnExit w:val="0"/>
                  <w:checkBox>
                    <w:sizeAuto/>
                    <w:default w:val="0"/>
                  </w:checkBox>
                </w:ffData>
              </w:fldChar>
            </w:r>
            <w:r w:rsidRPr="004D6A3F">
              <w:rPr>
                <w:rFonts w:ascii="Times New Roman" w:hAnsi="Times New Roman"/>
              </w:rPr>
              <w:instrText xml:space="preserve"> FORMCHECKBOX </w:instrText>
            </w:r>
            <w:r w:rsidR="00654AE7" w:rsidRPr="004D6A3F">
              <w:rPr>
                <w:rFonts w:ascii="Times New Roman" w:hAnsi="Times New Roman"/>
              </w:rPr>
            </w:r>
            <w:r w:rsidR="00654AE7" w:rsidRPr="004D6A3F">
              <w:rPr>
                <w:rFonts w:ascii="Times New Roman" w:hAnsi="Times New Roman"/>
              </w:rPr>
              <w:fldChar w:fldCharType="separate"/>
            </w:r>
            <w:r w:rsidR="00654AE7" w:rsidRPr="004D6A3F">
              <w:rPr>
                <w:rFonts w:ascii="Times New Roman" w:hAnsi="Times New Roman"/>
              </w:rPr>
              <w:fldChar w:fldCharType="end"/>
            </w:r>
            <w:r w:rsidRPr="004D6A3F">
              <w:rPr>
                <w:rFonts w:ascii="Times New Roman" w:hAnsi="Times New Roman"/>
              </w:rPr>
              <w:t xml:space="preserve">  </w:t>
            </w:r>
            <w:r w:rsidRPr="004D6A3F">
              <w:rPr>
                <w:rFonts w:ascii="Times New Roman" w:hAnsi="Times New Roman"/>
                <w:bCs/>
              </w:rPr>
              <w:t>No</w:t>
            </w:r>
            <w:ins w:id="1494" w:author="Evan Katz" w:date="2019-06-17T16:05:00Z">
              <w:r w:rsidR="00673985">
                <w:rPr>
                  <w:rFonts w:ascii="Times New Roman" w:hAnsi="Times New Roman"/>
                  <w:bCs/>
                </w:rPr>
                <w:br/>
              </w:r>
            </w:ins>
          </w:p>
        </w:tc>
        <w:tc>
          <w:tcPr>
            <w:tcW w:w="3060" w:type="dxa"/>
          </w:tcPr>
          <w:p w14:paraId="5E3B1683" w14:textId="77777777" w:rsidR="004D6A3F" w:rsidRPr="00C50347" w:rsidRDefault="004D6A3F">
            <w:pPr>
              <w:rPr>
                <w:rFonts w:ascii="Times New Roman" w:hAnsi="Times New Roman"/>
                <w:bCs/>
              </w:rPr>
            </w:pPr>
          </w:p>
        </w:tc>
      </w:tr>
      <w:tr w:rsidR="004D6A3F" w:rsidRPr="00E96FFD" w14:paraId="538A6111" w14:textId="77777777">
        <w:tc>
          <w:tcPr>
            <w:tcW w:w="2880" w:type="dxa"/>
          </w:tcPr>
          <w:p w14:paraId="4F60BBFE" w14:textId="56571EDF" w:rsidR="004D6A3F" w:rsidRDefault="00097738">
            <w:pPr>
              <w:rPr>
                <w:rFonts w:ascii="Times New Roman" w:hAnsi="Times New Roman"/>
                <w:b/>
              </w:rPr>
            </w:pPr>
            <w:r>
              <w:rPr>
                <w:rFonts w:ascii="Times New Roman" w:hAnsi="Times New Roman"/>
                <w:b/>
              </w:rPr>
              <w:t>G-2-c</w:t>
            </w:r>
            <w:r w:rsidR="004D6A3F">
              <w:rPr>
                <w:rFonts w:ascii="Times New Roman" w:hAnsi="Times New Roman"/>
                <w:b/>
              </w:rPr>
              <w:t xml:space="preserve">-ii: </w:t>
            </w:r>
            <w:r w:rsidR="004D6A3F" w:rsidRPr="00E96FFD">
              <w:rPr>
                <w:rFonts w:ascii="Times New Roman" w:hAnsi="Times New Roman"/>
                <w:b/>
              </w:rPr>
              <w:t xml:space="preserve"> </w:t>
            </w:r>
            <w:r w:rsidR="004D6A3F">
              <w:rPr>
                <w:rFonts w:ascii="Times New Roman" w:hAnsi="Times New Roman"/>
                <w:b/>
              </w:rPr>
              <w:t xml:space="preserve">State Oversight Responsibility </w:t>
            </w:r>
          </w:p>
          <w:p w14:paraId="4D18CF26" w14:textId="77777777" w:rsidR="004D6A3F" w:rsidRDefault="004D6A3F">
            <w:pPr>
              <w:rPr>
                <w:rFonts w:ascii="Times New Roman" w:hAnsi="Times New Roman"/>
                <w:b/>
              </w:rPr>
            </w:pPr>
          </w:p>
          <w:p w14:paraId="4BCFB068" w14:textId="77777777" w:rsidR="004D6A3F" w:rsidRPr="00E96FFD" w:rsidRDefault="004D6A3F">
            <w:pPr>
              <w:rPr>
                <w:rFonts w:ascii="Times New Roman" w:hAnsi="Times New Roman"/>
                <w:b/>
              </w:rPr>
            </w:pPr>
          </w:p>
        </w:tc>
        <w:tc>
          <w:tcPr>
            <w:tcW w:w="8100" w:type="dxa"/>
          </w:tcPr>
          <w:p w14:paraId="79AF6A2F" w14:textId="77777777" w:rsidR="004D6A3F" w:rsidRDefault="004D6A3F">
            <w:pPr>
              <w:spacing w:line="260" w:lineRule="exact"/>
              <w:rPr>
                <w:rFonts w:ascii="Times New Roman" w:hAnsi="Times New Roman"/>
                <w:bCs/>
              </w:rPr>
              <w:pPrChange w:id="1495" w:author="Evan Katz" w:date="2019-06-17T15:11:00Z">
                <w:pPr>
                  <w:spacing w:line="260" w:lineRule="exact"/>
                  <w:jc w:val="both"/>
                </w:pPr>
              </w:pPrChange>
            </w:pPr>
            <w:r>
              <w:rPr>
                <w:rFonts w:ascii="Times New Roman" w:hAnsi="Times New Roman"/>
                <w:bCs/>
              </w:rPr>
              <w:t>Does the state’s response specify:</w:t>
            </w:r>
          </w:p>
          <w:p w14:paraId="59897633" w14:textId="5ACBD5B1" w:rsidR="004D6A3F" w:rsidRPr="00E96FFD" w:rsidRDefault="004D6A3F">
            <w:pPr>
              <w:numPr>
                <w:ilvl w:val="0"/>
                <w:numId w:val="65"/>
              </w:numPr>
              <w:tabs>
                <w:tab w:val="clear" w:pos="720"/>
                <w:tab w:val="num" w:pos="252"/>
              </w:tabs>
              <w:spacing w:line="260" w:lineRule="exact"/>
              <w:ind w:left="252" w:hanging="180"/>
              <w:rPr>
                <w:rFonts w:ascii="Times New Roman" w:hAnsi="Times New Roman"/>
                <w:bCs/>
              </w:rPr>
              <w:pPrChange w:id="1496" w:author="Evan Katz" w:date="2019-06-17T15:11:00Z">
                <w:pPr>
                  <w:numPr>
                    <w:numId w:val="65"/>
                  </w:numPr>
                  <w:tabs>
                    <w:tab w:val="num" w:pos="252"/>
                    <w:tab w:val="num" w:pos="720"/>
                  </w:tabs>
                  <w:spacing w:line="260" w:lineRule="exact"/>
                  <w:ind w:left="252" w:hanging="180"/>
                  <w:jc w:val="both"/>
                </w:pPr>
              </w:pPrChange>
            </w:pPr>
            <w:r w:rsidRPr="00E96FFD">
              <w:rPr>
                <w:rFonts w:ascii="Times New Roman" w:hAnsi="Times New Roman"/>
                <w:bCs/>
              </w:rPr>
              <w:t xml:space="preserve">The </w:t>
            </w:r>
            <w:r>
              <w:rPr>
                <w:rFonts w:ascii="Times New Roman" w:hAnsi="Times New Roman"/>
                <w:bCs/>
              </w:rPr>
              <w:t xml:space="preserve">agency (or agencies) </w:t>
            </w:r>
            <w:r w:rsidRPr="00E96FFD">
              <w:rPr>
                <w:rFonts w:ascii="Times New Roman" w:hAnsi="Times New Roman"/>
                <w:bCs/>
              </w:rPr>
              <w:t xml:space="preserve">responsible for overseeing the use of </w:t>
            </w:r>
            <w:r>
              <w:rPr>
                <w:rFonts w:ascii="Times New Roman" w:hAnsi="Times New Roman"/>
                <w:bCs/>
              </w:rPr>
              <w:t xml:space="preserve">seclusion ensuring </w:t>
            </w:r>
            <w:r w:rsidRPr="00E96FFD">
              <w:rPr>
                <w:rFonts w:ascii="Times New Roman" w:hAnsi="Times New Roman"/>
                <w:bCs/>
              </w:rPr>
              <w:t xml:space="preserve">that </w:t>
            </w:r>
            <w:r>
              <w:rPr>
                <w:rFonts w:ascii="Times New Roman" w:hAnsi="Times New Roman"/>
                <w:bCs/>
              </w:rPr>
              <w:t xml:space="preserve">the state’s safeguards are followed?  </w:t>
            </w:r>
            <w:ins w:id="1497" w:author="Evan Katz" w:date="2019-06-17T16:05:00Z">
              <w:r w:rsidR="00673985">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73985">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498" w:author="Evan Katz" w:date="2019-06-17T16:05:00Z">
              <w:r w:rsidR="00673985">
                <w:rPr>
                  <w:rFonts w:ascii="Times New Roman" w:hAnsi="Times New Roman"/>
                  <w:bCs/>
                </w:rPr>
                <w:br/>
              </w:r>
            </w:ins>
          </w:p>
          <w:p w14:paraId="09885660" w14:textId="58D1D957" w:rsidR="004D6A3F" w:rsidRPr="00FF28AB" w:rsidRDefault="004D6A3F">
            <w:pPr>
              <w:numPr>
                <w:ilvl w:val="0"/>
                <w:numId w:val="65"/>
              </w:numPr>
              <w:tabs>
                <w:tab w:val="clear" w:pos="720"/>
                <w:tab w:val="num" w:pos="252"/>
              </w:tabs>
              <w:spacing w:line="260" w:lineRule="exact"/>
              <w:ind w:left="252" w:hanging="180"/>
              <w:rPr>
                <w:rFonts w:ascii="Times New Roman" w:hAnsi="Times New Roman"/>
                <w:bCs/>
              </w:rPr>
              <w:pPrChange w:id="1499" w:author="Evan Katz" w:date="2019-06-17T15:11:00Z">
                <w:pPr>
                  <w:numPr>
                    <w:numId w:val="65"/>
                  </w:numPr>
                  <w:tabs>
                    <w:tab w:val="num" w:pos="252"/>
                    <w:tab w:val="num" w:pos="720"/>
                  </w:tabs>
                  <w:spacing w:line="260" w:lineRule="exact"/>
                  <w:ind w:left="252" w:hanging="180"/>
                  <w:jc w:val="both"/>
                </w:pPr>
              </w:pPrChange>
            </w:pPr>
            <w:r w:rsidRPr="00FF28AB">
              <w:rPr>
                <w:rFonts w:ascii="Times New Roman" w:hAnsi="Times New Roman"/>
                <w:bCs/>
              </w:rPr>
              <w:t xml:space="preserve">When oversight is not performed by the </w:t>
            </w:r>
            <w:r>
              <w:rPr>
                <w:rFonts w:ascii="Times New Roman" w:hAnsi="Times New Roman"/>
                <w:bCs/>
              </w:rPr>
              <w:t xml:space="preserve">Medicaid agency or the </w:t>
            </w:r>
            <w:r w:rsidRPr="00FF28AB">
              <w:rPr>
                <w:rFonts w:ascii="Times New Roman" w:hAnsi="Times New Roman"/>
                <w:bCs/>
              </w:rPr>
              <w:t>operating agency</w:t>
            </w:r>
            <w:r>
              <w:rPr>
                <w:rFonts w:ascii="Times New Roman" w:hAnsi="Times New Roman"/>
                <w:bCs/>
              </w:rPr>
              <w:t xml:space="preserve"> (if applicable)</w:t>
            </w:r>
            <w:r w:rsidRPr="00FF28AB">
              <w:rPr>
                <w:rFonts w:ascii="Times New Roman" w:hAnsi="Times New Roman"/>
                <w:bCs/>
              </w:rPr>
              <w:t xml:space="preserve">, the </w:t>
            </w:r>
            <w:r>
              <w:rPr>
                <w:rFonts w:ascii="Times New Roman" w:hAnsi="Times New Roman"/>
                <w:bCs/>
              </w:rPr>
              <w:t xml:space="preserve">process for the oversight agency to communicate information and findings to the Medicaid agency and/or operating agency? </w:t>
            </w:r>
            <w:r w:rsidR="00097738">
              <w:rPr>
                <w:rFonts w:ascii="Times New Roman" w:hAnsi="Times New Roman"/>
                <w:bCs/>
              </w:rPr>
              <w:t xml:space="preserve"> </w:t>
            </w:r>
            <w:r>
              <w:rPr>
                <w:rFonts w:ascii="Times New Roman" w:hAnsi="Times New Roman"/>
                <w:bCs/>
              </w:rPr>
              <w:t xml:space="preserve"> </w:t>
            </w:r>
            <w:r w:rsidR="00B865F2">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73985">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00" w:author="Evan Katz" w:date="2019-06-17T16:05:00Z">
              <w:r w:rsidR="00673985">
                <w:rPr>
                  <w:rFonts w:ascii="Times New Roman" w:hAnsi="Times New Roman"/>
                  <w:bCs/>
                </w:rPr>
                <w:br/>
              </w:r>
            </w:ins>
            <w:ins w:id="1501" w:author="Evan Katz" w:date="2019-06-17T16:49:00Z">
              <w:r w:rsidR="00B449E1">
                <w:rPr>
                  <w:rFonts w:ascii="Times New Roman" w:hAnsi="Times New Roman"/>
                  <w:bCs/>
                </w:rPr>
                <w:br/>
              </w:r>
            </w:ins>
          </w:p>
          <w:p w14:paraId="4E665E2A" w14:textId="5ED060D2" w:rsidR="004D6A3F" w:rsidRDefault="004D6A3F">
            <w:pPr>
              <w:numPr>
                <w:ilvl w:val="0"/>
                <w:numId w:val="65"/>
              </w:numPr>
              <w:tabs>
                <w:tab w:val="clear" w:pos="720"/>
                <w:tab w:val="num" w:pos="252"/>
              </w:tabs>
              <w:spacing w:line="260" w:lineRule="exact"/>
              <w:ind w:left="252" w:hanging="180"/>
              <w:rPr>
                <w:rFonts w:ascii="Times New Roman" w:hAnsi="Times New Roman"/>
                <w:bCs/>
              </w:rPr>
              <w:pPrChange w:id="1502" w:author="Evan Katz" w:date="2019-06-17T15:11:00Z">
                <w:pPr>
                  <w:numPr>
                    <w:numId w:val="65"/>
                  </w:numPr>
                  <w:tabs>
                    <w:tab w:val="num" w:pos="252"/>
                    <w:tab w:val="num" w:pos="720"/>
                  </w:tabs>
                  <w:spacing w:line="260" w:lineRule="exact"/>
                  <w:ind w:left="252" w:hanging="180"/>
                  <w:jc w:val="both"/>
                </w:pPr>
              </w:pPrChange>
            </w:pPr>
            <w:r>
              <w:rPr>
                <w:rFonts w:ascii="Times New Roman" w:hAnsi="Times New Roman"/>
                <w:bCs/>
              </w:rPr>
              <w:t xml:space="preserve">Methods </w:t>
            </w:r>
            <w:r w:rsidRPr="00FF28AB">
              <w:rPr>
                <w:rFonts w:ascii="Times New Roman" w:hAnsi="Times New Roman"/>
                <w:bCs/>
              </w:rPr>
              <w:t xml:space="preserve">for </w:t>
            </w:r>
            <w:r>
              <w:rPr>
                <w:rFonts w:ascii="Times New Roman" w:hAnsi="Times New Roman"/>
                <w:bCs/>
              </w:rPr>
              <w:t xml:space="preserve">detecting unauthorized use, </w:t>
            </w:r>
            <w:r w:rsidRPr="00FF28AB">
              <w:rPr>
                <w:rFonts w:ascii="Times New Roman" w:hAnsi="Times New Roman"/>
                <w:bCs/>
              </w:rPr>
              <w:t xml:space="preserve">over use or </w:t>
            </w:r>
            <w:r>
              <w:rPr>
                <w:rFonts w:ascii="Times New Roman" w:hAnsi="Times New Roman"/>
                <w:bCs/>
              </w:rPr>
              <w:t>inappropriate/</w:t>
            </w:r>
            <w:r w:rsidRPr="00FF28AB">
              <w:rPr>
                <w:rFonts w:ascii="Times New Roman" w:hAnsi="Times New Roman"/>
                <w:bCs/>
              </w:rPr>
              <w:t>ineffective use</w:t>
            </w:r>
            <w:r>
              <w:rPr>
                <w:rFonts w:ascii="Times New Roman" w:hAnsi="Times New Roman"/>
                <w:bCs/>
              </w:rPr>
              <w:t xml:space="preserve"> of </w:t>
            </w:r>
            <w:r w:rsidR="00097738">
              <w:rPr>
                <w:rFonts w:ascii="Times New Roman" w:hAnsi="Times New Roman"/>
                <w:bCs/>
              </w:rPr>
              <w:t xml:space="preserve">seclusion </w:t>
            </w:r>
            <w:r>
              <w:rPr>
                <w:rFonts w:ascii="Times New Roman" w:hAnsi="Times New Roman"/>
                <w:bCs/>
              </w:rPr>
              <w:t xml:space="preserve">and ensuring that all applicable state requirements are followed?  </w:t>
            </w:r>
            <w:ins w:id="1503" w:author="Evan Katz" w:date="2019-06-17T16:06:00Z">
              <w:r w:rsidR="00673985">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673985">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04" w:author="Evan Katz" w:date="2019-06-17T16:06:00Z">
              <w:r w:rsidR="00673985">
                <w:rPr>
                  <w:rFonts w:ascii="Times New Roman" w:hAnsi="Times New Roman"/>
                  <w:bCs/>
                </w:rPr>
                <w:br/>
              </w:r>
            </w:ins>
          </w:p>
          <w:p w14:paraId="4837616D" w14:textId="7B1F52CB" w:rsidR="004D6A3F" w:rsidRDefault="004D6A3F">
            <w:pPr>
              <w:numPr>
                <w:ilvl w:val="0"/>
                <w:numId w:val="65"/>
              </w:numPr>
              <w:tabs>
                <w:tab w:val="clear" w:pos="720"/>
                <w:tab w:val="num" w:pos="252"/>
              </w:tabs>
              <w:spacing w:line="260" w:lineRule="exact"/>
              <w:ind w:left="252" w:hanging="180"/>
              <w:rPr>
                <w:rFonts w:ascii="Times New Roman" w:hAnsi="Times New Roman"/>
                <w:bCs/>
              </w:rPr>
              <w:pPrChange w:id="1505" w:author="Evan Katz" w:date="2019-06-17T15:11:00Z">
                <w:pPr>
                  <w:numPr>
                    <w:numId w:val="65"/>
                  </w:numPr>
                  <w:tabs>
                    <w:tab w:val="num" w:pos="252"/>
                    <w:tab w:val="num" w:pos="720"/>
                  </w:tabs>
                  <w:spacing w:line="260" w:lineRule="exact"/>
                  <w:ind w:left="252" w:hanging="180"/>
                  <w:jc w:val="both"/>
                </w:pPr>
              </w:pPrChange>
            </w:pPr>
            <w:r>
              <w:rPr>
                <w:rFonts w:ascii="Times New Roman" w:hAnsi="Times New Roman"/>
                <w:bCs/>
              </w:rPr>
              <w:t xml:space="preserve">How data are analyzed to identify trends and patterns and support improvement strategies?  </w:t>
            </w:r>
            <w:ins w:id="1506" w:author="Evan Katz" w:date="2019-06-17T16:06:00Z">
              <w:r w:rsidR="003213FF">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213FF">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07" w:author="Evan Katz" w:date="2019-06-17T16:06:00Z">
              <w:r w:rsidR="003213FF">
                <w:rPr>
                  <w:rFonts w:ascii="Times New Roman" w:hAnsi="Times New Roman"/>
                  <w:bCs/>
                </w:rPr>
                <w:br/>
              </w:r>
            </w:ins>
          </w:p>
          <w:p w14:paraId="0FA16938" w14:textId="7BB83545" w:rsidR="004D6A3F" w:rsidRDefault="004D6A3F">
            <w:pPr>
              <w:numPr>
                <w:ilvl w:val="0"/>
                <w:numId w:val="65"/>
              </w:numPr>
              <w:tabs>
                <w:tab w:val="clear" w:pos="720"/>
                <w:tab w:val="num" w:pos="252"/>
              </w:tabs>
              <w:spacing w:line="260" w:lineRule="exact"/>
              <w:ind w:left="252" w:hanging="180"/>
              <w:rPr>
                <w:rFonts w:ascii="Times New Roman" w:hAnsi="Times New Roman"/>
                <w:bCs/>
              </w:rPr>
              <w:pPrChange w:id="1508" w:author="Evan Katz" w:date="2019-06-17T15:11:00Z">
                <w:pPr>
                  <w:numPr>
                    <w:numId w:val="65"/>
                  </w:numPr>
                  <w:tabs>
                    <w:tab w:val="num" w:pos="252"/>
                    <w:tab w:val="num" w:pos="720"/>
                  </w:tabs>
                  <w:spacing w:line="260" w:lineRule="exact"/>
                  <w:ind w:left="252" w:hanging="180"/>
                  <w:jc w:val="both"/>
                </w:pPr>
              </w:pPrChange>
            </w:pPr>
            <w:r>
              <w:rPr>
                <w:rFonts w:ascii="Times New Roman" w:hAnsi="Times New Roman"/>
                <w:bCs/>
              </w:rPr>
              <w:t xml:space="preserve">The methods for overseeing the operation of the incident management system including how data are collected, compiled, and used to prevent re-occurrence?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3213FF">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09" w:author="Evan Katz" w:date="2019-06-17T16:06:00Z">
              <w:r w:rsidR="003213FF">
                <w:rPr>
                  <w:rFonts w:ascii="Times New Roman" w:hAnsi="Times New Roman"/>
                  <w:bCs/>
                </w:rPr>
                <w:br/>
              </w:r>
            </w:ins>
          </w:p>
          <w:p w14:paraId="3E4E3BEC" w14:textId="18245678" w:rsidR="004D6A3F" w:rsidRPr="000F0B26" w:rsidRDefault="004D6A3F">
            <w:pPr>
              <w:numPr>
                <w:ilvl w:val="0"/>
                <w:numId w:val="65"/>
              </w:numPr>
              <w:tabs>
                <w:tab w:val="clear" w:pos="720"/>
                <w:tab w:val="num" w:pos="252"/>
              </w:tabs>
              <w:spacing w:line="260" w:lineRule="exact"/>
              <w:ind w:left="252" w:hanging="180"/>
              <w:rPr>
                <w:rFonts w:ascii="Times New Roman" w:hAnsi="Times New Roman"/>
                <w:bCs/>
              </w:rPr>
              <w:pPrChange w:id="1510" w:author="Evan Katz" w:date="2019-06-17T15:11:00Z">
                <w:pPr>
                  <w:numPr>
                    <w:numId w:val="65"/>
                  </w:numPr>
                  <w:tabs>
                    <w:tab w:val="num" w:pos="252"/>
                    <w:tab w:val="num" w:pos="720"/>
                  </w:tabs>
                  <w:spacing w:line="260" w:lineRule="exact"/>
                  <w:ind w:left="252" w:hanging="180"/>
                  <w:jc w:val="both"/>
                </w:pPr>
              </w:pPrChange>
            </w:pPr>
            <w:r>
              <w:rPr>
                <w:rFonts w:ascii="Times New Roman" w:hAnsi="Times New Roman"/>
                <w:bCs/>
              </w:rPr>
              <w:t xml:space="preserve">The frequency of oversight activities? </w:t>
            </w:r>
            <w:ins w:id="1511" w:author="Evan Katz" w:date="2019-06-17T16:06:00Z">
              <w:r w:rsidR="003213FF">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213FF">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12" w:author="Evan Katz" w:date="2019-06-17T16:06:00Z">
              <w:r w:rsidR="003213FF">
                <w:rPr>
                  <w:rFonts w:ascii="Times New Roman" w:hAnsi="Times New Roman"/>
                  <w:bCs/>
                </w:rPr>
                <w:br/>
              </w:r>
            </w:ins>
          </w:p>
        </w:tc>
        <w:tc>
          <w:tcPr>
            <w:tcW w:w="3060" w:type="dxa"/>
          </w:tcPr>
          <w:p w14:paraId="5A5D9783" w14:textId="77777777" w:rsidR="004D6A3F" w:rsidRPr="00C50347" w:rsidRDefault="004D6A3F">
            <w:pPr>
              <w:rPr>
                <w:rFonts w:ascii="Times New Roman" w:hAnsi="Times New Roman"/>
                <w:bCs/>
              </w:rPr>
            </w:pPr>
          </w:p>
        </w:tc>
      </w:tr>
      <w:tr w:rsidR="004D6A3F" w:rsidRPr="00E96FFD" w14:paraId="7F0576C4" w14:textId="77777777">
        <w:tc>
          <w:tcPr>
            <w:tcW w:w="10980" w:type="dxa"/>
            <w:gridSpan w:val="2"/>
            <w:shd w:val="clear" w:color="auto" w:fill="E0E0E0"/>
          </w:tcPr>
          <w:p w14:paraId="7EBAB944" w14:textId="77777777" w:rsidR="004D6A3F" w:rsidRPr="00E96FFD" w:rsidRDefault="004D6A3F">
            <w:pPr>
              <w:rPr>
                <w:rFonts w:ascii="Times New Roman" w:hAnsi="Times New Roman"/>
                <w:b/>
                <w:bCs/>
              </w:rPr>
            </w:pPr>
            <w:r w:rsidRPr="00E96FFD">
              <w:rPr>
                <w:rFonts w:ascii="Times New Roman" w:hAnsi="Times New Roman"/>
                <w:b/>
                <w:bCs/>
              </w:rPr>
              <w:t>G-</w:t>
            </w:r>
            <w:r>
              <w:rPr>
                <w:rFonts w:ascii="Times New Roman" w:hAnsi="Times New Roman"/>
                <w:b/>
                <w:bCs/>
              </w:rPr>
              <w:t>3:</w:t>
            </w:r>
            <w:r w:rsidRPr="00E96FFD">
              <w:rPr>
                <w:rFonts w:ascii="Times New Roman" w:hAnsi="Times New Roman"/>
                <w:b/>
                <w:bCs/>
              </w:rPr>
              <w:t xml:space="preserve"> Medication Management and Administration</w:t>
            </w:r>
          </w:p>
          <w:p w14:paraId="5C625BB7" w14:textId="77777777" w:rsidR="004D6A3F" w:rsidRPr="00E96FFD" w:rsidRDefault="004D6A3F">
            <w:pPr>
              <w:rPr>
                <w:rFonts w:ascii="Times New Roman" w:hAnsi="Times New Roman"/>
                <w:bCs/>
                <w:highlight w:val="yellow"/>
              </w:rPr>
            </w:pPr>
          </w:p>
        </w:tc>
        <w:tc>
          <w:tcPr>
            <w:tcW w:w="3060" w:type="dxa"/>
            <w:shd w:val="clear" w:color="auto" w:fill="E0E0E0"/>
          </w:tcPr>
          <w:p w14:paraId="4465589E" w14:textId="77777777" w:rsidR="004D6A3F" w:rsidRPr="00E96FFD" w:rsidRDefault="004D6A3F">
            <w:pPr>
              <w:rPr>
                <w:rFonts w:ascii="Times New Roman" w:hAnsi="Times New Roman"/>
                <w:b/>
                <w:bCs/>
              </w:rPr>
              <w:pPrChange w:id="1513" w:author="Evan Katz" w:date="2019-06-17T15:11:00Z">
                <w:pPr>
                  <w:jc w:val="center"/>
                </w:pPr>
              </w:pPrChange>
            </w:pPr>
            <w:r w:rsidRPr="00E96FFD">
              <w:rPr>
                <w:rFonts w:ascii="Times New Roman" w:hAnsi="Times New Roman"/>
                <w:b/>
                <w:bCs/>
              </w:rPr>
              <w:t>Analyst Notes</w:t>
            </w:r>
          </w:p>
        </w:tc>
      </w:tr>
      <w:tr w:rsidR="004D6A3F" w:rsidRPr="00E96FFD" w14:paraId="68C318A9" w14:textId="77777777">
        <w:tc>
          <w:tcPr>
            <w:tcW w:w="2880" w:type="dxa"/>
          </w:tcPr>
          <w:p w14:paraId="0FAA4773" w14:textId="77777777" w:rsidR="004D6A3F" w:rsidRPr="00E96FFD" w:rsidRDefault="004D6A3F">
            <w:pPr>
              <w:rPr>
                <w:rFonts w:ascii="Times New Roman" w:hAnsi="Times New Roman"/>
                <w:b/>
              </w:rPr>
            </w:pPr>
            <w:r>
              <w:rPr>
                <w:rFonts w:ascii="Times New Roman" w:hAnsi="Times New Roman"/>
                <w:b/>
                <w:bCs/>
              </w:rPr>
              <w:t xml:space="preserve">G-3-a:  Applicability </w:t>
            </w:r>
          </w:p>
          <w:p w14:paraId="1283BF34" w14:textId="77777777" w:rsidR="004D6A3F" w:rsidRPr="00E96FFD" w:rsidRDefault="004D6A3F">
            <w:pPr>
              <w:rPr>
                <w:rFonts w:ascii="Times New Roman" w:hAnsi="Times New Roman"/>
              </w:rPr>
            </w:pPr>
          </w:p>
          <w:p w14:paraId="634AD8BF" w14:textId="77777777" w:rsidR="004D6A3F" w:rsidRPr="00E96FFD" w:rsidRDefault="004D6A3F">
            <w:pPr>
              <w:rPr>
                <w:rFonts w:ascii="Times New Roman" w:hAnsi="Times New Roman"/>
              </w:rPr>
            </w:pPr>
          </w:p>
        </w:tc>
        <w:tc>
          <w:tcPr>
            <w:tcW w:w="8100" w:type="dxa"/>
          </w:tcPr>
          <w:p w14:paraId="496A13B1" w14:textId="77777777" w:rsidR="004D6A3F" w:rsidRDefault="004D6A3F">
            <w:pPr>
              <w:spacing w:line="260" w:lineRule="exact"/>
              <w:rPr>
                <w:rFonts w:ascii="Times New Roman" w:hAnsi="Times New Roman"/>
                <w:bCs/>
              </w:rPr>
              <w:pPrChange w:id="1514" w:author="Evan Katz" w:date="2019-06-17T15:11:00Z">
                <w:pPr>
                  <w:spacing w:line="260" w:lineRule="exact"/>
                  <w:jc w:val="both"/>
                </w:pPr>
              </w:pPrChange>
            </w:pPr>
            <w:r>
              <w:rPr>
                <w:rFonts w:ascii="Times New Roman" w:hAnsi="Times New Roman"/>
                <w:bCs/>
              </w:rPr>
              <w:t xml:space="preserve">Does this waiver provide services to participants who are served in licensed or unlicensed living arrangements where a provider has round-the-clock responsibility for the health and welfare of residents?  </w:t>
            </w:r>
          </w:p>
          <w:p w14:paraId="05825442" w14:textId="77777777" w:rsidR="004D6A3F" w:rsidRDefault="00654AE7">
            <w:pPr>
              <w:spacing w:line="260" w:lineRule="exact"/>
              <w:rPr>
                <w:rFonts w:ascii="Times New Roman" w:hAnsi="Times New Roman"/>
                <w:bCs/>
              </w:rPr>
              <w:pPrChange w:id="1515" w:author="Evan Katz" w:date="2019-06-17T15:11:00Z">
                <w:pPr>
                  <w:spacing w:line="260" w:lineRule="exact"/>
                  <w:jc w:val="both"/>
                </w:pPr>
              </w:pPrChange>
            </w:pPr>
            <w:r w:rsidRPr="00E96FFD">
              <w:rPr>
                <w:rFonts w:ascii="Times New Roman" w:hAnsi="Times New Roman"/>
              </w:rPr>
              <w:fldChar w:fldCharType="begin">
                <w:ffData>
                  <w:name w:val="Check98"/>
                  <w:enabled/>
                  <w:calcOnExit w:val="0"/>
                  <w:checkBox>
                    <w:sizeAuto/>
                    <w:default w:val="0"/>
                  </w:checkBox>
                </w:ffData>
              </w:fldChar>
            </w:r>
            <w:r w:rsidR="004D6A3F"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4D6A3F" w:rsidRPr="00E96FFD">
              <w:rPr>
                <w:rFonts w:ascii="Times New Roman" w:hAnsi="Times New Roman"/>
              </w:rPr>
              <w:t xml:space="preserve">  </w:t>
            </w:r>
            <w:r w:rsidR="004D6A3F" w:rsidRPr="00E96FFD">
              <w:rPr>
                <w:rFonts w:ascii="Times New Roman" w:hAnsi="Times New Roman"/>
                <w:bCs/>
              </w:rPr>
              <w:t xml:space="preserve">Yes </w:t>
            </w:r>
            <w:r w:rsidRPr="00E96FFD">
              <w:rPr>
                <w:rFonts w:ascii="Times New Roman" w:hAnsi="Times New Roman"/>
              </w:rPr>
              <w:fldChar w:fldCharType="begin">
                <w:ffData>
                  <w:name w:val="Check98"/>
                  <w:enabled/>
                  <w:calcOnExit w:val="0"/>
                  <w:checkBox>
                    <w:sizeAuto/>
                    <w:default w:val="0"/>
                  </w:checkBox>
                </w:ffData>
              </w:fldChar>
            </w:r>
            <w:r w:rsidR="004D6A3F"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4D6A3F" w:rsidRPr="00E96FFD">
              <w:rPr>
                <w:rFonts w:ascii="Times New Roman" w:hAnsi="Times New Roman"/>
              </w:rPr>
              <w:t xml:space="preserve">  </w:t>
            </w:r>
            <w:r w:rsidR="004D6A3F" w:rsidRPr="00E96FFD">
              <w:rPr>
                <w:rFonts w:ascii="Times New Roman" w:hAnsi="Times New Roman"/>
                <w:bCs/>
              </w:rPr>
              <w:t>No</w:t>
            </w:r>
          </w:p>
          <w:p w14:paraId="73E70B1D" w14:textId="77777777" w:rsidR="004D6A3F" w:rsidRDefault="004D6A3F">
            <w:pPr>
              <w:spacing w:line="260" w:lineRule="exact"/>
              <w:rPr>
                <w:rFonts w:ascii="Times New Roman" w:hAnsi="Times New Roman"/>
                <w:bCs/>
              </w:rPr>
              <w:pPrChange w:id="1516" w:author="Evan Katz" w:date="2019-06-17T15:11:00Z">
                <w:pPr>
                  <w:spacing w:line="260" w:lineRule="exact"/>
                  <w:jc w:val="both"/>
                </w:pPr>
              </w:pPrChange>
            </w:pPr>
          </w:p>
          <w:p w14:paraId="01A25F02" w14:textId="77777777" w:rsidR="004D6A3F" w:rsidRPr="00E96FFD" w:rsidRDefault="004D6A3F">
            <w:pPr>
              <w:spacing w:line="260" w:lineRule="exact"/>
              <w:rPr>
                <w:rFonts w:ascii="Times New Roman" w:hAnsi="Times New Roman"/>
                <w:bCs/>
              </w:rPr>
              <w:pPrChange w:id="1517" w:author="Evan Katz" w:date="2019-06-17T15:11:00Z">
                <w:pPr>
                  <w:spacing w:line="260" w:lineRule="exact"/>
                  <w:jc w:val="both"/>
                </w:pPr>
              </w:pPrChange>
            </w:pPr>
            <w:r w:rsidRPr="00F97B31">
              <w:rPr>
                <w:rFonts w:ascii="Times New Roman" w:hAnsi="Times New Roman"/>
                <w:b/>
                <w:bCs/>
                <w:i/>
              </w:rPr>
              <w:t>Note:</w:t>
            </w:r>
            <w:r w:rsidRPr="00F97B31">
              <w:rPr>
                <w:rFonts w:ascii="Times New Roman" w:hAnsi="Times New Roman"/>
                <w:bCs/>
                <w:i/>
              </w:rPr>
              <w:t xml:space="preserve">  If no,</w:t>
            </w:r>
            <w:r>
              <w:rPr>
                <w:rFonts w:ascii="Times New Roman" w:hAnsi="Times New Roman"/>
                <w:bCs/>
              </w:rPr>
              <w:t xml:space="preserve"> </w:t>
            </w:r>
            <w:r w:rsidRPr="00986A75">
              <w:rPr>
                <w:rFonts w:ascii="Times New Roman" w:hAnsi="Times New Roman"/>
                <w:bCs/>
                <w:i/>
              </w:rPr>
              <w:t>t</w:t>
            </w:r>
            <w:r w:rsidRPr="00690126">
              <w:rPr>
                <w:rFonts w:ascii="Times New Roman" w:hAnsi="Times New Roman"/>
                <w:bCs/>
                <w:i/>
              </w:rPr>
              <w:t>he remainder of this section does not need to be complete</w:t>
            </w:r>
            <w:r>
              <w:rPr>
                <w:rFonts w:ascii="Times New Roman" w:hAnsi="Times New Roman"/>
                <w:bCs/>
                <w:i/>
              </w:rPr>
              <w:t>d.</w:t>
            </w:r>
          </w:p>
        </w:tc>
        <w:tc>
          <w:tcPr>
            <w:tcW w:w="3060" w:type="dxa"/>
          </w:tcPr>
          <w:p w14:paraId="4D2392C9" w14:textId="77777777" w:rsidR="004D6A3F" w:rsidRPr="00C50347" w:rsidRDefault="004D6A3F">
            <w:pPr>
              <w:rPr>
                <w:rFonts w:ascii="Times New Roman" w:hAnsi="Times New Roman"/>
                <w:bCs/>
              </w:rPr>
            </w:pPr>
          </w:p>
        </w:tc>
      </w:tr>
      <w:tr w:rsidR="004D6A3F" w:rsidRPr="00E96FFD" w14:paraId="5395D543" w14:textId="77777777">
        <w:tc>
          <w:tcPr>
            <w:tcW w:w="2880" w:type="dxa"/>
          </w:tcPr>
          <w:p w14:paraId="1F96096D" w14:textId="77777777" w:rsidR="004D6A3F" w:rsidRDefault="004D6A3F">
            <w:pPr>
              <w:rPr>
                <w:rFonts w:ascii="Times New Roman" w:hAnsi="Times New Roman"/>
                <w:b/>
                <w:bCs/>
              </w:rPr>
            </w:pPr>
            <w:r>
              <w:rPr>
                <w:rFonts w:ascii="Times New Roman" w:hAnsi="Times New Roman"/>
                <w:b/>
                <w:bCs/>
              </w:rPr>
              <w:t>G-3-b:  Medication Management and Follow-Up</w:t>
            </w:r>
          </w:p>
          <w:p w14:paraId="59F46201" w14:textId="77777777" w:rsidR="004D6A3F" w:rsidRDefault="004D6A3F">
            <w:pPr>
              <w:rPr>
                <w:rFonts w:ascii="Times New Roman" w:hAnsi="Times New Roman"/>
                <w:b/>
                <w:bCs/>
              </w:rPr>
            </w:pPr>
          </w:p>
          <w:p w14:paraId="0F609E2D" w14:textId="77777777" w:rsidR="004D6A3F" w:rsidRDefault="004D6A3F">
            <w:pPr>
              <w:rPr>
                <w:rFonts w:ascii="Times New Roman" w:hAnsi="Times New Roman"/>
                <w:b/>
                <w:bCs/>
              </w:rPr>
            </w:pPr>
            <w:r>
              <w:rPr>
                <w:rFonts w:ascii="Times New Roman" w:hAnsi="Times New Roman"/>
                <w:b/>
                <w:bCs/>
              </w:rPr>
              <w:t>G-3-b-</w:t>
            </w:r>
            <w:r w:rsidRPr="00E96FFD">
              <w:rPr>
                <w:rFonts w:ascii="Times New Roman" w:hAnsi="Times New Roman"/>
                <w:b/>
                <w:bCs/>
              </w:rPr>
              <w:t>i</w:t>
            </w:r>
            <w:r>
              <w:rPr>
                <w:rFonts w:ascii="Times New Roman" w:hAnsi="Times New Roman"/>
                <w:b/>
                <w:bCs/>
              </w:rPr>
              <w:t>:  Responsibility</w:t>
            </w:r>
          </w:p>
        </w:tc>
        <w:tc>
          <w:tcPr>
            <w:tcW w:w="8100" w:type="dxa"/>
          </w:tcPr>
          <w:p w14:paraId="08A0E7B6" w14:textId="77777777" w:rsidR="004D6A3F" w:rsidRPr="00E96FFD" w:rsidRDefault="004D6A3F">
            <w:pPr>
              <w:rPr>
                <w:rFonts w:ascii="Times New Roman" w:hAnsi="Times New Roman"/>
                <w:bCs/>
              </w:rPr>
            </w:pPr>
            <w:r>
              <w:rPr>
                <w:rFonts w:ascii="Times New Roman" w:hAnsi="Times New Roman"/>
                <w:bCs/>
              </w:rPr>
              <w:t>Does t</w:t>
            </w:r>
            <w:r w:rsidRPr="00E96FFD">
              <w:rPr>
                <w:rFonts w:ascii="Times New Roman" w:hAnsi="Times New Roman"/>
                <w:bCs/>
              </w:rPr>
              <w:t xml:space="preserve">he </w:t>
            </w:r>
            <w:r>
              <w:rPr>
                <w:rFonts w:ascii="Times New Roman" w:hAnsi="Times New Roman"/>
                <w:bCs/>
              </w:rPr>
              <w:t>waiver specify</w:t>
            </w:r>
            <w:r w:rsidRPr="00E96FFD">
              <w:rPr>
                <w:rFonts w:ascii="Times New Roman" w:hAnsi="Times New Roman"/>
                <w:bCs/>
              </w:rPr>
              <w:t>:</w:t>
            </w:r>
          </w:p>
          <w:p w14:paraId="1FE5EFE9" w14:textId="44BFD744" w:rsidR="004D6A3F" w:rsidRPr="00E96FFD" w:rsidRDefault="004D6A3F">
            <w:pPr>
              <w:numPr>
                <w:ilvl w:val="0"/>
                <w:numId w:val="66"/>
              </w:numPr>
              <w:tabs>
                <w:tab w:val="clear" w:pos="720"/>
                <w:tab w:val="num" w:pos="252"/>
              </w:tabs>
              <w:spacing w:line="260" w:lineRule="exact"/>
              <w:ind w:left="252" w:hanging="180"/>
              <w:rPr>
                <w:rFonts w:ascii="Times New Roman" w:hAnsi="Times New Roman"/>
                <w:bCs/>
              </w:rPr>
              <w:pPrChange w:id="1518" w:author="Evan Katz" w:date="2019-06-17T15:11:00Z">
                <w:pPr>
                  <w:numPr>
                    <w:numId w:val="66"/>
                  </w:numPr>
                  <w:tabs>
                    <w:tab w:val="num" w:pos="252"/>
                    <w:tab w:val="num" w:pos="720"/>
                  </w:tabs>
                  <w:spacing w:line="260" w:lineRule="exact"/>
                  <w:ind w:left="252" w:hanging="180"/>
                  <w:jc w:val="both"/>
                </w:pPr>
              </w:pPrChange>
            </w:pPr>
            <w:r w:rsidRPr="00E96FFD">
              <w:rPr>
                <w:rFonts w:ascii="Times New Roman" w:hAnsi="Times New Roman"/>
                <w:bCs/>
              </w:rPr>
              <w:t xml:space="preserve">The entity </w:t>
            </w:r>
            <w:r>
              <w:rPr>
                <w:rFonts w:ascii="Times New Roman" w:hAnsi="Times New Roman"/>
                <w:bCs/>
              </w:rPr>
              <w:t xml:space="preserve">or entities </w:t>
            </w:r>
            <w:r w:rsidRPr="00E96FFD">
              <w:rPr>
                <w:rFonts w:ascii="Times New Roman" w:hAnsi="Times New Roman"/>
                <w:bCs/>
              </w:rPr>
              <w:t xml:space="preserve">responsible for ongoing monitoring of </w:t>
            </w:r>
            <w:r>
              <w:rPr>
                <w:rFonts w:ascii="Times New Roman" w:hAnsi="Times New Roman"/>
                <w:bCs/>
              </w:rPr>
              <w:t xml:space="preserve">participant medication regimens?  </w:t>
            </w:r>
            <w:ins w:id="1519" w:author="Evan Katz" w:date="2019-06-17T16:06:00Z">
              <w:r w:rsidR="003213FF">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213FF">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20" w:author="Evan Katz" w:date="2019-06-17T16:06:00Z">
              <w:r w:rsidR="003213FF">
                <w:rPr>
                  <w:rFonts w:ascii="Times New Roman" w:hAnsi="Times New Roman"/>
                  <w:bCs/>
                </w:rPr>
                <w:br/>
              </w:r>
            </w:ins>
          </w:p>
          <w:p w14:paraId="5331795D" w14:textId="0EB2294B" w:rsidR="004D6A3F" w:rsidRDefault="004D6A3F">
            <w:pPr>
              <w:numPr>
                <w:ilvl w:val="0"/>
                <w:numId w:val="66"/>
              </w:numPr>
              <w:tabs>
                <w:tab w:val="clear" w:pos="720"/>
                <w:tab w:val="num" w:pos="252"/>
              </w:tabs>
              <w:spacing w:line="260" w:lineRule="exact"/>
              <w:ind w:left="252" w:hanging="180"/>
              <w:rPr>
                <w:rFonts w:ascii="Times New Roman" w:hAnsi="Times New Roman"/>
                <w:bCs/>
              </w:rPr>
              <w:pPrChange w:id="1521" w:author="Evan Katz" w:date="2019-06-17T15:11:00Z">
                <w:pPr>
                  <w:numPr>
                    <w:numId w:val="66"/>
                  </w:numPr>
                  <w:tabs>
                    <w:tab w:val="num" w:pos="252"/>
                    <w:tab w:val="num" w:pos="720"/>
                  </w:tabs>
                  <w:spacing w:line="260" w:lineRule="exact"/>
                  <w:ind w:left="252" w:hanging="180"/>
                  <w:jc w:val="both"/>
                </w:pPr>
              </w:pPrChange>
            </w:pPr>
            <w:r>
              <w:rPr>
                <w:rFonts w:ascii="Times New Roman" w:hAnsi="Times New Roman"/>
              </w:rPr>
              <w:t>The scope of m</w:t>
            </w:r>
            <w:r w:rsidRPr="00E96FFD">
              <w:rPr>
                <w:rFonts w:ascii="Times New Roman" w:hAnsi="Times New Roman"/>
                <w:bCs/>
              </w:rPr>
              <w:t>onitoring</w:t>
            </w:r>
            <w:r>
              <w:rPr>
                <w:rFonts w:ascii="Times New Roman" w:hAnsi="Times New Roman"/>
                <w:bCs/>
              </w:rPr>
              <w:t xml:space="preserve"> (i.e., whether monitoring is designed to focus on certain types of medications or medication usage patterns)?  </w:t>
            </w:r>
            <w:ins w:id="1522" w:author="Evan Katz" w:date="2019-06-17T16:06:00Z">
              <w:r w:rsidR="003213FF">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213FF">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23" w:author="Evan Katz" w:date="2019-06-17T16:07:00Z">
              <w:r w:rsidR="003213FF">
                <w:rPr>
                  <w:rFonts w:ascii="Times New Roman" w:hAnsi="Times New Roman"/>
                  <w:bCs/>
                </w:rPr>
                <w:br/>
              </w:r>
            </w:ins>
          </w:p>
          <w:p w14:paraId="2C09B5B6" w14:textId="63E6D0B3" w:rsidR="004D6A3F" w:rsidRPr="00E96FFD" w:rsidRDefault="004D6A3F">
            <w:pPr>
              <w:numPr>
                <w:ilvl w:val="0"/>
                <w:numId w:val="66"/>
              </w:numPr>
              <w:tabs>
                <w:tab w:val="clear" w:pos="720"/>
                <w:tab w:val="num" w:pos="252"/>
              </w:tabs>
              <w:spacing w:line="260" w:lineRule="exact"/>
              <w:ind w:left="252" w:hanging="180"/>
              <w:rPr>
                <w:rFonts w:ascii="Times New Roman" w:hAnsi="Times New Roman"/>
                <w:bCs/>
              </w:rPr>
              <w:pPrChange w:id="1524" w:author="Evan Katz" w:date="2019-06-17T15:11:00Z">
                <w:pPr>
                  <w:numPr>
                    <w:numId w:val="66"/>
                  </w:numPr>
                  <w:tabs>
                    <w:tab w:val="num" w:pos="252"/>
                    <w:tab w:val="num" w:pos="720"/>
                  </w:tabs>
                  <w:spacing w:line="260" w:lineRule="exact"/>
                  <w:ind w:left="252" w:hanging="180"/>
                  <w:jc w:val="both"/>
                </w:pPr>
              </w:pPrChange>
            </w:pPr>
            <w:r>
              <w:rPr>
                <w:rFonts w:ascii="Times New Roman" w:hAnsi="Times New Roman"/>
                <w:bCs/>
              </w:rPr>
              <w:t xml:space="preserve">Methods for conducting monitoring?  </w:t>
            </w:r>
            <w:ins w:id="1525" w:author="Evan Katz" w:date="2019-06-17T16:07:00Z">
              <w:r w:rsidR="003213FF">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213FF">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26" w:author="Evan Katz" w:date="2019-06-17T16:07:00Z">
              <w:r w:rsidR="003213FF">
                <w:rPr>
                  <w:rFonts w:ascii="Times New Roman" w:hAnsi="Times New Roman"/>
                  <w:bCs/>
                </w:rPr>
                <w:br/>
              </w:r>
            </w:ins>
          </w:p>
          <w:p w14:paraId="0B8CC131" w14:textId="28E1548C" w:rsidR="004D6A3F" w:rsidRPr="00E96FFD" w:rsidRDefault="004D6A3F">
            <w:pPr>
              <w:numPr>
                <w:ilvl w:val="0"/>
                <w:numId w:val="66"/>
              </w:numPr>
              <w:tabs>
                <w:tab w:val="clear" w:pos="720"/>
                <w:tab w:val="num" w:pos="252"/>
              </w:tabs>
              <w:spacing w:line="260" w:lineRule="exact"/>
              <w:ind w:left="252" w:hanging="180"/>
              <w:rPr>
                <w:rFonts w:ascii="Times New Roman" w:hAnsi="Times New Roman"/>
                <w:bCs/>
              </w:rPr>
              <w:pPrChange w:id="1527" w:author="Evan Katz" w:date="2019-06-17T15:11:00Z">
                <w:pPr>
                  <w:numPr>
                    <w:numId w:val="66"/>
                  </w:numPr>
                  <w:tabs>
                    <w:tab w:val="num" w:pos="252"/>
                    <w:tab w:val="num" w:pos="720"/>
                  </w:tabs>
                  <w:spacing w:line="260" w:lineRule="exact"/>
                  <w:ind w:left="252" w:hanging="180"/>
                  <w:jc w:val="both"/>
                </w:pPr>
              </w:pPrChange>
            </w:pPr>
            <w:r w:rsidRPr="00E96FFD">
              <w:rPr>
                <w:rFonts w:ascii="Times New Roman" w:hAnsi="Times New Roman"/>
                <w:bCs/>
              </w:rPr>
              <w:t>Frequency of monitoring</w:t>
            </w:r>
            <w:r>
              <w:rPr>
                <w:rFonts w:ascii="Times New Roman" w:hAnsi="Times New Roman"/>
                <w:bCs/>
              </w:rPr>
              <w:t xml:space="preserve">?  </w:t>
            </w:r>
            <w:ins w:id="1528" w:author="Evan Katz" w:date="2019-06-17T16:07:00Z">
              <w:r w:rsidR="003213FF">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213FF">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29" w:author="Evan Katz" w:date="2019-06-17T16:07:00Z">
              <w:r w:rsidR="003213FF">
                <w:rPr>
                  <w:rFonts w:ascii="Times New Roman" w:hAnsi="Times New Roman"/>
                  <w:bCs/>
                </w:rPr>
                <w:br/>
              </w:r>
            </w:ins>
          </w:p>
          <w:p w14:paraId="31DC1F83" w14:textId="67753974" w:rsidR="004D6A3F" w:rsidRPr="001A5301" w:rsidRDefault="004D6A3F">
            <w:pPr>
              <w:numPr>
                <w:ilvl w:val="0"/>
                <w:numId w:val="66"/>
              </w:numPr>
              <w:tabs>
                <w:tab w:val="clear" w:pos="720"/>
                <w:tab w:val="num" w:pos="252"/>
              </w:tabs>
              <w:spacing w:line="260" w:lineRule="exact"/>
              <w:ind w:left="252" w:hanging="180"/>
              <w:rPr>
                <w:rFonts w:ascii="Times New Roman" w:hAnsi="Times New Roman"/>
                <w:bCs/>
              </w:rPr>
              <w:pPrChange w:id="1530" w:author="Evan Katz" w:date="2019-06-17T15:11:00Z">
                <w:pPr>
                  <w:numPr>
                    <w:numId w:val="66"/>
                  </w:numPr>
                  <w:tabs>
                    <w:tab w:val="num" w:pos="252"/>
                    <w:tab w:val="num" w:pos="720"/>
                  </w:tabs>
                  <w:spacing w:line="260" w:lineRule="exact"/>
                  <w:ind w:left="252" w:hanging="180"/>
                  <w:jc w:val="both"/>
                </w:pPr>
              </w:pPrChange>
            </w:pPr>
            <w:r>
              <w:rPr>
                <w:rFonts w:ascii="Times New Roman" w:hAnsi="Times New Roman"/>
              </w:rPr>
              <w:t xml:space="preserve">How monitoring has been designed to detect potentially harmful practices and follow-up to address such practices?  </w:t>
            </w:r>
            <w:ins w:id="1531" w:author="Evan Katz" w:date="2019-06-17T16:07:00Z">
              <w:r w:rsidR="003213FF">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213FF">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32" w:author="Evan Katz" w:date="2019-06-17T16:07:00Z">
              <w:r w:rsidR="003213FF">
                <w:rPr>
                  <w:rFonts w:ascii="Times New Roman" w:hAnsi="Times New Roman"/>
                  <w:bCs/>
                </w:rPr>
                <w:br/>
              </w:r>
            </w:ins>
          </w:p>
          <w:p w14:paraId="64B1AC98" w14:textId="3F4DDC03" w:rsidR="004D6A3F" w:rsidRPr="001A5301" w:rsidRDefault="004D6A3F">
            <w:pPr>
              <w:numPr>
                <w:ilvl w:val="0"/>
                <w:numId w:val="66"/>
              </w:numPr>
              <w:tabs>
                <w:tab w:val="clear" w:pos="720"/>
                <w:tab w:val="num" w:pos="252"/>
              </w:tabs>
              <w:spacing w:line="260" w:lineRule="exact"/>
              <w:ind w:left="252" w:hanging="180"/>
              <w:rPr>
                <w:rFonts w:ascii="Times New Roman" w:hAnsi="Times New Roman"/>
                <w:bCs/>
              </w:rPr>
              <w:pPrChange w:id="1533" w:author="Evan Katz" w:date="2019-06-17T15:11:00Z">
                <w:pPr>
                  <w:numPr>
                    <w:numId w:val="66"/>
                  </w:numPr>
                  <w:tabs>
                    <w:tab w:val="num" w:pos="252"/>
                    <w:tab w:val="num" w:pos="720"/>
                  </w:tabs>
                  <w:spacing w:line="260" w:lineRule="exact"/>
                  <w:ind w:left="252" w:hanging="180"/>
                  <w:jc w:val="both"/>
                </w:pPr>
              </w:pPrChange>
            </w:pPr>
            <w:r w:rsidRPr="00E96FFD">
              <w:rPr>
                <w:rFonts w:ascii="Times New Roman" w:hAnsi="Times New Roman"/>
                <w:bCs/>
              </w:rPr>
              <w:t xml:space="preserve">For waivers that serve individuals with cognitive impairments or mental disorders, </w:t>
            </w:r>
            <w:r>
              <w:rPr>
                <w:rFonts w:ascii="Times New Roman" w:hAnsi="Times New Roman"/>
                <w:bCs/>
              </w:rPr>
              <w:t xml:space="preserve">how </w:t>
            </w:r>
            <w:r w:rsidRPr="00E96FFD">
              <w:rPr>
                <w:rFonts w:ascii="Times New Roman" w:hAnsi="Times New Roman"/>
                <w:bCs/>
              </w:rPr>
              <w:t xml:space="preserve">second-line monitoring is conducted </w:t>
            </w:r>
            <w:r>
              <w:rPr>
                <w:rFonts w:ascii="Times New Roman" w:hAnsi="Times New Roman"/>
                <w:bCs/>
              </w:rPr>
              <w:t xml:space="preserve">concerning the use </w:t>
            </w:r>
            <w:r w:rsidRPr="00E96FFD">
              <w:rPr>
                <w:rFonts w:ascii="Times New Roman" w:hAnsi="Times New Roman"/>
                <w:bCs/>
              </w:rPr>
              <w:t>of behavior modifying medication</w:t>
            </w:r>
            <w:r>
              <w:rPr>
                <w:rFonts w:ascii="Times New Roman" w:hAnsi="Times New Roman"/>
                <w:bCs/>
              </w:rPr>
              <w:t xml:space="preserve">s?  </w:t>
            </w:r>
            <w:ins w:id="1534" w:author="Evan Katz" w:date="2019-06-17T16:07:00Z">
              <w:r w:rsidR="003213FF">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213FF">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35" w:author="Evan Katz" w:date="2019-06-17T16:07:00Z">
              <w:r w:rsidR="003213FF">
                <w:rPr>
                  <w:rFonts w:ascii="Times New Roman" w:hAnsi="Times New Roman"/>
                  <w:bCs/>
                </w:rPr>
                <w:br/>
              </w:r>
            </w:ins>
          </w:p>
        </w:tc>
        <w:tc>
          <w:tcPr>
            <w:tcW w:w="3060" w:type="dxa"/>
          </w:tcPr>
          <w:p w14:paraId="0F37326A" w14:textId="77777777" w:rsidR="004D6A3F" w:rsidRPr="00C50347" w:rsidRDefault="004D6A3F">
            <w:pPr>
              <w:rPr>
                <w:rFonts w:ascii="Times New Roman" w:hAnsi="Times New Roman"/>
                <w:bCs/>
              </w:rPr>
            </w:pPr>
          </w:p>
        </w:tc>
      </w:tr>
      <w:tr w:rsidR="004D6A3F" w:rsidRPr="00E96FFD" w14:paraId="0C58020A" w14:textId="77777777">
        <w:tc>
          <w:tcPr>
            <w:tcW w:w="2880" w:type="dxa"/>
          </w:tcPr>
          <w:p w14:paraId="3623537E" w14:textId="77777777" w:rsidR="004D6A3F" w:rsidRPr="00E96FFD" w:rsidRDefault="004D6A3F">
            <w:pPr>
              <w:rPr>
                <w:rFonts w:ascii="Times New Roman" w:hAnsi="Times New Roman"/>
                <w:bCs/>
              </w:rPr>
            </w:pPr>
            <w:r>
              <w:rPr>
                <w:rFonts w:ascii="Times New Roman" w:hAnsi="Times New Roman"/>
                <w:b/>
                <w:bCs/>
              </w:rPr>
              <w:t>G-3-b-i</w:t>
            </w:r>
            <w:r w:rsidRPr="00E96FFD">
              <w:rPr>
                <w:rFonts w:ascii="Times New Roman" w:hAnsi="Times New Roman"/>
                <w:b/>
                <w:bCs/>
              </w:rPr>
              <w:t>i</w:t>
            </w:r>
            <w:r>
              <w:rPr>
                <w:rFonts w:ascii="Times New Roman" w:hAnsi="Times New Roman"/>
                <w:b/>
                <w:bCs/>
              </w:rPr>
              <w:t>:  State Oversight and Follow-up</w:t>
            </w:r>
          </w:p>
        </w:tc>
        <w:tc>
          <w:tcPr>
            <w:tcW w:w="8100" w:type="dxa"/>
          </w:tcPr>
          <w:p w14:paraId="0446CEAF" w14:textId="67DAFDF4" w:rsidR="004D6A3F" w:rsidRDefault="004D6A3F">
            <w:pPr>
              <w:rPr>
                <w:rFonts w:ascii="Times New Roman" w:hAnsi="Times New Roman"/>
              </w:rPr>
            </w:pPr>
            <w:r>
              <w:rPr>
                <w:rFonts w:ascii="Times New Roman" w:hAnsi="Times New Roman"/>
              </w:rPr>
              <w:t>Does the waiver specify:</w:t>
            </w:r>
          </w:p>
          <w:p w14:paraId="1715CDA4" w14:textId="77777777" w:rsidR="000D499E" w:rsidRDefault="004D6A3F" w:rsidP="00366E45">
            <w:pPr>
              <w:numPr>
                <w:ilvl w:val="0"/>
                <w:numId w:val="67"/>
              </w:numPr>
              <w:tabs>
                <w:tab w:val="clear" w:pos="720"/>
                <w:tab w:val="num" w:pos="252"/>
              </w:tabs>
              <w:ind w:left="252" w:hanging="180"/>
              <w:rPr>
                <w:rFonts w:ascii="Times New Roman" w:hAnsi="Times New Roman"/>
                <w:bCs/>
              </w:rPr>
            </w:pPr>
            <w:r>
              <w:rPr>
                <w:rFonts w:ascii="Times New Roman" w:hAnsi="Times New Roman"/>
              </w:rPr>
              <w:t xml:space="preserve">The agency (or agencies) responsible for </w:t>
            </w:r>
            <w:r w:rsidRPr="00E96FFD">
              <w:rPr>
                <w:rFonts w:ascii="Times New Roman" w:hAnsi="Times New Roman"/>
                <w:bCs/>
              </w:rPr>
              <w:t>o</w:t>
            </w:r>
            <w:r>
              <w:rPr>
                <w:rFonts w:ascii="Times New Roman" w:hAnsi="Times New Roman"/>
                <w:bCs/>
              </w:rPr>
              <w:t xml:space="preserve">versight?  </w:t>
            </w:r>
          </w:p>
          <w:p w14:paraId="2B73D51C" w14:textId="28FE2A8B" w:rsidR="004D6A3F" w:rsidRPr="00E96FFD" w:rsidRDefault="00654AE7" w:rsidP="00AA57EC">
            <w:pPr>
              <w:ind w:left="252"/>
              <w:rPr>
                <w:rFonts w:ascii="Times New Roman" w:hAnsi="Times New Roman"/>
                <w:bCs/>
              </w:rPr>
            </w:pPr>
            <w:r w:rsidRPr="00E96FFD">
              <w:rPr>
                <w:rFonts w:ascii="Times New Roman" w:hAnsi="Times New Roman"/>
              </w:rPr>
              <w:fldChar w:fldCharType="begin">
                <w:ffData>
                  <w:name w:val="Check98"/>
                  <w:enabled/>
                  <w:calcOnExit w:val="0"/>
                  <w:checkBox>
                    <w:sizeAuto/>
                    <w:default w:val="0"/>
                  </w:checkBox>
                </w:ffData>
              </w:fldChar>
            </w:r>
            <w:r w:rsidR="004D6A3F"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4D6A3F" w:rsidRPr="00E96FFD">
              <w:rPr>
                <w:rFonts w:ascii="Times New Roman" w:hAnsi="Times New Roman"/>
              </w:rPr>
              <w:t xml:space="preserve"> </w:t>
            </w:r>
            <w:r w:rsidR="004D6A3F" w:rsidRPr="00E96FFD">
              <w:rPr>
                <w:rFonts w:ascii="Times New Roman" w:hAnsi="Times New Roman"/>
                <w:bCs/>
              </w:rPr>
              <w:t>Yes</w:t>
            </w:r>
            <w:r w:rsidR="000D499E">
              <w:rPr>
                <w:rFonts w:ascii="Times New Roman" w:hAnsi="Times New Roman"/>
                <w:bCs/>
              </w:rPr>
              <w:t xml:space="preserve"> </w:t>
            </w:r>
            <w:r w:rsidR="004D6A3F" w:rsidRPr="00E96FFD">
              <w:rPr>
                <w:rFonts w:ascii="Times New Roman" w:hAnsi="Times New Roman"/>
                <w:bCs/>
              </w:rPr>
              <w:t xml:space="preserve"> </w:t>
            </w:r>
            <w:r w:rsidRPr="00E96FFD">
              <w:rPr>
                <w:rFonts w:ascii="Times New Roman" w:hAnsi="Times New Roman"/>
              </w:rPr>
              <w:fldChar w:fldCharType="begin">
                <w:ffData>
                  <w:name w:val="Check98"/>
                  <w:enabled/>
                  <w:calcOnExit w:val="0"/>
                  <w:checkBox>
                    <w:sizeAuto/>
                    <w:default w:val="0"/>
                  </w:checkBox>
                </w:ffData>
              </w:fldChar>
            </w:r>
            <w:r w:rsidR="004D6A3F"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4D6A3F" w:rsidRPr="00E96FFD">
              <w:rPr>
                <w:rFonts w:ascii="Times New Roman" w:hAnsi="Times New Roman"/>
              </w:rPr>
              <w:t xml:space="preserve">  </w:t>
            </w:r>
            <w:r w:rsidR="004D6A3F" w:rsidRPr="00E96FFD">
              <w:rPr>
                <w:rFonts w:ascii="Times New Roman" w:hAnsi="Times New Roman"/>
                <w:bCs/>
              </w:rPr>
              <w:t>No</w:t>
            </w:r>
            <w:ins w:id="1536" w:author="Evan Katz" w:date="2019-06-17T16:08:00Z">
              <w:r w:rsidR="000D499E">
                <w:rPr>
                  <w:rFonts w:ascii="Times New Roman" w:hAnsi="Times New Roman"/>
                  <w:bCs/>
                </w:rPr>
                <w:br/>
              </w:r>
            </w:ins>
          </w:p>
          <w:p w14:paraId="15C35C3B" w14:textId="5A8C2151" w:rsidR="004D6A3F" w:rsidRDefault="004D6A3F" w:rsidP="00AA57EC">
            <w:pPr>
              <w:numPr>
                <w:ilvl w:val="0"/>
                <w:numId w:val="67"/>
              </w:numPr>
              <w:tabs>
                <w:tab w:val="clear" w:pos="720"/>
                <w:tab w:val="num" w:pos="252"/>
              </w:tabs>
              <w:ind w:left="252" w:hanging="180"/>
              <w:rPr>
                <w:rFonts w:ascii="Times New Roman" w:hAnsi="Times New Roman"/>
                <w:bCs/>
              </w:rPr>
            </w:pPr>
            <w:r w:rsidRPr="00E96FFD">
              <w:rPr>
                <w:rFonts w:ascii="Times New Roman" w:hAnsi="Times New Roman"/>
                <w:bCs/>
              </w:rPr>
              <w:t xml:space="preserve">When oversight is not conducted by the </w:t>
            </w:r>
            <w:r>
              <w:rPr>
                <w:rFonts w:ascii="Times New Roman" w:hAnsi="Times New Roman"/>
                <w:bCs/>
              </w:rPr>
              <w:t xml:space="preserve">Medicaid agency or the operating </w:t>
            </w:r>
            <w:r w:rsidRPr="00E96FFD">
              <w:rPr>
                <w:rFonts w:ascii="Times New Roman" w:hAnsi="Times New Roman"/>
                <w:bCs/>
              </w:rPr>
              <w:t>agency</w:t>
            </w:r>
            <w:r>
              <w:rPr>
                <w:rFonts w:ascii="Times New Roman" w:hAnsi="Times New Roman"/>
                <w:bCs/>
              </w:rPr>
              <w:t xml:space="preserve"> (if applicable)</w:t>
            </w:r>
            <w:r w:rsidRPr="00E96FFD">
              <w:rPr>
                <w:rFonts w:ascii="Times New Roman" w:hAnsi="Times New Roman"/>
                <w:bCs/>
              </w:rPr>
              <w:t xml:space="preserve">, </w:t>
            </w:r>
            <w:r>
              <w:rPr>
                <w:rFonts w:ascii="Times New Roman" w:hAnsi="Times New Roman"/>
                <w:bCs/>
              </w:rPr>
              <w:t xml:space="preserve">the process to communicate information and findings from monitoring are regularly communicated to the Medicaid agency and the operating agency (if applicable)?  </w:t>
            </w:r>
            <w:ins w:id="1537" w:author="Evan Katz" w:date="2019-06-17T16:08:00Z">
              <w:r w:rsidR="000D499E">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0D499E">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38" w:author="Evan Katz" w:date="2019-06-17T16:08:00Z">
              <w:r w:rsidR="000D499E">
                <w:rPr>
                  <w:rFonts w:ascii="Times New Roman" w:hAnsi="Times New Roman"/>
                  <w:bCs/>
                </w:rPr>
                <w:br/>
              </w:r>
            </w:ins>
          </w:p>
          <w:p w14:paraId="02B5FABC" w14:textId="4CE70428" w:rsidR="004D6A3F" w:rsidRDefault="004D6A3F" w:rsidP="00AA57EC">
            <w:pPr>
              <w:numPr>
                <w:ilvl w:val="0"/>
                <w:numId w:val="67"/>
              </w:numPr>
              <w:tabs>
                <w:tab w:val="clear" w:pos="720"/>
                <w:tab w:val="num" w:pos="252"/>
              </w:tabs>
              <w:ind w:left="252" w:hanging="180"/>
              <w:rPr>
                <w:rFonts w:ascii="Times New Roman" w:hAnsi="Times New Roman"/>
                <w:bCs/>
              </w:rPr>
            </w:pPr>
            <w:r>
              <w:rPr>
                <w:rFonts w:ascii="Times New Roman" w:hAnsi="Times New Roman"/>
                <w:bCs/>
              </w:rPr>
              <w:t xml:space="preserve">How state monitoring is performed and how frequently?  </w:t>
            </w:r>
            <w:ins w:id="1539" w:author="Evan Katz" w:date="2019-06-17T16:09:00Z">
              <w:r w:rsidR="000D499E">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0D499E">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40" w:author="Evan Katz" w:date="2019-06-17T16:09:00Z">
              <w:r w:rsidR="000D499E">
                <w:rPr>
                  <w:rFonts w:ascii="Times New Roman" w:hAnsi="Times New Roman"/>
                  <w:bCs/>
                </w:rPr>
                <w:br/>
              </w:r>
            </w:ins>
          </w:p>
          <w:p w14:paraId="1A60B3B9" w14:textId="5597434E" w:rsidR="004D6A3F" w:rsidRPr="00644563" w:rsidRDefault="004D6A3F" w:rsidP="00AA57EC">
            <w:pPr>
              <w:numPr>
                <w:ilvl w:val="0"/>
                <w:numId w:val="67"/>
              </w:numPr>
              <w:tabs>
                <w:tab w:val="clear" w:pos="720"/>
                <w:tab w:val="num" w:pos="252"/>
              </w:tabs>
              <w:ind w:left="252" w:hanging="180"/>
              <w:rPr>
                <w:rFonts w:ascii="Times New Roman" w:hAnsi="Times New Roman"/>
              </w:rPr>
            </w:pPr>
            <w:r>
              <w:rPr>
                <w:rFonts w:ascii="Times New Roman" w:hAnsi="Times New Roman"/>
              </w:rPr>
              <w:t xml:space="preserve">How the state monitoring program gathers information concerning potentially harmful practices and employs such information to improve quality? </w:t>
            </w:r>
            <w:r w:rsidR="00B865F2">
              <w:rPr>
                <w:rFonts w:ascii="Times New Roman" w:hAnsi="Times New Roman"/>
              </w:rPr>
              <w:t xml:space="preserve">           </w:t>
            </w: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0D499E">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41" w:author="Evan Katz" w:date="2019-06-17T16:09:00Z">
              <w:r w:rsidR="000D499E">
                <w:rPr>
                  <w:rFonts w:ascii="Times New Roman" w:hAnsi="Times New Roman"/>
                  <w:bCs/>
                </w:rPr>
                <w:br/>
              </w:r>
            </w:ins>
          </w:p>
        </w:tc>
        <w:tc>
          <w:tcPr>
            <w:tcW w:w="3060" w:type="dxa"/>
          </w:tcPr>
          <w:p w14:paraId="0ADB873F" w14:textId="77777777" w:rsidR="004D6A3F" w:rsidRPr="00C50347" w:rsidRDefault="004D6A3F">
            <w:pPr>
              <w:rPr>
                <w:rFonts w:ascii="Times New Roman" w:hAnsi="Times New Roman"/>
                <w:bCs/>
              </w:rPr>
            </w:pPr>
          </w:p>
          <w:p w14:paraId="22E0277F" w14:textId="77777777" w:rsidR="004D6A3F" w:rsidRPr="00C50347" w:rsidRDefault="004D6A3F">
            <w:pPr>
              <w:rPr>
                <w:rFonts w:ascii="Times New Roman" w:hAnsi="Times New Roman"/>
                <w:bCs/>
              </w:rPr>
            </w:pPr>
          </w:p>
        </w:tc>
      </w:tr>
      <w:tr w:rsidR="004D6A3F" w:rsidRPr="00E96FFD" w14:paraId="3A195D8C" w14:textId="77777777">
        <w:tc>
          <w:tcPr>
            <w:tcW w:w="2880" w:type="dxa"/>
          </w:tcPr>
          <w:p w14:paraId="2752F760" w14:textId="77777777" w:rsidR="004D6A3F" w:rsidRDefault="004D6A3F">
            <w:pPr>
              <w:rPr>
                <w:rFonts w:ascii="Times New Roman" w:hAnsi="Times New Roman"/>
                <w:b/>
                <w:bCs/>
              </w:rPr>
            </w:pPr>
            <w:r>
              <w:rPr>
                <w:rFonts w:ascii="Times New Roman" w:hAnsi="Times New Roman"/>
                <w:b/>
                <w:bCs/>
              </w:rPr>
              <w:t>G-3-c:  Medication Administration by Waiver Providers</w:t>
            </w:r>
          </w:p>
          <w:p w14:paraId="34E8EB21" w14:textId="77777777" w:rsidR="004D6A3F" w:rsidRDefault="004D6A3F">
            <w:pPr>
              <w:rPr>
                <w:rFonts w:ascii="Times New Roman" w:hAnsi="Times New Roman"/>
                <w:b/>
                <w:bCs/>
              </w:rPr>
            </w:pPr>
          </w:p>
          <w:p w14:paraId="66910EE1" w14:textId="574D63E3" w:rsidR="004D6A3F" w:rsidRDefault="004D6A3F">
            <w:pPr>
              <w:rPr>
                <w:rFonts w:ascii="Times New Roman" w:hAnsi="Times New Roman"/>
                <w:b/>
                <w:bCs/>
              </w:rPr>
            </w:pPr>
            <w:r>
              <w:rPr>
                <w:rFonts w:ascii="Times New Roman" w:hAnsi="Times New Roman"/>
                <w:b/>
              </w:rPr>
              <w:t>G-3-c</w:t>
            </w:r>
            <w:r w:rsidR="00B865F2">
              <w:rPr>
                <w:rFonts w:ascii="Times New Roman" w:hAnsi="Times New Roman"/>
                <w:b/>
              </w:rPr>
              <w:t>-</w:t>
            </w:r>
            <w:r>
              <w:rPr>
                <w:rFonts w:ascii="Times New Roman" w:hAnsi="Times New Roman"/>
                <w:b/>
                <w:bCs/>
              </w:rPr>
              <w:t>i:</w:t>
            </w:r>
            <w:r w:rsidRPr="00E96FFD">
              <w:rPr>
                <w:rFonts w:ascii="Times New Roman" w:hAnsi="Times New Roman"/>
                <w:b/>
                <w:bCs/>
              </w:rPr>
              <w:t xml:space="preserve"> </w:t>
            </w:r>
            <w:r>
              <w:rPr>
                <w:rFonts w:ascii="Times New Roman" w:hAnsi="Times New Roman"/>
                <w:b/>
                <w:bCs/>
              </w:rPr>
              <w:t xml:space="preserve">Provider Administration of </w:t>
            </w:r>
            <w:r w:rsidRPr="00E96FFD">
              <w:rPr>
                <w:rFonts w:ascii="Times New Roman" w:hAnsi="Times New Roman"/>
                <w:b/>
                <w:bCs/>
              </w:rPr>
              <w:t>Medication</w:t>
            </w:r>
            <w:r>
              <w:rPr>
                <w:rFonts w:ascii="Times New Roman" w:hAnsi="Times New Roman"/>
                <w:b/>
                <w:bCs/>
              </w:rPr>
              <w:t>s</w:t>
            </w:r>
            <w:r w:rsidRPr="00E96FFD">
              <w:rPr>
                <w:rFonts w:ascii="Times New Roman" w:hAnsi="Times New Roman"/>
                <w:b/>
                <w:bCs/>
              </w:rPr>
              <w:t xml:space="preserve"> </w:t>
            </w:r>
          </w:p>
          <w:p w14:paraId="65F4A8ED" w14:textId="77777777" w:rsidR="004D6A3F" w:rsidRDefault="004D6A3F">
            <w:pPr>
              <w:rPr>
                <w:rFonts w:ascii="Times New Roman" w:hAnsi="Times New Roman"/>
                <w:b/>
                <w:bCs/>
              </w:rPr>
            </w:pPr>
          </w:p>
          <w:p w14:paraId="7601681B" w14:textId="4EFDEB08" w:rsidR="004D6A3F" w:rsidRDefault="004D6A3F">
            <w:pPr>
              <w:rPr>
                <w:rFonts w:ascii="Times New Roman" w:hAnsi="Times New Roman"/>
                <w:b/>
                <w:bCs/>
              </w:rPr>
            </w:pPr>
            <w:r>
              <w:rPr>
                <w:rFonts w:ascii="Times New Roman" w:hAnsi="Times New Roman"/>
                <w:b/>
                <w:bCs/>
              </w:rPr>
              <w:t>G-3-c</w:t>
            </w:r>
            <w:r w:rsidR="00B865F2">
              <w:rPr>
                <w:rFonts w:ascii="Times New Roman" w:hAnsi="Times New Roman"/>
                <w:b/>
                <w:bCs/>
              </w:rPr>
              <w:t>-</w:t>
            </w:r>
            <w:r>
              <w:rPr>
                <w:rFonts w:ascii="Times New Roman" w:hAnsi="Times New Roman"/>
                <w:b/>
                <w:bCs/>
              </w:rPr>
              <w:t>ii:  State Policy</w:t>
            </w:r>
          </w:p>
          <w:p w14:paraId="2F03D61C" w14:textId="77777777" w:rsidR="004D6A3F" w:rsidRPr="00E96FFD" w:rsidRDefault="004D6A3F">
            <w:pPr>
              <w:rPr>
                <w:rFonts w:ascii="Times New Roman" w:hAnsi="Times New Roman"/>
                <w:b/>
                <w:bCs/>
              </w:rPr>
            </w:pPr>
          </w:p>
          <w:p w14:paraId="4139C537" w14:textId="77777777" w:rsidR="004D6A3F" w:rsidRDefault="004D6A3F">
            <w:pPr>
              <w:rPr>
                <w:rFonts w:ascii="Times New Roman" w:hAnsi="Times New Roman"/>
                <w:bCs/>
              </w:rPr>
            </w:pPr>
            <w:r w:rsidRPr="00E96FFD">
              <w:rPr>
                <w:rFonts w:ascii="Times New Roman" w:hAnsi="Times New Roman"/>
                <w:bCs/>
                <w:i/>
              </w:rPr>
              <w:t>(</w:t>
            </w:r>
            <w:r>
              <w:rPr>
                <w:rFonts w:ascii="Times New Roman" w:hAnsi="Times New Roman"/>
                <w:bCs/>
                <w:i/>
              </w:rPr>
              <w:t>Complete o</w:t>
            </w:r>
            <w:r w:rsidRPr="00E96FFD">
              <w:rPr>
                <w:rFonts w:ascii="Times New Roman" w:hAnsi="Times New Roman"/>
                <w:bCs/>
                <w:i/>
              </w:rPr>
              <w:t xml:space="preserve">nly if waiver providers administer medications </w:t>
            </w:r>
            <w:r>
              <w:rPr>
                <w:rFonts w:ascii="Times New Roman" w:hAnsi="Times New Roman"/>
                <w:bCs/>
                <w:i/>
              </w:rPr>
              <w:t>and/</w:t>
            </w:r>
            <w:r w:rsidRPr="00E96FFD">
              <w:rPr>
                <w:rFonts w:ascii="Times New Roman" w:hAnsi="Times New Roman"/>
                <w:bCs/>
                <w:i/>
              </w:rPr>
              <w:t>or are responsible for overseeing participants who self-administer medications.)</w:t>
            </w:r>
          </w:p>
          <w:p w14:paraId="604FAF09" w14:textId="77777777" w:rsidR="004D6A3F" w:rsidRPr="00E96FFD" w:rsidRDefault="004D6A3F">
            <w:pPr>
              <w:rPr>
                <w:rFonts w:ascii="Times New Roman" w:hAnsi="Times New Roman"/>
                <w:b/>
              </w:rPr>
            </w:pPr>
          </w:p>
        </w:tc>
        <w:tc>
          <w:tcPr>
            <w:tcW w:w="8100" w:type="dxa"/>
          </w:tcPr>
          <w:p w14:paraId="6BFAE739" w14:textId="77777777" w:rsidR="004D6A3F" w:rsidRDefault="004D6A3F">
            <w:pPr>
              <w:pStyle w:val="BodyText2"/>
              <w:spacing w:before="120" w:line="260" w:lineRule="exact"/>
              <w:rPr>
                <w:b w:val="0"/>
                <w:szCs w:val="24"/>
              </w:rPr>
              <w:pPrChange w:id="1542" w:author="Evan Katz" w:date="2019-06-17T15:11:00Z">
                <w:pPr>
                  <w:pStyle w:val="BodyText2"/>
                  <w:spacing w:before="120" w:line="260" w:lineRule="exact"/>
                  <w:jc w:val="both"/>
                </w:pPr>
              </w:pPrChange>
            </w:pPr>
            <w:r>
              <w:rPr>
                <w:b w:val="0"/>
                <w:szCs w:val="24"/>
              </w:rPr>
              <w:t>Does the waiver specify:</w:t>
            </w:r>
          </w:p>
          <w:p w14:paraId="138578AF" w14:textId="1B874EE4" w:rsidR="004D6A3F" w:rsidRPr="00AA57EC" w:rsidRDefault="004D6A3F" w:rsidP="00E3770B">
            <w:pPr>
              <w:pStyle w:val="ListParagraph"/>
              <w:numPr>
                <w:ilvl w:val="0"/>
                <w:numId w:val="93"/>
              </w:numPr>
              <w:spacing w:line="260" w:lineRule="exact"/>
              <w:rPr>
                <w:rFonts w:ascii="Times New Roman" w:hAnsi="Times New Roman"/>
                <w:bCs/>
              </w:rPr>
            </w:pPr>
            <w:r w:rsidRPr="000D499E">
              <w:rPr>
                <w:rFonts w:ascii="Times New Roman" w:hAnsi="Times New Roman"/>
                <w:rPrChange w:id="1543" w:author="Evan Katz" w:date="2019-06-17T16:09:00Z">
                  <w:rPr/>
                </w:rPrChange>
              </w:rPr>
              <w:t xml:space="preserve">The state’s </w:t>
            </w:r>
            <w:r w:rsidRPr="000D499E">
              <w:rPr>
                <w:rFonts w:ascii="Times New Roman" w:hAnsi="Times New Roman"/>
                <w:bCs/>
                <w:rPrChange w:id="1544" w:author="Evan Katz" w:date="2019-06-17T16:09:00Z">
                  <w:rPr/>
                </w:rPrChange>
              </w:rPr>
              <w:t xml:space="preserve">policies concerning the administration of medications to individuals who are unable to self-administer and the responsibilities of providers for overseeing self-administration?   </w:t>
            </w:r>
            <w:ins w:id="1545" w:author="Evan Katz" w:date="2019-06-17T16:09:00Z">
              <w:r w:rsidR="000D499E" w:rsidRPr="000D499E">
                <w:rPr>
                  <w:rFonts w:ascii="Times New Roman" w:hAnsi="Times New Roman"/>
                  <w:bCs/>
                  <w:rPrChange w:id="1546" w:author="Evan Katz" w:date="2019-06-17T16:09:00Z">
                    <w:rPr/>
                  </w:rPrChange>
                </w:rPr>
                <w:br/>
              </w:r>
            </w:ins>
            <w:r w:rsidR="00654AE7" w:rsidRPr="000D499E">
              <w:rPr>
                <w:rFonts w:ascii="Times New Roman" w:hAnsi="Times New Roman"/>
                <w:rPrChange w:id="1547" w:author="Evan Katz" w:date="2019-06-17T16:09:00Z">
                  <w:rPr/>
                </w:rPrChange>
              </w:rPr>
              <w:fldChar w:fldCharType="begin">
                <w:ffData>
                  <w:name w:val="Check98"/>
                  <w:enabled/>
                  <w:calcOnExit w:val="0"/>
                  <w:checkBox>
                    <w:sizeAuto/>
                    <w:default w:val="0"/>
                  </w:checkBox>
                </w:ffData>
              </w:fldChar>
            </w:r>
            <w:r w:rsidRPr="000D499E">
              <w:rPr>
                <w:rFonts w:ascii="Times New Roman" w:hAnsi="Times New Roman"/>
                <w:rPrChange w:id="1548" w:author="Evan Katz" w:date="2019-06-17T16:09:00Z">
                  <w:rPr/>
                </w:rPrChange>
              </w:rPr>
              <w:instrText xml:space="preserve"> FORMCHECKBOX </w:instrText>
            </w:r>
            <w:r w:rsidR="00654AE7" w:rsidRPr="000D499E">
              <w:rPr>
                <w:rFonts w:ascii="Times New Roman" w:hAnsi="Times New Roman"/>
              </w:rPr>
            </w:r>
            <w:r w:rsidR="00654AE7" w:rsidRPr="000D499E">
              <w:rPr>
                <w:rFonts w:ascii="Times New Roman" w:hAnsi="Times New Roman"/>
              </w:rPr>
              <w:fldChar w:fldCharType="separate"/>
            </w:r>
            <w:r w:rsidR="00654AE7" w:rsidRPr="000D499E">
              <w:rPr>
                <w:rFonts w:ascii="Times New Roman" w:hAnsi="Times New Roman"/>
                <w:rPrChange w:id="1549" w:author="Evan Katz" w:date="2019-06-17T16:09:00Z">
                  <w:rPr/>
                </w:rPrChange>
              </w:rPr>
              <w:fldChar w:fldCharType="end"/>
            </w:r>
            <w:r w:rsidRPr="000D499E">
              <w:rPr>
                <w:rFonts w:ascii="Times New Roman" w:hAnsi="Times New Roman"/>
                <w:rPrChange w:id="1550" w:author="Evan Katz" w:date="2019-06-17T16:09:00Z">
                  <w:rPr/>
                </w:rPrChange>
              </w:rPr>
              <w:t xml:space="preserve">  </w:t>
            </w:r>
            <w:r w:rsidRPr="000D499E">
              <w:rPr>
                <w:rFonts w:ascii="Times New Roman" w:hAnsi="Times New Roman"/>
                <w:bCs/>
                <w:rPrChange w:id="1551" w:author="Evan Katz" w:date="2019-06-17T16:09:00Z">
                  <w:rPr/>
                </w:rPrChange>
              </w:rPr>
              <w:t xml:space="preserve">Yes </w:t>
            </w:r>
            <w:r w:rsidR="00654AE7" w:rsidRPr="000D499E">
              <w:rPr>
                <w:rFonts w:ascii="Times New Roman" w:hAnsi="Times New Roman"/>
                <w:rPrChange w:id="1552" w:author="Evan Katz" w:date="2019-06-17T16:09:00Z">
                  <w:rPr/>
                </w:rPrChange>
              </w:rPr>
              <w:fldChar w:fldCharType="begin">
                <w:ffData>
                  <w:name w:val="Check98"/>
                  <w:enabled/>
                  <w:calcOnExit w:val="0"/>
                  <w:checkBox>
                    <w:sizeAuto/>
                    <w:default w:val="0"/>
                  </w:checkBox>
                </w:ffData>
              </w:fldChar>
            </w:r>
            <w:r w:rsidRPr="000D499E">
              <w:rPr>
                <w:rFonts w:ascii="Times New Roman" w:hAnsi="Times New Roman"/>
                <w:rPrChange w:id="1553" w:author="Evan Katz" w:date="2019-06-17T16:09:00Z">
                  <w:rPr/>
                </w:rPrChange>
              </w:rPr>
              <w:instrText xml:space="preserve"> FORMCHECKBOX </w:instrText>
            </w:r>
            <w:r w:rsidR="00654AE7" w:rsidRPr="000D499E">
              <w:rPr>
                <w:rFonts w:ascii="Times New Roman" w:hAnsi="Times New Roman"/>
              </w:rPr>
            </w:r>
            <w:r w:rsidR="00654AE7" w:rsidRPr="000D499E">
              <w:rPr>
                <w:rFonts w:ascii="Times New Roman" w:hAnsi="Times New Roman"/>
              </w:rPr>
              <w:fldChar w:fldCharType="separate"/>
            </w:r>
            <w:r w:rsidR="00654AE7" w:rsidRPr="000D499E">
              <w:rPr>
                <w:rFonts w:ascii="Times New Roman" w:hAnsi="Times New Roman"/>
                <w:rPrChange w:id="1554" w:author="Evan Katz" w:date="2019-06-17T16:09:00Z">
                  <w:rPr/>
                </w:rPrChange>
              </w:rPr>
              <w:fldChar w:fldCharType="end"/>
            </w:r>
            <w:r w:rsidRPr="000D499E">
              <w:rPr>
                <w:rFonts w:ascii="Times New Roman" w:hAnsi="Times New Roman"/>
                <w:rPrChange w:id="1555" w:author="Evan Katz" w:date="2019-06-17T16:09:00Z">
                  <w:rPr/>
                </w:rPrChange>
              </w:rPr>
              <w:t xml:space="preserve">  </w:t>
            </w:r>
            <w:r w:rsidRPr="000D499E">
              <w:rPr>
                <w:rFonts w:ascii="Times New Roman" w:hAnsi="Times New Roman"/>
                <w:bCs/>
                <w:rPrChange w:id="1556" w:author="Evan Katz" w:date="2019-06-17T16:09:00Z">
                  <w:rPr/>
                </w:rPrChange>
              </w:rPr>
              <w:t>No</w:t>
            </w:r>
            <w:ins w:id="1557" w:author="Evan Katz" w:date="2019-06-17T16:09:00Z">
              <w:r w:rsidR="000D499E">
                <w:rPr>
                  <w:rFonts w:ascii="Times New Roman" w:hAnsi="Times New Roman"/>
                  <w:bCs/>
                </w:rPr>
                <w:br/>
              </w:r>
            </w:ins>
          </w:p>
          <w:p w14:paraId="02739889" w14:textId="716D243E" w:rsidR="004D6A3F" w:rsidRPr="000D499E" w:rsidRDefault="004D6A3F" w:rsidP="00AA57EC">
            <w:pPr>
              <w:pStyle w:val="ListParagraph"/>
              <w:numPr>
                <w:ilvl w:val="0"/>
                <w:numId w:val="93"/>
              </w:numPr>
              <w:spacing w:line="260" w:lineRule="exact"/>
              <w:rPr>
                <w:rFonts w:ascii="Times New Roman" w:hAnsi="Times New Roman"/>
                <w:bCs/>
                <w:rPrChange w:id="1558" w:author="Evan Katz" w:date="2019-06-17T16:09:00Z">
                  <w:rPr/>
                </w:rPrChange>
              </w:rPr>
            </w:pPr>
            <w:r w:rsidRPr="00AA57EC">
              <w:rPr>
                <w:rFonts w:ascii="Times New Roman" w:hAnsi="Times New Roman"/>
                <w:bCs/>
              </w:rPr>
              <w:t xml:space="preserve">If applicable, the training/education that non-medical waiver providers must have in order to administer medications to participants who cannot self-administer and the extent of the oversight of these personnel by licensed medical professionals? </w:t>
            </w:r>
            <w:ins w:id="1559" w:author="Evan Katz" w:date="2019-06-17T16:09:00Z">
              <w:r w:rsidR="000D499E">
                <w:rPr>
                  <w:rFonts w:ascii="Times New Roman" w:hAnsi="Times New Roman"/>
                  <w:bCs/>
                </w:rPr>
                <w:br/>
              </w:r>
            </w:ins>
            <w:r w:rsidRPr="000D499E">
              <w:rPr>
                <w:rFonts w:ascii="Times New Roman" w:hAnsi="Times New Roman"/>
                <w:bCs/>
                <w:rPrChange w:id="1560" w:author="Evan Katz" w:date="2019-06-17T16:09:00Z">
                  <w:rPr/>
                </w:rPrChange>
              </w:rPr>
              <w:t xml:space="preserve"> </w:t>
            </w:r>
            <w:r w:rsidR="00654AE7" w:rsidRPr="000D499E">
              <w:rPr>
                <w:rFonts w:ascii="Times New Roman" w:hAnsi="Times New Roman"/>
                <w:rPrChange w:id="1561" w:author="Evan Katz" w:date="2019-06-17T16:09:00Z">
                  <w:rPr/>
                </w:rPrChange>
              </w:rPr>
              <w:fldChar w:fldCharType="begin">
                <w:ffData>
                  <w:name w:val="Check98"/>
                  <w:enabled/>
                  <w:calcOnExit w:val="0"/>
                  <w:checkBox>
                    <w:sizeAuto/>
                    <w:default w:val="0"/>
                  </w:checkBox>
                </w:ffData>
              </w:fldChar>
            </w:r>
            <w:r w:rsidRPr="000D499E">
              <w:rPr>
                <w:rFonts w:ascii="Times New Roman" w:hAnsi="Times New Roman"/>
                <w:rPrChange w:id="1562" w:author="Evan Katz" w:date="2019-06-17T16:09:00Z">
                  <w:rPr/>
                </w:rPrChange>
              </w:rPr>
              <w:instrText xml:space="preserve"> FORMCHECKBOX </w:instrText>
            </w:r>
            <w:r w:rsidR="00654AE7" w:rsidRPr="000D499E">
              <w:rPr>
                <w:rFonts w:ascii="Times New Roman" w:hAnsi="Times New Roman"/>
              </w:rPr>
            </w:r>
            <w:r w:rsidR="00654AE7" w:rsidRPr="000D499E">
              <w:rPr>
                <w:rFonts w:ascii="Times New Roman" w:hAnsi="Times New Roman"/>
              </w:rPr>
              <w:fldChar w:fldCharType="separate"/>
            </w:r>
            <w:r w:rsidR="00654AE7" w:rsidRPr="000D499E">
              <w:rPr>
                <w:rFonts w:ascii="Times New Roman" w:hAnsi="Times New Roman"/>
                <w:rPrChange w:id="1563" w:author="Evan Katz" w:date="2019-06-17T16:09:00Z">
                  <w:rPr/>
                </w:rPrChange>
              </w:rPr>
              <w:fldChar w:fldCharType="end"/>
            </w:r>
            <w:r w:rsidRPr="003F6D2B">
              <w:rPr>
                <w:rFonts w:ascii="Times New Roman" w:hAnsi="Times New Roman"/>
              </w:rPr>
              <w:t xml:space="preserve"> </w:t>
            </w:r>
            <w:r w:rsidR="000D499E">
              <w:rPr>
                <w:rFonts w:ascii="Times New Roman" w:hAnsi="Times New Roman"/>
                <w:bCs/>
              </w:rPr>
              <w:t>Y</w:t>
            </w:r>
            <w:r w:rsidRPr="000D499E">
              <w:rPr>
                <w:rFonts w:ascii="Times New Roman" w:hAnsi="Times New Roman"/>
                <w:bCs/>
                <w:rPrChange w:id="1564" w:author="Evan Katz" w:date="2019-06-17T16:09:00Z">
                  <w:rPr/>
                </w:rPrChange>
              </w:rPr>
              <w:t xml:space="preserve">es </w:t>
            </w:r>
            <w:r w:rsidR="000D499E">
              <w:rPr>
                <w:rFonts w:ascii="Times New Roman" w:hAnsi="Times New Roman"/>
                <w:bCs/>
              </w:rPr>
              <w:t xml:space="preserve"> </w:t>
            </w:r>
            <w:r w:rsidR="00654AE7" w:rsidRPr="000D499E">
              <w:rPr>
                <w:rFonts w:ascii="Times New Roman" w:hAnsi="Times New Roman"/>
                <w:rPrChange w:id="1565" w:author="Evan Katz" w:date="2019-06-17T16:09:00Z">
                  <w:rPr/>
                </w:rPrChange>
              </w:rPr>
              <w:fldChar w:fldCharType="begin">
                <w:ffData>
                  <w:name w:val="Check98"/>
                  <w:enabled/>
                  <w:calcOnExit w:val="0"/>
                  <w:checkBox>
                    <w:sizeAuto/>
                    <w:default w:val="0"/>
                  </w:checkBox>
                </w:ffData>
              </w:fldChar>
            </w:r>
            <w:r w:rsidRPr="000D499E">
              <w:rPr>
                <w:rFonts w:ascii="Times New Roman" w:hAnsi="Times New Roman"/>
                <w:rPrChange w:id="1566" w:author="Evan Katz" w:date="2019-06-17T16:09:00Z">
                  <w:rPr/>
                </w:rPrChange>
              </w:rPr>
              <w:instrText xml:space="preserve"> FORMCHECKBOX </w:instrText>
            </w:r>
            <w:r w:rsidR="00654AE7" w:rsidRPr="000D499E">
              <w:rPr>
                <w:rFonts w:ascii="Times New Roman" w:hAnsi="Times New Roman"/>
              </w:rPr>
            </w:r>
            <w:r w:rsidR="00654AE7" w:rsidRPr="000D499E">
              <w:rPr>
                <w:rFonts w:ascii="Times New Roman" w:hAnsi="Times New Roman"/>
              </w:rPr>
              <w:fldChar w:fldCharType="separate"/>
            </w:r>
            <w:r w:rsidR="00654AE7" w:rsidRPr="000D499E">
              <w:rPr>
                <w:rFonts w:ascii="Times New Roman" w:hAnsi="Times New Roman"/>
                <w:rPrChange w:id="1567" w:author="Evan Katz" w:date="2019-06-17T16:09:00Z">
                  <w:rPr/>
                </w:rPrChange>
              </w:rPr>
              <w:fldChar w:fldCharType="end"/>
            </w:r>
            <w:r w:rsidRPr="000D499E">
              <w:rPr>
                <w:rFonts w:ascii="Times New Roman" w:hAnsi="Times New Roman"/>
                <w:rPrChange w:id="1568" w:author="Evan Katz" w:date="2019-06-17T16:09:00Z">
                  <w:rPr/>
                </w:rPrChange>
              </w:rPr>
              <w:t xml:space="preserve">  </w:t>
            </w:r>
            <w:r w:rsidRPr="000D499E">
              <w:rPr>
                <w:rFonts w:ascii="Times New Roman" w:hAnsi="Times New Roman"/>
                <w:bCs/>
                <w:rPrChange w:id="1569" w:author="Evan Katz" w:date="2019-06-17T16:09:00Z">
                  <w:rPr/>
                </w:rPrChange>
              </w:rPr>
              <w:t>No</w:t>
            </w:r>
          </w:p>
          <w:p w14:paraId="27AF73C6" w14:textId="77777777" w:rsidR="004D6A3F" w:rsidRPr="00E96FFD" w:rsidRDefault="004D6A3F">
            <w:pPr>
              <w:rPr>
                <w:rFonts w:ascii="Times New Roman" w:hAnsi="Times New Roman"/>
                <w:bCs/>
              </w:rPr>
            </w:pPr>
          </w:p>
        </w:tc>
        <w:tc>
          <w:tcPr>
            <w:tcW w:w="3060" w:type="dxa"/>
          </w:tcPr>
          <w:p w14:paraId="10F928A9" w14:textId="77777777" w:rsidR="004D6A3F" w:rsidRPr="00C50347" w:rsidRDefault="004D6A3F">
            <w:pPr>
              <w:rPr>
                <w:rFonts w:ascii="Times New Roman" w:hAnsi="Times New Roman"/>
                <w:bCs/>
              </w:rPr>
            </w:pPr>
          </w:p>
          <w:p w14:paraId="41998894" w14:textId="77777777" w:rsidR="004D6A3F" w:rsidRPr="00C50347" w:rsidRDefault="004D6A3F">
            <w:pPr>
              <w:rPr>
                <w:rFonts w:ascii="Times New Roman" w:hAnsi="Times New Roman"/>
                <w:bCs/>
              </w:rPr>
            </w:pPr>
          </w:p>
        </w:tc>
      </w:tr>
      <w:tr w:rsidR="004D6A3F" w:rsidRPr="00E96FFD" w14:paraId="107FEDBF" w14:textId="77777777">
        <w:tc>
          <w:tcPr>
            <w:tcW w:w="2880" w:type="dxa"/>
          </w:tcPr>
          <w:p w14:paraId="7A269E25" w14:textId="7E2E7D80" w:rsidR="004D6A3F" w:rsidRPr="00E96FFD" w:rsidRDefault="004D6A3F">
            <w:pPr>
              <w:rPr>
                <w:rFonts w:ascii="Times New Roman" w:hAnsi="Times New Roman"/>
                <w:b/>
              </w:rPr>
            </w:pPr>
            <w:r>
              <w:rPr>
                <w:rFonts w:ascii="Times New Roman" w:hAnsi="Times New Roman"/>
                <w:b/>
                <w:bCs/>
              </w:rPr>
              <w:t>G-3-c-iii:</w:t>
            </w:r>
            <w:r w:rsidRPr="00E96FFD">
              <w:rPr>
                <w:rFonts w:ascii="Times New Roman" w:hAnsi="Times New Roman"/>
                <w:b/>
                <w:bCs/>
              </w:rPr>
              <w:t xml:space="preserve"> Medication Error Reporting</w:t>
            </w:r>
          </w:p>
          <w:p w14:paraId="368DECED" w14:textId="77777777" w:rsidR="004D6A3F" w:rsidRPr="00E96FFD" w:rsidRDefault="004D6A3F">
            <w:pPr>
              <w:rPr>
                <w:rFonts w:ascii="Times New Roman" w:hAnsi="Times New Roman"/>
                <w:b/>
                <w:bCs/>
                <w:i/>
              </w:rPr>
            </w:pPr>
          </w:p>
          <w:p w14:paraId="7DC700C2" w14:textId="77777777" w:rsidR="004D6A3F" w:rsidRPr="00E96FFD" w:rsidRDefault="004D6A3F">
            <w:pPr>
              <w:rPr>
                <w:rFonts w:ascii="Times New Roman" w:hAnsi="Times New Roman"/>
                <w:bCs/>
              </w:rPr>
            </w:pPr>
          </w:p>
        </w:tc>
        <w:tc>
          <w:tcPr>
            <w:tcW w:w="8100" w:type="dxa"/>
          </w:tcPr>
          <w:p w14:paraId="56750950" w14:textId="77777777" w:rsidR="004D6A3F" w:rsidRDefault="004D6A3F">
            <w:pPr>
              <w:rPr>
                <w:rFonts w:ascii="Times New Roman" w:hAnsi="Times New Roman"/>
              </w:rPr>
            </w:pPr>
            <w:r>
              <w:rPr>
                <w:rFonts w:ascii="Times New Roman" w:hAnsi="Times New Roman"/>
              </w:rPr>
              <w:t>If applicable, does the waiver specify:</w:t>
            </w:r>
          </w:p>
          <w:p w14:paraId="62F31F32" w14:textId="7C9E8AC4" w:rsidR="004D6A3F" w:rsidRPr="00E96FFD" w:rsidRDefault="004D6A3F">
            <w:pPr>
              <w:numPr>
                <w:ilvl w:val="0"/>
                <w:numId w:val="68"/>
              </w:numPr>
              <w:tabs>
                <w:tab w:val="clear" w:pos="720"/>
                <w:tab w:val="num" w:pos="252"/>
              </w:tabs>
              <w:spacing w:line="260" w:lineRule="exact"/>
              <w:ind w:left="252" w:hanging="180"/>
              <w:rPr>
                <w:rFonts w:ascii="Times New Roman" w:hAnsi="Times New Roman"/>
                <w:bCs/>
              </w:rPr>
              <w:pPrChange w:id="1570" w:author="Evan Katz" w:date="2019-06-17T15:11:00Z">
                <w:pPr>
                  <w:numPr>
                    <w:numId w:val="68"/>
                  </w:numPr>
                  <w:tabs>
                    <w:tab w:val="num" w:pos="252"/>
                    <w:tab w:val="num" w:pos="720"/>
                  </w:tabs>
                  <w:spacing w:line="260" w:lineRule="exact"/>
                  <w:ind w:left="252" w:hanging="180"/>
                  <w:jc w:val="both"/>
                </w:pPr>
              </w:pPrChange>
            </w:pPr>
            <w:r>
              <w:rPr>
                <w:rFonts w:ascii="Times New Roman" w:hAnsi="Times New Roman"/>
              </w:rPr>
              <w:t xml:space="preserve">The types of medication errors that providers must record and/or report?  </w:t>
            </w:r>
            <w:r w:rsidR="001D1749">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r>
              <w:rPr>
                <w:rFonts w:ascii="Times New Roman" w:hAnsi="Times New Roman"/>
                <w:bCs/>
              </w:rPr>
              <w:t xml:space="preserve">  </w:t>
            </w:r>
            <w:ins w:id="1571" w:author="Evan Katz" w:date="2019-06-17T16:09:00Z">
              <w:r w:rsidR="000D499E">
                <w:rPr>
                  <w:rFonts w:ascii="Times New Roman" w:hAnsi="Times New Roman"/>
                  <w:bCs/>
                </w:rPr>
                <w:br/>
              </w:r>
            </w:ins>
          </w:p>
          <w:p w14:paraId="2400B8E7" w14:textId="1CBBBF70" w:rsidR="004D6A3F" w:rsidRPr="00B83432" w:rsidRDefault="004D6A3F">
            <w:pPr>
              <w:numPr>
                <w:ilvl w:val="0"/>
                <w:numId w:val="68"/>
              </w:numPr>
              <w:tabs>
                <w:tab w:val="clear" w:pos="720"/>
                <w:tab w:val="num" w:pos="252"/>
              </w:tabs>
              <w:spacing w:line="260" w:lineRule="exact"/>
              <w:ind w:left="252" w:hanging="180"/>
              <w:rPr>
                <w:rFonts w:ascii="Times New Roman" w:hAnsi="Times New Roman"/>
                <w:bCs/>
              </w:rPr>
              <w:pPrChange w:id="1572" w:author="Evan Katz" w:date="2019-06-17T15:11:00Z">
                <w:pPr>
                  <w:numPr>
                    <w:numId w:val="68"/>
                  </w:numPr>
                  <w:tabs>
                    <w:tab w:val="num" w:pos="252"/>
                    <w:tab w:val="num" w:pos="720"/>
                  </w:tabs>
                  <w:spacing w:line="260" w:lineRule="exact"/>
                  <w:ind w:left="252" w:hanging="180"/>
                  <w:jc w:val="both"/>
                </w:pPr>
              </w:pPrChange>
            </w:pPr>
            <w:r>
              <w:rPr>
                <w:rFonts w:ascii="Times New Roman" w:hAnsi="Times New Roman"/>
              </w:rPr>
              <w:t xml:space="preserve">When </w:t>
            </w:r>
            <w:r w:rsidRPr="00E96FFD">
              <w:rPr>
                <w:rFonts w:ascii="Times New Roman" w:hAnsi="Times New Roman"/>
                <w:bCs/>
              </w:rPr>
              <w:t xml:space="preserve">reporting is </w:t>
            </w:r>
            <w:r>
              <w:rPr>
                <w:rFonts w:ascii="Times New Roman" w:hAnsi="Times New Roman"/>
                <w:bCs/>
              </w:rPr>
              <w:t xml:space="preserve">required, </w:t>
            </w:r>
            <w:r w:rsidRPr="00E96FFD">
              <w:rPr>
                <w:rFonts w:ascii="Times New Roman" w:hAnsi="Times New Roman"/>
                <w:bCs/>
              </w:rPr>
              <w:t>the agen</w:t>
            </w:r>
            <w:r>
              <w:rPr>
                <w:rFonts w:ascii="Times New Roman" w:hAnsi="Times New Roman"/>
                <w:bCs/>
              </w:rPr>
              <w:t xml:space="preserve">cy to which errors are reported?  </w:t>
            </w:r>
            <w:r w:rsidR="001D1749">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r>
              <w:rPr>
                <w:rFonts w:ascii="Times New Roman" w:hAnsi="Times New Roman"/>
                <w:bCs/>
              </w:rPr>
              <w:t xml:space="preserve">  </w:t>
            </w:r>
          </w:p>
          <w:p w14:paraId="4AC2336F" w14:textId="77777777" w:rsidR="004D6A3F" w:rsidRPr="00E96FFD" w:rsidRDefault="004D6A3F">
            <w:pPr>
              <w:rPr>
                <w:rFonts w:ascii="Times New Roman" w:hAnsi="Times New Roman"/>
                <w:bCs/>
                <w:sz w:val="22"/>
                <w:szCs w:val="22"/>
              </w:rPr>
            </w:pPr>
          </w:p>
        </w:tc>
        <w:tc>
          <w:tcPr>
            <w:tcW w:w="3060" w:type="dxa"/>
          </w:tcPr>
          <w:p w14:paraId="173C0809" w14:textId="77777777" w:rsidR="004D6A3F" w:rsidRPr="00C50347" w:rsidRDefault="004D6A3F">
            <w:pPr>
              <w:rPr>
                <w:rFonts w:ascii="Times New Roman" w:hAnsi="Times New Roman"/>
                <w:bCs/>
              </w:rPr>
            </w:pPr>
          </w:p>
          <w:p w14:paraId="750D0B85" w14:textId="77777777" w:rsidR="004D6A3F" w:rsidRPr="00C50347" w:rsidRDefault="004D6A3F">
            <w:pPr>
              <w:rPr>
                <w:rFonts w:ascii="Times New Roman" w:hAnsi="Times New Roman"/>
                <w:bCs/>
              </w:rPr>
            </w:pPr>
          </w:p>
        </w:tc>
      </w:tr>
      <w:tr w:rsidR="004D6A3F" w:rsidRPr="00E96FFD" w14:paraId="604BBC9C" w14:textId="77777777">
        <w:tc>
          <w:tcPr>
            <w:tcW w:w="2880" w:type="dxa"/>
          </w:tcPr>
          <w:p w14:paraId="16D078C1" w14:textId="58919168" w:rsidR="004D6A3F" w:rsidRPr="00E96FFD" w:rsidRDefault="004D6A3F">
            <w:pPr>
              <w:rPr>
                <w:rFonts w:ascii="Times New Roman" w:hAnsi="Times New Roman"/>
                <w:b/>
                <w:bCs/>
              </w:rPr>
            </w:pPr>
            <w:r>
              <w:rPr>
                <w:rFonts w:ascii="Times New Roman" w:hAnsi="Times New Roman"/>
                <w:b/>
                <w:bCs/>
              </w:rPr>
              <w:t>G-3-c</w:t>
            </w:r>
            <w:r w:rsidR="001D1749">
              <w:rPr>
                <w:rFonts w:ascii="Times New Roman" w:hAnsi="Times New Roman"/>
                <w:b/>
                <w:bCs/>
              </w:rPr>
              <w:t>-</w:t>
            </w:r>
            <w:r w:rsidRPr="00E96FFD">
              <w:rPr>
                <w:rFonts w:ascii="Times New Roman" w:hAnsi="Times New Roman"/>
                <w:b/>
                <w:bCs/>
              </w:rPr>
              <w:t xml:space="preserve">iv. State Oversight Responsibility </w:t>
            </w:r>
          </w:p>
          <w:p w14:paraId="56B538B6" w14:textId="77777777" w:rsidR="004D6A3F" w:rsidRPr="00E96FFD" w:rsidRDefault="004D6A3F">
            <w:pPr>
              <w:rPr>
                <w:rFonts w:ascii="Times New Roman" w:hAnsi="Times New Roman"/>
              </w:rPr>
            </w:pPr>
            <w:r w:rsidRPr="00E96FFD">
              <w:rPr>
                <w:rFonts w:ascii="Times New Roman" w:hAnsi="Times New Roman"/>
                <w:bCs/>
                <w:i/>
              </w:rPr>
              <w:t>(Only complete if waiver providers administer medications or are responsible for overseeing participants who self-administer medications.)</w:t>
            </w:r>
          </w:p>
        </w:tc>
        <w:tc>
          <w:tcPr>
            <w:tcW w:w="8100" w:type="dxa"/>
          </w:tcPr>
          <w:p w14:paraId="014D8B97" w14:textId="77777777" w:rsidR="004D6A3F" w:rsidRDefault="004D6A3F">
            <w:pPr>
              <w:spacing w:after="60" w:line="260" w:lineRule="exact"/>
              <w:rPr>
                <w:rFonts w:ascii="Times New Roman" w:hAnsi="Times New Roman"/>
              </w:rPr>
              <w:pPrChange w:id="1573" w:author="Evan Katz" w:date="2019-06-17T15:11:00Z">
                <w:pPr>
                  <w:spacing w:after="60" w:line="260" w:lineRule="exact"/>
                  <w:jc w:val="both"/>
                </w:pPr>
              </w:pPrChange>
            </w:pPr>
            <w:r>
              <w:rPr>
                <w:rFonts w:ascii="Times New Roman" w:hAnsi="Times New Roman"/>
              </w:rPr>
              <w:t>Does the waiver specify:</w:t>
            </w:r>
          </w:p>
          <w:p w14:paraId="16F0E1CC" w14:textId="4051CE02" w:rsidR="004D6A3F" w:rsidRPr="00B83432" w:rsidRDefault="004D6A3F">
            <w:pPr>
              <w:numPr>
                <w:ilvl w:val="0"/>
                <w:numId w:val="68"/>
              </w:numPr>
              <w:tabs>
                <w:tab w:val="clear" w:pos="720"/>
                <w:tab w:val="num" w:pos="252"/>
              </w:tabs>
              <w:spacing w:line="260" w:lineRule="exact"/>
              <w:ind w:left="252" w:hanging="180"/>
              <w:rPr>
                <w:rFonts w:ascii="Times New Roman" w:hAnsi="Times New Roman"/>
                <w:bCs/>
              </w:rPr>
              <w:pPrChange w:id="1574" w:author="Evan Katz" w:date="2019-06-17T15:11:00Z">
                <w:pPr>
                  <w:numPr>
                    <w:numId w:val="68"/>
                  </w:numPr>
                  <w:tabs>
                    <w:tab w:val="num" w:pos="252"/>
                    <w:tab w:val="num" w:pos="720"/>
                  </w:tabs>
                  <w:spacing w:line="260" w:lineRule="exact"/>
                  <w:ind w:left="252" w:hanging="180"/>
                  <w:jc w:val="both"/>
                </w:pPr>
              </w:pPrChange>
            </w:pPr>
            <w:r w:rsidRPr="00A10DBF">
              <w:rPr>
                <w:rFonts w:ascii="Times New Roman" w:hAnsi="Times New Roman"/>
                <w:bCs/>
              </w:rPr>
              <w:t xml:space="preserve">The </w:t>
            </w:r>
            <w:r>
              <w:rPr>
                <w:rFonts w:ascii="Times New Roman" w:hAnsi="Times New Roman"/>
                <w:bCs/>
              </w:rPr>
              <w:t xml:space="preserve">state </w:t>
            </w:r>
            <w:r w:rsidRPr="00A10DBF">
              <w:rPr>
                <w:rFonts w:ascii="Times New Roman" w:hAnsi="Times New Roman"/>
                <w:bCs/>
              </w:rPr>
              <w:t xml:space="preserve">agency </w:t>
            </w:r>
            <w:r>
              <w:rPr>
                <w:rFonts w:ascii="Times New Roman" w:hAnsi="Times New Roman"/>
                <w:bCs/>
              </w:rPr>
              <w:t xml:space="preserve">(or agencies) </w:t>
            </w:r>
            <w:r w:rsidRPr="00A10DBF">
              <w:rPr>
                <w:rFonts w:ascii="Times New Roman" w:hAnsi="Times New Roman"/>
                <w:bCs/>
              </w:rPr>
              <w:t>responsible for</w:t>
            </w:r>
            <w:r w:rsidRPr="00A10DBF">
              <w:rPr>
                <w:rFonts w:ascii="Times New Roman" w:hAnsi="Times New Roman"/>
                <w:b/>
                <w:bCs/>
              </w:rPr>
              <w:t xml:space="preserve"> </w:t>
            </w:r>
            <w:r w:rsidRPr="00A10DBF">
              <w:rPr>
                <w:rFonts w:ascii="Times New Roman" w:hAnsi="Times New Roman"/>
                <w:bCs/>
              </w:rPr>
              <w:t>the on-going monitoring of waiver provider agencies’ performance in admini</w:t>
            </w:r>
            <w:r>
              <w:rPr>
                <w:rFonts w:ascii="Times New Roman" w:hAnsi="Times New Roman"/>
                <w:bCs/>
              </w:rPr>
              <w:t xml:space="preserve">stering participant medications?  </w:t>
            </w:r>
            <w:r w:rsidR="001D1749">
              <w:rPr>
                <w:rFonts w:ascii="Times New Roman" w:hAnsi="Times New Roman"/>
                <w:bCs/>
              </w:rPr>
              <w:t xml:space="preserve">     </w:t>
            </w:r>
            <w:ins w:id="1575" w:author="Evan Katz" w:date="2019-06-17T16:09:00Z">
              <w:r w:rsidR="000D499E">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0D499E">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76" w:author="Evan Katz" w:date="2019-06-17T16:09:00Z">
              <w:r w:rsidR="000D499E">
                <w:rPr>
                  <w:rFonts w:ascii="Times New Roman" w:hAnsi="Times New Roman"/>
                  <w:bCs/>
                </w:rPr>
                <w:br/>
              </w:r>
            </w:ins>
          </w:p>
          <w:p w14:paraId="3212FC98" w14:textId="1D58E6EB" w:rsidR="004D6A3F" w:rsidRPr="00B83432" w:rsidRDefault="004D6A3F">
            <w:pPr>
              <w:numPr>
                <w:ilvl w:val="0"/>
                <w:numId w:val="68"/>
              </w:numPr>
              <w:tabs>
                <w:tab w:val="clear" w:pos="720"/>
                <w:tab w:val="num" w:pos="252"/>
              </w:tabs>
              <w:spacing w:line="260" w:lineRule="exact"/>
              <w:ind w:left="252" w:hanging="180"/>
              <w:rPr>
                <w:rFonts w:ascii="Times New Roman" w:hAnsi="Times New Roman"/>
                <w:bCs/>
              </w:rPr>
              <w:pPrChange w:id="1577" w:author="Evan Katz" w:date="2019-06-17T15:11:00Z">
                <w:pPr>
                  <w:numPr>
                    <w:numId w:val="68"/>
                  </w:numPr>
                  <w:tabs>
                    <w:tab w:val="num" w:pos="252"/>
                    <w:tab w:val="num" w:pos="720"/>
                  </w:tabs>
                  <w:spacing w:line="260" w:lineRule="exact"/>
                  <w:ind w:left="252" w:hanging="180"/>
                  <w:jc w:val="both"/>
                </w:pPr>
              </w:pPrChange>
            </w:pPr>
            <w:r>
              <w:rPr>
                <w:rFonts w:ascii="Times New Roman" w:hAnsi="Times New Roman"/>
                <w:bCs/>
              </w:rPr>
              <w:t xml:space="preserve">When oversight is not conducted by the Medicaid agency or the operating agency (if applicable), the process to communicate information and findings to the Medicaid agency or the operating agency?  </w:t>
            </w:r>
            <w:ins w:id="1578" w:author="Evan Katz" w:date="2019-06-17T16:09:00Z">
              <w:r w:rsidR="000D499E">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0D499E">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79" w:author="Evan Katz" w:date="2019-06-17T16:10:00Z">
              <w:r w:rsidR="000D499E">
                <w:rPr>
                  <w:rFonts w:ascii="Times New Roman" w:hAnsi="Times New Roman"/>
                  <w:bCs/>
                </w:rPr>
                <w:br/>
              </w:r>
            </w:ins>
          </w:p>
          <w:p w14:paraId="1D711C04" w14:textId="5E4DD59E" w:rsidR="004D6A3F" w:rsidRPr="00B83432" w:rsidRDefault="004D6A3F">
            <w:pPr>
              <w:numPr>
                <w:ilvl w:val="0"/>
                <w:numId w:val="68"/>
              </w:numPr>
              <w:tabs>
                <w:tab w:val="clear" w:pos="720"/>
                <w:tab w:val="num" w:pos="252"/>
              </w:tabs>
              <w:spacing w:line="260" w:lineRule="exact"/>
              <w:ind w:left="252" w:hanging="180"/>
              <w:rPr>
                <w:rFonts w:ascii="Times New Roman" w:hAnsi="Times New Roman"/>
                <w:bCs/>
              </w:rPr>
              <w:pPrChange w:id="1580" w:author="Evan Katz" w:date="2019-06-17T15:11:00Z">
                <w:pPr>
                  <w:numPr>
                    <w:numId w:val="68"/>
                  </w:numPr>
                  <w:tabs>
                    <w:tab w:val="num" w:pos="252"/>
                    <w:tab w:val="num" w:pos="720"/>
                  </w:tabs>
                  <w:spacing w:line="260" w:lineRule="exact"/>
                  <w:ind w:left="252" w:hanging="180"/>
                  <w:jc w:val="both"/>
                </w:pPr>
              </w:pPrChange>
            </w:pPr>
            <w:r>
              <w:rPr>
                <w:rFonts w:ascii="Times New Roman" w:hAnsi="Times New Roman"/>
              </w:rPr>
              <w:t>M</w:t>
            </w:r>
            <w:r w:rsidRPr="00E010E3">
              <w:rPr>
                <w:rFonts w:ascii="Times New Roman" w:hAnsi="Times New Roman"/>
              </w:rPr>
              <w:t xml:space="preserve">onitoring methods </w:t>
            </w:r>
            <w:r>
              <w:rPr>
                <w:rFonts w:ascii="Times New Roman" w:hAnsi="Times New Roman"/>
              </w:rPr>
              <w:t xml:space="preserve">that </w:t>
            </w:r>
            <w:r w:rsidRPr="00E010E3">
              <w:rPr>
                <w:rFonts w:ascii="Times New Roman" w:hAnsi="Times New Roman"/>
              </w:rPr>
              <w:t>include the identification of problems in provider performance and support follow-up remediation actions and</w:t>
            </w:r>
            <w:r>
              <w:rPr>
                <w:rFonts w:ascii="Times New Roman" w:hAnsi="Times New Roman"/>
              </w:rPr>
              <w:t xml:space="preserve"> quality improvement activities? </w:t>
            </w:r>
            <w:ins w:id="1581" w:author="Evan Katz" w:date="2019-06-17T16:10:00Z">
              <w:r w:rsidR="000D499E">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0D499E">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82" w:author="Evan Katz" w:date="2019-06-17T16:10:00Z">
              <w:r w:rsidR="000D499E">
                <w:rPr>
                  <w:rFonts w:ascii="Times New Roman" w:hAnsi="Times New Roman"/>
                  <w:bCs/>
                </w:rPr>
                <w:br/>
              </w:r>
            </w:ins>
          </w:p>
          <w:p w14:paraId="174C778C" w14:textId="4F2CC48E" w:rsidR="004D6A3F" w:rsidRPr="00C02070" w:rsidRDefault="004D6A3F">
            <w:pPr>
              <w:numPr>
                <w:ilvl w:val="0"/>
                <w:numId w:val="68"/>
              </w:numPr>
              <w:tabs>
                <w:tab w:val="clear" w:pos="720"/>
                <w:tab w:val="num" w:pos="252"/>
              </w:tabs>
              <w:spacing w:line="260" w:lineRule="exact"/>
              <w:ind w:left="252" w:hanging="180"/>
              <w:rPr>
                <w:rFonts w:ascii="Times New Roman" w:hAnsi="Times New Roman"/>
                <w:bCs/>
              </w:rPr>
              <w:pPrChange w:id="1583" w:author="Evan Katz" w:date="2019-06-17T15:11:00Z">
                <w:pPr>
                  <w:numPr>
                    <w:numId w:val="68"/>
                  </w:numPr>
                  <w:tabs>
                    <w:tab w:val="num" w:pos="252"/>
                    <w:tab w:val="num" w:pos="720"/>
                  </w:tabs>
                  <w:spacing w:line="260" w:lineRule="exact"/>
                  <w:ind w:left="252" w:hanging="180"/>
                  <w:jc w:val="both"/>
                </w:pPr>
              </w:pPrChange>
            </w:pPr>
            <w:r>
              <w:rPr>
                <w:rFonts w:ascii="Times New Roman" w:hAnsi="Times New Roman"/>
              </w:rPr>
              <w:t>H</w:t>
            </w:r>
            <w:r w:rsidRPr="00E010E3">
              <w:rPr>
                <w:rFonts w:ascii="Times New Roman" w:hAnsi="Times New Roman"/>
              </w:rPr>
              <w:t>ow data are acquired to identify trends and patterns and</w:t>
            </w:r>
            <w:r>
              <w:rPr>
                <w:rFonts w:ascii="Times New Roman" w:hAnsi="Times New Roman"/>
              </w:rPr>
              <w:t xml:space="preserve"> support improvement strategies? </w:t>
            </w:r>
            <w:ins w:id="1584" w:author="Evan Katz" w:date="2019-06-17T16:10:00Z">
              <w:r w:rsidR="000D499E">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0D499E">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585" w:author="Evan Katz" w:date="2019-06-17T16:10:00Z">
              <w:r w:rsidR="000D499E">
                <w:rPr>
                  <w:rFonts w:ascii="Times New Roman" w:hAnsi="Times New Roman"/>
                  <w:bCs/>
                </w:rPr>
                <w:br/>
              </w:r>
            </w:ins>
          </w:p>
        </w:tc>
        <w:tc>
          <w:tcPr>
            <w:tcW w:w="3060" w:type="dxa"/>
          </w:tcPr>
          <w:p w14:paraId="6B92E686" w14:textId="77777777" w:rsidR="004D6A3F" w:rsidRPr="00C50347" w:rsidRDefault="004D6A3F">
            <w:pPr>
              <w:rPr>
                <w:rFonts w:ascii="Times New Roman" w:hAnsi="Times New Roman"/>
                <w:bCs/>
              </w:rPr>
            </w:pPr>
          </w:p>
          <w:p w14:paraId="7DA28EC3" w14:textId="77777777" w:rsidR="004D6A3F" w:rsidRPr="00C50347" w:rsidRDefault="004D6A3F">
            <w:pPr>
              <w:rPr>
                <w:rFonts w:ascii="Times New Roman" w:hAnsi="Times New Roman"/>
                <w:bCs/>
              </w:rPr>
            </w:pPr>
          </w:p>
        </w:tc>
      </w:tr>
    </w:tbl>
    <w:p w14:paraId="548F8A8E" w14:textId="77777777" w:rsidR="001D4485" w:rsidRDefault="001D4485">
      <w:pPr>
        <w:pStyle w:val="Heading1"/>
        <w:jc w:val="left"/>
        <w:rPr>
          <w:bCs/>
        </w:rPr>
        <w:pPrChange w:id="1586" w:author="Evan Katz" w:date="2019-06-17T15:11:00Z">
          <w:pPr>
            <w:pStyle w:val="Heading1"/>
          </w:pPr>
        </w:pPrChange>
      </w:pPr>
    </w:p>
    <w:p w14:paraId="21C35A48" w14:textId="5C046236" w:rsidR="001D4485" w:rsidRPr="00E96FFD" w:rsidRDefault="001D4485">
      <w:pPr>
        <w:pStyle w:val="Heading1"/>
        <w:jc w:val="left"/>
        <w:pPrChange w:id="1587" w:author="Evan Katz" w:date="2019-06-17T15:11:00Z">
          <w:pPr>
            <w:pStyle w:val="Heading1"/>
          </w:pPr>
        </w:pPrChange>
      </w:pPr>
      <w:r>
        <w:rPr>
          <w:bCs/>
        </w:rPr>
        <w:br w:type="page"/>
      </w:r>
      <w:r>
        <w:t>Instrument</w:t>
      </w:r>
      <w:r w:rsidRPr="00E96FFD">
        <w:t xml:space="preserve"> for Reviewing Draft 1915 (c) Waiver Application </w:t>
      </w:r>
      <w:r>
        <w:t xml:space="preserve">Version </w:t>
      </w:r>
      <w:r w:rsidR="00B10CBB">
        <w:t>3.7</w:t>
      </w:r>
      <w:r w:rsidRPr="00E96FFD">
        <w:t xml:space="preserve"> </w:t>
      </w:r>
    </w:p>
    <w:p w14:paraId="5E6B36D3" w14:textId="77777777" w:rsidR="001D4485" w:rsidRPr="00E96FFD" w:rsidRDefault="001D4485">
      <w:pPr>
        <w:pStyle w:val="Heading1"/>
        <w:jc w:val="left"/>
        <w:pPrChange w:id="1588" w:author="Evan Katz" w:date="2019-06-17T15:11:00Z">
          <w:pPr>
            <w:pStyle w:val="Heading1"/>
          </w:pPr>
        </w:pPrChange>
      </w:pPr>
      <w:r>
        <w:t>Quality Improvement Strategy:  Health and Welfare</w:t>
      </w:r>
    </w:p>
    <w:p w14:paraId="52231F1B" w14:textId="77777777" w:rsidR="001D4485" w:rsidRPr="00E96FFD" w:rsidRDefault="001D4485">
      <w:pPr>
        <w:rPr>
          <w:rFonts w:ascii="Times New Roman" w:hAnsi="Times New Roman"/>
          <w:b/>
          <w:bCs/>
        </w:rPr>
        <w:pPrChange w:id="1589" w:author="Evan Katz" w:date="2019-06-17T15:11:00Z">
          <w:pPr>
            <w:jc w:val="center"/>
          </w:pPr>
        </w:pPrChange>
      </w:pPr>
    </w:p>
    <w:p w14:paraId="286D4293" w14:textId="77777777" w:rsidR="001D4485" w:rsidRDefault="001D4485">
      <w:pPr>
        <w:rPr>
          <w:rFonts w:ascii="Times New Roman" w:hAnsi="Times New Roman"/>
          <w:kern w:val="22"/>
        </w:rPr>
        <w:pPrChange w:id="1590" w:author="Evan Katz" w:date="2019-06-17T15:11:00Z">
          <w:pPr>
            <w:jc w:val="both"/>
          </w:pPr>
        </w:pPrChange>
      </w:pPr>
      <w:r>
        <w:rPr>
          <w:rFonts w:ascii="Times New Roman" w:hAnsi="Times New Roman"/>
          <w:kern w:val="22"/>
        </w:rPr>
        <w:t xml:space="preserve">  </w:t>
      </w: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7"/>
        <w:gridCol w:w="7903"/>
        <w:gridCol w:w="3240"/>
      </w:tblGrid>
      <w:tr w:rsidR="001D4485" w:rsidRPr="00E96FFD" w14:paraId="4E3D9268" w14:textId="77777777" w:rsidTr="001D4485">
        <w:trPr>
          <w:trHeight w:val="328"/>
        </w:trPr>
        <w:tc>
          <w:tcPr>
            <w:tcW w:w="10980" w:type="dxa"/>
            <w:gridSpan w:val="2"/>
            <w:shd w:val="pct12" w:color="auto" w:fill="auto"/>
          </w:tcPr>
          <w:p w14:paraId="029FCD3C" w14:textId="77777777" w:rsidR="001D4485" w:rsidRDefault="001D4485">
            <w:pPr>
              <w:rPr>
                <w:rFonts w:ascii="Times New Roman" w:hAnsi="Times New Roman"/>
                <w:b/>
              </w:rPr>
            </w:pPr>
            <w:r>
              <w:rPr>
                <w:rFonts w:ascii="Times New Roman" w:hAnsi="Times New Roman"/>
                <w:b/>
              </w:rPr>
              <w:t>QIS: Health and Welfare</w:t>
            </w:r>
          </w:p>
          <w:p w14:paraId="47912361" w14:textId="77777777" w:rsidR="001D4485" w:rsidRPr="00E96FFD" w:rsidRDefault="001D4485">
            <w:pPr>
              <w:rPr>
                <w:rFonts w:ascii="Times New Roman" w:hAnsi="Times New Roman"/>
                <w:b/>
                <w:bCs/>
              </w:rPr>
            </w:pPr>
            <w:r>
              <w:rPr>
                <w:rFonts w:ascii="Times New Roman" w:hAnsi="Times New Roman"/>
                <w:b/>
              </w:rPr>
              <w:t>Discovery and Remediation</w:t>
            </w:r>
            <w:r w:rsidRPr="00E96FFD">
              <w:rPr>
                <w:rFonts w:ascii="Times New Roman" w:hAnsi="Times New Roman"/>
                <w:b/>
                <w:bCs/>
              </w:rPr>
              <w:t xml:space="preserve">                              </w:t>
            </w:r>
          </w:p>
          <w:p w14:paraId="26071D01" w14:textId="77777777" w:rsidR="001D4485" w:rsidRPr="00E96FFD" w:rsidRDefault="001D4485">
            <w:pPr>
              <w:rPr>
                <w:rFonts w:ascii="Times New Roman" w:hAnsi="Times New Roman"/>
                <w:bCs/>
              </w:rPr>
              <w:pPrChange w:id="1591" w:author="Evan Katz" w:date="2019-06-17T15:11:00Z">
                <w:pPr>
                  <w:jc w:val="center"/>
                </w:pPr>
              </w:pPrChange>
            </w:pPr>
          </w:p>
        </w:tc>
        <w:tc>
          <w:tcPr>
            <w:tcW w:w="3240" w:type="dxa"/>
            <w:shd w:val="pct12" w:color="auto" w:fill="auto"/>
          </w:tcPr>
          <w:p w14:paraId="79F074E5" w14:textId="77777777" w:rsidR="001D4485" w:rsidRPr="00E96FFD" w:rsidRDefault="001D4485">
            <w:pPr>
              <w:rPr>
                <w:rFonts w:ascii="Times New Roman" w:hAnsi="Times New Roman"/>
                <w:b/>
                <w:bCs/>
              </w:rPr>
              <w:pPrChange w:id="1592" w:author="Evan Katz" w:date="2019-06-17T15:11:00Z">
                <w:pPr>
                  <w:jc w:val="center"/>
                </w:pPr>
              </w:pPrChange>
            </w:pPr>
            <w:r w:rsidRPr="00E96FFD">
              <w:rPr>
                <w:rFonts w:ascii="Times New Roman" w:hAnsi="Times New Roman"/>
                <w:b/>
                <w:bCs/>
              </w:rPr>
              <w:t>Analyst Notes</w:t>
            </w:r>
          </w:p>
          <w:p w14:paraId="18C1649D" w14:textId="77777777" w:rsidR="001D4485" w:rsidRPr="00E96FFD" w:rsidRDefault="001D4485">
            <w:pPr>
              <w:rPr>
                <w:rFonts w:ascii="Times New Roman" w:hAnsi="Times New Roman"/>
                <w:bCs/>
              </w:rPr>
            </w:pPr>
          </w:p>
        </w:tc>
      </w:tr>
      <w:tr w:rsidR="001D4485" w:rsidRPr="00E96FFD" w14:paraId="42DED7FE" w14:textId="77777777" w:rsidTr="001D4485">
        <w:trPr>
          <w:trHeight w:val="510"/>
        </w:trPr>
        <w:tc>
          <w:tcPr>
            <w:tcW w:w="3077" w:type="dxa"/>
          </w:tcPr>
          <w:p w14:paraId="2B26828A" w14:textId="77777777" w:rsidR="001D4485" w:rsidRPr="00E96FFD" w:rsidRDefault="001D4485">
            <w:pPr>
              <w:rPr>
                <w:rFonts w:ascii="Times New Roman" w:hAnsi="Times New Roman"/>
                <w:b/>
              </w:rPr>
            </w:pPr>
          </w:p>
        </w:tc>
        <w:tc>
          <w:tcPr>
            <w:tcW w:w="7903" w:type="dxa"/>
          </w:tcPr>
          <w:p w14:paraId="7F6AAB0A" w14:textId="178C7A43" w:rsidR="00E67079" w:rsidRDefault="00E67079">
            <w:pPr>
              <w:spacing w:after="120" w:line="260" w:lineRule="exact"/>
              <w:rPr>
                <w:rFonts w:ascii="Times New Roman" w:hAnsi="Times New Roman"/>
              </w:rPr>
              <w:pPrChange w:id="1593" w:author="Evan Katz" w:date="2019-06-17T15:11:00Z">
                <w:pPr>
                  <w:spacing w:after="120" w:line="260" w:lineRule="exact"/>
                  <w:jc w:val="both"/>
                </w:pPr>
              </w:pPrChange>
            </w:pPr>
            <w:r>
              <w:rPr>
                <w:rFonts w:ascii="Times New Roman" w:hAnsi="Times New Roman"/>
              </w:rPr>
              <w:t xml:space="preserve">Has the </w:t>
            </w:r>
            <w:r w:rsidR="0083134C">
              <w:rPr>
                <w:rFonts w:ascii="Times New Roman" w:hAnsi="Times New Roman"/>
              </w:rPr>
              <w:t xml:space="preserve">state described how the </w:t>
            </w:r>
            <w:r>
              <w:rPr>
                <w:rFonts w:ascii="Times New Roman" w:hAnsi="Times New Roman"/>
              </w:rPr>
              <w:t>discovery of compliance with this assurance and the remediation of identified problems addresse</w:t>
            </w:r>
            <w:r w:rsidR="0083134C">
              <w:rPr>
                <w:rFonts w:ascii="Times New Roman" w:hAnsi="Times New Roman"/>
              </w:rPr>
              <w:t>s</w:t>
            </w:r>
            <w:r w:rsidR="001908A5">
              <w:rPr>
                <w:rFonts w:ascii="Times New Roman" w:hAnsi="Times New Roman"/>
              </w:rPr>
              <w:t>:</w:t>
            </w:r>
            <w:r>
              <w:rPr>
                <w:rFonts w:ascii="Times New Roman" w:hAnsi="Times New Roman"/>
              </w:rPr>
              <w:t xml:space="preserve"> </w:t>
            </w:r>
          </w:p>
          <w:p w14:paraId="40644684" w14:textId="499AB909" w:rsidR="001908A5" w:rsidRPr="001908A5" w:rsidRDefault="001908A5">
            <w:pPr>
              <w:pStyle w:val="Instructions-Bullet-Level1"/>
              <w:tabs>
                <w:tab w:val="clear" w:pos="360"/>
              </w:tabs>
              <w:spacing w:after="0"/>
              <w:ind w:left="504" w:firstLine="0"/>
              <w:jc w:val="left"/>
              <w:rPr>
                <w:ins w:id="1594" w:author="Poisal, Kathryn (CMS/CMCS)" w:date="2024-11-15T13:25:00Z"/>
                <w:b/>
                <w:color w:val="auto"/>
                <w:rPrChange w:id="1595" w:author="Poisal, Kathryn (CMS/CMCS)" w:date="2024-11-15T13:30:00Z">
                  <w:rPr>
                    <w:ins w:id="1596" w:author="Poisal, Kathryn (CMS/CMCS)" w:date="2024-11-15T13:25:00Z"/>
                    <w:color w:val="auto"/>
                  </w:rPr>
                </w:rPrChange>
              </w:rPr>
              <w:pPrChange w:id="1597" w:author="Poisal, Kathryn (CMS/CMCS)" w:date="2024-11-15T13:34:00Z">
                <w:pPr>
                  <w:pStyle w:val="Instructions-Bullet-Level1"/>
                  <w:numPr>
                    <w:numId w:val="95"/>
                  </w:numPr>
                  <w:tabs>
                    <w:tab w:val="clear" w:pos="360"/>
                    <w:tab w:val="num" w:pos="504"/>
                  </w:tabs>
                  <w:spacing w:after="0"/>
                  <w:ind w:left="504" w:hanging="360"/>
                  <w:jc w:val="left"/>
                </w:pPr>
              </w:pPrChange>
            </w:pPr>
          </w:p>
          <w:p w14:paraId="77781BD5" w14:textId="23E65D87" w:rsidR="00E67079" w:rsidRPr="00E07302" w:rsidRDefault="00E67079" w:rsidP="00E903EE">
            <w:pPr>
              <w:pStyle w:val="Instructions-Bullet-Level1"/>
              <w:numPr>
                <w:ilvl w:val="0"/>
                <w:numId w:val="95"/>
              </w:numPr>
              <w:spacing w:after="0"/>
              <w:jc w:val="left"/>
              <w:rPr>
                <w:b/>
                <w:color w:val="auto"/>
              </w:rPr>
            </w:pPr>
            <w:r w:rsidRPr="002165C8">
              <w:rPr>
                <w:color w:val="auto"/>
              </w:rPr>
              <w:t>The state, on an on-going basis, identifies, addresses, and seeks to prevent the occurrence of abuse, neglect and exploitation</w:t>
            </w:r>
            <w:r w:rsidRPr="00E07302">
              <w:rPr>
                <w:b/>
                <w:color w:val="auto"/>
              </w:rPr>
              <w:t>.</w:t>
            </w:r>
            <w:r>
              <w:rPr>
                <w:b/>
                <w:color w:val="auto"/>
              </w:rPr>
              <w:t xml:space="preserve"> </w:t>
            </w:r>
            <w:r w:rsidR="000D499E">
              <w:rPr>
                <w:b/>
                <w:color w:val="auto"/>
              </w:rPr>
              <w:br/>
            </w:r>
            <w:r w:rsidR="00654AE7" w:rsidRPr="00E96FFD">
              <w:fldChar w:fldCharType="begin">
                <w:ffData>
                  <w:name w:val="Check98"/>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w:t>
            </w:r>
            <w:r w:rsidRPr="00E96FFD">
              <w:rPr>
                <w:bCs/>
              </w:rPr>
              <w:t>Yes</w:t>
            </w:r>
            <w:r w:rsidR="000D499E">
              <w:rPr>
                <w:bCs/>
              </w:rPr>
              <w:t xml:space="preserve"> </w:t>
            </w:r>
            <w:r w:rsidRPr="00E96FFD">
              <w:rPr>
                <w:bCs/>
              </w:rPr>
              <w:t xml:space="preserve"> </w:t>
            </w:r>
            <w:r w:rsidR="00654AE7" w:rsidRPr="00E96FFD">
              <w:fldChar w:fldCharType="begin">
                <w:ffData>
                  <w:name w:val="Check98"/>
                  <w:enabled/>
                  <w:calcOnExit w:val="0"/>
                  <w:checkBox>
                    <w:sizeAuto/>
                    <w:default w:val="0"/>
                  </w:checkBox>
                </w:ffData>
              </w:fldChar>
            </w:r>
            <w:r w:rsidRPr="00E96FFD">
              <w:instrText xml:space="preserve"> FORMCHECKBOX </w:instrText>
            </w:r>
            <w:r w:rsidR="00654AE7" w:rsidRPr="00E96FFD">
              <w:fldChar w:fldCharType="separate"/>
            </w:r>
            <w:r w:rsidR="00654AE7" w:rsidRPr="00E96FFD">
              <w:fldChar w:fldCharType="end"/>
            </w:r>
            <w:r w:rsidRPr="00E96FFD">
              <w:t xml:space="preserve"> </w:t>
            </w:r>
            <w:r w:rsidRPr="00E96FFD">
              <w:rPr>
                <w:bCs/>
              </w:rPr>
              <w:t>No</w:t>
            </w:r>
          </w:p>
          <w:p w14:paraId="55D0AF6A" w14:textId="77777777" w:rsidR="00E67079" w:rsidRPr="00C17CD6" w:rsidRDefault="00E67079" w:rsidP="00797770">
            <w:pPr>
              <w:spacing w:line="260" w:lineRule="exact"/>
              <w:rPr>
                <w:rFonts w:ascii="Times New Roman" w:hAnsi="Times New Roman"/>
                <w:b/>
              </w:rPr>
            </w:pPr>
          </w:p>
          <w:p w14:paraId="7094D142" w14:textId="77777777" w:rsidR="001908A5" w:rsidRPr="00D3124E" w:rsidRDefault="001908A5" w:rsidP="001908A5">
            <w:pPr>
              <w:pStyle w:val="Instructions-Bullet-Level1"/>
              <w:numPr>
                <w:ilvl w:val="0"/>
                <w:numId w:val="95"/>
              </w:numPr>
              <w:spacing w:after="0"/>
              <w:jc w:val="left"/>
              <w:rPr>
                <w:b/>
                <w:color w:val="auto"/>
                <w:rPrChange w:id="1598" w:author="Poisal, Kathryn (CMS/CMCS)" w:date="2024-11-15T13:34:00Z">
                  <w:rPr>
                    <w:bCs/>
                    <w:color w:val="auto"/>
                  </w:rPr>
                </w:rPrChange>
              </w:rPr>
            </w:pPr>
            <w:r>
              <w:rPr>
                <w:bCs/>
                <w:color w:val="auto"/>
              </w:rPr>
              <w:t>The state, demonstrates that an incident management system is in place that effectively resolves incidents and prevents further similar incidents to the extent possible.</w:t>
            </w:r>
          </w:p>
          <w:p w14:paraId="34E47D3F" w14:textId="609C9119" w:rsidR="00D3124E" w:rsidRDefault="00D3124E" w:rsidP="00D3124E">
            <w:pPr>
              <w:pStyle w:val="Instructions-Bullet-Level1"/>
              <w:tabs>
                <w:tab w:val="clear" w:pos="360"/>
              </w:tabs>
              <w:spacing w:after="0"/>
              <w:ind w:left="504" w:firstLine="0"/>
              <w:jc w:val="left"/>
              <w:rPr>
                <w:bCs/>
              </w:rPr>
            </w:pPr>
            <w:r w:rsidRPr="00E96FFD">
              <w:fldChar w:fldCharType="begin">
                <w:ffData>
                  <w:name w:val="Check98"/>
                  <w:enabled/>
                  <w:calcOnExit w:val="0"/>
                  <w:checkBox>
                    <w:sizeAuto/>
                    <w:default w:val="0"/>
                  </w:checkBox>
                </w:ffData>
              </w:fldChar>
            </w:r>
            <w:r w:rsidRPr="00E96FFD">
              <w:instrText xml:space="preserve"> FORMCHECKBOX </w:instrText>
            </w:r>
            <w:r w:rsidRPr="00E96FFD">
              <w:fldChar w:fldCharType="separate"/>
            </w:r>
            <w:r w:rsidRPr="00E96FFD">
              <w:fldChar w:fldCharType="end"/>
            </w:r>
            <w:r w:rsidRPr="00E96FFD">
              <w:t xml:space="preserve"> </w:t>
            </w:r>
            <w:r w:rsidRPr="00E96FFD">
              <w:rPr>
                <w:bCs/>
              </w:rPr>
              <w:t>Yes</w:t>
            </w:r>
            <w:r>
              <w:rPr>
                <w:bCs/>
              </w:rPr>
              <w:t xml:space="preserve"> </w:t>
            </w:r>
            <w:r w:rsidRPr="00E96FFD">
              <w:rPr>
                <w:bCs/>
              </w:rPr>
              <w:t xml:space="preserve"> </w:t>
            </w:r>
            <w:r w:rsidRPr="00E96FFD">
              <w:fldChar w:fldCharType="begin">
                <w:ffData>
                  <w:name w:val="Check98"/>
                  <w:enabled/>
                  <w:calcOnExit w:val="0"/>
                  <w:checkBox>
                    <w:sizeAuto/>
                    <w:default w:val="0"/>
                  </w:checkBox>
                </w:ffData>
              </w:fldChar>
            </w:r>
            <w:r w:rsidRPr="00E96FFD">
              <w:instrText xml:space="preserve"> FORMCHECKBOX </w:instrText>
            </w:r>
            <w:r w:rsidRPr="00E96FFD">
              <w:fldChar w:fldCharType="separate"/>
            </w:r>
            <w:r w:rsidRPr="00E96FFD">
              <w:fldChar w:fldCharType="end"/>
            </w:r>
            <w:r w:rsidRPr="00E96FFD">
              <w:t xml:space="preserve"> </w:t>
            </w:r>
            <w:r w:rsidRPr="00E96FFD">
              <w:rPr>
                <w:bCs/>
              </w:rPr>
              <w:t>No</w:t>
            </w:r>
          </w:p>
          <w:p w14:paraId="48CA5A37" w14:textId="77777777" w:rsidR="00D3124E" w:rsidRPr="0035512D" w:rsidRDefault="00D3124E" w:rsidP="00754F88">
            <w:pPr>
              <w:pStyle w:val="Instructions-Bullet-Level1"/>
              <w:tabs>
                <w:tab w:val="clear" w:pos="360"/>
              </w:tabs>
              <w:spacing w:after="0"/>
              <w:jc w:val="left"/>
              <w:rPr>
                <w:b/>
                <w:color w:val="auto"/>
              </w:rPr>
            </w:pPr>
          </w:p>
          <w:p w14:paraId="0F284F3C" w14:textId="63C8C6A6" w:rsidR="001908A5" w:rsidRDefault="00D3124E" w:rsidP="00D3124E">
            <w:pPr>
              <w:pStyle w:val="Instructions-Bullet-Level1"/>
              <w:numPr>
                <w:ilvl w:val="0"/>
                <w:numId w:val="95"/>
              </w:numPr>
              <w:spacing w:after="0"/>
              <w:jc w:val="left"/>
              <w:rPr>
                <w:bCs/>
                <w:color w:val="auto"/>
              </w:rPr>
            </w:pPr>
            <w:r w:rsidRPr="00D3124E">
              <w:rPr>
                <w:bCs/>
                <w:color w:val="auto"/>
                <w:rPrChange w:id="1599" w:author="Poisal, Kathryn (CMS/CMCS)" w:date="2024-11-15T13:35:00Z">
                  <w:rPr>
                    <w:i/>
                    <w:iCs/>
                  </w:rPr>
                </w:rPrChange>
              </w:rPr>
              <w:t>The state policies and procedures for the use or prohibition of restrictive interventions</w:t>
            </w:r>
            <w:r>
              <w:rPr>
                <w:bCs/>
                <w:color w:val="auto"/>
              </w:rPr>
              <w:t xml:space="preserve"> (</w:t>
            </w:r>
            <w:r w:rsidRPr="00D3124E">
              <w:rPr>
                <w:bCs/>
                <w:color w:val="auto"/>
                <w:rPrChange w:id="1600" w:author="Poisal, Kathryn (CMS/CMCS)" w:date="2024-11-15T13:35:00Z">
                  <w:rPr>
                    <w:i/>
                    <w:iCs/>
                  </w:rPr>
                </w:rPrChange>
              </w:rPr>
              <w:t>including restraints and seclusion) are followed.</w:t>
            </w:r>
          </w:p>
          <w:p w14:paraId="330CE805" w14:textId="77777777" w:rsidR="00D3124E" w:rsidRPr="0035512D" w:rsidRDefault="00D3124E" w:rsidP="00D3124E">
            <w:pPr>
              <w:pStyle w:val="Instructions-Bullet-Level1"/>
              <w:tabs>
                <w:tab w:val="clear" w:pos="360"/>
              </w:tabs>
              <w:spacing w:after="0"/>
              <w:ind w:left="504" w:firstLine="0"/>
              <w:jc w:val="left"/>
              <w:rPr>
                <w:b/>
                <w:color w:val="auto"/>
              </w:rPr>
            </w:pPr>
            <w:r w:rsidRPr="00E96FFD">
              <w:fldChar w:fldCharType="begin">
                <w:ffData>
                  <w:name w:val="Check98"/>
                  <w:enabled/>
                  <w:calcOnExit w:val="0"/>
                  <w:checkBox>
                    <w:sizeAuto/>
                    <w:default w:val="0"/>
                  </w:checkBox>
                </w:ffData>
              </w:fldChar>
            </w:r>
            <w:r w:rsidRPr="00E96FFD">
              <w:instrText xml:space="preserve"> FORMCHECKBOX </w:instrText>
            </w:r>
            <w:r w:rsidRPr="00E96FFD">
              <w:fldChar w:fldCharType="separate"/>
            </w:r>
            <w:r w:rsidRPr="00E96FFD">
              <w:fldChar w:fldCharType="end"/>
            </w:r>
            <w:r w:rsidRPr="00E96FFD">
              <w:t xml:space="preserve"> </w:t>
            </w:r>
            <w:r w:rsidRPr="00E96FFD">
              <w:rPr>
                <w:bCs/>
              </w:rPr>
              <w:t>Yes</w:t>
            </w:r>
            <w:r>
              <w:rPr>
                <w:bCs/>
              </w:rPr>
              <w:t xml:space="preserve"> </w:t>
            </w:r>
            <w:r w:rsidRPr="00E96FFD">
              <w:rPr>
                <w:bCs/>
              </w:rPr>
              <w:t xml:space="preserve"> </w:t>
            </w:r>
            <w:r w:rsidRPr="00E96FFD">
              <w:fldChar w:fldCharType="begin">
                <w:ffData>
                  <w:name w:val="Check98"/>
                  <w:enabled/>
                  <w:calcOnExit w:val="0"/>
                  <w:checkBox>
                    <w:sizeAuto/>
                    <w:default w:val="0"/>
                  </w:checkBox>
                </w:ffData>
              </w:fldChar>
            </w:r>
            <w:r w:rsidRPr="00E96FFD">
              <w:instrText xml:space="preserve"> FORMCHECKBOX </w:instrText>
            </w:r>
            <w:r w:rsidRPr="00E96FFD">
              <w:fldChar w:fldCharType="separate"/>
            </w:r>
            <w:r w:rsidRPr="00E96FFD">
              <w:fldChar w:fldCharType="end"/>
            </w:r>
            <w:r w:rsidRPr="00E96FFD">
              <w:t xml:space="preserve"> </w:t>
            </w:r>
            <w:r w:rsidRPr="00E96FFD">
              <w:rPr>
                <w:bCs/>
              </w:rPr>
              <w:t>No</w:t>
            </w:r>
          </w:p>
          <w:p w14:paraId="40FE5497" w14:textId="77777777" w:rsidR="00D3124E" w:rsidRPr="00A44DE8" w:rsidRDefault="00D3124E" w:rsidP="00754F88">
            <w:pPr>
              <w:pStyle w:val="Instructions-Bullet-Level1"/>
              <w:tabs>
                <w:tab w:val="clear" w:pos="360"/>
              </w:tabs>
              <w:spacing w:after="0"/>
              <w:jc w:val="left"/>
              <w:rPr>
                <w:bCs/>
              </w:rPr>
            </w:pPr>
          </w:p>
          <w:p w14:paraId="187459DC" w14:textId="2D5353B6" w:rsidR="001908A5" w:rsidRPr="00D3124E" w:rsidRDefault="00D3124E" w:rsidP="00754F88">
            <w:pPr>
              <w:pStyle w:val="Instructions-Bullet-Level1"/>
              <w:numPr>
                <w:ilvl w:val="0"/>
                <w:numId w:val="95"/>
              </w:numPr>
              <w:spacing w:after="0"/>
              <w:jc w:val="left"/>
              <w:rPr>
                <w:bCs/>
                <w:color w:val="auto"/>
                <w:rPrChange w:id="1601" w:author="Poisal, Kathryn (CMS/CMCS)" w:date="2024-11-15T13:36:00Z">
                  <w:rPr>
                    <w:bCs/>
                    <w:i/>
                    <w:iCs/>
                    <w:color w:val="auto"/>
                  </w:rPr>
                </w:rPrChange>
              </w:rPr>
            </w:pPr>
            <w:r w:rsidRPr="00754F88">
              <w:rPr>
                <w:bCs/>
                <w:color w:val="auto"/>
              </w:rPr>
              <w:t>The state establishes overall health care standards and monitors those standards based</w:t>
            </w:r>
            <w:r>
              <w:rPr>
                <w:bCs/>
                <w:color w:val="auto"/>
              </w:rPr>
              <w:t xml:space="preserve"> </w:t>
            </w:r>
            <w:r w:rsidRPr="00D3124E">
              <w:rPr>
                <w:bCs/>
                <w:color w:val="auto"/>
                <w:rPrChange w:id="1602" w:author="Poisal, Kathryn (CMS/CMCS)" w:date="2024-11-15T13:36:00Z">
                  <w:rPr>
                    <w:bCs/>
                    <w:i/>
                    <w:iCs/>
                    <w:color w:val="auto"/>
                  </w:rPr>
                </w:rPrChange>
              </w:rPr>
              <w:t>on the responsibility of the service provider as stated in the approved waiver.</w:t>
            </w:r>
          </w:p>
          <w:p w14:paraId="4D932788" w14:textId="77777777" w:rsidR="00D3124E" w:rsidRPr="0035512D" w:rsidRDefault="00D3124E" w:rsidP="00D3124E">
            <w:pPr>
              <w:pStyle w:val="Instructions-Bullet-Level1"/>
              <w:tabs>
                <w:tab w:val="clear" w:pos="360"/>
              </w:tabs>
              <w:spacing w:after="0"/>
              <w:ind w:left="504" w:firstLine="0"/>
              <w:jc w:val="left"/>
              <w:rPr>
                <w:b/>
                <w:color w:val="auto"/>
              </w:rPr>
            </w:pPr>
            <w:r w:rsidRPr="00E96FFD">
              <w:fldChar w:fldCharType="begin">
                <w:ffData>
                  <w:name w:val="Check98"/>
                  <w:enabled/>
                  <w:calcOnExit w:val="0"/>
                  <w:checkBox>
                    <w:sizeAuto/>
                    <w:default w:val="0"/>
                  </w:checkBox>
                </w:ffData>
              </w:fldChar>
            </w:r>
            <w:r w:rsidRPr="00E96FFD">
              <w:instrText xml:space="preserve"> FORMCHECKBOX </w:instrText>
            </w:r>
            <w:r w:rsidRPr="00E96FFD">
              <w:fldChar w:fldCharType="separate"/>
            </w:r>
            <w:r w:rsidRPr="00E96FFD">
              <w:fldChar w:fldCharType="end"/>
            </w:r>
            <w:r w:rsidRPr="00E96FFD">
              <w:t xml:space="preserve"> </w:t>
            </w:r>
            <w:r w:rsidRPr="00E96FFD">
              <w:rPr>
                <w:bCs/>
              </w:rPr>
              <w:t>Yes</w:t>
            </w:r>
            <w:r>
              <w:rPr>
                <w:bCs/>
              </w:rPr>
              <w:t xml:space="preserve"> </w:t>
            </w:r>
            <w:r w:rsidRPr="00E96FFD">
              <w:rPr>
                <w:bCs/>
              </w:rPr>
              <w:t xml:space="preserve"> </w:t>
            </w:r>
            <w:r w:rsidRPr="00E96FFD">
              <w:fldChar w:fldCharType="begin">
                <w:ffData>
                  <w:name w:val="Check98"/>
                  <w:enabled/>
                  <w:calcOnExit w:val="0"/>
                  <w:checkBox>
                    <w:sizeAuto/>
                    <w:default w:val="0"/>
                  </w:checkBox>
                </w:ffData>
              </w:fldChar>
            </w:r>
            <w:r w:rsidRPr="00E96FFD">
              <w:instrText xml:space="preserve"> FORMCHECKBOX </w:instrText>
            </w:r>
            <w:r w:rsidRPr="00E96FFD">
              <w:fldChar w:fldCharType="separate"/>
            </w:r>
            <w:r w:rsidRPr="00E96FFD">
              <w:fldChar w:fldCharType="end"/>
            </w:r>
            <w:r w:rsidRPr="00E96FFD">
              <w:t xml:space="preserve"> </w:t>
            </w:r>
            <w:r w:rsidRPr="00E96FFD">
              <w:rPr>
                <w:bCs/>
              </w:rPr>
              <w:t>No</w:t>
            </w:r>
          </w:p>
          <w:p w14:paraId="6FE8023A" w14:textId="77777777" w:rsidR="00D3124E" w:rsidRPr="00A44DE8" w:rsidRDefault="00D3124E" w:rsidP="00754F88">
            <w:pPr>
              <w:pStyle w:val="Instructions-Bullet-Level1"/>
              <w:tabs>
                <w:tab w:val="clear" w:pos="360"/>
              </w:tabs>
              <w:spacing w:after="0"/>
              <w:ind w:left="0" w:firstLine="0"/>
              <w:jc w:val="left"/>
              <w:rPr>
                <w:bCs/>
              </w:rPr>
            </w:pPr>
          </w:p>
          <w:p w14:paraId="41E66B38" w14:textId="4C9870B3" w:rsidR="00E67079" w:rsidRPr="000D499E" w:rsidRDefault="00E67079" w:rsidP="00AA57EC">
            <w:pPr>
              <w:pStyle w:val="ListParagraph"/>
              <w:numPr>
                <w:ilvl w:val="0"/>
                <w:numId w:val="95"/>
              </w:numPr>
              <w:spacing w:after="120" w:line="260" w:lineRule="exact"/>
              <w:rPr>
                <w:rFonts w:ascii="Times New Roman" w:hAnsi="Times New Roman"/>
                <w:rPrChange w:id="1603" w:author="Evan Katz" w:date="2019-06-17T16:10:00Z">
                  <w:rPr/>
                </w:rPrChange>
              </w:rPr>
            </w:pPr>
            <w:r w:rsidRPr="00AA57EC">
              <w:rPr>
                <w:rFonts w:ascii="Times New Roman" w:hAnsi="Times New Roman"/>
              </w:rPr>
              <w:t>How fr</w:t>
            </w:r>
            <w:r w:rsidR="00CA6E0D" w:rsidRPr="00AA57EC">
              <w:rPr>
                <w:rFonts w:ascii="Times New Roman" w:hAnsi="Times New Roman"/>
              </w:rPr>
              <w:t>equently oversight is conducted.</w:t>
            </w:r>
            <w:r w:rsidRPr="00AA57EC">
              <w:rPr>
                <w:rFonts w:ascii="Times New Roman" w:hAnsi="Times New Roman"/>
              </w:rPr>
              <w:t xml:space="preserve"> </w:t>
            </w:r>
            <w:ins w:id="1604" w:author="Evan Katz" w:date="2019-06-17T16:11:00Z">
              <w:r w:rsidR="000D499E">
                <w:rPr>
                  <w:rFonts w:ascii="Times New Roman" w:hAnsi="Times New Roman"/>
                </w:rPr>
                <w:br/>
              </w:r>
            </w:ins>
            <w:r w:rsidR="00654AE7" w:rsidRPr="000D499E">
              <w:rPr>
                <w:rFonts w:ascii="Times New Roman" w:hAnsi="Times New Roman"/>
                <w:rPrChange w:id="1605" w:author="Evan Katz" w:date="2019-06-17T16:10:00Z">
                  <w:rPr/>
                </w:rPrChange>
              </w:rPr>
              <w:fldChar w:fldCharType="begin">
                <w:ffData>
                  <w:name w:val="Check98"/>
                  <w:enabled/>
                  <w:calcOnExit w:val="0"/>
                  <w:checkBox>
                    <w:sizeAuto/>
                    <w:default w:val="0"/>
                  </w:checkBox>
                </w:ffData>
              </w:fldChar>
            </w:r>
            <w:r w:rsidRPr="000D499E">
              <w:rPr>
                <w:rFonts w:ascii="Times New Roman" w:hAnsi="Times New Roman"/>
                <w:rPrChange w:id="1606" w:author="Evan Katz" w:date="2019-06-17T16:10:00Z">
                  <w:rPr/>
                </w:rPrChange>
              </w:rPr>
              <w:instrText xml:space="preserve"> FORMCHECKBOX </w:instrText>
            </w:r>
            <w:r w:rsidR="00654AE7" w:rsidRPr="000D499E">
              <w:rPr>
                <w:rFonts w:ascii="Times New Roman" w:hAnsi="Times New Roman"/>
              </w:rPr>
            </w:r>
            <w:r w:rsidR="00654AE7" w:rsidRPr="000D499E">
              <w:rPr>
                <w:rFonts w:ascii="Times New Roman" w:hAnsi="Times New Roman"/>
              </w:rPr>
              <w:fldChar w:fldCharType="separate"/>
            </w:r>
            <w:r w:rsidR="00654AE7" w:rsidRPr="000D499E">
              <w:rPr>
                <w:rFonts w:ascii="Times New Roman" w:hAnsi="Times New Roman"/>
                <w:rPrChange w:id="1607" w:author="Evan Katz" w:date="2019-06-17T16:10:00Z">
                  <w:rPr/>
                </w:rPrChange>
              </w:rPr>
              <w:fldChar w:fldCharType="end"/>
            </w:r>
            <w:r w:rsidRPr="000D499E">
              <w:rPr>
                <w:rFonts w:ascii="Times New Roman" w:hAnsi="Times New Roman"/>
                <w:rPrChange w:id="1608" w:author="Evan Katz" w:date="2019-06-17T16:10:00Z">
                  <w:rPr/>
                </w:rPrChange>
              </w:rPr>
              <w:t xml:space="preserve"> </w:t>
            </w:r>
            <w:r w:rsidRPr="000D499E">
              <w:rPr>
                <w:rFonts w:ascii="Times New Roman" w:hAnsi="Times New Roman"/>
                <w:bCs/>
                <w:rPrChange w:id="1609" w:author="Evan Katz" w:date="2019-06-17T16:10:00Z">
                  <w:rPr>
                    <w:bCs/>
                  </w:rPr>
                </w:rPrChange>
              </w:rPr>
              <w:t>Yes</w:t>
            </w:r>
            <w:r w:rsidR="000D499E">
              <w:rPr>
                <w:rFonts w:ascii="Times New Roman" w:hAnsi="Times New Roman"/>
                <w:bCs/>
              </w:rPr>
              <w:t xml:space="preserve"> </w:t>
            </w:r>
            <w:r w:rsidRPr="000D499E">
              <w:rPr>
                <w:rFonts w:ascii="Times New Roman" w:hAnsi="Times New Roman"/>
                <w:bCs/>
                <w:rPrChange w:id="1610" w:author="Evan Katz" w:date="2019-06-17T16:10:00Z">
                  <w:rPr>
                    <w:bCs/>
                  </w:rPr>
                </w:rPrChange>
              </w:rPr>
              <w:t xml:space="preserve"> </w:t>
            </w:r>
            <w:r w:rsidR="00654AE7" w:rsidRPr="000D499E">
              <w:rPr>
                <w:rFonts w:ascii="Times New Roman" w:hAnsi="Times New Roman"/>
                <w:rPrChange w:id="1611" w:author="Evan Katz" w:date="2019-06-17T16:10:00Z">
                  <w:rPr/>
                </w:rPrChange>
              </w:rPr>
              <w:fldChar w:fldCharType="begin">
                <w:ffData>
                  <w:name w:val="Check98"/>
                  <w:enabled/>
                  <w:calcOnExit w:val="0"/>
                  <w:checkBox>
                    <w:sizeAuto/>
                    <w:default w:val="0"/>
                  </w:checkBox>
                </w:ffData>
              </w:fldChar>
            </w:r>
            <w:r w:rsidRPr="000D499E">
              <w:rPr>
                <w:rFonts w:ascii="Times New Roman" w:hAnsi="Times New Roman"/>
                <w:rPrChange w:id="1612" w:author="Evan Katz" w:date="2019-06-17T16:10:00Z">
                  <w:rPr/>
                </w:rPrChange>
              </w:rPr>
              <w:instrText xml:space="preserve"> FORMCHECKBOX </w:instrText>
            </w:r>
            <w:r w:rsidR="00654AE7" w:rsidRPr="000D499E">
              <w:rPr>
                <w:rFonts w:ascii="Times New Roman" w:hAnsi="Times New Roman"/>
              </w:rPr>
            </w:r>
            <w:r w:rsidR="00654AE7" w:rsidRPr="000D499E">
              <w:rPr>
                <w:rFonts w:ascii="Times New Roman" w:hAnsi="Times New Roman"/>
              </w:rPr>
              <w:fldChar w:fldCharType="separate"/>
            </w:r>
            <w:r w:rsidR="00654AE7" w:rsidRPr="000D499E">
              <w:rPr>
                <w:rFonts w:ascii="Times New Roman" w:hAnsi="Times New Roman"/>
                <w:rPrChange w:id="1613" w:author="Evan Katz" w:date="2019-06-17T16:10:00Z">
                  <w:rPr/>
                </w:rPrChange>
              </w:rPr>
              <w:fldChar w:fldCharType="end"/>
            </w:r>
            <w:r w:rsidRPr="000D499E">
              <w:rPr>
                <w:rFonts w:ascii="Times New Roman" w:hAnsi="Times New Roman"/>
                <w:rPrChange w:id="1614" w:author="Evan Katz" w:date="2019-06-17T16:10:00Z">
                  <w:rPr/>
                </w:rPrChange>
              </w:rPr>
              <w:t xml:space="preserve">  </w:t>
            </w:r>
            <w:r w:rsidRPr="000D499E">
              <w:rPr>
                <w:rFonts w:ascii="Times New Roman" w:hAnsi="Times New Roman"/>
                <w:bCs/>
                <w:rPrChange w:id="1615" w:author="Evan Katz" w:date="2019-06-17T16:10:00Z">
                  <w:rPr>
                    <w:bCs/>
                  </w:rPr>
                </w:rPrChange>
              </w:rPr>
              <w:t>No</w:t>
            </w:r>
            <w:r w:rsidR="00CA6E0D" w:rsidRPr="000D499E">
              <w:rPr>
                <w:rFonts w:ascii="Times New Roman" w:hAnsi="Times New Roman"/>
                <w:rPrChange w:id="1616" w:author="Evan Katz" w:date="2019-06-17T16:10:00Z">
                  <w:rPr/>
                </w:rPrChange>
              </w:rPr>
              <w:t xml:space="preserve"> </w:t>
            </w:r>
            <w:ins w:id="1617" w:author="Evan Katz" w:date="2019-06-17T16:11:00Z">
              <w:r w:rsidR="000D499E">
                <w:rPr>
                  <w:rFonts w:ascii="Times New Roman" w:hAnsi="Times New Roman"/>
                </w:rPr>
                <w:br/>
              </w:r>
            </w:ins>
          </w:p>
          <w:p w14:paraId="3FAC2AE5" w14:textId="77777777" w:rsidR="00E67079" w:rsidRPr="000D499E" w:rsidRDefault="00E67079" w:rsidP="00AA57EC">
            <w:pPr>
              <w:pStyle w:val="ListParagraph"/>
              <w:numPr>
                <w:ilvl w:val="0"/>
                <w:numId w:val="95"/>
              </w:numPr>
              <w:spacing w:after="120" w:line="260" w:lineRule="exact"/>
              <w:rPr>
                <w:rFonts w:ascii="Times New Roman" w:hAnsi="Times New Roman"/>
                <w:rPrChange w:id="1618" w:author="Evan Katz" w:date="2019-06-17T16:10:00Z">
                  <w:rPr/>
                </w:rPrChange>
              </w:rPr>
            </w:pPr>
            <w:r w:rsidRPr="000D499E">
              <w:rPr>
                <w:rFonts w:ascii="Times New Roman" w:hAnsi="Times New Roman"/>
                <w:rPrChange w:id="1619" w:author="Evan Katz" w:date="2019-06-17T16:10:00Z">
                  <w:rPr/>
                </w:rPrChange>
              </w:rPr>
              <w:t xml:space="preserve">The entity (or entities) responsible for the discovery and remediation activities. </w:t>
            </w:r>
            <w:r w:rsidR="00654AE7" w:rsidRPr="000D499E">
              <w:rPr>
                <w:rFonts w:ascii="Times New Roman" w:hAnsi="Times New Roman"/>
                <w:rPrChange w:id="1620" w:author="Evan Katz" w:date="2019-06-17T16:10:00Z">
                  <w:rPr/>
                </w:rPrChange>
              </w:rPr>
              <w:fldChar w:fldCharType="begin">
                <w:ffData>
                  <w:name w:val="Check98"/>
                  <w:enabled/>
                  <w:calcOnExit w:val="0"/>
                  <w:checkBox>
                    <w:sizeAuto/>
                    <w:default w:val="0"/>
                  </w:checkBox>
                </w:ffData>
              </w:fldChar>
            </w:r>
            <w:r w:rsidRPr="000D499E">
              <w:rPr>
                <w:rFonts w:ascii="Times New Roman" w:hAnsi="Times New Roman"/>
                <w:rPrChange w:id="1621" w:author="Evan Katz" w:date="2019-06-17T16:10:00Z">
                  <w:rPr/>
                </w:rPrChange>
              </w:rPr>
              <w:instrText xml:space="preserve"> FORMCHECKBOX </w:instrText>
            </w:r>
            <w:r w:rsidR="00654AE7" w:rsidRPr="000D499E">
              <w:rPr>
                <w:rFonts w:ascii="Times New Roman" w:hAnsi="Times New Roman"/>
              </w:rPr>
            </w:r>
            <w:r w:rsidR="00654AE7" w:rsidRPr="000D499E">
              <w:rPr>
                <w:rFonts w:ascii="Times New Roman" w:hAnsi="Times New Roman"/>
              </w:rPr>
              <w:fldChar w:fldCharType="separate"/>
            </w:r>
            <w:r w:rsidR="00654AE7" w:rsidRPr="000D499E">
              <w:rPr>
                <w:rFonts w:ascii="Times New Roman" w:hAnsi="Times New Roman"/>
                <w:rPrChange w:id="1622" w:author="Evan Katz" w:date="2019-06-17T16:10:00Z">
                  <w:rPr/>
                </w:rPrChange>
              </w:rPr>
              <w:fldChar w:fldCharType="end"/>
            </w:r>
            <w:r w:rsidRPr="000D499E">
              <w:rPr>
                <w:rFonts w:ascii="Times New Roman" w:hAnsi="Times New Roman"/>
                <w:rPrChange w:id="1623" w:author="Evan Katz" w:date="2019-06-17T16:10:00Z">
                  <w:rPr/>
                </w:rPrChange>
              </w:rPr>
              <w:t xml:space="preserve">  </w:t>
            </w:r>
            <w:r w:rsidRPr="000D499E">
              <w:rPr>
                <w:rFonts w:ascii="Times New Roman" w:hAnsi="Times New Roman"/>
                <w:bCs/>
                <w:rPrChange w:id="1624" w:author="Evan Katz" w:date="2019-06-17T16:10:00Z">
                  <w:rPr>
                    <w:bCs/>
                  </w:rPr>
                </w:rPrChange>
              </w:rPr>
              <w:t xml:space="preserve">Yes </w:t>
            </w:r>
            <w:r w:rsidR="00654AE7" w:rsidRPr="000D499E">
              <w:rPr>
                <w:rFonts w:ascii="Times New Roman" w:hAnsi="Times New Roman"/>
                <w:rPrChange w:id="1625" w:author="Evan Katz" w:date="2019-06-17T16:10:00Z">
                  <w:rPr/>
                </w:rPrChange>
              </w:rPr>
              <w:fldChar w:fldCharType="begin">
                <w:ffData>
                  <w:name w:val="Check98"/>
                  <w:enabled/>
                  <w:calcOnExit w:val="0"/>
                  <w:checkBox>
                    <w:sizeAuto/>
                    <w:default w:val="0"/>
                  </w:checkBox>
                </w:ffData>
              </w:fldChar>
            </w:r>
            <w:r w:rsidRPr="000D499E">
              <w:rPr>
                <w:rFonts w:ascii="Times New Roman" w:hAnsi="Times New Roman"/>
                <w:rPrChange w:id="1626" w:author="Evan Katz" w:date="2019-06-17T16:10:00Z">
                  <w:rPr/>
                </w:rPrChange>
              </w:rPr>
              <w:instrText xml:space="preserve"> FORMCHECKBOX </w:instrText>
            </w:r>
            <w:r w:rsidR="00654AE7" w:rsidRPr="000D499E">
              <w:rPr>
                <w:rFonts w:ascii="Times New Roman" w:hAnsi="Times New Roman"/>
              </w:rPr>
            </w:r>
            <w:r w:rsidR="00654AE7" w:rsidRPr="000D499E">
              <w:rPr>
                <w:rFonts w:ascii="Times New Roman" w:hAnsi="Times New Roman"/>
              </w:rPr>
              <w:fldChar w:fldCharType="separate"/>
            </w:r>
            <w:r w:rsidR="00654AE7" w:rsidRPr="000D499E">
              <w:rPr>
                <w:rFonts w:ascii="Times New Roman" w:hAnsi="Times New Roman"/>
                <w:rPrChange w:id="1627" w:author="Evan Katz" w:date="2019-06-17T16:10:00Z">
                  <w:rPr/>
                </w:rPrChange>
              </w:rPr>
              <w:fldChar w:fldCharType="end"/>
            </w:r>
            <w:r w:rsidRPr="000D499E">
              <w:rPr>
                <w:rFonts w:ascii="Times New Roman" w:hAnsi="Times New Roman"/>
                <w:rPrChange w:id="1628" w:author="Evan Katz" w:date="2019-06-17T16:10:00Z">
                  <w:rPr/>
                </w:rPrChange>
              </w:rPr>
              <w:t xml:space="preserve">  </w:t>
            </w:r>
            <w:r w:rsidRPr="000D499E">
              <w:rPr>
                <w:rFonts w:ascii="Times New Roman" w:hAnsi="Times New Roman"/>
                <w:bCs/>
                <w:rPrChange w:id="1629" w:author="Evan Katz" w:date="2019-06-17T16:10:00Z">
                  <w:rPr>
                    <w:bCs/>
                  </w:rPr>
                </w:rPrChange>
              </w:rPr>
              <w:t>No</w:t>
            </w:r>
          </w:p>
          <w:p w14:paraId="4AF66E14" w14:textId="77777777" w:rsidR="00E67079" w:rsidRDefault="00E67079">
            <w:pPr>
              <w:spacing w:after="120" w:line="260" w:lineRule="exact"/>
              <w:rPr>
                <w:rFonts w:ascii="Times New Roman" w:hAnsi="Times New Roman"/>
              </w:rPr>
              <w:pPrChange w:id="1630" w:author="Evan Katz" w:date="2019-06-17T15:11:00Z">
                <w:pPr>
                  <w:spacing w:after="120" w:line="260" w:lineRule="exact"/>
                  <w:jc w:val="both"/>
                </w:pPr>
              </w:pPrChange>
            </w:pPr>
          </w:p>
          <w:p w14:paraId="6AE9DBC4" w14:textId="6158AE41" w:rsidR="00E67079" w:rsidRDefault="00E67079">
            <w:pPr>
              <w:spacing w:after="120" w:line="260" w:lineRule="exact"/>
              <w:rPr>
                <w:rFonts w:ascii="Times New Roman" w:hAnsi="Times New Roman"/>
              </w:rPr>
              <w:pPrChange w:id="1631" w:author="Evan Katz" w:date="2019-06-17T15:11:00Z">
                <w:pPr>
                  <w:spacing w:after="120" w:line="260" w:lineRule="exact"/>
                  <w:jc w:val="both"/>
                </w:pPr>
              </w:pPrChange>
            </w:pPr>
            <w:r>
              <w:rPr>
                <w:rFonts w:ascii="Times New Roman" w:hAnsi="Times New Roman"/>
              </w:rPr>
              <w:t xml:space="preserve">When the </w:t>
            </w:r>
            <w:r w:rsidR="001D1749">
              <w:rPr>
                <w:rFonts w:ascii="Times New Roman" w:hAnsi="Times New Roman"/>
              </w:rPr>
              <w:t>s</w:t>
            </w:r>
            <w:r>
              <w:rPr>
                <w:rFonts w:ascii="Times New Roman" w:hAnsi="Times New Roman"/>
              </w:rPr>
              <w:t xml:space="preserve">tate lacks processes to produce data associated with discovery and remediation activities, the </w:t>
            </w:r>
            <w:r w:rsidR="00721617">
              <w:rPr>
                <w:rFonts w:ascii="Times New Roman" w:hAnsi="Times New Roman"/>
              </w:rPr>
              <w:t>s</w:t>
            </w:r>
            <w:r>
              <w:rPr>
                <w:rFonts w:ascii="Times New Roman" w:hAnsi="Times New Roman"/>
              </w:rPr>
              <w:t>tate employs timelines that include the following:</w:t>
            </w:r>
          </w:p>
          <w:p w14:paraId="28A0DAA0" w14:textId="39271E25" w:rsidR="00E67079" w:rsidRDefault="00E67079">
            <w:pPr>
              <w:numPr>
                <w:ilvl w:val="0"/>
                <w:numId w:val="71"/>
              </w:numPr>
              <w:spacing w:after="120" w:line="260" w:lineRule="exact"/>
              <w:rPr>
                <w:rFonts w:ascii="Times New Roman" w:hAnsi="Times New Roman"/>
              </w:rPr>
              <w:pPrChange w:id="1632" w:author="Evan Katz" w:date="2019-06-17T15:11:00Z">
                <w:pPr>
                  <w:numPr>
                    <w:numId w:val="71"/>
                  </w:numPr>
                  <w:spacing w:after="120" w:line="260" w:lineRule="exact"/>
                  <w:ind w:left="504" w:hanging="360"/>
                  <w:jc w:val="both"/>
                </w:pPr>
              </w:pPrChange>
            </w:pPr>
            <w:r>
              <w:rPr>
                <w:rFonts w:ascii="Times New Roman" w:hAnsi="Times New Roman"/>
              </w:rPr>
              <w:t>Specific tasks associated with the design and implementation of disco</w:t>
            </w:r>
            <w:r w:rsidR="00CA6E0D">
              <w:rPr>
                <w:rFonts w:ascii="Times New Roman" w:hAnsi="Times New Roman"/>
              </w:rPr>
              <w:t>very and remediation activities.</w:t>
            </w:r>
            <w:r>
              <w:rPr>
                <w:rFonts w:ascii="Times New Roman" w:hAnsi="Times New Roman"/>
              </w:rPr>
              <w:t xml:space="preserve"> </w:t>
            </w:r>
            <w:ins w:id="1633" w:author="Evan Katz" w:date="2019-06-17T16:11:00Z">
              <w:r w:rsidR="000D499E">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0D499E">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p>
          <w:p w14:paraId="3DEFFFAC" w14:textId="2CBC352E" w:rsidR="001D4485" w:rsidRPr="00CA6E0D" w:rsidRDefault="00E67079">
            <w:pPr>
              <w:pStyle w:val="ListParagraph"/>
              <w:numPr>
                <w:ilvl w:val="0"/>
                <w:numId w:val="71"/>
              </w:numPr>
              <w:rPr>
                <w:rFonts w:ascii="Times New Roman" w:hAnsi="Times New Roman"/>
                <w:kern w:val="22"/>
              </w:rPr>
              <w:pPrChange w:id="1634" w:author="Evan Katz" w:date="2019-06-17T15:11:00Z">
                <w:pPr>
                  <w:pStyle w:val="ListParagraph"/>
                  <w:numPr>
                    <w:numId w:val="71"/>
                  </w:numPr>
                  <w:ind w:left="504" w:hanging="360"/>
                  <w:jc w:val="both"/>
                </w:pPr>
              </w:pPrChange>
            </w:pPr>
            <w:r w:rsidRPr="00CA6E0D">
              <w:rPr>
                <w:rFonts w:ascii="Times New Roman" w:hAnsi="Times New Roman"/>
              </w:rPr>
              <w:t>Major milestones for completing the</w:t>
            </w:r>
            <w:r w:rsidR="00CA6E0D">
              <w:rPr>
                <w:rFonts w:ascii="Times New Roman" w:hAnsi="Times New Roman"/>
              </w:rPr>
              <w:t xml:space="preserve"> improvement.</w:t>
            </w:r>
            <w:r w:rsidRPr="00CA6E0D">
              <w:rPr>
                <w:rFonts w:ascii="Times New Roman" w:hAnsi="Times New Roman"/>
              </w:rPr>
              <w:t xml:space="preserve"> </w:t>
            </w:r>
            <w:ins w:id="1635" w:author="Evan Katz" w:date="2019-06-17T16:11:00Z">
              <w:r w:rsidR="000D499E">
                <w:rPr>
                  <w:rFonts w:ascii="Times New Roman" w:hAnsi="Times New Roman"/>
                </w:rPr>
                <w:br/>
              </w:r>
            </w:ins>
            <w:r w:rsidR="00654AE7" w:rsidRPr="00CA6E0D">
              <w:rPr>
                <w:rFonts w:ascii="Times New Roman" w:hAnsi="Times New Roman"/>
              </w:rPr>
              <w:fldChar w:fldCharType="begin">
                <w:ffData>
                  <w:name w:val="Check98"/>
                  <w:enabled/>
                  <w:calcOnExit w:val="0"/>
                  <w:checkBox>
                    <w:sizeAuto/>
                    <w:default w:val="0"/>
                  </w:checkBox>
                </w:ffData>
              </w:fldChar>
            </w:r>
            <w:r w:rsidRPr="00CA6E0D">
              <w:rPr>
                <w:rFonts w:ascii="Times New Roman" w:hAnsi="Times New Roman"/>
              </w:rPr>
              <w:instrText xml:space="preserve"> FORMCHECKBOX </w:instrText>
            </w:r>
            <w:r w:rsidR="00654AE7" w:rsidRPr="00CA6E0D">
              <w:rPr>
                <w:rFonts w:ascii="Times New Roman" w:hAnsi="Times New Roman"/>
              </w:rPr>
            </w:r>
            <w:r w:rsidR="00654AE7" w:rsidRPr="00CA6E0D">
              <w:rPr>
                <w:rFonts w:ascii="Times New Roman" w:hAnsi="Times New Roman"/>
              </w:rPr>
              <w:fldChar w:fldCharType="separate"/>
            </w:r>
            <w:r w:rsidR="00654AE7" w:rsidRPr="00CA6E0D">
              <w:rPr>
                <w:rFonts w:ascii="Times New Roman" w:hAnsi="Times New Roman"/>
              </w:rPr>
              <w:fldChar w:fldCharType="end"/>
            </w:r>
            <w:r w:rsidRPr="00CA6E0D">
              <w:rPr>
                <w:rFonts w:ascii="Times New Roman" w:hAnsi="Times New Roman"/>
              </w:rPr>
              <w:t xml:space="preserve"> </w:t>
            </w:r>
            <w:r w:rsidRPr="00CA6E0D">
              <w:rPr>
                <w:rFonts w:ascii="Times New Roman" w:hAnsi="Times New Roman"/>
                <w:bCs/>
              </w:rPr>
              <w:t>Yes</w:t>
            </w:r>
            <w:r w:rsidR="000D499E">
              <w:rPr>
                <w:rFonts w:ascii="Times New Roman" w:hAnsi="Times New Roman"/>
                <w:bCs/>
              </w:rPr>
              <w:t xml:space="preserve"> </w:t>
            </w:r>
            <w:r w:rsidRPr="00CA6E0D">
              <w:rPr>
                <w:rFonts w:ascii="Times New Roman" w:hAnsi="Times New Roman"/>
                <w:bCs/>
              </w:rPr>
              <w:t xml:space="preserve"> </w:t>
            </w:r>
            <w:r w:rsidR="00654AE7" w:rsidRPr="00CA6E0D">
              <w:rPr>
                <w:rFonts w:ascii="Times New Roman" w:hAnsi="Times New Roman"/>
              </w:rPr>
              <w:fldChar w:fldCharType="begin">
                <w:ffData>
                  <w:name w:val="Check98"/>
                  <w:enabled/>
                  <w:calcOnExit w:val="0"/>
                  <w:checkBox>
                    <w:sizeAuto/>
                    <w:default w:val="0"/>
                  </w:checkBox>
                </w:ffData>
              </w:fldChar>
            </w:r>
            <w:r w:rsidRPr="00CA6E0D">
              <w:rPr>
                <w:rFonts w:ascii="Times New Roman" w:hAnsi="Times New Roman"/>
              </w:rPr>
              <w:instrText xml:space="preserve"> FORMCHECKBOX </w:instrText>
            </w:r>
            <w:r w:rsidR="00654AE7" w:rsidRPr="00CA6E0D">
              <w:rPr>
                <w:rFonts w:ascii="Times New Roman" w:hAnsi="Times New Roman"/>
              </w:rPr>
            </w:r>
            <w:r w:rsidR="00654AE7" w:rsidRPr="00CA6E0D">
              <w:rPr>
                <w:rFonts w:ascii="Times New Roman" w:hAnsi="Times New Roman"/>
              </w:rPr>
              <w:fldChar w:fldCharType="separate"/>
            </w:r>
            <w:r w:rsidR="00654AE7" w:rsidRPr="00CA6E0D">
              <w:rPr>
                <w:rFonts w:ascii="Times New Roman" w:hAnsi="Times New Roman"/>
              </w:rPr>
              <w:fldChar w:fldCharType="end"/>
            </w:r>
            <w:r w:rsidRPr="00CA6E0D">
              <w:rPr>
                <w:rFonts w:ascii="Times New Roman" w:hAnsi="Times New Roman"/>
              </w:rPr>
              <w:t xml:space="preserve">  </w:t>
            </w:r>
            <w:r w:rsidRPr="00CA6E0D">
              <w:rPr>
                <w:rFonts w:ascii="Times New Roman" w:hAnsi="Times New Roman"/>
                <w:bCs/>
              </w:rPr>
              <w:t>No</w:t>
            </w:r>
            <w:ins w:id="1636" w:author="Evan Katz" w:date="2019-06-17T16:12:00Z">
              <w:r w:rsidR="000D499E">
                <w:rPr>
                  <w:rFonts w:ascii="Times New Roman" w:hAnsi="Times New Roman"/>
                  <w:bCs/>
                </w:rPr>
                <w:br/>
              </w:r>
            </w:ins>
          </w:p>
        </w:tc>
        <w:tc>
          <w:tcPr>
            <w:tcW w:w="3240" w:type="dxa"/>
          </w:tcPr>
          <w:p w14:paraId="3B303144" w14:textId="77777777" w:rsidR="001D4485" w:rsidRPr="00E96FFD" w:rsidRDefault="001D4485">
            <w:pPr>
              <w:rPr>
                <w:rFonts w:ascii="Times New Roman" w:hAnsi="Times New Roman"/>
                <w:bCs/>
              </w:rPr>
            </w:pPr>
          </w:p>
        </w:tc>
      </w:tr>
    </w:tbl>
    <w:p w14:paraId="7A110064" w14:textId="77777777" w:rsidR="00CF3F4B" w:rsidRPr="00E96FFD" w:rsidRDefault="001D4485">
      <w:pPr>
        <w:pStyle w:val="Heading1"/>
        <w:jc w:val="left"/>
        <w:pPrChange w:id="1637" w:author="Evan Katz" w:date="2019-06-17T15:11:00Z">
          <w:pPr>
            <w:pStyle w:val="Heading1"/>
          </w:pPr>
        </w:pPrChange>
      </w:pPr>
      <w:r>
        <w:br w:type="page"/>
      </w:r>
      <w:bookmarkStart w:id="1638" w:name="_Toc109104971"/>
      <w:bookmarkStart w:id="1639" w:name="_Toc109201807"/>
      <w:bookmarkStart w:id="1640" w:name="_Toc111346316"/>
      <w:r w:rsidR="00420D64">
        <w:t>Instrument</w:t>
      </w:r>
      <w:r w:rsidR="00AD248D" w:rsidRPr="00E96FFD">
        <w:t xml:space="preserve"> for Reviewing </w:t>
      </w:r>
      <w:r w:rsidR="00E478FE" w:rsidRPr="00E96FFD">
        <w:t>1915</w:t>
      </w:r>
      <w:r w:rsidR="00CF3F4B" w:rsidRPr="00E96FFD">
        <w:t xml:space="preserve"> (c) Waiver Application</w:t>
      </w:r>
      <w:bookmarkEnd w:id="1638"/>
      <w:r w:rsidR="00AD248D" w:rsidRPr="00E96FFD">
        <w:t>s</w:t>
      </w:r>
      <w:bookmarkEnd w:id="1639"/>
      <w:bookmarkEnd w:id="1640"/>
    </w:p>
    <w:p w14:paraId="7948E35A" w14:textId="77777777" w:rsidR="00E478FE" w:rsidRPr="00E96FFD" w:rsidRDefault="00420D64">
      <w:pPr>
        <w:pStyle w:val="Heading1"/>
        <w:jc w:val="left"/>
        <w:pPrChange w:id="1641" w:author="Evan Katz" w:date="2019-06-17T15:11:00Z">
          <w:pPr>
            <w:pStyle w:val="Heading1"/>
          </w:pPr>
        </w:pPrChange>
      </w:pPr>
      <w:bookmarkStart w:id="1642" w:name="_Toc109201808"/>
      <w:bookmarkStart w:id="1643" w:name="_Toc111346317"/>
      <w:r>
        <w:t>Worksheet</w:t>
      </w:r>
      <w:r w:rsidR="00E478FE" w:rsidRPr="00E96FFD">
        <w:t xml:space="preserve"> H: </w:t>
      </w:r>
      <w:bookmarkEnd w:id="1642"/>
      <w:bookmarkEnd w:id="1643"/>
      <w:r w:rsidR="00A25830">
        <w:t>Systems Improvement</w:t>
      </w:r>
    </w:p>
    <w:p w14:paraId="7C46EA9A" w14:textId="77777777" w:rsidR="00E478FE" w:rsidRPr="00E96FFD" w:rsidRDefault="00E478FE">
      <w:pPr>
        <w:rPr>
          <w:rFonts w:ascii="Times New Roman" w:hAnsi="Times New Roman"/>
          <w:b/>
          <w:bCs/>
          <w:sz w:val="32"/>
          <w:szCs w:val="32"/>
        </w:rPr>
      </w:pP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8100"/>
        <w:gridCol w:w="3060"/>
      </w:tblGrid>
      <w:tr w:rsidR="00E478FE" w:rsidRPr="00E96FFD" w14:paraId="2AE1681C" w14:textId="77777777">
        <w:trPr>
          <w:trHeight w:val="159"/>
        </w:trPr>
        <w:tc>
          <w:tcPr>
            <w:tcW w:w="11160" w:type="dxa"/>
            <w:gridSpan w:val="2"/>
            <w:shd w:val="pct12" w:color="auto" w:fill="auto"/>
          </w:tcPr>
          <w:p w14:paraId="47A32056" w14:textId="77777777" w:rsidR="004A3FB3" w:rsidRDefault="004A3FB3">
            <w:pPr>
              <w:rPr>
                <w:rFonts w:ascii="Times New Roman" w:hAnsi="Times New Roman"/>
                <w:b/>
                <w:bCs/>
              </w:rPr>
            </w:pPr>
          </w:p>
          <w:p w14:paraId="581C6FF6" w14:textId="77777777" w:rsidR="00E478FE" w:rsidRPr="00E96FFD" w:rsidRDefault="002664F5">
            <w:pPr>
              <w:rPr>
                <w:rFonts w:ascii="Times New Roman" w:hAnsi="Times New Roman"/>
                <w:b/>
                <w:bCs/>
              </w:rPr>
            </w:pPr>
            <w:r>
              <w:rPr>
                <w:rFonts w:ascii="Times New Roman" w:hAnsi="Times New Roman"/>
                <w:b/>
                <w:bCs/>
              </w:rPr>
              <w:t xml:space="preserve">H-1:  </w:t>
            </w:r>
            <w:r w:rsidR="00A25830">
              <w:rPr>
                <w:rFonts w:ascii="Times New Roman" w:hAnsi="Times New Roman"/>
                <w:b/>
                <w:bCs/>
              </w:rPr>
              <w:t>Systems Improvement</w:t>
            </w:r>
          </w:p>
          <w:p w14:paraId="56001FB6" w14:textId="77777777" w:rsidR="00E478FE" w:rsidRPr="00E96FFD" w:rsidRDefault="00E478FE">
            <w:pPr>
              <w:rPr>
                <w:rFonts w:ascii="Times New Roman" w:hAnsi="Times New Roman"/>
                <w:bCs/>
              </w:rPr>
            </w:pPr>
          </w:p>
        </w:tc>
        <w:tc>
          <w:tcPr>
            <w:tcW w:w="3060" w:type="dxa"/>
            <w:shd w:val="pct12" w:color="auto" w:fill="auto"/>
          </w:tcPr>
          <w:p w14:paraId="5DCD5FCF" w14:textId="77777777" w:rsidR="00E478FE" w:rsidRPr="00E96FFD" w:rsidRDefault="00E478FE">
            <w:pPr>
              <w:rPr>
                <w:rFonts w:ascii="Times New Roman" w:hAnsi="Times New Roman"/>
                <w:b/>
                <w:bCs/>
              </w:rPr>
              <w:pPrChange w:id="1644" w:author="Evan Katz" w:date="2019-06-17T15:11:00Z">
                <w:pPr>
                  <w:jc w:val="center"/>
                </w:pPr>
              </w:pPrChange>
            </w:pPr>
            <w:r w:rsidRPr="00E96FFD">
              <w:rPr>
                <w:rFonts w:ascii="Times New Roman" w:hAnsi="Times New Roman"/>
                <w:b/>
                <w:bCs/>
              </w:rPr>
              <w:t>Analyst Notes</w:t>
            </w:r>
          </w:p>
        </w:tc>
      </w:tr>
      <w:tr w:rsidR="002664F5" w:rsidRPr="00E96FFD" w14:paraId="0CB7113D" w14:textId="77777777">
        <w:trPr>
          <w:trHeight w:val="159"/>
        </w:trPr>
        <w:tc>
          <w:tcPr>
            <w:tcW w:w="3060" w:type="dxa"/>
            <w:tcBorders>
              <w:bottom w:val="single" w:sz="4" w:space="0" w:color="auto"/>
            </w:tcBorders>
          </w:tcPr>
          <w:p w14:paraId="2463C0D5" w14:textId="77777777" w:rsidR="002664F5" w:rsidRPr="00E96FFD" w:rsidRDefault="002664F5">
            <w:pPr>
              <w:rPr>
                <w:rFonts w:ascii="Times New Roman" w:hAnsi="Times New Roman"/>
              </w:rPr>
            </w:pPr>
          </w:p>
        </w:tc>
        <w:tc>
          <w:tcPr>
            <w:tcW w:w="8100" w:type="dxa"/>
            <w:tcBorders>
              <w:bottom w:val="single" w:sz="4" w:space="0" w:color="auto"/>
            </w:tcBorders>
          </w:tcPr>
          <w:p w14:paraId="21E969DF" w14:textId="3BFEC48B" w:rsidR="002664F5" w:rsidDel="003134E2" w:rsidRDefault="00A25830">
            <w:pPr>
              <w:spacing w:line="260" w:lineRule="exact"/>
              <w:ind w:left="72"/>
              <w:rPr>
                <w:del w:id="1645" w:author="Evan Katz" w:date="2019-06-17T16:12:00Z"/>
                <w:rStyle w:val="Emphasis"/>
                <w:rFonts w:ascii="Times New Roman" w:hAnsi="Times New Roman"/>
                <w:i w:val="0"/>
              </w:rPr>
              <w:pPrChange w:id="1646" w:author="Evan Katz" w:date="2019-06-17T15:11:00Z">
                <w:pPr>
                  <w:spacing w:line="260" w:lineRule="exact"/>
                  <w:ind w:left="72"/>
                  <w:jc w:val="both"/>
                </w:pPr>
              </w:pPrChange>
            </w:pPr>
            <w:r w:rsidRPr="00914843">
              <w:rPr>
                <w:rFonts w:ascii="Times New Roman" w:hAnsi="Times New Roman"/>
              </w:rPr>
              <w:t xml:space="preserve">The </w:t>
            </w:r>
            <w:r>
              <w:rPr>
                <w:rFonts w:ascii="Times New Roman" w:hAnsi="Times New Roman"/>
              </w:rPr>
              <w:t>QIS</w:t>
            </w:r>
            <w:r w:rsidRPr="00914843">
              <w:rPr>
                <w:rFonts w:ascii="Times New Roman" w:hAnsi="Times New Roman"/>
              </w:rPr>
              <w:t xml:space="preserve"> describes the roles and responsibilities of entities and persons involved in </w:t>
            </w:r>
            <w:r w:rsidRPr="00914843">
              <w:rPr>
                <w:rStyle w:val="Emphasis"/>
                <w:rFonts w:ascii="Times New Roman" w:hAnsi="Times New Roman"/>
                <w:i w:val="0"/>
              </w:rPr>
              <w:t>collecting</w:t>
            </w:r>
            <w:r>
              <w:rPr>
                <w:rStyle w:val="Emphasis"/>
                <w:rFonts w:ascii="Times New Roman" w:hAnsi="Times New Roman"/>
                <w:i w:val="0"/>
              </w:rPr>
              <w:t xml:space="preserve"> discovery and remediation information, a</w:t>
            </w:r>
            <w:r w:rsidRPr="00914843">
              <w:rPr>
                <w:rStyle w:val="Emphasis"/>
                <w:rFonts w:ascii="Times New Roman" w:hAnsi="Times New Roman"/>
                <w:i w:val="0"/>
              </w:rPr>
              <w:t xml:space="preserve">nalyzing </w:t>
            </w:r>
            <w:r>
              <w:rPr>
                <w:rStyle w:val="Emphasis"/>
                <w:rFonts w:ascii="Times New Roman" w:hAnsi="Times New Roman"/>
                <w:i w:val="0"/>
              </w:rPr>
              <w:t xml:space="preserve">that </w:t>
            </w:r>
            <w:r w:rsidRPr="00914843">
              <w:rPr>
                <w:rStyle w:val="Emphasis"/>
                <w:rFonts w:ascii="Times New Roman" w:hAnsi="Times New Roman"/>
                <w:i w:val="0"/>
              </w:rPr>
              <w:t xml:space="preserve">information, </w:t>
            </w:r>
            <w:r>
              <w:rPr>
                <w:rStyle w:val="Emphasis"/>
                <w:rFonts w:ascii="Times New Roman" w:hAnsi="Times New Roman"/>
                <w:i w:val="0"/>
              </w:rPr>
              <w:t xml:space="preserve">recommending system improvements, and analyzing the effectiveness of the </w:t>
            </w:r>
            <w:r w:rsidRPr="00914843">
              <w:rPr>
                <w:rStyle w:val="Emphasis"/>
                <w:rFonts w:ascii="Times New Roman" w:hAnsi="Times New Roman"/>
                <w:i w:val="0"/>
              </w:rPr>
              <w:t>improvement initiatives.</w:t>
            </w:r>
            <w:r>
              <w:rPr>
                <w:rStyle w:val="Emphasis"/>
                <w:rFonts w:ascii="Times New Roman" w:hAnsi="Times New Roman"/>
                <w:i w:val="0"/>
              </w:rPr>
              <w:t xml:space="preserve">  </w:t>
            </w:r>
            <w:ins w:id="1647" w:author="Evan Katz" w:date="2019-06-17T16:12:00Z">
              <w:r w:rsidR="003134E2">
                <w:rPr>
                  <w:rStyle w:val="Emphasis"/>
                  <w:rFonts w:ascii="Times New Roman" w:hAnsi="Times New Roman"/>
                  <w:i w:val="0"/>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p>
          <w:p w14:paraId="128F5639" w14:textId="77777777" w:rsidR="00A25830" w:rsidRDefault="00A25830">
            <w:pPr>
              <w:spacing w:line="260" w:lineRule="exact"/>
              <w:ind w:left="72"/>
              <w:rPr>
                <w:rStyle w:val="Emphasis"/>
                <w:rFonts w:ascii="Times New Roman" w:hAnsi="Times New Roman"/>
                <w:i w:val="0"/>
              </w:rPr>
              <w:pPrChange w:id="1648" w:author="Evan Katz" w:date="2019-06-17T16:12:00Z">
                <w:pPr>
                  <w:spacing w:line="260" w:lineRule="exact"/>
                  <w:ind w:left="72"/>
                  <w:jc w:val="both"/>
                </w:pPr>
              </w:pPrChange>
            </w:pPr>
          </w:p>
          <w:p w14:paraId="1FEB83C1" w14:textId="77777777" w:rsidR="00A25830" w:rsidRPr="00AD4C06" w:rsidRDefault="00A25830">
            <w:pPr>
              <w:spacing w:line="260" w:lineRule="exact"/>
              <w:ind w:left="72"/>
              <w:rPr>
                <w:rFonts w:ascii="Times New Roman" w:hAnsi="Times New Roman"/>
                <w:bCs/>
              </w:rPr>
              <w:pPrChange w:id="1649" w:author="Evan Katz" w:date="2019-06-17T15:11:00Z">
                <w:pPr>
                  <w:spacing w:line="260" w:lineRule="exact"/>
                  <w:ind w:left="72"/>
                  <w:jc w:val="both"/>
                </w:pPr>
              </w:pPrChange>
            </w:pPr>
          </w:p>
          <w:p w14:paraId="292A3BB0" w14:textId="77777777" w:rsidR="002664F5" w:rsidRDefault="00A25830">
            <w:pPr>
              <w:spacing w:line="260" w:lineRule="exact"/>
              <w:ind w:left="72"/>
              <w:rPr>
                <w:rFonts w:ascii="Times New Roman" w:hAnsi="Times New Roman"/>
              </w:rPr>
              <w:pPrChange w:id="1650" w:author="Evan Katz" w:date="2019-06-17T15:11:00Z">
                <w:pPr>
                  <w:spacing w:line="260" w:lineRule="exact"/>
                  <w:ind w:left="72"/>
                  <w:jc w:val="both"/>
                </w:pPr>
              </w:pPrChange>
            </w:pPr>
            <w:r w:rsidRPr="00A14462">
              <w:rPr>
                <w:rFonts w:ascii="Times New Roman" w:hAnsi="Times New Roman"/>
              </w:rPr>
              <w:t xml:space="preserve">The </w:t>
            </w:r>
            <w:r>
              <w:rPr>
                <w:rFonts w:ascii="Times New Roman" w:hAnsi="Times New Roman"/>
              </w:rPr>
              <w:t>QIS</w:t>
            </w:r>
            <w:r w:rsidRPr="00A14462">
              <w:rPr>
                <w:rFonts w:ascii="Times New Roman" w:hAnsi="Times New Roman"/>
              </w:rPr>
              <w:t xml:space="preserve"> describes the processes </w:t>
            </w:r>
            <w:r>
              <w:rPr>
                <w:rFonts w:ascii="Times New Roman" w:hAnsi="Times New Roman"/>
              </w:rPr>
              <w:t xml:space="preserve">that are </w:t>
            </w:r>
            <w:r w:rsidRPr="00A14462">
              <w:rPr>
                <w:rFonts w:ascii="Times New Roman" w:hAnsi="Times New Roman"/>
              </w:rPr>
              <w:t>employed to review findings, establish prioritie</w:t>
            </w:r>
            <w:r>
              <w:rPr>
                <w:rFonts w:ascii="Times New Roman" w:hAnsi="Times New Roman"/>
              </w:rPr>
              <w:t xml:space="preserve">s, </w:t>
            </w:r>
            <w:r w:rsidRPr="00A14462">
              <w:rPr>
                <w:rFonts w:ascii="Times New Roman" w:hAnsi="Times New Roman"/>
              </w:rPr>
              <w:t xml:space="preserve"> develop strategies</w:t>
            </w:r>
            <w:r>
              <w:rPr>
                <w:rFonts w:ascii="Times New Roman" w:hAnsi="Times New Roman"/>
              </w:rPr>
              <w:t>, and assess effectiveness of</w:t>
            </w:r>
            <w:r w:rsidRPr="00A14462">
              <w:rPr>
                <w:rFonts w:ascii="Times New Roman" w:hAnsi="Times New Roman"/>
              </w:rPr>
              <w:t xml:space="preserve"> </w:t>
            </w:r>
            <w:r>
              <w:rPr>
                <w:rFonts w:ascii="Times New Roman" w:hAnsi="Times New Roman"/>
              </w:rPr>
              <w:t>system</w:t>
            </w:r>
            <w:r w:rsidRPr="00A14462">
              <w:rPr>
                <w:rFonts w:ascii="Times New Roman" w:hAnsi="Times New Roman"/>
              </w:rPr>
              <w:t xml:space="preserve"> improvement</w:t>
            </w:r>
            <w:r>
              <w:rPr>
                <w:rFonts w:ascii="Times New Roman" w:hAnsi="Times New Roman"/>
              </w:rPr>
              <w:t>s</w:t>
            </w:r>
            <w:r w:rsidRPr="00A14462">
              <w:rPr>
                <w:rFonts w:ascii="Times New Roman" w:hAnsi="Times New Roman"/>
              </w:rPr>
              <w:t>.</w:t>
            </w:r>
          </w:p>
          <w:p w14:paraId="544087BB" w14:textId="77777777" w:rsidR="00A25830" w:rsidRDefault="00654AE7">
            <w:pPr>
              <w:spacing w:line="260" w:lineRule="exact"/>
              <w:ind w:left="72"/>
              <w:rPr>
                <w:rFonts w:ascii="Times New Roman" w:hAnsi="Times New Roman"/>
                <w:bCs/>
              </w:rPr>
              <w:pPrChange w:id="1651" w:author="Evan Katz" w:date="2019-06-17T15:11:00Z">
                <w:pPr>
                  <w:spacing w:line="260" w:lineRule="exact"/>
                  <w:ind w:left="72"/>
                  <w:jc w:val="both"/>
                </w:pPr>
              </w:pPrChange>
            </w:pPr>
            <w:r w:rsidRPr="00E96FFD">
              <w:rPr>
                <w:rFonts w:ascii="Times New Roman" w:hAnsi="Times New Roman"/>
              </w:rPr>
              <w:fldChar w:fldCharType="begin">
                <w:ffData>
                  <w:name w:val="Check98"/>
                  <w:enabled/>
                  <w:calcOnExit w:val="0"/>
                  <w:checkBox>
                    <w:sizeAuto/>
                    <w:default w:val="0"/>
                  </w:checkBox>
                </w:ffData>
              </w:fldChar>
            </w:r>
            <w:r w:rsidR="00A25830"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A25830" w:rsidRPr="00E96FFD">
              <w:rPr>
                <w:rFonts w:ascii="Times New Roman" w:hAnsi="Times New Roman"/>
              </w:rPr>
              <w:t xml:space="preserve">  </w:t>
            </w:r>
            <w:r w:rsidR="00A25830" w:rsidRPr="00E96FFD">
              <w:rPr>
                <w:rFonts w:ascii="Times New Roman" w:hAnsi="Times New Roman"/>
                <w:bCs/>
              </w:rPr>
              <w:t xml:space="preserve">Yes </w:t>
            </w:r>
            <w:r w:rsidRPr="00E96FFD">
              <w:rPr>
                <w:rFonts w:ascii="Times New Roman" w:hAnsi="Times New Roman"/>
              </w:rPr>
              <w:fldChar w:fldCharType="begin">
                <w:ffData>
                  <w:name w:val="Check98"/>
                  <w:enabled/>
                  <w:calcOnExit w:val="0"/>
                  <w:checkBox>
                    <w:sizeAuto/>
                    <w:default w:val="0"/>
                  </w:checkBox>
                </w:ffData>
              </w:fldChar>
            </w:r>
            <w:r w:rsidR="00A25830"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A25830" w:rsidRPr="00E96FFD">
              <w:rPr>
                <w:rFonts w:ascii="Times New Roman" w:hAnsi="Times New Roman"/>
              </w:rPr>
              <w:t xml:space="preserve">  </w:t>
            </w:r>
            <w:r w:rsidR="00A25830" w:rsidRPr="00E96FFD">
              <w:rPr>
                <w:rFonts w:ascii="Times New Roman" w:hAnsi="Times New Roman"/>
                <w:bCs/>
              </w:rPr>
              <w:t>No</w:t>
            </w:r>
          </w:p>
          <w:p w14:paraId="4AA404FF" w14:textId="77777777" w:rsidR="00A25830" w:rsidRDefault="00A25830">
            <w:pPr>
              <w:spacing w:line="260" w:lineRule="exact"/>
              <w:ind w:left="72"/>
              <w:rPr>
                <w:rFonts w:ascii="Times New Roman" w:hAnsi="Times New Roman"/>
                <w:bCs/>
              </w:rPr>
              <w:pPrChange w:id="1652" w:author="Evan Katz" w:date="2019-06-17T15:11:00Z">
                <w:pPr>
                  <w:spacing w:line="260" w:lineRule="exact"/>
                  <w:ind w:left="72"/>
                  <w:jc w:val="both"/>
                </w:pPr>
              </w:pPrChange>
            </w:pPr>
          </w:p>
          <w:p w14:paraId="11609257" w14:textId="77777777" w:rsidR="00A25830" w:rsidRPr="00F4577E" w:rsidRDefault="00A25830">
            <w:pPr>
              <w:tabs>
                <w:tab w:val="num" w:pos="504"/>
                <w:tab w:val="left" w:pos="1920"/>
              </w:tabs>
              <w:ind w:left="144"/>
              <w:rPr>
                <w:rFonts w:ascii="Times New Roman" w:hAnsi="Times New Roman"/>
              </w:rPr>
            </w:pPr>
            <w:r w:rsidRPr="00F4577E">
              <w:rPr>
                <w:rFonts w:ascii="Times New Roman" w:hAnsi="Times New Roman"/>
              </w:rPr>
              <w:t xml:space="preserve">The QIS describes </w:t>
            </w:r>
          </w:p>
          <w:p w14:paraId="40DAD611" w14:textId="77777777" w:rsidR="00A25830" w:rsidRPr="00A25830" w:rsidRDefault="00A25830">
            <w:pPr>
              <w:numPr>
                <w:ilvl w:val="0"/>
                <w:numId w:val="71"/>
              </w:numPr>
              <w:spacing w:line="260" w:lineRule="exact"/>
              <w:rPr>
                <w:rFonts w:ascii="Times New Roman" w:hAnsi="Times New Roman"/>
                <w:bCs/>
              </w:rPr>
              <w:pPrChange w:id="1653" w:author="Evan Katz" w:date="2019-06-17T15:11:00Z">
                <w:pPr>
                  <w:numPr>
                    <w:numId w:val="71"/>
                  </w:numPr>
                  <w:spacing w:line="260" w:lineRule="exact"/>
                  <w:ind w:left="504" w:hanging="360"/>
                  <w:jc w:val="both"/>
                </w:pPr>
              </w:pPrChange>
            </w:pPr>
            <w:r>
              <w:rPr>
                <w:rFonts w:ascii="Times New Roman" w:hAnsi="Times New Roman"/>
              </w:rPr>
              <w:t>T</w:t>
            </w:r>
            <w:r w:rsidRPr="00F4577E">
              <w:rPr>
                <w:rFonts w:ascii="Times New Roman" w:hAnsi="Times New Roman"/>
              </w:rPr>
              <w:t>he types of quality improvement reports that are compiled.</w:t>
            </w:r>
            <w:r>
              <w:rPr>
                <w:rFonts w:ascii="Times New Roman" w:hAnsi="Times New Roman"/>
              </w:rPr>
              <w:t xml:space="preserve"> </w:t>
            </w:r>
          </w:p>
          <w:p w14:paraId="26532870" w14:textId="24EAABE2" w:rsidR="00A25830" w:rsidRDefault="00A25830">
            <w:pPr>
              <w:spacing w:line="260" w:lineRule="exact"/>
              <w:ind w:left="144"/>
              <w:rPr>
                <w:rFonts w:ascii="Times New Roman" w:hAnsi="Times New Roman"/>
                <w:bCs/>
              </w:rPr>
              <w:pPrChange w:id="1654" w:author="Evan Katz" w:date="2019-06-17T15:11:00Z">
                <w:pPr>
                  <w:spacing w:line="260" w:lineRule="exact"/>
                  <w:ind w:left="144"/>
                  <w:jc w:val="both"/>
                </w:pPr>
              </w:pPrChange>
            </w:pPr>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655" w:author="Evan Katz" w:date="2019-06-17T16:12:00Z">
              <w:r w:rsidR="003134E2">
                <w:rPr>
                  <w:rFonts w:ascii="Times New Roman" w:hAnsi="Times New Roman"/>
                  <w:bCs/>
                </w:rPr>
                <w:br/>
              </w:r>
            </w:ins>
          </w:p>
          <w:p w14:paraId="5F43177E" w14:textId="165F8AAA" w:rsidR="00A25830" w:rsidRPr="00F4577E" w:rsidRDefault="00A25830">
            <w:pPr>
              <w:numPr>
                <w:ilvl w:val="0"/>
                <w:numId w:val="71"/>
              </w:numPr>
              <w:tabs>
                <w:tab w:val="left" w:pos="1920"/>
              </w:tabs>
              <w:rPr>
                <w:rFonts w:ascii="Times New Roman" w:hAnsi="Times New Roman"/>
              </w:rPr>
            </w:pPr>
            <w:r w:rsidRPr="00F4577E">
              <w:rPr>
                <w:rFonts w:ascii="Times New Roman" w:hAnsi="Times New Roman"/>
              </w:rPr>
              <w:t>The frequency with which such reports are compiled.</w:t>
            </w:r>
            <w:ins w:id="1656" w:author="Evan Katz" w:date="2019-06-17T16:12:00Z">
              <w:r w:rsidR="003134E2">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657" w:author="Evan Katz" w:date="2019-06-17T16:12:00Z">
              <w:r w:rsidR="003134E2">
                <w:rPr>
                  <w:rFonts w:ascii="Times New Roman" w:hAnsi="Times New Roman"/>
                  <w:bCs/>
                </w:rPr>
                <w:br/>
              </w:r>
            </w:ins>
          </w:p>
          <w:p w14:paraId="2BE92F91" w14:textId="6C742100" w:rsidR="00A25830" w:rsidRPr="00A25830" w:rsidRDefault="00A25830">
            <w:pPr>
              <w:numPr>
                <w:ilvl w:val="0"/>
                <w:numId w:val="71"/>
              </w:numPr>
              <w:tabs>
                <w:tab w:val="left" w:pos="1920"/>
              </w:tabs>
              <w:rPr>
                <w:rFonts w:ascii="Times New Roman" w:hAnsi="Times New Roman"/>
              </w:rPr>
            </w:pPr>
            <w:r w:rsidRPr="00F4577E">
              <w:rPr>
                <w:rFonts w:ascii="Times New Roman" w:hAnsi="Times New Roman"/>
              </w:rPr>
              <w:t>How results are communicated, and with what frequency, to agencies, waiver providers, participants, families and other interested parties, and the public.</w:t>
            </w:r>
            <w:r>
              <w:rPr>
                <w:rFonts w:ascii="Times New Roman" w:hAnsi="Times New Roman"/>
              </w:rPr>
              <w:t xml:space="preserve"> </w:t>
            </w:r>
            <w:ins w:id="1658" w:author="Evan Katz" w:date="2019-06-17T16:12:00Z">
              <w:r w:rsidR="003134E2">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3134E2">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p>
          <w:p w14:paraId="2BD28BA5" w14:textId="77777777" w:rsidR="00A25830" w:rsidRDefault="00A25830">
            <w:pPr>
              <w:tabs>
                <w:tab w:val="left" w:pos="1920"/>
              </w:tabs>
              <w:rPr>
                <w:rFonts w:ascii="Times New Roman" w:hAnsi="Times New Roman"/>
                <w:bCs/>
              </w:rPr>
            </w:pPr>
          </w:p>
          <w:p w14:paraId="4743F4BC" w14:textId="23B3EB7A" w:rsidR="00A25830" w:rsidRDefault="00A25830">
            <w:pPr>
              <w:spacing w:before="60" w:line="260" w:lineRule="exact"/>
              <w:rPr>
                <w:rFonts w:ascii="Times New Roman" w:hAnsi="Times New Roman"/>
                <w:bCs/>
              </w:rPr>
            </w:pPr>
            <w:r w:rsidRPr="00F91390">
              <w:rPr>
                <w:rFonts w:ascii="Times New Roman" w:hAnsi="Times New Roman"/>
              </w:rPr>
              <w:t xml:space="preserve">The </w:t>
            </w:r>
            <w:r>
              <w:rPr>
                <w:rFonts w:ascii="Times New Roman" w:hAnsi="Times New Roman"/>
              </w:rPr>
              <w:t>QIS</w:t>
            </w:r>
            <w:r w:rsidRPr="00F91390">
              <w:rPr>
                <w:rFonts w:ascii="Times New Roman" w:hAnsi="Times New Roman"/>
              </w:rPr>
              <w:t xml:space="preserve"> describes </w:t>
            </w:r>
            <w:r>
              <w:rPr>
                <w:rFonts w:ascii="Times New Roman" w:hAnsi="Times New Roman"/>
              </w:rPr>
              <w:t>the</w:t>
            </w:r>
            <w:r w:rsidRPr="00F91390">
              <w:rPr>
                <w:rFonts w:ascii="Times New Roman" w:hAnsi="Times New Roman"/>
              </w:rPr>
              <w:t xml:space="preserve"> process and frequency for evaluating and updating the </w:t>
            </w:r>
            <w:r>
              <w:rPr>
                <w:rFonts w:ascii="Times New Roman" w:hAnsi="Times New Roman"/>
              </w:rPr>
              <w:t>QIS (i.e., once during the waiver period and prior to renewal)</w:t>
            </w:r>
            <w:r w:rsidRPr="00F91390">
              <w:rPr>
                <w:rFonts w:ascii="Times New Roman" w:hAnsi="Times New Roman"/>
              </w:rPr>
              <w:t>.</w:t>
            </w:r>
            <w:r>
              <w:rPr>
                <w:rFonts w:ascii="Times New Roman" w:hAnsi="Times New Roman"/>
              </w:rPr>
              <w:t xml:space="preserve">   </w:t>
            </w:r>
            <w:ins w:id="1659" w:author="Evan Katz" w:date="2019-06-17T16:12:00Z">
              <w:r w:rsidR="003134E2">
                <w:rPr>
                  <w:rFonts w:ascii="Times New Roman" w:hAnsi="Times New Roman"/>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3134E2">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p>
          <w:p w14:paraId="1510A831" w14:textId="77777777" w:rsidR="00A25830" w:rsidRDefault="00A25830">
            <w:pPr>
              <w:spacing w:before="60" w:line="260" w:lineRule="exact"/>
              <w:rPr>
                <w:rFonts w:ascii="Times New Roman" w:hAnsi="Times New Roman"/>
                <w:bCs/>
              </w:rPr>
            </w:pPr>
          </w:p>
          <w:p w14:paraId="3B1115C0" w14:textId="2221EAFA" w:rsidR="00A25830" w:rsidRPr="00D622B1" w:rsidRDefault="00A25830">
            <w:pPr>
              <w:spacing w:before="60" w:after="60" w:line="260" w:lineRule="exact"/>
              <w:rPr>
                <w:rFonts w:ascii="Times New Roman" w:hAnsi="Times New Roman"/>
                <w:b/>
              </w:rPr>
              <w:pPrChange w:id="1660" w:author="Evan Katz" w:date="2019-06-17T15:11:00Z">
                <w:pPr>
                  <w:spacing w:before="60" w:after="60" w:line="260" w:lineRule="exact"/>
                  <w:jc w:val="both"/>
                </w:pPr>
              </w:pPrChange>
            </w:pPr>
            <w:r w:rsidRPr="00D622B1">
              <w:rPr>
                <w:rFonts w:ascii="Times New Roman" w:hAnsi="Times New Roman"/>
                <w:bCs/>
              </w:rPr>
              <w:t xml:space="preserve">When the </w:t>
            </w:r>
            <w:r w:rsidR="001D1749">
              <w:rPr>
                <w:rFonts w:ascii="Times New Roman" w:hAnsi="Times New Roman"/>
                <w:bCs/>
              </w:rPr>
              <w:t>s</w:t>
            </w:r>
            <w:r w:rsidRPr="00D622B1">
              <w:rPr>
                <w:rFonts w:ascii="Times New Roman" w:hAnsi="Times New Roman"/>
                <w:bCs/>
              </w:rPr>
              <w:t xml:space="preserve">tate does not have a fully developed </w:t>
            </w:r>
            <w:r>
              <w:rPr>
                <w:rFonts w:ascii="Times New Roman" w:hAnsi="Times New Roman"/>
                <w:bCs/>
              </w:rPr>
              <w:t>Quality Improvement Strategy, there is a work plan that addresses each element where improvements will take place during the waiver period including the following:</w:t>
            </w:r>
          </w:p>
          <w:p w14:paraId="197C3833" w14:textId="78D3CAA8" w:rsidR="00A25830" w:rsidRPr="00D622B1" w:rsidRDefault="00A25830">
            <w:pPr>
              <w:numPr>
                <w:ilvl w:val="0"/>
                <w:numId w:val="71"/>
              </w:numPr>
              <w:spacing w:before="120" w:line="260" w:lineRule="exact"/>
              <w:rPr>
                <w:rFonts w:ascii="Times New Roman" w:hAnsi="Times New Roman"/>
                <w:bCs/>
              </w:rPr>
              <w:pPrChange w:id="1661" w:author="Evan Katz" w:date="2019-06-17T15:11:00Z">
                <w:pPr>
                  <w:numPr>
                    <w:numId w:val="71"/>
                  </w:numPr>
                  <w:spacing w:before="120" w:line="260" w:lineRule="exact"/>
                  <w:ind w:left="504" w:hanging="360"/>
                  <w:jc w:val="both"/>
                </w:pPr>
              </w:pPrChange>
            </w:pPr>
            <w:r w:rsidRPr="00D622B1">
              <w:rPr>
                <w:rFonts w:ascii="Times New Roman" w:hAnsi="Times New Roman"/>
                <w:bCs/>
              </w:rPr>
              <w:t>Specific tasks</w:t>
            </w:r>
            <w:r>
              <w:rPr>
                <w:rFonts w:ascii="Times New Roman" w:hAnsi="Times New Roman"/>
                <w:bCs/>
              </w:rPr>
              <w:t xml:space="preserve"> </w:t>
            </w:r>
            <w:r w:rsidRPr="008F51F7">
              <w:rPr>
                <w:rFonts w:ascii="Times New Roman" w:hAnsi="Times New Roman"/>
              </w:rPr>
              <w:t>associated</w:t>
            </w:r>
            <w:r>
              <w:rPr>
                <w:rFonts w:ascii="Times New Roman" w:hAnsi="Times New Roman"/>
                <w:bCs/>
              </w:rPr>
              <w:t xml:space="preserve"> with the improvement.</w:t>
            </w:r>
            <w:ins w:id="1662" w:author="Evan Katz" w:date="2019-06-17T16:12:00Z">
              <w:r w:rsidR="003134E2">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663" w:author="Evan Katz" w:date="2019-06-17T16:13:00Z">
              <w:r w:rsidR="003134E2">
                <w:rPr>
                  <w:rFonts w:ascii="Times New Roman" w:hAnsi="Times New Roman"/>
                  <w:bCs/>
                </w:rPr>
                <w:br/>
              </w:r>
            </w:ins>
          </w:p>
          <w:p w14:paraId="6E3FABD7" w14:textId="77777777" w:rsidR="00CA6E0D" w:rsidRDefault="00A25830">
            <w:pPr>
              <w:numPr>
                <w:ilvl w:val="0"/>
                <w:numId w:val="71"/>
              </w:numPr>
              <w:spacing w:line="260" w:lineRule="exact"/>
              <w:rPr>
                <w:rFonts w:ascii="Times New Roman" w:hAnsi="Times New Roman"/>
                <w:bCs/>
              </w:rPr>
              <w:pPrChange w:id="1664" w:author="Evan Katz" w:date="2019-06-17T15:11:00Z">
                <w:pPr>
                  <w:numPr>
                    <w:numId w:val="71"/>
                  </w:numPr>
                  <w:spacing w:line="260" w:lineRule="exact"/>
                  <w:ind w:left="504" w:hanging="360"/>
                  <w:jc w:val="both"/>
                </w:pPr>
              </w:pPrChange>
            </w:pPr>
            <w:r w:rsidRPr="00D622B1">
              <w:rPr>
                <w:rFonts w:ascii="Times New Roman" w:hAnsi="Times New Roman"/>
                <w:bCs/>
              </w:rPr>
              <w:t>Major milestones</w:t>
            </w:r>
            <w:r>
              <w:rPr>
                <w:rFonts w:ascii="Times New Roman" w:hAnsi="Times New Roman"/>
                <w:bCs/>
              </w:rPr>
              <w:t xml:space="preserve"> and dates for completing the improvements. </w:t>
            </w:r>
          </w:p>
          <w:p w14:paraId="4D84C103" w14:textId="70128830" w:rsidR="00A25830" w:rsidRPr="00D622B1" w:rsidRDefault="00654AE7">
            <w:pPr>
              <w:spacing w:line="260" w:lineRule="exact"/>
              <w:ind w:left="504"/>
              <w:rPr>
                <w:rFonts w:ascii="Times New Roman" w:hAnsi="Times New Roman"/>
                <w:bCs/>
              </w:rPr>
              <w:pPrChange w:id="1665" w:author="Evan Katz" w:date="2019-06-17T15:11:00Z">
                <w:pPr>
                  <w:spacing w:line="260" w:lineRule="exact"/>
                  <w:ind w:left="504"/>
                  <w:jc w:val="both"/>
                </w:pPr>
              </w:pPrChange>
            </w:pPr>
            <w:r w:rsidRPr="00E96FFD">
              <w:rPr>
                <w:rFonts w:ascii="Times New Roman" w:hAnsi="Times New Roman"/>
              </w:rPr>
              <w:fldChar w:fldCharType="begin">
                <w:ffData>
                  <w:name w:val="Check98"/>
                  <w:enabled/>
                  <w:calcOnExit w:val="0"/>
                  <w:checkBox>
                    <w:sizeAuto/>
                    <w:default w:val="0"/>
                  </w:checkBox>
                </w:ffData>
              </w:fldChar>
            </w:r>
            <w:r w:rsidR="00A25830"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A25830" w:rsidRPr="00E96FFD">
              <w:rPr>
                <w:rFonts w:ascii="Times New Roman" w:hAnsi="Times New Roman"/>
              </w:rPr>
              <w:t xml:space="preserve"> </w:t>
            </w:r>
            <w:r w:rsidR="00A25830" w:rsidRPr="00E96FFD">
              <w:rPr>
                <w:rFonts w:ascii="Times New Roman" w:hAnsi="Times New Roman"/>
                <w:bCs/>
              </w:rPr>
              <w:t>Yes</w:t>
            </w:r>
            <w:r w:rsidR="003134E2">
              <w:rPr>
                <w:rFonts w:ascii="Times New Roman" w:hAnsi="Times New Roman"/>
                <w:bCs/>
              </w:rPr>
              <w:t xml:space="preserve"> </w:t>
            </w:r>
            <w:r w:rsidR="00A25830" w:rsidRPr="00E96FFD">
              <w:rPr>
                <w:rFonts w:ascii="Times New Roman" w:hAnsi="Times New Roman"/>
                <w:bCs/>
              </w:rPr>
              <w:t xml:space="preserve"> </w:t>
            </w:r>
            <w:r w:rsidRPr="00E96FFD">
              <w:rPr>
                <w:rFonts w:ascii="Times New Roman" w:hAnsi="Times New Roman"/>
              </w:rPr>
              <w:fldChar w:fldCharType="begin">
                <w:ffData>
                  <w:name w:val="Check98"/>
                  <w:enabled/>
                  <w:calcOnExit w:val="0"/>
                  <w:checkBox>
                    <w:sizeAuto/>
                    <w:default w:val="0"/>
                  </w:checkBox>
                </w:ffData>
              </w:fldChar>
            </w:r>
            <w:r w:rsidR="00A25830" w:rsidRPr="00E96FFD">
              <w:rPr>
                <w:rFonts w:ascii="Times New Roman" w:hAnsi="Times New Roman"/>
              </w:rPr>
              <w:instrText xml:space="preserve"> FORMCHECKBOX </w:instrText>
            </w:r>
            <w:r w:rsidRPr="00E96FFD">
              <w:rPr>
                <w:rFonts w:ascii="Times New Roman" w:hAnsi="Times New Roman"/>
              </w:rPr>
            </w:r>
            <w:r w:rsidRPr="00E96FFD">
              <w:rPr>
                <w:rFonts w:ascii="Times New Roman" w:hAnsi="Times New Roman"/>
              </w:rPr>
              <w:fldChar w:fldCharType="separate"/>
            </w:r>
            <w:r w:rsidRPr="00E96FFD">
              <w:rPr>
                <w:rFonts w:ascii="Times New Roman" w:hAnsi="Times New Roman"/>
              </w:rPr>
              <w:fldChar w:fldCharType="end"/>
            </w:r>
            <w:r w:rsidR="00A25830" w:rsidRPr="00E96FFD">
              <w:rPr>
                <w:rFonts w:ascii="Times New Roman" w:hAnsi="Times New Roman"/>
              </w:rPr>
              <w:t xml:space="preserve">  </w:t>
            </w:r>
            <w:r w:rsidR="00A25830" w:rsidRPr="00E96FFD">
              <w:rPr>
                <w:rFonts w:ascii="Times New Roman" w:hAnsi="Times New Roman"/>
                <w:bCs/>
              </w:rPr>
              <w:t>No</w:t>
            </w:r>
            <w:ins w:id="1666" w:author="Evan Katz" w:date="2019-06-17T16:13:00Z">
              <w:r w:rsidR="003134E2">
                <w:rPr>
                  <w:rFonts w:ascii="Times New Roman" w:hAnsi="Times New Roman"/>
                  <w:bCs/>
                </w:rPr>
                <w:br/>
              </w:r>
            </w:ins>
          </w:p>
          <w:p w14:paraId="78ED6AAD" w14:textId="11FF8EB4" w:rsidR="00A25830" w:rsidRPr="00AD4C06" w:rsidRDefault="00A25830">
            <w:pPr>
              <w:numPr>
                <w:ilvl w:val="0"/>
                <w:numId w:val="71"/>
              </w:numPr>
              <w:spacing w:line="260" w:lineRule="exact"/>
              <w:rPr>
                <w:rFonts w:ascii="Times New Roman" w:hAnsi="Times New Roman"/>
                <w:bCs/>
              </w:rPr>
              <w:pPrChange w:id="1667" w:author="Evan Katz" w:date="2019-06-17T15:11:00Z">
                <w:pPr>
                  <w:numPr>
                    <w:numId w:val="71"/>
                  </w:numPr>
                  <w:spacing w:line="260" w:lineRule="exact"/>
                  <w:ind w:left="504" w:hanging="360"/>
                  <w:jc w:val="both"/>
                </w:pPr>
              </w:pPrChange>
            </w:pPr>
            <w:r>
              <w:rPr>
                <w:rFonts w:ascii="Times New Roman" w:hAnsi="Times New Roman"/>
              </w:rPr>
              <w:t>The e</w:t>
            </w:r>
            <w:r w:rsidRPr="00D622B1">
              <w:rPr>
                <w:rFonts w:ascii="Times New Roman" w:hAnsi="Times New Roman"/>
              </w:rPr>
              <w:t>ntity</w:t>
            </w:r>
            <w:r>
              <w:rPr>
                <w:rFonts w:ascii="Times New Roman" w:hAnsi="Times New Roman"/>
              </w:rPr>
              <w:t xml:space="preserve"> </w:t>
            </w:r>
            <w:r w:rsidRPr="00D622B1">
              <w:rPr>
                <w:rFonts w:ascii="Times New Roman" w:hAnsi="Times New Roman"/>
              </w:rPr>
              <w:t>(</w:t>
            </w:r>
            <w:r>
              <w:rPr>
                <w:rFonts w:ascii="Times New Roman" w:hAnsi="Times New Roman"/>
              </w:rPr>
              <w:t xml:space="preserve">or </w:t>
            </w:r>
            <w:r w:rsidRPr="008F51F7">
              <w:rPr>
                <w:rFonts w:ascii="Times New Roman" w:hAnsi="Times New Roman"/>
                <w:bCs/>
              </w:rPr>
              <w:t>entities</w:t>
            </w:r>
            <w:r w:rsidRPr="00D622B1">
              <w:rPr>
                <w:rFonts w:ascii="Times New Roman" w:hAnsi="Times New Roman"/>
              </w:rPr>
              <w:t>) responsible for completing these tasks.</w:t>
            </w:r>
            <w:ins w:id="1668" w:author="Evan Katz" w:date="2019-06-17T16:13:00Z">
              <w:r w:rsidR="003134E2">
                <w:rPr>
                  <w:rFonts w:ascii="Times New Roman" w:hAnsi="Times New Roman"/>
                </w:rPr>
                <w:br/>
              </w:r>
            </w:ins>
            <w:r>
              <w:rPr>
                <w:rFonts w:ascii="Times New Roman" w:hAnsi="Times New Roman"/>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669" w:author="Evan Katz" w:date="2019-06-17T16:13:00Z">
              <w:r w:rsidR="003134E2">
                <w:rPr>
                  <w:rFonts w:ascii="Times New Roman" w:hAnsi="Times New Roman"/>
                  <w:bCs/>
                </w:rPr>
                <w:br/>
              </w:r>
            </w:ins>
          </w:p>
          <w:p w14:paraId="47225FD7" w14:textId="6250E8E7" w:rsidR="00A25830" w:rsidRPr="008F51F7" w:rsidRDefault="00A25830">
            <w:pPr>
              <w:spacing w:before="60" w:after="60" w:line="260" w:lineRule="exact"/>
              <w:ind w:left="144"/>
              <w:rPr>
                <w:rFonts w:ascii="Times New Roman" w:hAnsi="Times New Roman"/>
                <w:bCs/>
              </w:rPr>
            </w:pPr>
            <w:r w:rsidRPr="00AD4C06">
              <w:rPr>
                <w:rFonts w:ascii="Times New Roman" w:hAnsi="Times New Roman"/>
                <w:bCs/>
              </w:rPr>
              <w:t xml:space="preserve">When the </w:t>
            </w:r>
            <w:r>
              <w:rPr>
                <w:rFonts w:ascii="Times New Roman" w:hAnsi="Times New Roman"/>
                <w:bCs/>
              </w:rPr>
              <w:t>QIS</w:t>
            </w:r>
            <w:r w:rsidRPr="00AD4C06">
              <w:rPr>
                <w:rFonts w:ascii="Times New Roman" w:hAnsi="Times New Roman"/>
                <w:bCs/>
              </w:rPr>
              <w:t xml:space="preserve"> spans more than one waiver and/or other types of long-term care services under the Medicaid </w:t>
            </w:r>
            <w:r w:rsidR="00EE04BD">
              <w:rPr>
                <w:rFonts w:ascii="Times New Roman" w:hAnsi="Times New Roman"/>
                <w:bCs/>
              </w:rPr>
              <w:t>s</w:t>
            </w:r>
            <w:r w:rsidRPr="00AD4C06">
              <w:rPr>
                <w:rFonts w:ascii="Times New Roman" w:hAnsi="Times New Roman"/>
                <w:bCs/>
              </w:rPr>
              <w:t xml:space="preserve">tate </w:t>
            </w:r>
            <w:r w:rsidR="00EE04BD">
              <w:rPr>
                <w:rFonts w:ascii="Times New Roman" w:hAnsi="Times New Roman"/>
                <w:bCs/>
              </w:rPr>
              <w:t>p</w:t>
            </w:r>
            <w:r w:rsidRPr="00AD4C06">
              <w:rPr>
                <w:rFonts w:ascii="Times New Roman" w:hAnsi="Times New Roman"/>
                <w:bCs/>
              </w:rPr>
              <w:t>lan</w:t>
            </w:r>
            <w:r>
              <w:rPr>
                <w:rFonts w:ascii="Times New Roman" w:hAnsi="Times New Roman"/>
                <w:bCs/>
              </w:rPr>
              <w:t>, the QIS:</w:t>
            </w:r>
          </w:p>
          <w:p w14:paraId="0CC391A7" w14:textId="4FD11ED3" w:rsidR="00A25830" w:rsidRDefault="00A25830">
            <w:pPr>
              <w:numPr>
                <w:ilvl w:val="0"/>
                <w:numId w:val="71"/>
              </w:numPr>
              <w:spacing w:before="120" w:line="260" w:lineRule="exact"/>
              <w:rPr>
                <w:rFonts w:ascii="Times New Roman" w:hAnsi="Times New Roman"/>
                <w:bCs/>
              </w:rPr>
              <w:pPrChange w:id="1670" w:author="Evan Katz" w:date="2019-06-17T15:11:00Z">
                <w:pPr>
                  <w:numPr>
                    <w:numId w:val="71"/>
                  </w:numPr>
                  <w:spacing w:before="120" w:line="260" w:lineRule="exact"/>
                  <w:ind w:left="504" w:hanging="360"/>
                  <w:jc w:val="both"/>
                </w:pPr>
              </w:pPrChange>
            </w:pPr>
            <w:r>
              <w:rPr>
                <w:rFonts w:ascii="Times New Roman" w:hAnsi="Times New Roman"/>
                <w:bCs/>
              </w:rPr>
              <w:t>Stratifies informa</w:t>
            </w:r>
            <w:r w:rsidR="00CA6E0D">
              <w:rPr>
                <w:rFonts w:ascii="Times New Roman" w:hAnsi="Times New Roman"/>
                <w:bCs/>
              </w:rPr>
              <w:t>tion for each respective waiver.</w:t>
            </w:r>
            <w:r>
              <w:rPr>
                <w:rFonts w:ascii="Times New Roman" w:hAnsi="Times New Roman"/>
                <w:bCs/>
              </w:rPr>
              <w:t xml:space="preserve"> </w:t>
            </w:r>
            <w:ins w:id="1671" w:author="Evan Katz" w:date="2019-06-17T16:13:00Z">
              <w:r w:rsidR="003134E2">
                <w:rPr>
                  <w:rFonts w:ascii="Times New Roman" w:hAnsi="Times New Roman"/>
                  <w:bCs/>
                </w:rPr>
                <w:br/>
              </w:r>
            </w:ins>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 xml:space="preserve">Yes </w:t>
            </w:r>
            <w:r w:rsidR="00654AE7" w:rsidRPr="00E96FFD">
              <w:rPr>
                <w:rFonts w:ascii="Times New Roman" w:hAnsi="Times New Roman"/>
              </w:rPr>
              <w:fldChar w:fldCharType="begin">
                <w:ffData>
                  <w:name w:val="Check98"/>
                  <w:enabled/>
                  <w:calcOnExit w:val="0"/>
                  <w:checkBox>
                    <w:sizeAuto/>
                    <w:default w:val="0"/>
                  </w:checkBox>
                </w:ffData>
              </w:fldChar>
            </w:r>
            <w:r w:rsidRPr="00E96FFD">
              <w:rPr>
                <w:rFonts w:ascii="Times New Roman" w:hAnsi="Times New Roman"/>
              </w:rPr>
              <w:instrText xml:space="preserve"> FORMCHECKBOX </w:instrText>
            </w:r>
            <w:r w:rsidR="00654AE7" w:rsidRPr="00E96FFD">
              <w:rPr>
                <w:rFonts w:ascii="Times New Roman" w:hAnsi="Times New Roman"/>
              </w:rPr>
            </w:r>
            <w:r w:rsidR="00654AE7" w:rsidRPr="00E96FFD">
              <w:rPr>
                <w:rFonts w:ascii="Times New Roman" w:hAnsi="Times New Roman"/>
              </w:rPr>
              <w:fldChar w:fldCharType="separate"/>
            </w:r>
            <w:r w:rsidR="00654AE7" w:rsidRPr="00E96FFD">
              <w:rPr>
                <w:rFonts w:ascii="Times New Roman" w:hAnsi="Times New Roman"/>
              </w:rPr>
              <w:fldChar w:fldCharType="end"/>
            </w:r>
            <w:r w:rsidRPr="00E96FFD">
              <w:rPr>
                <w:rFonts w:ascii="Times New Roman" w:hAnsi="Times New Roman"/>
              </w:rPr>
              <w:t xml:space="preserve">  </w:t>
            </w:r>
            <w:r w:rsidRPr="00E96FFD">
              <w:rPr>
                <w:rFonts w:ascii="Times New Roman" w:hAnsi="Times New Roman"/>
                <w:bCs/>
              </w:rPr>
              <w:t>No</w:t>
            </w:r>
            <w:ins w:id="1672" w:author="Evan Katz" w:date="2019-06-17T16:13:00Z">
              <w:r w:rsidR="003134E2">
                <w:rPr>
                  <w:rFonts w:ascii="Times New Roman" w:hAnsi="Times New Roman"/>
                  <w:bCs/>
                </w:rPr>
                <w:br/>
              </w:r>
            </w:ins>
          </w:p>
          <w:p w14:paraId="45B75F47" w14:textId="14124D36" w:rsidR="00710084" w:rsidRPr="00710084" w:rsidRDefault="00A25830">
            <w:pPr>
              <w:numPr>
                <w:ilvl w:val="0"/>
                <w:numId w:val="71"/>
              </w:numPr>
              <w:spacing w:before="60" w:line="260" w:lineRule="exact"/>
              <w:rPr>
                <w:rFonts w:ascii="Times New Roman" w:hAnsi="Times New Roman"/>
              </w:rPr>
              <w:pPrChange w:id="1673" w:author="Evan Katz" w:date="2019-06-17T15:11:00Z">
                <w:pPr>
                  <w:numPr>
                    <w:numId w:val="71"/>
                  </w:numPr>
                  <w:spacing w:before="60" w:line="260" w:lineRule="exact"/>
                  <w:ind w:left="504" w:hanging="360"/>
                  <w:jc w:val="both"/>
                </w:pPr>
              </w:pPrChange>
            </w:pPr>
            <w:r w:rsidRPr="00710084">
              <w:rPr>
                <w:rFonts w:ascii="Times New Roman" w:hAnsi="Times New Roman"/>
                <w:bCs/>
              </w:rPr>
              <w:t xml:space="preserve">Provides control numbers of the other waivers. </w:t>
            </w:r>
            <w:ins w:id="1674" w:author="Evan Katz" w:date="2019-06-17T16:13:00Z">
              <w:r w:rsidR="003134E2">
                <w:rPr>
                  <w:rFonts w:ascii="Times New Roman" w:hAnsi="Times New Roman"/>
                  <w:bCs/>
                </w:rPr>
                <w:br/>
              </w:r>
            </w:ins>
            <w:r w:rsidR="00654AE7" w:rsidRPr="00710084">
              <w:rPr>
                <w:rFonts w:ascii="Times New Roman" w:hAnsi="Times New Roman"/>
              </w:rPr>
              <w:fldChar w:fldCharType="begin">
                <w:ffData>
                  <w:name w:val="Check98"/>
                  <w:enabled/>
                  <w:calcOnExit w:val="0"/>
                  <w:checkBox>
                    <w:sizeAuto/>
                    <w:default w:val="0"/>
                  </w:checkBox>
                </w:ffData>
              </w:fldChar>
            </w:r>
            <w:r w:rsidRPr="00710084">
              <w:rPr>
                <w:rFonts w:ascii="Times New Roman" w:hAnsi="Times New Roman"/>
              </w:rPr>
              <w:instrText xml:space="preserve"> FORMCHECKBOX </w:instrText>
            </w:r>
            <w:r w:rsidR="00654AE7" w:rsidRPr="00710084">
              <w:rPr>
                <w:rFonts w:ascii="Times New Roman" w:hAnsi="Times New Roman"/>
              </w:rPr>
            </w:r>
            <w:r w:rsidR="00654AE7" w:rsidRPr="00710084">
              <w:rPr>
                <w:rFonts w:ascii="Times New Roman" w:hAnsi="Times New Roman"/>
              </w:rPr>
              <w:fldChar w:fldCharType="separate"/>
            </w:r>
            <w:r w:rsidR="00654AE7" w:rsidRPr="00710084">
              <w:rPr>
                <w:rFonts w:ascii="Times New Roman" w:hAnsi="Times New Roman"/>
              </w:rPr>
              <w:fldChar w:fldCharType="end"/>
            </w:r>
            <w:r w:rsidRPr="00710084">
              <w:rPr>
                <w:rFonts w:ascii="Times New Roman" w:hAnsi="Times New Roman"/>
              </w:rPr>
              <w:t xml:space="preserve"> </w:t>
            </w:r>
            <w:r w:rsidRPr="00710084">
              <w:rPr>
                <w:rFonts w:ascii="Times New Roman" w:hAnsi="Times New Roman"/>
                <w:bCs/>
              </w:rPr>
              <w:t>Yes</w:t>
            </w:r>
            <w:r w:rsidR="003134E2">
              <w:rPr>
                <w:rFonts w:ascii="Times New Roman" w:hAnsi="Times New Roman"/>
                <w:bCs/>
              </w:rPr>
              <w:t xml:space="preserve"> </w:t>
            </w:r>
            <w:r w:rsidRPr="00710084">
              <w:rPr>
                <w:rFonts w:ascii="Times New Roman" w:hAnsi="Times New Roman"/>
                <w:bCs/>
              </w:rPr>
              <w:t xml:space="preserve"> </w:t>
            </w:r>
            <w:r w:rsidR="00654AE7" w:rsidRPr="00710084">
              <w:rPr>
                <w:rFonts w:ascii="Times New Roman" w:hAnsi="Times New Roman"/>
              </w:rPr>
              <w:fldChar w:fldCharType="begin">
                <w:ffData>
                  <w:name w:val="Check98"/>
                  <w:enabled/>
                  <w:calcOnExit w:val="0"/>
                  <w:checkBox>
                    <w:sizeAuto/>
                    <w:default w:val="0"/>
                  </w:checkBox>
                </w:ffData>
              </w:fldChar>
            </w:r>
            <w:r w:rsidRPr="00710084">
              <w:rPr>
                <w:rFonts w:ascii="Times New Roman" w:hAnsi="Times New Roman"/>
              </w:rPr>
              <w:instrText xml:space="preserve"> FORMCHECKBOX </w:instrText>
            </w:r>
            <w:r w:rsidR="00654AE7" w:rsidRPr="00710084">
              <w:rPr>
                <w:rFonts w:ascii="Times New Roman" w:hAnsi="Times New Roman"/>
              </w:rPr>
            </w:r>
            <w:r w:rsidR="00654AE7" w:rsidRPr="00710084">
              <w:rPr>
                <w:rFonts w:ascii="Times New Roman" w:hAnsi="Times New Roman"/>
              </w:rPr>
              <w:fldChar w:fldCharType="separate"/>
            </w:r>
            <w:r w:rsidR="00654AE7" w:rsidRPr="00710084">
              <w:rPr>
                <w:rFonts w:ascii="Times New Roman" w:hAnsi="Times New Roman"/>
              </w:rPr>
              <w:fldChar w:fldCharType="end"/>
            </w:r>
            <w:r w:rsidRPr="00710084">
              <w:rPr>
                <w:rFonts w:ascii="Times New Roman" w:hAnsi="Times New Roman"/>
              </w:rPr>
              <w:t xml:space="preserve">  </w:t>
            </w:r>
            <w:r w:rsidRPr="00710084">
              <w:rPr>
                <w:rFonts w:ascii="Times New Roman" w:hAnsi="Times New Roman"/>
                <w:bCs/>
              </w:rPr>
              <w:t>No</w:t>
            </w:r>
            <w:ins w:id="1675" w:author="Evan Katz" w:date="2019-06-17T16:13:00Z">
              <w:r w:rsidR="003134E2">
                <w:rPr>
                  <w:rFonts w:ascii="Times New Roman" w:hAnsi="Times New Roman"/>
                  <w:bCs/>
                </w:rPr>
                <w:br/>
              </w:r>
            </w:ins>
          </w:p>
          <w:p w14:paraId="26CEF5B2" w14:textId="5A46ABF3" w:rsidR="00A25830" w:rsidRPr="00710084" w:rsidRDefault="00A25830">
            <w:pPr>
              <w:numPr>
                <w:ilvl w:val="0"/>
                <w:numId w:val="71"/>
              </w:numPr>
              <w:spacing w:before="60" w:line="260" w:lineRule="exact"/>
              <w:rPr>
                <w:rFonts w:ascii="Times New Roman" w:hAnsi="Times New Roman"/>
              </w:rPr>
              <w:pPrChange w:id="1676" w:author="Evan Katz" w:date="2019-06-17T15:11:00Z">
                <w:pPr>
                  <w:numPr>
                    <w:numId w:val="71"/>
                  </w:numPr>
                  <w:spacing w:before="60" w:line="260" w:lineRule="exact"/>
                  <w:ind w:left="504" w:hanging="360"/>
                  <w:jc w:val="both"/>
                </w:pPr>
              </w:pPrChange>
            </w:pPr>
            <w:r w:rsidRPr="00710084">
              <w:rPr>
                <w:rFonts w:ascii="Times New Roman" w:hAnsi="Times New Roman"/>
                <w:bCs/>
              </w:rPr>
              <w:t xml:space="preserve">Provides the other long term care services addressed in the QIS. </w:t>
            </w:r>
            <w:r w:rsidR="00CA6E0D">
              <w:rPr>
                <w:rFonts w:ascii="Times New Roman" w:hAnsi="Times New Roman"/>
                <w:bCs/>
              </w:rPr>
              <w:t xml:space="preserve">                         </w:t>
            </w:r>
            <w:r w:rsidR="00654AE7" w:rsidRPr="00710084">
              <w:rPr>
                <w:rFonts w:ascii="Times New Roman" w:hAnsi="Times New Roman"/>
              </w:rPr>
              <w:fldChar w:fldCharType="begin">
                <w:ffData>
                  <w:name w:val="Check98"/>
                  <w:enabled/>
                  <w:calcOnExit w:val="0"/>
                  <w:checkBox>
                    <w:sizeAuto/>
                    <w:default w:val="0"/>
                  </w:checkBox>
                </w:ffData>
              </w:fldChar>
            </w:r>
            <w:r w:rsidRPr="00710084">
              <w:rPr>
                <w:rFonts w:ascii="Times New Roman" w:hAnsi="Times New Roman"/>
              </w:rPr>
              <w:instrText xml:space="preserve"> FORMCHECKBOX </w:instrText>
            </w:r>
            <w:r w:rsidR="00654AE7" w:rsidRPr="00710084">
              <w:rPr>
                <w:rFonts w:ascii="Times New Roman" w:hAnsi="Times New Roman"/>
              </w:rPr>
            </w:r>
            <w:r w:rsidR="00654AE7" w:rsidRPr="00710084">
              <w:rPr>
                <w:rFonts w:ascii="Times New Roman" w:hAnsi="Times New Roman"/>
              </w:rPr>
              <w:fldChar w:fldCharType="separate"/>
            </w:r>
            <w:r w:rsidR="00654AE7" w:rsidRPr="00710084">
              <w:rPr>
                <w:rFonts w:ascii="Times New Roman" w:hAnsi="Times New Roman"/>
              </w:rPr>
              <w:fldChar w:fldCharType="end"/>
            </w:r>
            <w:r w:rsidRPr="00710084">
              <w:rPr>
                <w:rFonts w:ascii="Times New Roman" w:hAnsi="Times New Roman"/>
              </w:rPr>
              <w:t xml:space="preserve">  </w:t>
            </w:r>
            <w:r w:rsidRPr="00710084">
              <w:rPr>
                <w:rFonts w:ascii="Times New Roman" w:hAnsi="Times New Roman"/>
                <w:bCs/>
              </w:rPr>
              <w:t xml:space="preserve">Yes </w:t>
            </w:r>
            <w:r w:rsidR="00654AE7" w:rsidRPr="00710084">
              <w:rPr>
                <w:rFonts w:ascii="Times New Roman" w:hAnsi="Times New Roman"/>
              </w:rPr>
              <w:fldChar w:fldCharType="begin">
                <w:ffData>
                  <w:name w:val="Check98"/>
                  <w:enabled/>
                  <w:calcOnExit w:val="0"/>
                  <w:checkBox>
                    <w:sizeAuto/>
                    <w:default w:val="0"/>
                  </w:checkBox>
                </w:ffData>
              </w:fldChar>
            </w:r>
            <w:r w:rsidRPr="00710084">
              <w:rPr>
                <w:rFonts w:ascii="Times New Roman" w:hAnsi="Times New Roman"/>
              </w:rPr>
              <w:instrText xml:space="preserve"> FORMCHECKBOX </w:instrText>
            </w:r>
            <w:r w:rsidR="00654AE7" w:rsidRPr="00710084">
              <w:rPr>
                <w:rFonts w:ascii="Times New Roman" w:hAnsi="Times New Roman"/>
              </w:rPr>
            </w:r>
            <w:r w:rsidR="00654AE7" w:rsidRPr="00710084">
              <w:rPr>
                <w:rFonts w:ascii="Times New Roman" w:hAnsi="Times New Roman"/>
              </w:rPr>
              <w:fldChar w:fldCharType="separate"/>
            </w:r>
            <w:r w:rsidR="00654AE7" w:rsidRPr="00710084">
              <w:rPr>
                <w:rFonts w:ascii="Times New Roman" w:hAnsi="Times New Roman"/>
              </w:rPr>
              <w:fldChar w:fldCharType="end"/>
            </w:r>
            <w:r w:rsidRPr="00710084">
              <w:rPr>
                <w:rFonts w:ascii="Times New Roman" w:hAnsi="Times New Roman"/>
              </w:rPr>
              <w:t xml:space="preserve">  </w:t>
            </w:r>
            <w:r w:rsidRPr="00710084">
              <w:rPr>
                <w:rFonts w:ascii="Times New Roman" w:hAnsi="Times New Roman"/>
                <w:bCs/>
              </w:rPr>
              <w:t>No</w:t>
            </w:r>
          </w:p>
          <w:p w14:paraId="6CB46B67" w14:textId="77777777" w:rsidR="00A25830" w:rsidRPr="00E96FFD" w:rsidRDefault="00A25830">
            <w:pPr>
              <w:spacing w:line="260" w:lineRule="exact"/>
              <w:ind w:left="72"/>
              <w:rPr>
                <w:rFonts w:ascii="Times New Roman" w:hAnsi="Times New Roman"/>
                <w:bCs/>
              </w:rPr>
              <w:pPrChange w:id="1677" w:author="Evan Katz" w:date="2019-06-17T15:11:00Z">
                <w:pPr>
                  <w:spacing w:line="260" w:lineRule="exact"/>
                  <w:ind w:left="72"/>
                  <w:jc w:val="both"/>
                </w:pPr>
              </w:pPrChange>
            </w:pPr>
          </w:p>
        </w:tc>
        <w:tc>
          <w:tcPr>
            <w:tcW w:w="3060" w:type="dxa"/>
            <w:tcBorders>
              <w:bottom w:val="single" w:sz="4" w:space="0" w:color="auto"/>
            </w:tcBorders>
          </w:tcPr>
          <w:p w14:paraId="60894208" w14:textId="77777777" w:rsidR="002664F5" w:rsidRPr="00C50347" w:rsidRDefault="002664F5">
            <w:pPr>
              <w:rPr>
                <w:rFonts w:ascii="Times New Roman" w:hAnsi="Times New Roman"/>
                <w:bCs/>
              </w:rPr>
            </w:pPr>
          </w:p>
        </w:tc>
      </w:tr>
    </w:tbl>
    <w:p w14:paraId="661D0CF3" w14:textId="77777777" w:rsidR="00CF3F4B" w:rsidRPr="00E96FFD" w:rsidRDefault="009B0407">
      <w:pPr>
        <w:pStyle w:val="Heading1"/>
        <w:jc w:val="left"/>
        <w:pPrChange w:id="1678" w:author="Evan Katz" w:date="2019-06-17T15:11:00Z">
          <w:pPr>
            <w:pStyle w:val="Heading1"/>
          </w:pPr>
        </w:pPrChange>
      </w:pPr>
      <w:bookmarkStart w:id="1679" w:name="_Toc109104973"/>
      <w:bookmarkStart w:id="1680" w:name="_Toc109201809"/>
      <w:r>
        <w:br w:type="page"/>
      </w:r>
      <w:bookmarkStart w:id="1681" w:name="_Toc111346318"/>
      <w:r w:rsidR="00420D64">
        <w:t>Instrument</w:t>
      </w:r>
      <w:r w:rsidR="00AD248D" w:rsidRPr="00E96FFD">
        <w:t xml:space="preserve"> for Reviewing </w:t>
      </w:r>
      <w:r w:rsidR="003D761C" w:rsidRPr="00E96FFD">
        <w:t>1915 (c) Waiver Application</w:t>
      </w:r>
      <w:bookmarkEnd w:id="1679"/>
      <w:r w:rsidR="00AD248D" w:rsidRPr="00E96FFD">
        <w:t>s</w:t>
      </w:r>
      <w:bookmarkEnd w:id="1680"/>
      <w:bookmarkEnd w:id="1681"/>
    </w:p>
    <w:p w14:paraId="0386C489" w14:textId="77777777" w:rsidR="003D761C" w:rsidRPr="00E96FFD" w:rsidRDefault="00420D64">
      <w:pPr>
        <w:pStyle w:val="Heading1"/>
        <w:jc w:val="left"/>
        <w:pPrChange w:id="1682" w:author="Evan Katz" w:date="2019-06-17T15:11:00Z">
          <w:pPr>
            <w:pStyle w:val="Heading1"/>
          </w:pPr>
        </w:pPrChange>
      </w:pPr>
      <w:bookmarkStart w:id="1683" w:name="_Toc109201810"/>
      <w:bookmarkStart w:id="1684" w:name="_Toc111346319"/>
      <w:r>
        <w:t>Worksheet</w:t>
      </w:r>
      <w:r w:rsidR="003D761C" w:rsidRPr="00E96FFD">
        <w:t xml:space="preserve"> I: Financial Accountability</w:t>
      </w:r>
      <w:bookmarkEnd w:id="1683"/>
      <w:bookmarkEnd w:id="1684"/>
    </w:p>
    <w:p w14:paraId="642E71B7" w14:textId="77777777" w:rsidR="003D761C" w:rsidRPr="00E96FFD" w:rsidRDefault="003D761C">
      <w:pPr>
        <w:rPr>
          <w:rFonts w:ascii="Times New Roman" w:hAnsi="Times New Roman"/>
          <w:b/>
          <w:bCs/>
        </w:rPr>
      </w:pPr>
    </w:p>
    <w:tbl>
      <w:tblPr>
        <w:tblW w:w="140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7740"/>
        <w:gridCol w:w="2880"/>
      </w:tblGrid>
      <w:tr w:rsidR="003D761C" w:rsidRPr="00E96FFD" w14:paraId="631B3D4E" w14:textId="77777777">
        <w:tc>
          <w:tcPr>
            <w:tcW w:w="11160" w:type="dxa"/>
            <w:gridSpan w:val="2"/>
            <w:shd w:val="clear" w:color="auto" w:fill="E0E0E0"/>
          </w:tcPr>
          <w:p w14:paraId="64CD714A" w14:textId="77777777" w:rsidR="003D761C" w:rsidRPr="00E96FFD" w:rsidRDefault="00E478FE">
            <w:pPr>
              <w:rPr>
                <w:rFonts w:ascii="Times New Roman" w:hAnsi="Times New Roman"/>
                <w:b/>
                <w:bCs/>
              </w:rPr>
            </w:pPr>
            <w:r w:rsidRPr="00E96FFD">
              <w:rPr>
                <w:rFonts w:ascii="Times New Roman" w:hAnsi="Times New Roman"/>
                <w:b/>
                <w:bCs/>
              </w:rPr>
              <w:t>I-</w:t>
            </w:r>
            <w:r w:rsidR="003D761C" w:rsidRPr="00E96FFD">
              <w:rPr>
                <w:rFonts w:ascii="Times New Roman" w:hAnsi="Times New Roman"/>
                <w:b/>
                <w:bCs/>
              </w:rPr>
              <w:t>1</w:t>
            </w:r>
            <w:r w:rsidR="00046A23">
              <w:rPr>
                <w:rFonts w:ascii="Times New Roman" w:hAnsi="Times New Roman"/>
                <w:b/>
                <w:bCs/>
              </w:rPr>
              <w:t>:</w:t>
            </w:r>
            <w:r w:rsidR="003D761C" w:rsidRPr="00E96FFD">
              <w:rPr>
                <w:rFonts w:ascii="Times New Roman" w:hAnsi="Times New Roman"/>
                <w:b/>
                <w:bCs/>
              </w:rPr>
              <w:t xml:space="preserve"> Financial Integrity and Accountability</w:t>
            </w:r>
          </w:p>
          <w:p w14:paraId="38800EBB" w14:textId="77777777" w:rsidR="003D761C" w:rsidRPr="00E96FFD" w:rsidRDefault="003D761C">
            <w:pPr>
              <w:rPr>
                <w:rFonts w:ascii="Times New Roman" w:hAnsi="Times New Roman"/>
                <w:b/>
                <w:bCs/>
                <w:i/>
              </w:rPr>
            </w:pPr>
            <w:r w:rsidRPr="00E96FFD">
              <w:rPr>
                <w:rFonts w:ascii="Times New Roman" w:hAnsi="Times New Roman"/>
                <w:bCs/>
                <w:i/>
              </w:rPr>
              <w:t>It is advisable to refer to the Instructions for a complete description of the information requested.</w:t>
            </w:r>
          </w:p>
        </w:tc>
        <w:tc>
          <w:tcPr>
            <w:tcW w:w="2880" w:type="dxa"/>
            <w:shd w:val="clear" w:color="auto" w:fill="E0E0E0"/>
          </w:tcPr>
          <w:p w14:paraId="23C1F686" w14:textId="77777777" w:rsidR="003D761C" w:rsidRPr="00E96FFD" w:rsidRDefault="003D761C">
            <w:pPr>
              <w:rPr>
                <w:rFonts w:ascii="Times New Roman" w:hAnsi="Times New Roman"/>
                <w:b/>
              </w:rPr>
              <w:pPrChange w:id="1685" w:author="Evan Katz" w:date="2019-06-17T15:11:00Z">
                <w:pPr>
                  <w:jc w:val="center"/>
                </w:pPr>
              </w:pPrChange>
            </w:pPr>
            <w:r w:rsidRPr="00E96FFD">
              <w:rPr>
                <w:rFonts w:ascii="Times New Roman" w:hAnsi="Times New Roman"/>
                <w:b/>
                <w:bCs/>
              </w:rPr>
              <w:t>Analyst Notes</w:t>
            </w:r>
          </w:p>
        </w:tc>
      </w:tr>
      <w:tr w:rsidR="003D761C" w:rsidRPr="00E96FFD" w14:paraId="118A077B" w14:textId="77777777">
        <w:tc>
          <w:tcPr>
            <w:tcW w:w="3420" w:type="dxa"/>
          </w:tcPr>
          <w:p w14:paraId="270BD63E" w14:textId="77777777" w:rsidR="003D761C" w:rsidRPr="00E96FFD" w:rsidRDefault="003D761C">
            <w:pPr>
              <w:rPr>
                <w:rFonts w:ascii="Times New Roman" w:hAnsi="Times New Roman"/>
                <w:b/>
                <w:bCs/>
              </w:rPr>
            </w:pPr>
            <w:r w:rsidRPr="00E96FFD">
              <w:rPr>
                <w:rFonts w:ascii="Times New Roman" w:hAnsi="Times New Roman"/>
                <w:b/>
                <w:bCs/>
              </w:rPr>
              <w:t>Description</w:t>
            </w:r>
          </w:p>
        </w:tc>
        <w:tc>
          <w:tcPr>
            <w:tcW w:w="7740" w:type="dxa"/>
          </w:tcPr>
          <w:p w14:paraId="0C26DA80" w14:textId="77777777" w:rsidR="003744CA" w:rsidRPr="00E40B9A" w:rsidRDefault="003744CA">
            <w:pPr>
              <w:spacing w:after="60" w:line="260" w:lineRule="exact"/>
              <w:rPr>
                <w:rFonts w:ascii="Times New Roman" w:hAnsi="Times New Roman"/>
                <w:bCs/>
              </w:rPr>
              <w:pPrChange w:id="1686" w:author="Evan Katz" w:date="2019-06-17T15:11:00Z">
                <w:pPr>
                  <w:spacing w:after="60" w:line="260" w:lineRule="exact"/>
                  <w:jc w:val="both"/>
                </w:pPr>
              </w:pPrChange>
            </w:pPr>
            <w:r>
              <w:rPr>
                <w:rFonts w:ascii="Times New Roman" w:hAnsi="Times New Roman"/>
                <w:bCs/>
              </w:rPr>
              <w:t>Does t</w:t>
            </w:r>
            <w:r w:rsidRPr="00E40B9A">
              <w:rPr>
                <w:rFonts w:ascii="Times New Roman" w:hAnsi="Times New Roman"/>
                <w:bCs/>
              </w:rPr>
              <w:t>he waiver:</w:t>
            </w:r>
          </w:p>
          <w:p w14:paraId="49990909" w14:textId="40CE9A5B" w:rsidR="003744CA" w:rsidRPr="00E40B9A" w:rsidRDefault="003744CA">
            <w:pPr>
              <w:numPr>
                <w:ilvl w:val="0"/>
                <w:numId w:val="69"/>
              </w:numPr>
              <w:tabs>
                <w:tab w:val="clear" w:pos="720"/>
                <w:tab w:val="num" w:pos="179"/>
                <w:tab w:val="num" w:pos="364"/>
              </w:tabs>
              <w:spacing w:line="260" w:lineRule="exact"/>
              <w:ind w:left="179" w:hanging="180"/>
              <w:rPr>
                <w:rFonts w:ascii="Times New Roman" w:hAnsi="Times New Roman"/>
                <w:bCs/>
              </w:rPr>
              <w:pPrChange w:id="1687"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Specify</w:t>
            </w:r>
            <w:r w:rsidR="00645BD6">
              <w:rPr>
                <w:rFonts w:ascii="Times New Roman" w:hAnsi="Times New Roman"/>
                <w:bCs/>
              </w:rPr>
              <w:t xml:space="preserve"> </w:t>
            </w:r>
            <w:r w:rsidR="003F69FB">
              <w:rPr>
                <w:rFonts w:ascii="Times New Roman" w:hAnsi="Times New Roman"/>
                <w:bCs/>
              </w:rPr>
              <w:t>whether providers are required to secure an independent audit of their financial statements?</w:t>
            </w:r>
            <w:r w:rsidR="00046A23">
              <w:rPr>
                <w:rFonts w:ascii="Times New Roman" w:hAnsi="Times New Roman"/>
                <w:bCs/>
              </w:rPr>
              <w:t xml:space="preserve">  </w:t>
            </w:r>
            <w:r w:rsidR="001D1749">
              <w:rPr>
                <w:rFonts w:ascii="Times New Roman" w:hAnsi="Times New Roman"/>
                <w:bCs/>
              </w:rPr>
              <w:t xml:space="preserve">                        </w:t>
            </w:r>
            <w:ins w:id="1688" w:author="Evan Katz" w:date="2019-06-17T16:13:00Z">
              <w:r w:rsidR="003134E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Yes</w:t>
            </w:r>
            <w:r w:rsidR="003134E2">
              <w:rPr>
                <w:rFonts w:ascii="Times New Roman" w:hAnsi="Times New Roman"/>
                <w:bCs/>
              </w:rPr>
              <w:t xml:space="preserve"> </w:t>
            </w:r>
            <w:r w:rsidR="00046A23" w:rsidRPr="00E96FFD">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No</w:t>
            </w:r>
            <w:ins w:id="1689" w:author="Evan Katz" w:date="2019-06-17T16:13:00Z">
              <w:r w:rsidR="003134E2">
                <w:rPr>
                  <w:rFonts w:ascii="Times New Roman" w:hAnsi="Times New Roman"/>
                  <w:bCs/>
                </w:rPr>
                <w:br/>
              </w:r>
            </w:ins>
          </w:p>
          <w:p w14:paraId="0EFC8261" w14:textId="3F200817" w:rsidR="003744CA" w:rsidRDefault="003744CA">
            <w:pPr>
              <w:numPr>
                <w:ilvl w:val="0"/>
                <w:numId w:val="69"/>
              </w:numPr>
              <w:tabs>
                <w:tab w:val="clear" w:pos="720"/>
                <w:tab w:val="num" w:pos="179"/>
                <w:tab w:val="num" w:pos="364"/>
              </w:tabs>
              <w:spacing w:line="260" w:lineRule="exact"/>
              <w:ind w:left="179" w:hanging="180"/>
              <w:rPr>
                <w:rFonts w:ascii="Times New Roman" w:hAnsi="Times New Roman"/>
                <w:bCs/>
              </w:rPr>
              <w:pPrChange w:id="1690" w:author="Evan Katz" w:date="2019-06-17T15:11:00Z">
                <w:pPr>
                  <w:numPr>
                    <w:numId w:val="69"/>
                  </w:numPr>
                  <w:tabs>
                    <w:tab w:val="num" w:pos="179"/>
                    <w:tab w:val="num" w:pos="364"/>
                    <w:tab w:val="num" w:pos="720"/>
                  </w:tabs>
                  <w:spacing w:line="260" w:lineRule="exact"/>
                  <w:ind w:left="179" w:hanging="180"/>
                  <w:jc w:val="both"/>
                </w:pPr>
              </w:pPrChange>
            </w:pPr>
            <w:r w:rsidRPr="00E40B9A">
              <w:rPr>
                <w:rFonts w:ascii="Times New Roman" w:hAnsi="Times New Roman"/>
                <w:bCs/>
              </w:rPr>
              <w:t xml:space="preserve">Describe the state’s </w:t>
            </w:r>
            <w:r w:rsidRPr="003744CA">
              <w:rPr>
                <w:rFonts w:ascii="Times New Roman" w:hAnsi="Times New Roman"/>
                <w:bCs/>
              </w:rPr>
              <w:t>post</w:t>
            </w:r>
            <w:r w:rsidRPr="00E40B9A">
              <w:rPr>
                <w:rFonts w:ascii="Times New Roman" w:hAnsi="Times New Roman"/>
                <w:bCs/>
              </w:rPr>
              <w:t>-</w:t>
            </w:r>
            <w:r>
              <w:rPr>
                <w:rFonts w:ascii="Times New Roman" w:hAnsi="Times New Roman"/>
                <w:bCs/>
              </w:rPr>
              <w:t xml:space="preserve">payment </w:t>
            </w:r>
            <w:r w:rsidR="003F69FB">
              <w:rPr>
                <w:rFonts w:ascii="Times New Roman" w:hAnsi="Times New Roman"/>
                <w:bCs/>
              </w:rPr>
              <w:t>review</w:t>
            </w:r>
            <w:r>
              <w:rPr>
                <w:rFonts w:ascii="Times New Roman" w:hAnsi="Times New Roman"/>
                <w:bCs/>
              </w:rPr>
              <w:t xml:space="preserve"> program</w:t>
            </w:r>
            <w:r w:rsidR="003F69FB">
              <w:rPr>
                <w:rFonts w:ascii="Times New Roman" w:hAnsi="Times New Roman"/>
                <w:bCs/>
              </w:rPr>
              <w:t>, including the methods, frequency, and scope of review</w:t>
            </w:r>
            <w:r>
              <w:rPr>
                <w:rFonts w:ascii="Times New Roman" w:hAnsi="Times New Roman"/>
                <w:bCs/>
              </w:rPr>
              <w:t>?</w:t>
            </w:r>
            <w:r w:rsidR="00046A23">
              <w:rPr>
                <w:rFonts w:ascii="Times New Roman" w:hAnsi="Times New Roman"/>
                <w:bCs/>
              </w:rPr>
              <w:t xml:space="preserve">  </w:t>
            </w:r>
            <w:ins w:id="1691" w:author="Evan Katz" w:date="2019-06-17T16:13:00Z">
              <w:r w:rsidR="003134E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No</w:t>
            </w:r>
            <w:ins w:id="1692" w:author="Evan Katz" w:date="2019-06-17T16:14:00Z">
              <w:r w:rsidR="003134E2">
                <w:rPr>
                  <w:rFonts w:ascii="Times New Roman" w:hAnsi="Times New Roman"/>
                  <w:bCs/>
                </w:rPr>
                <w:br/>
              </w:r>
            </w:ins>
          </w:p>
          <w:p w14:paraId="08226A21" w14:textId="099850DD" w:rsidR="003744CA" w:rsidRPr="00E40B9A" w:rsidRDefault="003744CA">
            <w:pPr>
              <w:numPr>
                <w:ilvl w:val="0"/>
                <w:numId w:val="69"/>
              </w:numPr>
              <w:tabs>
                <w:tab w:val="clear" w:pos="720"/>
                <w:tab w:val="num" w:pos="179"/>
                <w:tab w:val="num" w:pos="364"/>
              </w:tabs>
              <w:spacing w:line="260" w:lineRule="exact"/>
              <w:ind w:left="179" w:hanging="180"/>
              <w:rPr>
                <w:rFonts w:ascii="Times New Roman" w:hAnsi="Times New Roman"/>
                <w:bCs/>
              </w:rPr>
              <w:pPrChange w:id="1693"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Provide for a post-payment </w:t>
            </w:r>
            <w:r w:rsidR="00645BD6">
              <w:rPr>
                <w:rFonts w:ascii="Times New Roman" w:hAnsi="Times New Roman"/>
                <w:bCs/>
              </w:rPr>
              <w:t xml:space="preserve">review </w:t>
            </w:r>
            <w:r>
              <w:rPr>
                <w:rFonts w:ascii="Times New Roman" w:hAnsi="Times New Roman"/>
                <w:bCs/>
              </w:rPr>
              <w:t>program that is adequate to assure the integrity of payments?</w:t>
            </w:r>
            <w:r w:rsidR="00046A23">
              <w:rPr>
                <w:rFonts w:ascii="Times New Roman" w:hAnsi="Times New Roman"/>
                <w:bCs/>
              </w:rPr>
              <w:t xml:space="preserve"> </w:t>
            </w:r>
            <w:ins w:id="1694" w:author="Evan Katz" w:date="2019-06-17T16:14:00Z">
              <w:r w:rsidR="003134E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Yes</w:t>
            </w:r>
            <w:r w:rsidR="003134E2">
              <w:rPr>
                <w:rFonts w:ascii="Times New Roman" w:hAnsi="Times New Roman"/>
                <w:bCs/>
              </w:rPr>
              <w:t xml:space="preserve"> </w:t>
            </w:r>
            <w:r w:rsidR="00046A23" w:rsidRPr="00E96FFD">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No</w:t>
            </w:r>
            <w:ins w:id="1695" w:author="Evan Katz" w:date="2019-06-17T16:14:00Z">
              <w:r w:rsidR="003134E2">
                <w:rPr>
                  <w:rFonts w:ascii="Times New Roman" w:hAnsi="Times New Roman"/>
                  <w:bCs/>
                </w:rPr>
                <w:br/>
              </w:r>
            </w:ins>
          </w:p>
          <w:p w14:paraId="2B4E31E1" w14:textId="3362F59E" w:rsidR="003744CA" w:rsidRPr="00E40B9A" w:rsidRDefault="003744CA">
            <w:pPr>
              <w:numPr>
                <w:ilvl w:val="0"/>
                <w:numId w:val="69"/>
              </w:numPr>
              <w:tabs>
                <w:tab w:val="clear" w:pos="720"/>
                <w:tab w:val="num" w:pos="179"/>
                <w:tab w:val="num" w:pos="364"/>
              </w:tabs>
              <w:spacing w:line="260" w:lineRule="exact"/>
              <w:ind w:left="179" w:hanging="180"/>
              <w:rPr>
                <w:rFonts w:ascii="Times New Roman" w:hAnsi="Times New Roman"/>
                <w:bCs/>
              </w:rPr>
              <w:pPrChange w:id="1696"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Specify</w:t>
            </w:r>
            <w:r w:rsidRPr="00E40B9A">
              <w:rPr>
                <w:rFonts w:ascii="Times New Roman" w:hAnsi="Times New Roman"/>
                <w:bCs/>
              </w:rPr>
              <w:t xml:space="preserve"> responsibilities for conducting</w:t>
            </w:r>
            <w:r w:rsidR="00566F8A">
              <w:rPr>
                <w:rFonts w:ascii="Times New Roman" w:hAnsi="Times New Roman"/>
                <w:bCs/>
              </w:rPr>
              <w:t xml:space="preserve"> </w:t>
            </w:r>
            <w:r w:rsidR="003F69FB">
              <w:rPr>
                <w:rFonts w:ascii="Times New Roman" w:hAnsi="Times New Roman"/>
                <w:bCs/>
              </w:rPr>
              <w:t>post-payment review activities</w:t>
            </w:r>
            <w:r>
              <w:rPr>
                <w:rFonts w:ascii="Times New Roman" w:hAnsi="Times New Roman"/>
                <w:bCs/>
              </w:rPr>
              <w:t>?</w:t>
            </w:r>
            <w:r w:rsidR="00046A23">
              <w:rPr>
                <w:rFonts w:ascii="Times New Roman" w:hAnsi="Times New Roman"/>
                <w:bCs/>
              </w:rPr>
              <w:t xml:space="preserve">  </w:t>
            </w:r>
            <w:r w:rsidR="001D1749">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No</w:t>
            </w:r>
            <w:ins w:id="1697" w:author="Evan Katz" w:date="2019-06-17T16:14:00Z">
              <w:r w:rsidR="003134E2">
                <w:rPr>
                  <w:rFonts w:ascii="Times New Roman" w:hAnsi="Times New Roman"/>
                  <w:bCs/>
                </w:rPr>
                <w:br/>
              </w:r>
            </w:ins>
          </w:p>
          <w:p w14:paraId="71DC5FEC" w14:textId="7675853D" w:rsidR="003744CA" w:rsidRPr="003744CA" w:rsidRDefault="003744CA">
            <w:pPr>
              <w:numPr>
                <w:ilvl w:val="0"/>
                <w:numId w:val="69"/>
              </w:numPr>
              <w:tabs>
                <w:tab w:val="clear" w:pos="720"/>
                <w:tab w:val="num" w:pos="179"/>
                <w:tab w:val="num" w:pos="364"/>
              </w:tabs>
              <w:spacing w:line="260" w:lineRule="exact"/>
              <w:ind w:left="179" w:hanging="180"/>
              <w:rPr>
                <w:rFonts w:ascii="Times New Roman" w:hAnsi="Times New Roman"/>
                <w:bCs/>
              </w:rPr>
              <w:pPrChange w:id="1698"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Identify</w:t>
            </w:r>
            <w:r w:rsidRPr="00E40B9A">
              <w:rPr>
                <w:rFonts w:ascii="Times New Roman" w:hAnsi="Times New Roman"/>
                <w:bCs/>
              </w:rPr>
              <w:t xml:space="preserve"> the </w:t>
            </w:r>
            <w:r w:rsidRPr="003744CA">
              <w:rPr>
                <w:rFonts w:ascii="Times New Roman" w:hAnsi="Times New Roman"/>
                <w:bCs/>
              </w:rPr>
              <w:t>entity</w:t>
            </w:r>
            <w:r w:rsidRPr="00E40B9A">
              <w:rPr>
                <w:rFonts w:ascii="Times New Roman" w:hAnsi="Times New Roman"/>
                <w:bCs/>
              </w:rPr>
              <w:t xml:space="preserve"> responsible for conducting the periodic independent audit of the waiver program under the provisions of the Single Audit Act</w:t>
            </w:r>
            <w:r>
              <w:rPr>
                <w:rFonts w:ascii="Times New Roman" w:hAnsi="Times New Roman"/>
                <w:bCs/>
              </w:rPr>
              <w:t>?</w:t>
            </w:r>
            <w:r w:rsidR="00046A23">
              <w:rPr>
                <w:rFonts w:ascii="Times New Roman" w:hAnsi="Times New Roman"/>
                <w:bCs/>
              </w:rPr>
              <w:t xml:space="preserve">  </w:t>
            </w:r>
            <w:r w:rsidR="001D1749">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046A23"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046A23" w:rsidRPr="00782FAB">
              <w:rPr>
                <w:rFonts w:ascii="Times New Roman" w:hAnsi="Times New Roman"/>
                <w:bCs/>
              </w:rPr>
              <w:t xml:space="preserve">  </w:t>
            </w:r>
            <w:r w:rsidR="00046A23" w:rsidRPr="00E96FFD">
              <w:rPr>
                <w:rFonts w:ascii="Times New Roman" w:hAnsi="Times New Roman"/>
                <w:bCs/>
              </w:rPr>
              <w:t>No</w:t>
            </w:r>
          </w:p>
          <w:p w14:paraId="79A43908" w14:textId="15856302" w:rsidR="00645BD6" w:rsidRPr="00645BD6" w:rsidRDefault="003F69FB">
            <w:pPr>
              <w:pStyle w:val="ListParagraph"/>
              <w:numPr>
                <w:ilvl w:val="0"/>
                <w:numId w:val="85"/>
              </w:numPr>
              <w:rPr>
                <w:rFonts w:ascii="Times New Roman" w:hAnsi="Times New Roman"/>
                <w:bCs/>
              </w:rPr>
            </w:pPr>
            <w:r w:rsidRPr="00615FE1">
              <w:rPr>
                <w:rFonts w:ascii="Times New Roman" w:hAnsi="Times New Roman"/>
              </w:rPr>
              <w:t xml:space="preserve">In the case of </w:t>
            </w:r>
            <w:r w:rsidR="00055A25">
              <w:rPr>
                <w:rFonts w:ascii="Times New Roman" w:hAnsi="Times New Roman"/>
              </w:rPr>
              <w:t xml:space="preserve">section </w:t>
            </w:r>
            <w:r w:rsidRPr="00615FE1">
              <w:rPr>
                <w:rFonts w:ascii="Times New Roman" w:hAnsi="Times New Roman"/>
              </w:rPr>
              <w:t>1915(c) waivers that operate with a concurrent Medicaid managed care authority</w:t>
            </w:r>
            <w:r w:rsidR="00645BD6">
              <w:rPr>
                <w:rFonts w:ascii="Times New Roman" w:hAnsi="Times New Roman"/>
              </w:rPr>
              <w:t xml:space="preserve"> (only answer the two items below if applicable), does:</w:t>
            </w:r>
          </w:p>
          <w:p w14:paraId="3C78D74E" w14:textId="3934024B" w:rsidR="00645BD6" w:rsidRPr="00615FE1" w:rsidRDefault="00C92EBF">
            <w:pPr>
              <w:pStyle w:val="ListParagraph"/>
              <w:numPr>
                <w:ilvl w:val="0"/>
                <w:numId w:val="86"/>
              </w:numPr>
              <w:rPr>
                <w:rFonts w:ascii="Times New Roman" w:hAnsi="Times New Roman"/>
                <w:bCs/>
              </w:rPr>
            </w:pPr>
            <w:r>
              <w:rPr>
                <w:rFonts w:ascii="Times New Roman" w:hAnsi="Times New Roman"/>
              </w:rPr>
              <w:t>t</w:t>
            </w:r>
            <w:r w:rsidR="003F69FB" w:rsidRPr="00615FE1">
              <w:rPr>
                <w:rFonts w:ascii="Times New Roman" w:hAnsi="Times New Roman"/>
              </w:rPr>
              <w:t xml:space="preserve">he </w:t>
            </w:r>
            <w:r>
              <w:rPr>
                <w:rFonts w:ascii="Times New Roman" w:hAnsi="Times New Roman"/>
              </w:rPr>
              <w:t xml:space="preserve">above </w:t>
            </w:r>
            <w:r w:rsidR="003F69FB" w:rsidRPr="00615FE1">
              <w:rPr>
                <w:rFonts w:ascii="Times New Roman" w:hAnsi="Times New Roman"/>
              </w:rPr>
              <w:t xml:space="preserve"> criteria apply only to services not included in the capitation rate</w:t>
            </w:r>
            <w:r w:rsidR="00645BD6" w:rsidRPr="00615FE1">
              <w:rPr>
                <w:rFonts w:ascii="Times New Roman" w:hAnsi="Times New Roman"/>
              </w:rPr>
              <w:t>?</w:t>
            </w:r>
            <w:r w:rsidR="003F69FB" w:rsidRPr="00615FE1">
              <w:rPr>
                <w:rFonts w:ascii="Times New Roman" w:hAnsi="Times New Roman"/>
              </w:rPr>
              <w:t xml:space="preserve"> </w:t>
            </w:r>
            <w:r w:rsidR="00645BD6" w:rsidRPr="00615FE1">
              <w:rPr>
                <w:rFonts w:ascii="Times New Roman" w:hAnsi="Times New Roman"/>
              </w:rPr>
              <w:t xml:space="preserve">   </w:t>
            </w:r>
            <w:ins w:id="1699" w:author="Evan Katz" w:date="2019-06-17T16:14:00Z">
              <w:r w:rsidR="003134E2">
                <w:rPr>
                  <w:rFonts w:ascii="Times New Roman" w:hAnsi="Times New Roman"/>
                </w:rPr>
                <w:br/>
              </w:r>
            </w:ins>
            <w:r w:rsidR="00645BD6" w:rsidRPr="00615FE1">
              <w:rPr>
                <w:rFonts w:ascii="Times New Roman" w:hAnsi="Times New Roman"/>
                <w:bCs/>
              </w:rPr>
              <w:fldChar w:fldCharType="begin">
                <w:ffData>
                  <w:name w:val="Check98"/>
                  <w:enabled/>
                  <w:calcOnExit w:val="0"/>
                  <w:checkBox>
                    <w:sizeAuto/>
                    <w:default w:val="0"/>
                  </w:checkBox>
                </w:ffData>
              </w:fldChar>
            </w:r>
            <w:r w:rsidR="00645BD6" w:rsidRPr="00615FE1">
              <w:rPr>
                <w:rFonts w:ascii="Times New Roman" w:hAnsi="Times New Roman"/>
                <w:bCs/>
              </w:rPr>
              <w:instrText xml:space="preserve"> FORMCHECKBOX </w:instrText>
            </w:r>
            <w:r w:rsidR="00645BD6" w:rsidRPr="00615FE1">
              <w:rPr>
                <w:rFonts w:ascii="Times New Roman" w:hAnsi="Times New Roman"/>
                <w:bCs/>
              </w:rPr>
            </w:r>
            <w:r w:rsidR="00645BD6" w:rsidRPr="00615FE1">
              <w:rPr>
                <w:rFonts w:ascii="Times New Roman" w:hAnsi="Times New Roman"/>
                <w:bCs/>
              </w:rPr>
              <w:fldChar w:fldCharType="separate"/>
            </w:r>
            <w:r w:rsidR="00645BD6" w:rsidRPr="00615FE1">
              <w:rPr>
                <w:rFonts w:ascii="Times New Roman" w:hAnsi="Times New Roman"/>
                <w:bCs/>
              </w:rPr>
              <w:fldChar w:fldCharType="end"/>
            </w:r>
            <w:r w:rsidR="00645BD6" w:rsidRPr="00615FE1">
              <w:rPr>
                <w:rFonts w:ascii="Times New Roman" w:hAnsi="Times New Roman"/>
                <w:bCs/>
              </w:rPr>
              <w:t xml:space="preserve"> Yes</w:t>
            </w:r>
            <w:r w:rsidR="003134E2">
              <w:rPr>
                <w:rFonts w:ascii="Times New Roman" w:hAnsi="Times New Roman"/>
                <w:bCs/>
              </w:rPr>
              <w:t xml:space="preserve"> </w:t>
            </w:r>
            <w:r w:rsidR="00645BD6" w:rsidRPr="00615FE1">
              <w:rPr>
                <w:rFonts w:ascii="Times New Roman" w:hAnsi="Times New Roman"/>
                <w:bCs/>
              </w:rPr>
              <w:t xml:space="preserve"> </w:t>
            </w:r>
            <w:r w:rsidR="00645BD6" w:rsidRPr="00615FE1">
              <w:rPr>
                <w:rFonts w:ascii="Times New Roman" w:hAnsi="Times New Roman"/>
                <w:bCs/>
              </w:rPr>
              <w:fldChar w:fldCharType="begin">
                <w:ffData>
                  <w:name w:val="Check98"/>
                  <w:enabled/>
                  <w:calcOnExit w:val="0"/>
                  <w:checkBox>
                    <w:sizeAuto/>
                    <w:default w:val="0"/>
                  </w:checkBox>
                </w:ffData>
              </w:fldChar>
            </w:r>
            <w:r w:rsidR="00645BD6" w:rsidRPr="00615FE1">
              <w:rPr>
                <w:rFonts w:ascii="Times New Roman" w:hAnsi="Times New Roman"/>
                <w:bCs/>
              </w:rPr>
              <w:instrText xml:space="preserve"> FORMCHECKBOX </w:instrText>
            </w:r>
            <w:r w:rsidR="00645BD6" w:rsidRPr="00615FE1">
              <w:rPr>
                <w:rFonts w:ascii="Times New Roman" w:hAnsi="Times New Roman"/>
                <w:bCs/>
              </w:rPr>
            </w:r>
            <w:r w:rsidR="00645BD6" w:rsidRPr="00615FE1">
              <w:rPr>
                <w:rFonts w:ascii="Times New Roman" w:hAnsi="Times New Roman"/>
                <w:bCs/>
              </w:rPr>
              <w:fldChar w:fldCharType="separate"/>
            </w:r>
            <w:r w:rsidR="00645BD6" w:rsidRPr="00615FE1">
              <w:rPr>
                <w:rFonts w:ascii="Times New Roman" w:hAnsi="Times New Roman"/>
                <w:bCs/>
              </w:rPr>
              <w:fldChar w:fldCharType="end"/>
            </w:r>
            <w:r w:rsidR="00645BD6" w:rsidRPr="00615FE1">
              <w:rPr>
                <w:rFonts w:ascii="Times New Roman" w:hAnsi="Times New Roman"/>
                <w:bCs/>
              </w:rPr>
              <w:t xml:space="preserve">  No</w:t>
            </w:r>
            <w:ins w:id="1700" w:author="Evan Katz" w:date="2019-06-17T16:14:00Z">
              <w:r w:rsidR="003134E2">
                <w:rPr>
                  <w:rFonts w:ascii="Times New Roman" w:hAnsi="Times New Roman"/>
                  <w:bCs/>
                </w:rPr>
                <w:br/>
              </w:r>
              <w:r w:rsidR="003134E2">
                <w:rPr>
                  <w:rFonts w:ascii="Times New Roman" w:hAnsi="Times New Roman"/>
                  <w:bCs/>
                </w:rPr>
                <w:br/>
              </w:r>
              <w:r w:rsidR="003134E2">
                <w:rPr>
                  <w:rFonts w:ascii="Times New Roman" w:hAnsi="Times New Roman"/>
                  <w:bCs/>
                </w:rPr>
                <w:br/>
              </w:r>
              <w:r w:rsidR="003134E2">
                <w:rPr>
                  <w:rFonts w:ascii="Times New Roman" w:hAnsi="Times New Roman"/>
                  <w:bCs/>
                </w:rPr>
                <w:br/>
              </w:r>
            </w:ins>
          </w:p>
          <w:p w14:paraId="749440F0" w14:textId="1B48C46D" w:rsidR="00C92EBF" w:rsidRPr="00616359" w:rsidRDefault="00C92EBF">
            <w:pPr>
              <w:pStyle w:val="ListParagraph"/>
              <w:numPr>
                <w:ilvl w:val="0"/>
                <w:numId w:val="86"/>
              </w:numPr>
              <w:rPr>
                <w:rFonts w:ascii="Times New Roman" w:hAnsi="Times New Roman"/>
                <w:bCs/>
              </w:rPr>
            </w:pPr>
            <w:r>
              <w:rPr>
                <w:rFonts w:ascii="Times New Roman" w:hAnsi="Times New Roman"/>
              </w:rPr>
              <w:t>the state include</w:t>
            </w:r>
            <w:r w:rsidR="00645BD6">
              <w:rPr>
                <w:rFonts w:ascii="Times New Roman" w:hAnsi="Times New Roman"/>
              </w:rPr>
              <w:t xml:space="preserve"> information under the appropriate managed care authority information to ensure financial accountability of payments made to managed care entities</w:t>
            </w:r>
            <w:r w:rsidR="00645BD6" w:rsidRPr="00645BD6" w:rsidDel="00645BD6">
              <w:rPr>
                <w:rFonts w:ascii="Times New Roman" w:hAnsi="Times New Roman"/>
              </w:rPr>
              <w:t xml:space="preserve"> </w:t>
            </w:r>
            <w:r w:rsidR="00645BD6">
              <w:rPr>
                <w:rFonts w:ascii="Times New Roman" w:hAnsi="Times New Roman"/>
              </w:rPr>
              <w:t>that meets m</w:t>
            </w:r>
            <w:r>
              <w:rPr>
                <w:rFonts w:ascii="Times New Roman" w:hAnsi="Times New Roman"/>
              </w:rPr>
              <w:t xml:space="preserve">anaged care requirements and criteria?   </w:t>
            </w:r>
            <w:ins w:id="1701" w:author="Evan Katz" w:date="2019-06-17T16:14:00Z">
              <w:r w:rsidR="003134E2">
                <w:rPr>
                  <w:rFonts w:ascii="Times New Roman" w:hAnsi="Times New Roman"/>
                </w:rPr>
                <w:br/>
              </w:r>
            </w:ins>
            <w:r w:rsidRPr="00616359">
              <w:rPr>
                <w:rFonts w:ascii="Times New Roman" w:hAnsi="Times New Roman"/>
                <w:bCs/>
              </w:rPr>
              <w:fldChar w:fldCharType="begin">
                <w:ffData>
                  <w:name w:val="Check98"/>
                  <w:enabled/>
                  <w:calcOnExit w:val="0"/>
                  <w:checkBox>
                    <w:sizeAuto/>
                    <w:default w:val="0"/>
                  </w:checkBox>
                </w:ffData>
              </w:fldChar>
            </w:r>
            <w:r w:rsidRPr="00616359">
              <w:rPr>
                <w:rFonts w:ascii="Times New Roman" w:hAnsi="Times New Roman"/>
                <w:bCs/>
              </w:rPr>
              <w:instrText xml:space="preserve"> FORMCHECKBOX </w:instrText>
            </w:r>
            <w:r w:rsidRPr="00616359">
              <w:rPr>
                <w:rFonts w:ascii="Times New Roman" w:hAnsi="Times New Roman"/>
                <w:bCs/>
              </w:rPr>
            </w:r>
            <w:r w:rsidRPr="00616359">
              <w:rPr>
                <w:rFonts w:ascii="Times New Roman" w:hAnsi="Times New Roman"/>
                <w:bCs/>
              </w:rPr>
              <w:fldChar w:fldCharType="separate"/>
            </w:r>
            <w:r w:rsidRPr="00616359">
              <w:rPr>
                <w:rFonts w:ascii="Times New Roman" w:hAnsi="Times New Roman"/>
                <w:bCs/>
              </w:rPr>
              <w:fldChar w:fldCharType="end"/>
            </w:r>
            <w:r w:rsidRPr="00616359">
              <w:rPr>
                <w:rFonts w:ascii="Times New Roman" w:hAnsi="Times New Roman"/>
                <w:bCs/>
              </w:rPr>
              <w:t xml:space="preserve"> Yes</w:t>
            </w:r>
            <w:r w:rsidR="003134E2">
              <w:rPr>
                <w:rFonts w:ascii="Times New Roman" w:hAnsi="Times New Roman"/>
                <w:bCs/>
              </w:rPr>
              <w:t xml:space="preserve"> </w:t>
            </w:r>
            <w:r w:rsidRPr="00616359">
              <w:rPr>
                <w:rFonts w:ascii="Times New Roman" w:hAnsi="Times New Roman"/>
                <w:bCs/>
              </w:rPr>
              <w:t xml:space="preserve"> </w:t>
            </w:r>
            <w:r w:rsidRPr="00616359">
              <w:rPr>
                <w:rFonts w:ascii="Times New Roman" w:hAnsi="Times New Roman"/>
                <w:bCs/>
              </w:rPr>
              <w:fldChar w:fldCharType="begin">
                <w:ffData>
                  <w:name w:val="Check98"/>
                  <w:enabled/>
                  <w:calcOnExit w:val="0"/>
                  <w:checkBox>
                    <w:sizeAuto/>
                    <w:default w:val="0"/>
                  </w:checkBox>
                </w:ffData>
              </w:fldChar>
            </w:r>
            <w:r w:rsidRPr="00616359">
              <w:rPr>
                <w:rFonts w:ascii="Times New Roman" w:hAnsi="Times New Roman"/>
                <w:bCs/>
              </w:rPr>
              <w:instrText xml:space="preserve"> FORMCHECKBOX </w:instrText>
            </w:r>
            <w:r w:rsidRPr="00616359">
              <w:rPr>
                <w:rFonts w:ascii="Times New Roman" w:hAnsi="Times New Roman"/>
                <w:bCs/>
              </w:rPr>
            </w:r>
            <w:r w:rsidRPr="00616359">
              <w:rPr>
                <w:rFonts w:ascii="Times New Roman" w:hAnsi="Times New Roman"/>
                <w:bCs/>
              </w:rPr>
              <w:fldChar w:fldCharType="separate"/>
            </w:r>
            <w:r w:rsidRPr="00616359">
              <w:rPr>
                <w:rFonts w:ascii="Times New Roman" w:hAnsi="Times New Roman"/>
                <w:bCs/>
              </w:rPr>
              <w:fldChar w:fldCharType="end"/>
            </w:r>
            <w:r w:rsidRPr="00616359">
              <w:rPr>
                <w:rFonts w:ascii="Times New Roman" w:hAnsi="Times New Roman"/>
                <w:bCs/>
              </w:rPr>
              <w:t xml:space="preserve">  No</w:t>
            </w:r>
          </w:p>
          <w:p w14:paraId="42F8A7CA" w14:textId="1AD7BC44" w:rsidR="003F69FB" w:rsidRPr="00615FE1" w:rsidRDefault="003F69FB">
            <w:pPr>
              <w:ind w:left="720"/>
              <w:rPr>
                <w:rFonts w:ascii="Times New Roman" w:hAnsi="Times New Roman"/>
                <w:bCs/>
              </w:rPr>
            </w:pPr>
          </w:p>
          <w:p w14:paraId="58B85824" w14:textId="77777777" w:rsidR="003D761C" w:rsidRPr="00E96FFD" w:rsidRDefault="003D761C">
            <w:pPr>
              <w:rPr>
                <w:rFonts w:ascii="Times New Roman" w:hAnsi="Times New Roman"/>
                <w:bCs/>
                <w:i/>
              </w:rPr>
            </w:pPr>
            <w:r w:rsidRPr="00E96FFD">
              <w:rPr>
                <w:rFonts w:ascii="Times New Roman" w:hAnsi="Times New Roman"/>
                <w:b/>
                <w:bCs/>
                <w:i/>
              </w:rPr>
              <w:t>Note:</w:t>
            </w:r>
            <w:r w:rsidRPr="00E96FFD">
              <w:rPr>
                <w:rFonts w:ascii="Times New Roman" w:hAnsi="Times New Roman"/>
                <w:bCs/>
                <w:i/>
              </w:rPr>
              <w:t xml:space="preserve"> </w:t>
            </w:r>
            <w:r w:rsidRPr="00E96FFD">
              <w:rPr>
                <w:rFonts w:ascii="Times New Roman" w:hAnsi="Times New Roman"/>
                <w:i/>
                <w:kern w:val="22"/>
              </w:rPr>
              <w:t xml:space="preserve">HCBS waivers (like other Medicaid services) are subject to requirements of the </w:t>
            </w:r>
            <w:r w:rsidRPr="00E96FFD">
              <w:rPr>
                <w:rFonts w:ascii="Times New Roman" w:hAnsi="Times New Roman"/>
                <w:i/>
              </w:rPr>
              <w:t>Single Audit Act</w:t>
            </w:r>
            <w:r w:rsidR="00046A23">
              <w:rPr>
                <w:rFonts w:ascii="Times New Roman" w:hAnsi="Times New Roman"/>
                <w:i/>
              </w:rPr>
              <w:t xml:space="preserve"> </w:t>
            </w:r>
            <w:r w:rsidR="00046A23" w:rsidRPr="00E96FFD">
              <w:rPr>
                <w:rFonts w:ascii="Times New Roman" w:hAnsi="Times New Roman"/>
                <w:i/>
              </w:rPr>
              <w:t>(31 U.S.C. 7501-7507)</w:t>
            </w:r>
            <w:r w:rsidR="00046A23">
              <w:rPr>
                <w:rFonts w:ascii="Times New Roman" w:hAnsi="Times New Roman"/>
                <w:i/>
              </w:rPr>
              <w:t xml:space="preserve"> as amended by the Single Audit Act</w:t>
            </w:r>
            <w:r w:rsidRPr="00E96FFD">
              <w:rPr>
                <w:rFonts w:ascii="Times New Roman" w:hAnsi="Times New Roman"/>
                <w:i/>
              </w:rPr>
              <w:t xml:space="preserve"> </w:t>
            </w:r>
            <w:r w:rsidR="00046A23">
              <w:rPr>
                <w:rFonts w:ascii="Times New Roman" w:hAnsi="Times New Roman"/>
                <w:i/>
              </w:rPr>
              <w:t xml:space="preserve">Amendments of 1996 </w:t>
            </w:r>
            <w:r w:rsidR="00046A23" w:rsidRPr="00E96FFD">
              <w:rPr>
                <w:rFonts w:ascii="Times New Roman" w:hAnsi="Times New Roman"/>
                <w:i/>
              </w:rPr>
              <w:t>(P.L. 104-146)</w:t>
            </w:r>
            <w:r w:rsidRPr="00E96FFD">
              <w:rPr>
                <w:rFonts w:ascii="Times New Roman" w:hAnsi="Times New Roman"/>
                <w:i/>
              </w:rPr>
              <w:t xml:space="preserve">.  </w:t>
            </w:r>
          </w:p>
        </w:tc>
        <w:tc>
          <w:tcPr>
            <w:tcW w:w="2880" w:type="dxa"/>
          </w:tcPr>
          <w:p w14:paraId="331A362B" w14:textId="77777777" w:rsidR="003D761C" w:rsidRPr="00E96FFD" w:rsidRDefault="003D761C">
            <w:pPr>
              <w:rPr>
                <w:rFonts w:ascii="Times New Roman" w:hAnsi="Times New Roman"/>
                <w:bCs/>
              </w:rPr>
            </w:pPr>
          </w:p>
          <w:p w14:paraId="0F9CE857" w14:textId="77777777" w:rsidR="003D761C" w:rsidRPr="00E96FFD" w:rsidRDefault="003D761C">
            <w:pPr>
              <w:rPr>
                <w:rFonts w:ascii="Times New Roman" w:hAnsi="Times New Roman"/>
                <w:bCs/>
              </w:rPr>
            </w:pPr>
          </w:p>
        </w:tc>
      </w:tr>
    </w:tbl>
    <w:p w14:paraId="774DC429" w14:textId="6FCAFDE4" w:rsidR="007D26B3" w:rsidRPr="00E96FFD" w:rsidRDefault="007D26B3">
      <w:pPr>
        <w:pStyle w:val="Heading1"/>
        <w:jc w:val="left"/>
        <w:pPrChange w:id="1702" w:author="Evan Katz" w:date="2019-06-17T15:11:00Z">
          <w:pPr>
            <w:pStyle w:val="Heading1"/>
          </w:pPr>
        </w:pPrChange>
      </w:pPr>
      <w:r>
        <w:br w:type="page"/>
        <w:t>Instrument</w:t>
      </w:r>
      <w:r w:rsidRPr="00E96FFD">
        <w:t xml:space="preserve"> for Reviewing Draft 1915 (c) Waiver Application </w:t>
      </w:r>
      <w:r>
        <w:t xml:space="preserve">Version </w:t>
      </w:r>
      <w:r w:rsidR="00B10CBB">
        <w:t>3.7</w:t>
      </w:r>
      <w:r w:rsidRPr="00E96FFD">
        <w:t xml:space="preserve"> </w:t>
      </w:r>
    </w:p>
    <w:p w14:paraId="7D6B47DC" w14:textId="77777777" w:rsidR="007D26B3" w:rsidRPr="00E96FFD" w:rsidRDefault="007D26B3">
      <w:pPr>
        <w:pStyle w:val="Heading1"/>
        <w:jc w:val="left"/>
        <w:pPrChange w:id="1703" w:author="Evan Katz" w:date="2019-06-17T15:11:00Z">
          <w:pPr>
            <w:pStyle w:val="Heading1"/>
          </w:pPr>
        </w:pPrChange>
      </w:pPr>
      <w:r>
        <w:t>Quality Improvement Strategy:  Financial Accountability</w:t>
      </w:r>
    </w:p>
    <w:p w14:paraId="17B0C394" w14:textId="77777777" w:rsidR="007D26B3" w:rsidRPr="00E96FFD" w:rsidRDefault="007D26B3">
      <w:pPr>
        <w:rPr>
          <w:rFonts w:ascii="Times New Roman" w:hAnsi="Times New Roman"/>
          <w:b/>
          <w:bCs/>
        </w:rPr>
        <w:pPrChange w:id="1704" w:author="Evan Katz" w:date="2019-06-17T15:11:00Z">
          <w:pPr>
            <w:jc w:val="center"/>
          </w:pPr>
        </w:pPrChange>
      </w:pPr>
    </w:p>
    <w:p w14:paraId="734BB398" w14:textId="77777777" w:rsidR="007D26B3" w:rsidRDefault="007D26B3">
      <w:pPr>
        <w:rPr>
          <w:rFonts w:ascii="Times New Roman" w:hAnsi="Times New Roman"/>
          <w:kern w:val="22"/>
        </w:rPr>
        <w:pPrChange w:id="1705" w:author="Evan Katz" w:date="2019-06-17T15:11:00Z">
          <w:pPr>
            <w:jc w:val="both"/>
          </w:pPr>
        </w:pPrChange>
      </w:pPr>
      <w:r>
        <w:rPr>
          <w:rFonts w:ascii="Times New Roman" w:hAnsi="Times New Roman"/>
          <w:kern w:val="22"/>
        </w:rPr>
        <w:t xml:space="preserve">  </w:t>
      </w: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9396"/>
        <w:gridCol w:w="2304"/>
      </w:tblGrid>
      <w:tr w:rsidR="007D26B3" w:rsidRPr="00E96FFD" w14:paraId="4519DCB9" w14:textId="77777777" w:rsidTr="007D26B3">
        <w:trPr>
          <w:trHeight w:val="328"/>
        </w:trPr>
        <w:tc>
          <w:tcPr>
            <w:tcW w:w="11916" w:type="dxa"/>
            <w:gridSpan w:val="2"/>
            <w:shd w:val="pct12" w:color="auto" w:fill="auto"/>
          </w:tcPr>
          <w:p w14:paraId="3A35BC37" w14:textId="77777777" w:rsidR="007D26B3" w:rsidRDefault="007D26B3">
            <w:pPr>
              <w:rPr>
                <w:rFonts w:ascii="Times New Roman" w:hAnsi="Times New Roman"/>
                <w:b/>
              </w:rPr>
            </w:pPr>
            <w:r>
              <w:rPr>
                <w:rFonts w:ascii="Times New Roman" w:hAnsi="Times New Roman"/>
                <w:b/>
              </w:rPr>
              <w:t>QIS: Financial Accountability</w:t>
            </w:r>
          </w:p>
          <w:p w14:paraId="3A825655" w14:textId="77777777" w:rsidR="007D26B3" w:rsidRPr="00E96FFD" w:rsidRDefault="007D26B3">
            <w:pPr>
              <w:rPr>
                <w:rFonts w:ascii="Times New Roman" w:hAnsi="Times New Roman"/>
                <w:b/>
                <w:bCs/>
              </w:rPr>
            </w:pPr>
            <w:r>
              <w:rPr>
                <w:rFonts w:ascii="Times New Roman" w:hAnsi="Times New Roman"/>
                <w:b/>
              </w:rPr>
              <w:t>Discovery and Remediation</w:t>
            </w:r>
            <w:r w:rsidRPr="00E96FFD">
              <w:rPr>
                <w:rFonts w:ascii="Times New Roman" w:hAnsi="Times New Roman"/>
                <w:b/>
                <w:bCs/>
              </w:rPr>
              <w:t xml:space="preserve">                              </w:t>
            </w:r>
          </w:p>
          <w:p w14:paraId="3536D83E" w14:textId="77777777" w:rsidR="007D26B3" w:rsidRPr="00E96FFD" w:rsidRDefault="007D26B3">
            <w:pPr>
              <w:rPr>
                <w:rFonts w:ascii="Times New Roman" w:hAnsi="Times New Roman"/>
                <w:bCs/>
              </w:rPr>
              <w:pPrChange w:id="1706" w:author="Evan Katz" w:date="2019-06-17T15:11:00Z">
                <w:pPr>
                  <w:jc w:val="center"/>
                </w:pPr>
              </w:pPrChange>
            </w:pPr>
          </w:p>
        </w:tc>
        <w:tc>
          <w:tcPr>
            <w:tcW w:w="2304" w:type="dxa"/>
            <w:shd w:val="pct12" w:color="auto" w:fill="auto"/>
          </w:tcPr>
          <w:p w14:paraId="14128271" w14:textId="77777777" w:rsidR="007D26B3" w:rsidRPr="00E96FFD" w:rsidRDefault="007D26B3">
            <w:pPr>
              <w:rPr>
                <w:rFonts w:ascii="Times New Roman" w:hAnsi="Times New Roman"/>
                <w:b/>
                <w:bCs/>
              </w:rPr>
              <w:pPrChange w:id="1707" w:author="Evan Katz" w:date="2019-06-17T15:11:00Z">
                <w:pPr>
                  <w:jc w:val="center"/>
                </w:pPr>
              </w:pPrChange>
            </w:pPr>
            <w:r w:rsidRPr="00E96FFD">
              <w:rPr>
                <w:rFonts w:ascii="Times New Roman" w:hAnsi="Times New Roman"/>
                <w:b/>
                <w:bCs/>
              </w:rPr>
              <w:t>Analyst Notes</w:t>
            </w:r>
          </w:p>
          <w:p w14:paraId="2522DA35" w14:textId="77777777" w:rsidR="007D26B3" w:rsidRPr="00E96FFD" w:rsidRDefault="007D26B3">
            <w:pPr>
              <w:rPr>
                <w:rFonts w:ascii="Times New Roman" w:hAnsi="Times New Roman"/>
                <w:bCs/>
              </w:rPr>
            </w:pPr>
          </w:p>
        </w:tc>
      </w:tr>
      <w:tr w:rsidR="007D26B3" w:rsidRPr="00E96FFD" w14:paraId="762E63DD" w14:textId="77777777" w:rsidTr="007D26B3">
        <w:trPr>
          <w:trHeight w:val="510"/>
        </w:trPr>
        <w:tc>
          <w:tcPr>
            <w:tcW w:w="2520" w:type="dxa"/>
          </w:tcPr>
          <w:p w14:paraId="0C358B43" w14:textId="77777777" w:rsidR="007D26B3" w:rsidRPr="00E96FFD" w:rsidRDefault="007D26B3">
            <w:pPr>
              <w:rPr>
                <w:rFonts w:ascii="Times New Roman" w:hAnsi="Times New Roman"/>
                <w:b/>
              </w:rPr>
            </w:pPr>
          </w:p>
        </w:tc>
        <w:tc>
          <w:tcPr>
            <w:tcW w:w="9396" w:type="dxa"/>
          </w:tcPr>
          <w:tbl>
            <w:tblPr>
              <w:tblW w:w="9797" w:type="dxa"/>
              <w:jc w:val="center"/>
              <w:tblBorders>
                <w:top w:val="single" w:sz="12" w:space="0" w:color="0000FF"/>
                <w:left w:val="single" w:sz="12" w:space="0" w:color="0000FF"/>
                <w:bottom w:val="single" w:sz="12" w:space="0" w:color="0000FF"/>
                <w:right w:val="single" w:sz="12" w:space="0" w:color="0000FF"/>
              </w:tblBorders>
              <w:tblLayout w:type="fixed"/>
              <w:tblLook w:val="01E0" w:firstRow="1" w:lastRow="1" w:firstColumn="1" w:lastColumn="1" w:noHBand="0" w:noVBand="0"/>
            </w:tblPr>
            <w:tblGrid>
              <w:gridCol w:w="9797"/>
            </w:tblGrid>
            <w:tr w:rsidR="007D26B3" w14:paraId="231EDACD" w14:textId="77777777" w:rsidTr="00A95494">
              <w:trPr>
                <w:jc w:val="center"/>
              </w:trPr>
              <w:tc>
                <w:tcPr>
                  <w:tcW w:w="9797" w:type="dxa"/>
                  <w:tcBorders>
                    <w:top w:val="nil"/>
                    <w:left w:val="nil"/>
                    <w:bottom w:val="nil"/>
                    <w:right w:val="single" w:sz="12" w:space="0" w:color="000080"/>
                  </w:tcBorders>
                </w:tcPr>
                <w:p w14:paraId="0A1A05FB" w14:textId="77777777" w:rsidR="003134E2" w:rsidRDefault="003134E2">
                  <w:pPr>
                    <w:spacing w:after="120" w:line="260" w:lineRule="exact"/>
                    <w:ind w:left="144"/>
                    <w:rPr>
                      <w:ins w:id="1708" w:author="Evan Katz" w:date="2019-06-17T16:15:00Z"/>
                      <w:rFonts w:ascii="Times New Roman" w:hAnsi="Times New Roman"/>
                    </w:rPr>
                    <w:pPrChange w:id="1709" w:author="Evan Katz" w:date="2019-06-17T15:11:00Z">
                      <w:pPr>
                        <w:spacing w:after="120" w:line="260" w:lineRule="exact"/>
                        <w:ind w:left="144"/>
                        <w:jc w:val="both"/>
                      </w:pPr>
                    </w:pPrChange>
                  </w:pPr>
                </w:p>
                <w:p w14:paraId="3EF527E3" w14:textId="11002C02" w:rsidR="007D26B3" w:rsidRPr="00AA57EC" w:rsidRDefault="00D72D95" w:rsidP="00AA57EC">
                  <w:pPr>
                    <w:pStyle w:val="ListParagraph"/>
                    <w:numPr>
                      <w:ilvl w:val="0"/>
                      <w:numId w:val="85"/>
                    </w:numPr>
                    <w:spacing w:after="120" w:line="260" w:lineRule="exact"/>
                    <w:rPr>
                      <w:rFonts w:ascii="Times New Roman" w:hAnsi="Times New Roman"/>
                    </w:rPr>
                  </w:pPr>
                  <w:r>
                    <w:rPr>
                      <w:rFonts w:ascii="Times New Roman" w:hAnsi="Times New Roman"/>
                    </w:rPr>
                    <w:t>Has the discovery of compliance with this assurance and the remediation of identified problems addressed</w:t>
                  </w:r>
                  <w:r w:rsidRPr="00AA57EC">
                    <w:rPr>
                      <w:rFonts w:ascii="Times New Roman" w:hAnsi="Times New Roman"/>
                    </w:rPr>
                    <w:t xml:space="preserve"> </w:t>
                  </w:r>
                  <w:r>
                    <w:rPr>
                      <w:rFonts w:ascii="Times New Roman" w:hAnsi="Times New Roman"/>
                    </w:rPr>
                    <w:t>h</w:t>
                  </w:r>
                  <w:r w:rsidR="007D26B3" w:rsidRPr="00AA57EC">
                    <w:rPr>
                      <w:rFonts w:ascii="Times New Roman" w:hAnsi="Times New Roman"/>
                    </w:rPr>
                    <w:t xml:space="preserve">ow the Medicaid agency assures compliance with the following </w:t>
                  </w:r>
                  <w:r w:rsidR="002F22C5">
                    <w:rPr>
                      <w:rFonts w:ascii="Times New Roman" w:hAnsi="Times New Roman"/>
                    </w:rPr>
                    <w:t xml:space="preserve">financial accountability </w:t>
                  </w:r>
                  <w:r w:rsidR="007D26B3" w:rsidRPr="00AA57EC">
                    <w:rPr>
                      <w:rFonts w:ascii="Times New Roman" w:hAnsi="Times New Roman"/>
                    </w:rPr>
                    <w:t>assurance</w:t>
                  </w:r>
                  <w:r w:rsidR="00CA6E0D" w:rsidRPr="00AA57EC">
                    <w:rPr>
                      <w:rFonts w:ascii="Times New Roman" w:hAnsi="Times New Roman"/>
                    </w:rPr>
                    <w:t>s?</w:t>
                  </w:r>
                </w:p>
                <w:p w14:paraId="5E07FCA4" w14:textId="4FD8AB99" w:rsidR="007D26B3" w:rsidRPr="00464351" w:rsidRDefault="007D26B3" w:rsidP="00AA57EC">
                  <w:pPr>
                    <w:numPr>
                      <w:ilvl w:val="1"/>
                      <w:numId w:val="71"/>
                    </w:numPr>
                    <w:spacing w:after="120" w:line="260" w:lineRule="exact"/>
                    <w:ind w:right="360"/>
                    <w:rPr>
                      <w:rFonts w:ascii="Times New Roman" w:hAnsi="Times New Roman"/>
                    </w:rPr>
                  </w:pPr>
                  <w:r w:rsidRPr="00464351">
                    <w:rPr>
                      <w:rFonts w:ascii="Times New Roman" w:hAnsi="Times New Roman"/>
                    </w:rPr>
                    <w:t>State financial oversight exists to assure that claims are coded and paid for in accordance with the reimbursement methodology specified in the approved waiver.</w:t>
                  </w:r>
                  <w:r w:rsidR="003134E2">
                    <w:rPr>
                      <w:rFonts w:ascii="Times New Roman" w:hAnsi="Times New Roman"/>
                    </w:rPr>
                    <w:br/>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p>
                <w:p w14:paraId="7373FCDC" w14:textId="40FFAB76" w:rsidR="007D26B3" w:rsidRDefault="007D26B3" w:rsidP="00AA57EC">
                  <w:pPr>
                    <w:numPr>
                      <w:ilvl w:val="1"/>
                      <w:numId w:val="71"/>
                    </w:numPr>
                    <w:spacing w:after="120" w:line="260" w:lineRule="exact"/>
                    <w:rPr>
                      <w:rFonts w:ascii="Times New Roman" w:hAnsi="Times New Roman"/>
                    </w:rPr>
                  </w:pPr>
                  <w:r>
                    <w:rPr>
                      <w:rFonts w:ascii="Times New Roman" w:hAnsi="Times New Roman"/>
                    </w:rPr>
                    <w:t>How fr</w:t>
                  </w:r>
                  <w:r w:rsidR="00CA6E0D">
                    <w:rPr>
                      <w:rFonts w:ascii="Times New Roman" w:hAnsi="Times New Roman"/>
                    </w:rPr>
                    <w:t>equently oversight is conducted.</w:t>
                  </w:r>
                  <w:r>
                    <w:rPr>
                      <w:rFonts w:ascii="Times New Roman" w:hAnsi="Times New Roman"/>
                    </w:rPr>
                    <w:t xml:space="preserve"> </w:t>
                  </w:r>
                  <w:r w:rsidR="003134E2">
                    <w:rPr>
                      <w:rFonts w:ascii="Times New Roman" w:hAnsi="Times New Roman"/>
                    </w:rPr>
                    <w:br/>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r w:rsidR="00CA6E0D">
                    <w:rPr>
                      <w:rFonts w:ascii="Times New Roman" w:hAnsi="Times New Roman"/>
                    </w:rPr>
                    <w:t xml:space="preserve">  </w:t>
                  </w:r>
                </w:p>
                <w:p w14:paraId="43B88998" w14:textId="77777777" w:rsidR="007D26B3" w:rsidRDefault="007D26B3" w:rsidP="00AA57EC">
                  <w:pPr>
                    <w:numPr>
                      <w:ilvl w:val="1"/>
                      <w:numId w:val="71"/>
                    </w:numPr>
                    <w:spacing w:after="120" w:line="260" w:lineRule="exact"/>
                    <w:rPr>
                      <w:rFonts w:ascii="Times New Roman" w:hAnsi="Times New Roman"/>
                    </w:rPr>
                  </w:pPr>
                  <w:r>
                    <w:rPr>
                      <w:rFonts w:ascii="Times New Roman" w:hAnsi="Times New Roman"/>
                    </w:rPr>
                    <w:t>The entity (or entities) responsible for the discovery and remediation activities.</w:t>
                  </w:r>
                </w:p>
                <w:p w14:paraId="198367DC" w14:textId="30DB7D60" w:rsidR="007D26B3" w:rsidRDefault="007D26B3" w:rsidP="00AA57EC">
                  <w:pPr>
                    <w:spacing w:after="120" w:line="260" w:lineRule="exact"/>
                    <w:ind w:left="1080"/>
                    <w:rPr>
                      <w:rFonts w:ascii="Times New Roman" w:hAnsi="Times New Roman"/>
                    </w:rPr>
                  </w:pPr>
                  <w:r w:rsidRPr="00782FAB">
                    <w:rPr>
                      <w:rFonts w:ascii="Times New Roman" w:hAnsi="Times New Roman"/>
                      <w:bCs/>
                    </w:rPr>
                    <w:t xml:space="preserve"> </w:t>
                  </w:r>
                  <w:r w:rsidR="00CA6E0D">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p>
                <w:p w14:paraId="61341C04" w14:textId="5CF879DF" w:rsidR="007D26B3" w:rsidRPr="00AA57EC" w:rsidRDefault="007D26B3" w:rsidP="00AA57EC">
                  <w:pPr>
                    <w:pStyle w:val="ListParagraph"/>
                    <w:numPr>
                      <w:ilvl w:val="0"/>
                      <w:numId w:val="85"/>
                    </w:numPr>
                    <w:spacing w:after="120" w:line="260" w:lineRule="exact"/>
                    <w:rPr>
                      <w:rFonts w:ascii="Times New Roman" w:hAnsi="Times New Roman"/>
                    </w:rPr>
                  </w:pPr>
                  <w:r w:rsidRPr="00AA57EC">
                    <w:rPr>
                      <w:rFonts w:ascii="Times New Roman" w:hAnsi="Times New Roman"/>
                    </w:rPr>
                    <w:t xml:space="preserve">When the </w:t>
                  </w:r>
                  <w:r w:rsidR="001D1749" w:rsidRPr="00AA57EC">
                    <w:rPr>
                      <w:rFonts w:ascii="Times New Roman" w:hAnsi="Times New Roman"/>
                    </w:rPr>
                    <w:t>s</w:t>
                  </w:r>
                  <w:r w:rsidRPr="00AA57EC">
                    <w:rPr>
                      <w:rFonts w:ascii="Times New Roman" w:hAnsi="Times New Roman"/>
                    </w:rPr>
                    <w:t xml:space="preserve">tate lacks processes to produce data associated with discovery and remediation activities, the </w:t>
                  </w:r>
                  <w:r w:rsidR="00721617" w:rsidRPr="00AA57EC">
                    <w:rPr>
                      <w:rFonts w:ascii="Times New Roman" w:hAnsi="Times New Roman"/>
                    </w:rPr>
                    <w:t>s</w:t>
                  </w:r>
                  <w:r w:rsidRPr="00AA57EC">
                    <w:rPr>
                      <w:rFonts w:ascii="Times New Roman" w:hAnsi="Times New Roman"/>
                    </w:rPr>
                    <w:t>tate employs timelines that include the following:</w:t>
                  </w:r>
                </w:p>
                <w:p w14:paraId="2723AF07" w14:textId="5631DF2F" w:rsidR="007D26B3" w:rsidRDefault="007D26B3" w:rsidP="00AA57EC">
                  <w:pPr>
                    <w:numPr>
                      <w:ilvl w:val="1"/>
                      <w:numId w:val="71"/>
                    </w:numPr>
                    <w:spacing w:after="120" w:line="260" w:lineRule="exact"/>
                    <w:rPr>
                      <w:rFonts w:ascii="Times New Roman" w:hAnsi="Times New Roman"/>
                    </w:rPr>
                  </w:pPr>
                  <w:r>
                    <w:rPr>
                      <w:rFonts w:ascii="Times New Roman" w:hAnsi="Times New Roman"/>
                    </w:rPr>
                    <w:t>Specific tasks associated with the design and implementation of disco</w:t>
                  </w:r>
                  <w:r w:rsidR="00CA6E0D">
                    <w:rPr>
                      <w:rFonts w:ascii="Times New Roman" w:hAnsi="Times New Roman"/>
                    </w:rPr>
                    <w:t>very and remediation activities.</w:t>
                  </w:r>
                  <w:r>
                    <w:rPr>
                      <w:rFonts w:ascii="Times New Roman" w:hAnsi="Times New Roman"/>
                    </w:rPr>
                    <w:t xml:space="preserve"> </w:t>
                  </w:r>
                  <w:r w:rsidR="003134E2">
                    <w:rPr>
                      <w:rFonts w:ascii="Times New Roman" w:hAnsi="Times New Roman"/>
                    </w:rPr>
                    <w:br/>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p>
                <w:p w14:paraId="1EFE76C3" w14:textId="2B258788" w:rsidR="007D26B3" w:rsidRDefault="007D26B3" w:rsidP="00AA57EC">
                  <w:pPr>
                    <w:numPr>
                      <w:ilvl w:val="1"/>
                      <w:numId w:val="71"/>
                    </w:numPr>
                    <w:spacing w:after="120" w:line="260" w:lineRule="exact"/>
                    <w:rPr>
                      <w:rFonts w:ascii="Times New Roman" w:hAnsi="Times New Roman"/>
                    </w:rPr>
                  </w:pPr>
                  <w:r>
                    <w:rPr>
                      <w:rFonts w:ascii="Times New Roman" w:hAnsi="Times New Roman"/>
                    </w:rPr>
                    <w:t>Major milestones</w:t>
                  </w:r>
                  <w:r w:rsidR="00CA6E0D">
                    <w:rPr>
                      <w:rFonts w:ascii="Times New Roman" w:hAnsi="Times New Roman"/>
                    </w:rPr>
                    <w:t xml:space="preserve"> for completing the improvement.</w:t>
                  </w:r>
                  <w:r>
                    <w:rPr>
                      <w:rFonts w:ascii="Times New Roman" w:hAnsi="Times New Roman"/>
                    </w:rPr>
                    <w:t xml:space="preserve"> </w:t>
                  </w:r>
                  <w:r w:rsidR="003134E2">
                    <w:rPr>
                      <w:rFonts w:ascii="Times New Roman" w:hAnsi="Times New Roman"/>
                    </w:rPr>
                    <w:br/>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p>
              </w:tc>
            </w:tr>
            <w:tr w:rsidR="003134E2" w14:paraId="3D19FDA4" w14:textId="77777777" w:rsidTr="00A95494">
              <w:trPr>
                <w:jc w:val="center"/>
                <w:ins w:id="1710" w:author="Evan Katz" w:date="2019-06-17T16:15:00Z"/>
              </w:trPr>
              <w:tc>
                <w:tcPr>
                  <w:tcW w:w="9797" w:type="dxa"/>
                  <w:tcBorders>
                    <w:top w:val="nil"/>
                    <w:left w:val="nil"/>
                    <w:bottom w:val="nil"/>
                    <w:right w:val="single" w:sz="12" w:space="0" w:color="000080"/>
                  </w:tcBorders>
                </w:tcPr>
                <w:p w14:paraId="692149D2" w14:textId="77777777" w:rsidR="003134E2" w:rsidRDefault="003134E2" w:rsidP="00366E45">
                  <w:pPr>
                    <w:spacing w:after="120" w:line="260" w:lineRule="exact"/>
                    <w:ind w:left="144"/>
                    <w:rPr>
                      <w:ins w:id="1711" w:author="Evan Katz" w:date="2019-06-17T16:15:00Z"/>
                      <w:rFonts w:ascii="Times New Roman" w:hAnsi="Times New Roman"/>
                    </w:rPr>
                  </w:pPr>
                </w:p>
              </w:tc>
            </w:tr>
          </w:tbl>
          <w:p w14:paraId="71BCBAA5" w14:textId="77777777" w:rsidR="007D26B3" w:rsidRPr="00E96FFD" w:rsidRDefault="007D26B3">
            <w:pPr>
              <w:rPr>
                <w:rFonts w:ascii="Times New Roman" w:hAnsi="Times New Roman"/>
                <w:kern w:val="22"/>
              </w:rPr>
              <w:pPrChange w:id="1712" w:author="Evan Katz" w:date="2019-06-17T15:11:00Z">
                <w:pPr>
                  <w:jc w:val="both"/>
                </w:pPr>
              </w:pPrChange>
            </w:pPr>
          </w:p>
        </w:tc>
        <w:tc>
          <w:tcPr>
            <w:tcW w:w="2304" w:type="dxa"/>
          </w:tcPr>
          <w:p w14:paraId="7051336A" w14:textId="77777777" w:rsidR="007D26B3" w:rsidRPr="00E96FFD" w:rsidRDefault="007D26B3">
            <w:pPr>
              <w:rPr>
                <w:rFonts w:ascii="Times New Roman" w:hAnsi="Times New Roman"/>
                <w:bCs/>
              </w:rPr>
            </w:pPr>
          </w:p>
        </w:tc>
      </w:tr>
    </w:tbl>
    <w:p w14:paraId="6CBA06F3" w14:textId="77777777" w:rsidR="007D26B3" w:rsidRDefault="007D26B3">
      <w:r>
        <w:br w:type="page"/>
      </w:r>
    </w:p>
    <w:tbl>
      <w:tblPr>
        <w:tblW w:w="140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112"/>
        <w:gridCol w:w="68"/>
        <w:gridCol w:w="7740"/>
        <w:gridCol w:w="2880"/>
      </w:tblGrid>
      <w:tr w:rsidR="003D761C" w:rsidRPr="00E96FFD" w14:paraId="54B4A942" w14:textId="77777777">
        <w:tc>
          <w:tcPr>
            <w:tcW w:w="11160" w:type="dxa"/>
            <w:gridSpan w:val="4"/>
            <w:shd w:val="pct12" w:color="auto" w:fill="auto"/>
          </w:tcPr>
          <w:p w14:paraId="37A9873F" w14:textId="77777777" w:rsidR="003D761C" w:rsidRPr="00E96FFD" w:rsidRDefault="003D761C">
            <w:pPr>
              <w:rPr>
                <w:rFonts w:ascii="Times New Roman" w:hAnsi="Times New Roman"/>
                <w:b/>
                <w:bCs/>
              </w:rPr>
            </w:pPr>
            <w:r w:rsidRPr="00E96FFD">
              <w:rPr>
                <w:rFonts w:ascii="Times New Roman" w:hAnsi="Times New Roman"/>
                <w:b/>
                <w:bCs/>
              </w:rPr>
              <w:t>I</w:t>
            </w:r>
            <w:r w:rsidR="00E478FE" w:rsidRPr="00E96FFD">
              <w:rPr>
                <w:rFonts w:ascii="Times New Roman" w:hAnsi="Times New Roman"/>
                <w:b/>
                <w:bCs/>
              </w:rPr>
              <w:t>-</w:t>
            </w:r>
            <w:r w:rsidR="00046A23">
              <w:rPr>
                <w:rFonts w:ascii="Times New Roman" w:hAnsi="Times New Roman"/>
                <w:b/>
                <w:bCs/>
              </w:rPr>
              <w:t>2:</w:t>
            </w:r>
            <w:r w:rsidRPr="00E96FFD">
              <w:rPr>
                <w:rFonts w:ascii="Times New Roman" w:hAnsi="Times New Roman"/>
                <w:b/>
                <w:bCs/>
              </w:rPr>
              <w:t xml:space="preserve">  Rates, Billing and Claims </w:t>
            </w:r>
          </w:p>
        </w:tc>
        <w:tc>
          <w:tcPr>
            <w:tcW w:w="2880" w:type="dxa"/>
            <w:shd w:val="pct12" w:color="auto" w:fill="auto"/>
          </w:tcPr>
          <w:p w14:paraId="7DB6562C" w14:textId="77777777" w:rsidR="003D761C" w:rsidRPr="00E96FFD" w:rsidRDefault="003D761C">
            <w:pPr>
              <w:rPr>
                <w:rFonts w:ascii="Times New Roman" w:hAnsi="Times New Roman"/>
                <w:b/>
                <w:bCs/>
              </w:rPr>
            </w:pPr>
            <w:r w:rsidRPr="00E96FFD">
              <w:rPr>
                <w:rFonts w:ascii="Times New Roman" w:hAnsi="Times New Roman"/>
                <w:b/>
                <w:bCs/>
              </w:rPr>
              <w:t xml:space="preserve">              Analyst Notes</w:t>
            </w:r>
          </w:p>
          <w:p w14:paraId="5714D177" w14:textId="77777777" w:rsidR="003D761C" w:rsidRPr="00E96FFD" w:rsidRDefault="003D761C">
            <w:pPr>
              <w:rPr>
                <w:rFonts w:ascii="Times New Roman" w:hAnsi="Times New Roman"/>
                <w:b/>
                <w:bCs/>
              </w:rPr>
            </w:pPr>
          </w:p>
        </w:tc>
      </w:tr>
      <w:tr w:rsidR="003D761C" w:rsidRPr="00E96FFD" w14:paraId="3BC3B636" w14:textId="77777777">
        <w:tc>
          <w:tcPr>
            <w:tcW w:w="3420" w:type="dxa"/>
            <w:gridSpan w:val="3"/>
          </w:tcPr>
          <w:p w14:paraId="31CE1973" w14:textId="77777777" w:rsidR="003D761C" w:rsidRPr="00E96FFD" w:rsidRDefault="00A35E7F">
            <w:pPr>
              <w:rPr>
                <w:rFonts w:ascii="Times New Roman" w:hAnsi="Times New Roman"/>
                <w:b/>
              </w:rPr>
            </w:pPr>
            <w:r w:rsidRPr="00E96FFD">
              <w:rPr>
                <w:rFonts w:ascii="Times New Roman" w:hAnsi="Times New Roman"/>
                <w:b/>
                <w:bCs/>
              </w:rPr>
              <w:t>I-2</w:t>
            </w:r>
            <w:r>
              <w:rPr>
                <w:rFonts w:ascii="Times New Roman" w:hAnsi="Times New Roman"/>
                <w:b/>
                <w:bCs/>
              </w:rPr>
              <w:t>-</w:t>
            </w:r>
            <w:r w:rsidR="003D761C" w:rsidRPr="00E96FFD">
              <w:rPr>
                <w:rFonts w:ascii="Times New Roman" w:hAnsi="Times New Roman"/>
                <w:b/>
              </w:rPr>
              <w:t>a</w:t>
            </w:r>
            <w:r w:rsidR="00046A23">
              <w:rPr>
                <w:rFonts w:ascii="Times New Roman" w:hAnsi="Times New Roman"/>
                <w:b/>
              </w:rPr>
              <w:t>:</w:t>
            </w:r>
            <w:r w:rsidR="003D761C" w:rsidRPr="00E96FFD">
              <w:rPr>
                <w:rFonts w:ascii="Times New Roman" w:hAnsi="Times New Roman"/>
                <w:b/>
              </w:rPr>
              <w:t xml:space="preserve"> Rate Determination Methods</w:t>
            </w:r>
          </w:p>
        </w:tc>
        <w:tc>
          <w:tcPr>
            <w:tcW w:w="7740" w:type="dxa"/>
          </w:tcPr>
          <w:p w14:paraId="3BE30130" w14:textId="77777777" w:rsidR="003D761C" w:rsidRPr="00E96FFD" w:rsidRDefault="00046A23">
            <w:pPr>
              <w:rPr>
                <w:rFonts w:ascii="Times New Roman" w:hAnsi="Times New Roman"/>
              </w:rPr>
              <w:pPrChange w:id="1713" w:author="Evan Katz" w:date="2019-06-17T15:11:00Z">
                <w:pPr>
                  <w:jc w:val="both"/>
                </w:pPr>
              </w:pPrChange>
            </w:pPr>
            <w:r>
              <w:rPr>
                <w:rFonts w:ascii="Times New Roman" w:hAnsi="Times New Roman"/>
              </w:rPr>
              <w:t>Does the waiver:</w:t>
            </w:r>
          </w:p>
          <w:p w14:paraId="03F25378" w14:textId="751AC11E" w:rsidR="003134E2" w:rsidRDefault="00046A23" w:rsidP="003134E2">
            <w:pPr>
              <w:numPr>
                <w:ilvl w:val="0"/>
                <w:numId w:val="69"/>
              </w:numPr>
              <w:tabs>
                <w:tab w:val="clear" w:pos="720"/>
                <w:tab w:val="num" w:pos="179"/>
                <w:tab w:val="num" w:pos="364"/>
              </w:tabs>
              <w:spacing w:line="260" w:lineRule="exact"/>
              <w:ind w:left="179" w:hanging="180"/>
              <w:rPr>
                <w:rFonts w:ascii="Times New Roman" w:hAnsi="Times New Roman"/>
                <w:bCs/>
              </w:rPr>
            </w:pPr>
            <w:r w:rsidRPr="00EA377D">
              <w:rPr>
                <w:rFonts w:ascii="Times New Roman" w:hAnsi="Times New Roman"/>
                <w:bCs/>
              </w:rPr>
              <w:t>Describe</w:t>
            </w:r>
            <w:r w:rsidR="003D761C" w:rsidRPr="00EA377D">
              <w:rPr>
                <w:rFonts w:ascii="Times New Roman" w:hAnsi="Times New Roman"/>
                <w:bCs/>
              </w:rPr>
              <w:t xml:space="preserve"> the rate setting methods that it uses for each waiver service.  If rates are not uniform for every provider of a waiver service, </w:t>
            </w:r>
            <w:r w:rsidRPr="00EA377D">
              <w:rPr>
                <w:rFonts w:ascii="Times New Roman" w:hAnsi="Times New Roman"/>
                <w:bCs/>
              </w:rPr>
              <w:t xml:space="preserve">does the waiver describe the basis for the variation?  </w:t>
            </w:r>
            <w:r w:rsidR="003134E2">
              <w:rPr>
                <w:rFonts w:ascii="Times New Roman" w:hAnsi="Times New Roman"/>
                <w:bCs/>
              </w:rPr>
              <w:br/>
            </w:r>
            <w:r w:rsidR="00654AE7" w:rsidRPr="00A90582">
              <w:rPr>
                <w:rFonts w:ascii="Times New Roman" w:hAnsi="Times New Roman"/>
                <w:bCs/>
              </w:rPr>
              <w:fldChar w:fldCharType="begin">
                <w:ffData>
                  <w:name w:val="Check98"/>
                  <w:enabled/>
                  <w:calcOnExit w:val="0"/>
                  <w:checkBox>
                    <w:sizeAuto/>
                    <w:default w:val="0"/>
                  </w:checkBox>
                </w:ffData>
              </w:fldChar>
            </w:r>
            <w:r w:rsidRPr="003134E2">
              <w:rPr>
                <w:rFonts w:ascii="Times New Roman" w:hAnsi="Times New Roman"/>
                <w:bCs/>
              </w:rPr>
              <w:instrText xml:space="preserve"> FORMCHECKBOX </w:instrText>
            </w:r>
            <w:r w:rsidR="00654AE7" w:rsidRPr="00A90582">
              <w:rPr>
                <w:rFonts w:ascii="Times New Roman" w:hAnsi="Times New Roman"/>
                <w:bCs/>
              </w:rPr>
            </w:r>
            <w:r w:rsidR="00654AE7" w:rsidRPr="00A90582">
              <w:rPr>
                <w:rFonts w:ascii="Times New Roman" w:hAnsi="Times New Roman"/>
                <w:bCs/>
              </w:rPr>
              <w:fldChar w:fldCharType="separate"/>
            </w:r>
            <w:r w:rsidR="00654AE7" w:rsidRPr="00A90582">
              <w:rPr>
                <w:rFonts w:ascii="Times New Roman" w:hAnsi="Times New Roman"/>
                <w:bCs/>
              </w:rPr>
              <w:fldChar w:fldCharType="end"/>
            </w:r>
            <w:r w:rsidRPr="003134E2">
              <w:rPr>
                <w:rFonts w:ascii="Times New Roman" w:hAnsi="Times New Roman"/>
                <w:bCs/>
              </w:rPr>
              <w:t xml:space="preserve"> Yes</w:t>
            </w:r>
            <w:r w:rsidR="003134E2">
              <w:rPr>
                <w:rFonts w:ascii="Times New Roman" w:hAnsi="Times New Roman"/>
                <w:bCs/>
              </w:rPr>
              <w:t xml:space="preserve"> </w:t>
            </w:r>
            <w:r w:rsidRPr="003134E2">
              <w:rPr>
                <w:rFonts w:ascii="Times New Roman" w:hAnsi="Times New Roman"/>
                <w:bCs/>
              </w:rPr>
              <w:t xml:space="preserve"> </w:t>
            </w:r>
            <w:r w:rsidR="00654AE7" w:rsidRPr="00A90582">
              <w:rPr>
                <w:rFonts w:ascii="Times New Roman" w:hAnsi="Times New Roman"/>
                <w:bCs/>
              </w:rPr>
              <w:fldChar w:fldCharType="begin">
                <w:ffData>
                  <w:name w:val="Check98"/>
                  <w:enabled/>
                  <w:calcOnExit w:val="0"/>
                  <w:checkBox>
                    <w:sizeAuto/>
                    <w:default w:val="0"/>
                  </w:checkBox>
                </w:ffData>
              </w:fldChar>
            </w:r>
            <w:r w:rsidRPr="003134E2">
              <w:rPr>
                <w:rFonts w:ascii="Times New Roman" w:hAnsi="Times New Roman"/>
                <w:bCs/>
              </w:rPr>
              <w:instrText xml:space="preserve"> FORMCHECKBOX </w:instrText>
            </w:r>
            <w:r w:rsidR="00654AE7" w:rsidRPr="00A90582">
              <w:rPr>
                <w:rFonts w:ascii="Times New Roman" w:hAnsi="Times New Roman"/>
                <w:bCs/>
              </w:rPr>
            </w:r>
            <w:r w:rsidR="00654AE7" w:rsidRPr="00A90582">
              <w:rPr>
                <w:rFonts w:ascii="Times New Roman" w:hAnsi="Times New Roman"/>
                <w:bCs/>
              </w:rPr>
              <w:fldChar w:fldCharType="separate"/>
            </w:r>
            <w:r w:rsidR="00654AE7" w:rsidRPr="00A90582">
              <w:rPr>
                <w:rFonts w:ascii="Times New Roman" w:hAnsi="Times New Roman"/>
                <w:bCs/>
              </w:rPr>
              <w:fldChar w:fldCharType="end"/>
            </w:r>
            <w:r w:rsidRPr="003134E2">
              <w:rPr>
                <w:rFonts w:ascii="Times New Roman" w:hAnsi="Times New Roman"/>
                <w:bCs/>
              </w:rPr>
              <w:t xml:space="preserve"> No</w:t>
            </w:r>
            <w:r w:rsidR="003134E2">
              <w:rPr>
                <w:rFonts w:ascii="Times New Roman" w:hAnsi="Times New Roman"/>
                <w:bCs/>
              </w:rPr>
              <w:br/>
            </w:r>
          </w:p>
          <w:p w14:paraId="61E1E70C" w14:textId="124EC76C" w:rsidR="00A050E0" w:rsidRPr="003134E2" w:rsidRDefault="00A050E0">
            <w:pPr>
              <w:numPr>
                <w:ilvl w:val="0"/>
                <w:numId w:val="69"/>
              </w:numPr>
              <w:tabs>
                <w:tab w:val="clear" w:pos="720"/>
                <w:tab w:val="num" w:pos="179"/>
                <w:tab w:val="num" w:pos="364"/>
              </w:tabs>
              <w:spacing w:line="260" w:lineRule="exact"/>
              <w:ind w:left="179" w:hanging="180"/>
              <w:rPr>
                <w:rFonts w:ascii="Times New Roman" w:hAnsi="Times New Roman"/>
                <w:bCs/>
                <w:rPrChange w:id="1714" w:author="Evan Katz" w:date="2019-06-17T16:17:00Z">
                  <w:rPr/>
                </w:rPrChange>
              </w:rPr>
              <w:pPrChange w:id="1715" w:author="Evan Katz" w:date="2019-06-17T16:17:00Z">
                <w:pPr>
                  <w:pStyle w:val="ListParagraph"/>
                  <w:numPr>
                    <w:numId w:val="69"/>
                  </w:numPr>
                  <w:tabs>
                    <w:tab w:val="num" w:pos="720"/>
                  </w:tabs>
                  <w:spacing w:line="260" w:lineRule="exact"/>
                  <w:ind w:hanging="360"/>
                  <w:jc w:val="both"/>
                </w:pPr>
              </w:pPrChange>
            </w:pPr>
            <w:r w:rsidRPr="003134E2">
              <w:rPr>
                <w:rFonts w:ascii="Times New Roman" w:hAnsi="Times New Roman"/>
                <w:bCs/>
                <w:rPrChange w:id="1716" w:author="Evan Katz" w:date="2019-06-17T16:17:00Z">
                  <w:rPr/>
                </w:rPrChange>
              </w:rPr>
              <w:t>Describe the rate setting methodology for self-directed services</w:t>
            </w:r>
            <w:r w:rsidR="000C4845" w:rsidRPr="003134E2">
              <w:rPr>
                <w:rFonts w:ascii="Times New Roman" w:hAnsi="Times New Roman"/>
                <w:bCs/>
                <w:rPrChange w:id="1717" w:author="Evan Katz" w:date="2019-06-17T16:17:00Z">
                  <w:rPr/>
                </w:rPrChange>
              </w:rPr>
              <w:t>, if applicable</w:t>
            </w:r>
            <w:r w:rsidRPr="003134E2">
              <w:rPr>
                <w:rFonts w:ascii="Times New Roman" w:hAnsi="Times New Roman"/>
                <w:bCs/>
                <w:rPrChange w:id="1718" w:author="Evan Katz" w:date="2019-06-17T16:17:00Z">
                  <w:rPr/>
                </w:rPrChange>
              </w:rPr>
              <w:t>?</w:t>
            </w:r>
            <w:r w:rsidR="000C4845" w:rsidRPr="003134E2">
              <w:rPr>
                <w:rFonts w:ascii="Times New Roman" w:hAnsi="Times New Roman"/>
                <w:bCs/>
                <w:rPrChange w:id="1719" w:author="Evan Katz" w:date="2019-06-17T16:17:00Z">
                  <w:rPr/>
                </w:rPrChange>
              </w:rPr>
              <w:t xml:space="preserve">  </w:t>
            </w:r>
            <w:ins w:id="1720" w:author="Evan Katz" w:date="2019-06-17T16:17:00Z">
              <w:r w:rsidR="003134E2">
                <w:rPr>
                  <w:rFonts w:ascii="Times New Roman" w:hAnsi="Times New Roman"/>
                  <w:bCs/>
                </w:rPr>
                <w:br/>
              </w:r>
            </w:ins>
            <w:r w:rsidR="000C4845" w:rsidRPr="003134E2">
              <w:rPr>
                <w:rFonts w:ascii="Times New Roman" w:hAnsi="Times New Roman"/>
                <w:bCs/>
                <w:rPrChange w:id="1721" w:author="Evan Katz" w:date="2019-06-17T16:17:00Z">
                  <w:rPr/>
                </w:rPrChange>
              </w:rPr>
              <w:fldChar w:fldCharType="begin">
                <w:ffData>
                  <w:name w:val="Check98"/>
                  <w:enabled/>
                  <w:calcOnExit w:val="0"/>
                  <w:checkBox>
                    <w:sizeAuto/>
                    <w:default w:val="0"/>
                  </w:checkBox>
                </w:ffData>
              </w:fldChar>
            </w:r>
            <w:r w:rsidR="000C4845" w:rsidRPr="003134E2">
              <w:rPr>
                <w:rFonts w:ascii="Times New Roman" w:hAnsi="Times New Roman"/>
                <w:bCs/>
                <w:rPrChange w:id="1722" w:author="Evan Katz" w:date="2019-06-17T16:17:00Z">
                  <w:rPr/>
                </w:rPrChange>
              </w:rPr>
              <w:instrText xml:space="preserve"> FORMCHECKBOX </w:instrText>
            </w:r>
            <w:r w:rsidR="000C4845" w:rsidRPr="003134E2">
              <w:rPr>
                <w:rFonts w:ascii="Times New Roman" w:hAnsi="Times New Roman"/>
                <w:bCs/>
              </w:rPr>
            </w:r>
            <w:r w:rsidR="000C4845" w:rsidRPr="003134E2">
              <w:rPr>
                <w:rFonts w:ascii="Times New Roman" w:hAnsi="Times New Roman"/>
                <w:bCs/>
              </w:rPr>
              <w:fldChar w:fldCharType="separate"/>
            </w:r>
            <w:r w:rsidR="000C4845" w:rsidRPr="003134E2">
              <w:rPr>
                <w:rFonts w:ascii="Times New Roman" w:hAnsi="Times New Roman"/>
                <w:bCs/>
                <w:rPrChange w:id="1723" w:author="Evan Katz" w:date="2019-06-17T16:17:00Z">
                  <w:rPr/>
                </w:rPrChange>
              </w:rPr>
              <w:fldChar w:fldCharType="end"/>
            </w:r>
            <w:r w:rsidR="000C4845" w:rsidRPr="003134E2">
              <w:rPr>
                <w:rFonts w:ascii="Times New Roman" w:hAnsi="Times New Roman"/>
                <w:bCs/>
                <w:rPrChange w:id="1724" w:author="Evan Katz" w:date="2019-06-17T16:17:00Z">
                  <w:rPr/>
                </w:rPrChange>
              </w:rPr>
              <w:t xml:space="preserve"> Yes </w:t>
            </w:r>
            <w:r w:rsidR="003134E2">
              <w:rPr>
                <w:rFonts w:ascii="Times New Roman" w:hAnsi="Times New Roman"/>
                <w:bCs/>
              </w:rPr>
              <w:t xml:space="preserve"> </w:t>
            </w:r>
            <w:r w:rsidR="000C4845" w:rsidRPr="003134E2">
              <w:rPr>
                <w:rFonts w:ascii="Times New Roman" w:hAnsi="Times New Roman"/>
                <w:bCs/>
                <w:rPrChange w:id="1725" w:author="Evan Katz" w:date="2019-06-17T16:17:00Z">
                  <w:rPr/>
                </w:rPrChange>
              </w:rPr>
              <w:fldChar w:fldCharType="begin">
                <w:ffData>
                  <w:name w:val="Check98"/>
                  <w:enabled/>
                  <w:calcOnExit w:val="0"/>
                  <w:checkBox>
                    <w:sizeAuto/>
                    <w:default w:val="0"/>
                  </w:checkBox>
                </w:ffData>
              </w:fldChar>
            </w:r>
            <w:r w:rsidR="000C4845" w:rsidRPr="003134E2">
              <w:rPr>
                <w:rFonts w:ascii="Times New Roman" w:hAnsi="Times New Roman"/>
                <w:bCs/>
                <w:rPrChange w:id="1726" w:author="Evan Katz" w:date="2019-06-17T16:17:00Z">
                  <w:rPr/>
                </w:rPrChange>
              </w:rPr>
              <w:instrText xml:space="preserve"> FORMCHECKBOX </w:instrText>
            </w:r>
            <w:r w:rsidR="000C4845" w:rsidRPr="003134E2">
              <w:rPr>
                <w:rFonts w:ascii="Times New Roman" w:hAnsi="Times New Roman"/>
                <w:bCs/>
              </w:rPr>
            </w:r>
            <w:r w:rsidR="000C4845" w:rsidRPr="003134E2">
              <w:rPr>
                <w:rFonts w:ascii="Times New Roman" w:hAnsi="Times New Roman"/>
                <w:bCs/>
              </w:rPr>
              <w:fldChar w:fldCharType="separate"/>
            </w:r>
            <w:r w:rsidR="000C4845" w:rsidRPr="003134E2">
              <w:rPr>
                <w:rFonts w:ascii="Times New Roman" w:hAnsi="Times New Roman"/>
                <w:bCs/>
                <w:rPrChange w:id="1727" w:author="Evan Katz" w:date="2019-06-17T16:17:00Z">
                  <w:rPr/>
                </w:rPrChange>
              </w:rPr>
              <w:fldChar w:fldCharType="end"/>
            </w:r>
            <w:r w:rsidR="000C4845" w:rsidRPr="003134E2">
              <w:rPr>
                <w:rFonts w:ascii="Times New Roman" w:hAnsi="Times New Roman"/>
                <w:bCs/>
                <w:rPrChange w:id="1728" w:author="Evan Katz" w:date="2019-06-17T16:17:00Z">
                  <w:rPr/>
                </w:rPrChange>
              </w:rPr>
              <w:t xml:space="preserve">  No</w:t>
            </w:r>
            <w:ins w:id="1729" w:author="Evan Katz" w:date="2019-06-17T16:18:00Z">
              <w:r w:rsidR="003134E2">
                <w:rPr>
                  <w:rFonts w:ascii="Times New Roman" w:hAnsi="Times New Roman"/>
                  <w:bCs/>
                </w:rPr>
                <w:br/>
              </w:r>
            </w:ins>
          </w:p>
          <w:p w14:paraId="325BCD23" w14:textId="0BFCEE43" w:rsidR="003D761C" w:rsidRDefault="003D761C" w:rsidP="00366E45">
            <w:pPr>
              <w:numPr>
                <w:ilvl w:val="0"/>
                <w:numId w:val="69"/>
              </w:numPr>
              <w:tabs>
                <w:tab w:val="clear" w:pos="720"/>
                <w:tab w:val="num" w:pos="179"/>
                <w:tab w:val="num" w:pos="364"/>
              </w:tabs>
              <w:spacing w:line="260" w:lineRule="exact"/>
              <w:ind w:left="179" w:hanging="180"/>
              <w:rPr>
                <w:rFonts w:ascii="Times New Roman" w:hAnsi="Times New Roman"/>
                <w:bCs/>
              </w:rPr>
            </w:pPr>
            <w:r w:rsidRPr="00EA377D">
              <w:rPr>
                <w:rFonts w:ascii="Times New Roman" w:hAnsi="Times New Roman"/>
                <w:bCs/>
              </w:rPr>
              <w:t>Specif</w:t>
            </w:r>
            <w:r w:rsidR="00046A23" w:rsidRPr="00EA377D">
              <w:rPr>
                <w:rFonts w:ascii="Times New Roman" w:hAnsi="Times New Roman"/>
                <w:bCs/>
              </w:rPr>
              <w:t>y</w:t>
            </w:r>
            <w:r w:rsidRPr="00EA377D">
              <w:rPr>
                <w:rFonts w:ascii="Times New Roman" w:hAnsi="Times New Roman"/>
                <w:bCs/>
              </w:rPr>
              <w:t xml:space="preserve"> </w:t>
            </w:r>
            <w:r w:rsidR="00046A23" w:rsidRPr="00EA377D">
              <w:rPr>
                <w:rFonts w:ascii="Times New Roman" w:hAnsi="Times New Roman"/>
                <w:bCs/>
              </w:rPr>
              <w:t xml:space="preserve">the entity or entities </w:t>
            </w:r>
            <w:r w:rsidRPr="00EA377D">
              <w:rPr>
                <w:rFonts w:ascii="Times New Roman" w:hAnsi="Times New Roman"/>
                <w:bCs/>
              </w:rPr>
              <w:t>respon</w:t>
            </w:r>
            <w:r w:rsidR="00EA377D" w:rsidRPr="00EA377D">
              <w:rPr>
                <w:rFonts w:ascii="Times New Roman" w:hAnsi="Times New Roman"/>
                <w:bCs/>
              </w:rPr>
              <w:t xml:space="preserve">sibility for rate determination and how oversight of the rate determination process is conducted?  </w:t>
            </w:r>
            <w:ins w:id="1730" w:author="Evan Katz" w:date="2019-06-17T16:18:00Z">
              <w:r w:rsidR="003134E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00EA377D"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EA377D" w:rsidRPr="00782FAB">
              <w:rPr>
                <w:rFonts w:ascii="Times New Roman" w:hAnsi="Times New Roman"/>
                <w:bCs/>
              </w:rPr>
              <w:t xml:space="preserve"> </w:t>
            </w:r>
            <w:r w:rsidR="00EA377D"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EA377D"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EA377D" w:rsidRPr="00782FAB">
              <w:rPr>
                <w:rFonts w:ascii="Times New Roman" w:hAnsi="Times New Roman"/>
                <w:bCs/>
              </w:rPr>
              <w:t xml:space="preserve">  </w:t>
            </w:r>
            <w:r w:rsidR="00EA377D" w:rsidRPr="00E96FFD">
              <w:rPr>
                <w:rFonts w:ascii="Times New Roman" w:hAnsi="Times New Roman"/>
                <w:bCs/>
              </w:rPr>
              <w:t>No</w:t>
            </w:r>
          </w:p>
          <w:p w14:paraId="1DD4F4F7" w14:textId="77777777" w:rsidR="003134E2" w:rsidRDefault="003134E2" w:rsidP="00AA57EC">
            <w:pPr>
              <w:tabs>
                <w:tab w:val="num" w:pos="720"/>
              </w:tabs>
              <w:spacing w:line="260" w:lineRule="exact"/>
              <w:ind w:left="179"/>
              <w:rPr>
                <w:rFonts w:ascii="Times New Roman" w:hAnsi="Times New Roman"/>
                <w:bCs/>
              </w:rPr>
            </w:pPr>
          </w:p>
          <w:p w14:paraId="2B87C722" w14:textId="3136C380" w:rsidR="000D5C47" w:rsidRPr="003134E2" w:rsidRDefault="000D5C47" w:rsidP="00AA57EC">
            <w:pPr>
              <w:numPr>
                <w:ilvl w:val="0"/>
                <w:numId w:val="69"/>
              </w:numPr>
              <w:tabs>
                <w:tab w:val="clear" w:pos="720"/>
                <w:tab w:val="num" w:pos="179"/>
                <w:tab w:val="num" w:pos="364"/>
              </w:tabs>
              <w:spacing w:line="260" w:lineRule="exact"/>
              <w:ind w:left="179" w:hanging="180"/>
              <w:rPr>
                <w:rFonts w:ascii="Times New Roman" w:hAnsi="Times New Roman"/>
                <w:bCs/>
              </w:rPr>
            </w:pPr>
            <w:r w:rsidRPr="007F105C">
              <w:rPr>
                <w:rFonts w:ascii="Times New Roman" w:hAnsi="Times New Roman"/>
              </w:rPr>
              <w:t>Specifies the year rates were set and the year in which rates were last reviewed</w:t>
            </w:r>
            <w:r>
              <w:rPr>
                <w:rFonts w:ascii="Times New Roman" w:hAnsi="Times New Roman"/>
              </w:rPr>
              <w:t xml:space="preserve">?  </w:t>
            </w:r>
            <w:ins w:id="1731" w:author="Evan Katz" w:date="2019-06-17T16:18:00Z">
              <w:r w:rsidR="003134E2">
                <w:rPr>
                  <w:rFonts w:ascii="Times New Roman" w:hAnsi="Times New Roman"/>
                  <w:bCs/>
                </w:rPr>
                <w:br/>
              </w:r>
            </w:ins>
            <w:r w:rsidRPr="00A90582">
              <w:rPr>
                <w:rFonts w:ascii="Times New Roman" w:hAnsi="Times New Roman"/>
                <w:bCs/>
              </w:rPr>
              <w:fldChar w:fldCharType="begin">
                <w:ffData>
                  <w:name w:val="Check98"/>
                  <w:enabled/>
                  <w:calcOnExit w:val="0"/>
                  <w:checkBox>
                    <w:sizeAuto/>
                    <w:default w:val="0"/>
                  </w:checkBox>
                </w:ffData>
              </w:fldChar>
            </w:r>
            <w:r w:rsidRPr="003134E2">
              <w:rPr>
                <w:rFonts w:ascii="Times New Roman" w:hAnsi="Times New Roman"/>
                <w:bCs/>
              </w:rPr>
              <w:instrText xml:space="preserve"> FORMCHECKBOX </w:instrText>
            </w:r>
            <w:r w:rsidRPr="00A90582">
              <w:rPr>
                <w:rFonts w:ascii="Times New Roman" w:hAnsi="Times New Roman"/>
                <w:bCs/>
              </w:rPr>
            </w:r>
            <w:r w:rsidRPr="00A90582">
              <w:rPr>
                <w:rFonts w:ascii="Times New Roman" w:hAnsi="Times New Roman"/>
                <w:bCs/>
              </w:rPr>
              <w:fldChar w:fldCharType="separate"/>
            </w:r>
            <w:r w:rsidRPr="00A90582">
              <w:rPr>
                <w:rFonts w:ascii="Times New Roman" w:hAnsi="Times New Roman"/>
                <w:bCs/>
              </w:rPr>
              <w:fldChar w:fldCharType="end"/>
            </w:r>
            <w:r w:rsidRPr="003134E2">
              <w:rPr>
                <w:rFonts w:ascii="Times New Roman" w:hAnsi="Times New Roman"/>
                <w:bCs/>
              </w:rPr>
              <w:t xml:space="preserve"> Yes </w:t>
            </w:r>
            <w:r w:rsidR="003134E2">
              <w:rPr>
                <w:rFonts w:ascii="Times New Roman" w:hAnsi="Times New Roman"/>
                <w:bCs/>
              </w:rPr>
              <w:t xml:space="preserve"> </w:t>
            </w:r>
            <w:r w:rsidRPr="00A90582">
              <w:rPr>
                <w:rFonts w:ascii="Times New Roman" w:hAnsi="Times New Roman"/>
                <w:bCs/>
              </w:rPr>
              <w:fldChar w:fldCharType="begin">
                <w:ffData>
                  <w:name w:val="Check98"/>
                  <w:enabled/>
                  <w:calcOnExit w:val="0"/>
                  <w:checkBox>
                    <w:sizeAuto/>
                    <w:default w:val="0"/>
                  </w:checkBox>
                </w:ffData>
              </w:fldChar>
            </w:r>
            <w:r w:rsidRPr="003134E2">
              <w:rPr>
                <w:rFonts w:ascii="Times New Roman" w:hAnsi="Times New Roman"/>
                <w:bCs/>
              </w:rPr>
              <w:instrText xml:space="preserve"> FORMCHECKBOX </w:instrText>
            </w:r>
            <w:r w:rsidRPr="00A90582">
              <w:rPr>
                <w:rFonts w:ascii="Times New Roman" w:hAnsi="Times New Roman"/>
                <w:bCs/>
              </w:rPr>
            </w:r>
            <w:r w:rsidRPr="00A90582">
              <w:rPr>
                <w:rFonts w:ascii="Times New Roman" w:hAnsi="Times New Roman"/>
                <w:bCs/>
              </w:rPr>
              <w:fldChar w:fldCharType="separate"/>
            </w:r>
            <w:r w:rsidRPr="00A90582">
              <w:rPr>
                <w:rFonts w:ascii="Times New Roman" w:hAnsi="Times New Roman"/>
                <w:bCs/>
              </w:rPr>
              <w:fldChar w:fldCharType="end"/>
            </w:r>
            <w:r w:rsidRPr="003134E2">
              <w:rPr>
                <w:rFonts w:ascii="Times New Roman" w:hAnsi="Times New Roman"/>
                <w:bCs/>
              </w:rPr>
              <w:t xml:space="preserve"> No</w:t>
            </w:r>
            <w:ins w:id="1732" w:author="Evan Katz" w:date="2019-06-17T16:18:00Z">
              <w:r w:rsidR="003134E2">
                <w:rPr>
                  <w:rFonts w:ascii="Times New Roman" w:hAnsi="Times New Roman"/>
                  <w:bCs/>
                </w:rPr>
                <w:br/>
              </w:r>
            </w:ins>
          </w:p>
          <w:p w14:paraId="06D9954E" w14:textId="3268818A" w:rsidR="00EA377D" w:rsidRDefault="00EA377D" w:rsidP="00AA57EC">
            <w:pPr>
              <w:numPr>
                <w:ilvl w:val="0"/>
                <w:numId w:val="69"/>
              </w:numPr>
              <w:tabs>
                <w:tab w:val="clear" w:pos="720"/>
                <w:tab w:val="num" w:pos="179"/>
                <w:tab w:val="num" w:pos="364"/>
              </w:tabs>
              <w:spacing w:line="260" w:lineRule="exact"/>
              <w:ind w:left="179" w:hanging="180"/>
              <w:rPr>
                <w:rFonts w:ascii="Times New Roman" w:hAnsi="Times New Roman"/>
                <w:bCs/>
              </w:rPr>
            </w:pPr>
            <w:r w:rsidRPr="00EA377D">
              <w:rPr>
                <w:rFonts w:ascii="Times New Roman" w:hAnsi="Times New Roman"/>
                <w:bCs/>
              </w:rPr>
              <w:t xml:space="preserve">Describe how the Medicaid agency solicits public comments on rate determination methods?  </w:t>
            </w:r>
            <w:ins w:id="1733" w:author="Evan Katz" w:date="2019-06-17T16:18:00Z">
              <w:r w:rsidR="003134E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ins w:id="1734" w:author="Evan Katz" w:date="2019-06-17T16:18:00Z">
              <w:r w:rsidR="003134E2">
                <w:rPr>
                  <w:rFonts w:ascii="Times New Roman" w:hAnsi="Times New Roman"/>
                  <w:bCs/>
                </w:rPr>
                <w:br/>
              </w:r>
            </w:ins>
          </w:p>
          <w:p w14:paraId="64417FCA" w14:textId="2E9D5626" w:rsidR="00EA377D" w:rsidRDefault="00EA377D" w:rsidP="00AA57EC">
            <w:pPr>
              <w:numPr>
                <w:ilvl w:val="0"/>
                <w:numId w:val="69"/>
              </w:numPr>
              <w:tabs>
                <w:tab w:val="clear" w:pos="720"/>
                <w:tab w:val="num" w:pos="179"/>
                <w:tab w:val="num" w:pos="364"/>
              </w:tabs>
              <w:spacing w:line="260" w:lineRule="exact"/>
              <w:ind w:left="179" w:hanging="180"/>
              <w:rPr>
                <w:rFonts w:ascii="Times New Roman" w:hAnsi="Times New Roman"/>
                <w:bCs/>
              </w:rPr>
            </w:pPr>
            <w:r>
              <w:rPr>
                <w:rFonts w:ascii="Times New Roman" w:hAnsi="Times New Roman"/>
                <w:bCs/>
              </w:rPr>
              <w:t xml:space="preserve">Describe how information about payment rates is made available to waiver participants?  </w:t>
            </w:r>
            <w:ins w:id="1735" w:author="Evan Katz" w:date="2019-06-17T16:18:00Z">
              <w:r w:rsidR="003134E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ins w:id="1736" w:author="Evan Katz" w:date="2019-06-17T16:18:00Z">
              <w:r w:rsidR="003134E2">
                <w:rPr>
                  <w:rFonts w:ascii="Times New Roman" w:hAnsi="Times New Roman"/>
                  <w:bCs/>
                </w:rPr>
                <w:br/>
              </w:r>
            </w:ins>
          </w:p>
          <w:p w14:paraId="1D94FE82" w14:textId="26D40964" w:rsidR="00A050E0" w:rsidRPr="00EA377D" w:rsidRDefault="00A050E0" w:rsidP="00AA57EC">
            <w:pPr>
              <w:numPr>
                <w:ilvl w:val="0"/>
                <w:numId w:val="69"/>
              </w:numPr>
              <w:tabs>
                <w:tab w:val="clear" w:pos="720"/>
                <w:tab w:val="num" w:pos="179"/>
                <w:tab w:val="num" w:pos="364"/>
              </w:tabs>
              <w:spacing w:line="260" w:lineRule="exact"/>
              <w:ind w:left="179" w:hanging="180"/>
              <w:rPr>
                <w:rFonts w:ascii="Times New Roman" w:hAnsi="Times New Roman"/>
                <w:bCs/>
              </w:rPr>
            </w:pPr>
            <w:r>
              <w:rPr>
                <w:rFonts w:ascii="Times New Roman" w:hAnsi="Times New Roman"/>
                <w:bCs/>
              </w:rPr>
              <w:t>Describe the state’s rate review methods and processes?</w:t>
            </w:r>
            <w:r w:rsidR="000C4845">
              <w:rPr>
                <w:rFonts w:ascii="Times New Roman" w:hAnsi="Times New Roman"/>
                <w:bCs/>
              </w:rPr>
              <w:t xml:space="preserve">  </w:t>
            </w:r>
            <w:ins w:id="1737" w:author="Evan Katz" w:date="2019-06-17T16:18:00Z">
              <w:r w:rsidR="003134E2">
                <w:rPr>
                  <w:rFonts w:ascii="Times New Roman" w:hAnsi="Times New Roman"/>
                  <w:bCs/>
                </w:rPr>
                <w:br/>
              </w:r>
            </w:ins>
            <w:r w:rsidR="000C4845" w:rsidRPr="00782FAB">
              <w:rPr>
                <w:rFonts w:ascii="Times New Roman" w:hAnsi="Times New Roman"/>
                <w:bCs/>
              </w:rPr>
              <w:fldChar w:fldCharType="begin">
                <w:ffData>
                  <w:name w:val="Check98"/>
                  <w:enabled/>
                  <w:calcOnExit w:val="0"/>
                  <w:checkBox>
                    <w:sizeAuto/>
                    <w:default w:val="0"/>
                  </w:checkBox>
                </w:ffData>
              </w:fldChar>
            </w:r>
            <w:r w:rsidR="000C4845" w:rsidRPr="00782FAB">
              <w:rPr>
                <w:rFonts w:ascii="Times New Roman" w:hAnsi="Times New Roman"/>
                <w:bCs/>
              </w:rPr>
              <w:instrText xml:space="preserve"> FORMCHECKBOX </w:instrText>
            </w:r>
            <w:r w:rsidR="000C4845" w:rsidRPr="00782FAB">
              <w:rPr>
                <w:rFonts w:ascii="Times New Roman" w:hAnsi="Times New Roman"/>
                <w:bCs/>
              </w:rPr>
            </w:r>
            <w:r w:rsidR="000C4845" w:rsidRPr="00782FAB">
              <w:rPr>
                <w:rFonts w:ascii="Times New Roman" w:hAnsi="Times New Roman"/>
                <w:bCs/>
              </w:rPr>
              <w:fldChar w:fldCharType="separate"/>
            </w:r>
            <w:r w:rsidR="000C4845" w:rsidRPr="00782FAB">
              <w:rPr>
                <w:rFonts w:ascii="Times New Roman" w:hAnsi="Times New Roman"/>
                <w:bCs/>
              </w:rPr>
              <w:fldChar w:fldCharType="end"/>
            </w:r>
            <w:r w:rsidR="000C4845" w:rsidRPr="00782FAB">
              <w:rPr>
                <w:rFonts w:ascii="Times New Roman" w:hAnsi="Times New Roman"/>
                <w:bCs/>
              </w:rPr>
              <w:t xml:space="preserve"> </w:t>
            </w:r>
            <w:r w:rsidR="000C4845" w:rsidRPr="00E96FFD">
              <w:rPr>
                <w:rFonts w:ascii="Times New Roman" w:hAnsi="Times New Roman"/>
                <w:bCs/>
              </w:rPr>
              <w:t xml:space="preserve">Yes </w:t>
            </w:r>
            <w:r w:rsidR="003134E2">
              <w:rPr>
                <w:rFonts w:ascii="Times New Roman" w:hAnsi="Times New Roman"/>
                <w:bCs/>
              </w:rPr>
              <w:t xml:space="preserve"> </w:t>
            </w:r>
            <w:r w:rsidR="000C4845" w:rsidRPr="00782FAB">
              <w:rPr>
                <w:rFonts w:ascii="Times New Roman" w:hAnsi="Times New Roman"/>
                <w:bCs/>
              </w:rPr>
              <w:fldChar w:fldCharType="begin">
                <w:ffData>
                  <w:name w:val="Check98"/>
                  <w:enabled/>
                  <w:calcOnExit w:val="0"/>
                  <w:checkBox>
                    <w:sizeAuto/>
                    <w:default w:val="0"/>
                  </w:checkBox>
                </w:ffData>
              </w:fldChar>
            </w:r>
            <w:r w:rsidR="000C4845" w:rsidRPr="00782FAB">
              <w:rPr>
                <w:rFonts w:ascii="Times New Roman" w:hAnsi="Times New Roman"/>
                <w:bCs/>
              </w:rPr>
              <w:instrText xml:space="preserve"> FORMCHECKBOX </w:instrText>
            </w:r>
            <w:r w:rsidR="000C4845" w:rsidRPr="00782FAB">
              <w:rPr>
                <w:rFonts w:ascii="Times New Roman" w:hAnsi="Times New Roman"/>
                <w:bCs/>
              </w:rPr>
            </w:r>
            <w:r w:rsidR="000C4845" w:rsidRPr="00782FAB">
              <w:rPr>
                <w:rFonts w:ascii="Times New Roman" w:hAnsi="Times New Roman"/>
                <w:bCs/>
              </w:rPr>
              <w:fldChar w:fldCharType="separate"/>
            </w:r>
            <w:r w:rsidR="000C4845" w:rsidRPr="00782FAB">
              <w:rPr>
                <w:rFonts w:ascii="Times New Roman" w:hAnsi="Times New Roman"/>
                <w:bCs/>
              </w:rPr>
              <w:fldChar w:fldCharType="end"/>
            </w:r>
            <w:r w:rsidR="000C4845" w:rsidRPr="00782FAB">
              <w:rPr>
                <w:rFonts w:ascii="Times New Roman" w:hAnsi="Times New Roman"/>
                <w:bCs/>
              </w:rPr>
              <w:t xml:space="preserve">  </w:t>
            </w:r>
            <w:r w:rsidR="000C4845" w:rsidRPr="00E96FFD">
              <w:rPr>
                <w:rFonts w:ascii="Times New Roman" w:hAnsi="Times New Roman"/>
                <w:bCs/>
              </w:rPr>
              <w:t>No</w:t>
            </w:r>
          </w:p>
          <w:p w14:paraId="3FD059E6" w14:textId="77777777" w:rsidR="003D761C" w:rsidRDefault="003D761C">
            <w:pPr>
              <w:rPr>
                <w:rFonts w:ascii="Times New Roman" w:hAnsi="Times New Roman"/>
              </w:rPr>
              <w:pPrChange w:id="1738" w:author="Evan Katz" w:date="2019-06-17T15:11:00Z">
                <w:pPr>
                  <w:jc w:val="both"/>
                </w:pPr>
              </w:pPrChange>
            </w:pPr>
          </w:p>
          <w:p w14:paraId="3715AD83" w14:textId="34920FC3" w:rsidR="00EA377D" w:rsidRDefault="00EA377D">
            <w:pPr>
              <w:rPr>
                <w:rFonts w:ascii="Times New Roman" w:hAnsi="Times New Roman"/>
              </w:rPr>
              <w:pPrChange w:id="1739" w:author="Evan Katz" w:date="2019-06-17T15:11:00Z">
                <w:pPr>
                  <w:jc w:val="both"/>
                </w:pPr>
              </w:pPrChange>
            </w:pPr>
            <w:r w:rsidRPr="00EA377D">
              <w:rPr>
                <w:rFonts w:ascii="Times New Roman" w:hAnsi="Times New Roman"/>
              </w:rPr>
              <w:t>In the case of waiver</w:t>
            </w:r>
            <w:r w:rsidR="00A050E0">
              <w:rPr>
                <w:rFonts w:ascii="Times New Roman" w:hAnsi="Times New Roman"/>
              </w:rPr>
              <w:t>s with approved concurrent managed care authority (e.g. 1915(b), 1932(a), 1115</w:t>
            </w:r>
            <w:r w:rsidRPr="00EA377D">
              <w:rPr>
                <w:rFonts w:ascii="Times New Roman" w:hAnsi="Times New Roman"/>
              </w:rPr>
              <w:t xml:space="preserve">, the foregoing criteria apply only to services not included in the capitation rate.  The method of determining the capitation rate is subject to </w:t>
            </w:r>
            <w:r w:rsidR="000D5C47">
              <w:rPr>
                <w:rFonts w:ascii="Times New Roman" w:hAnsi="Times New Roman"/>
              </w:rPr>
              <w:t xml:space="preserve">managed care </w:t>
            </w:r>
            <w:r w:rsidRPr="00EA377D">
              <w:rPr>
                <w:rFonts w:ascii="Times New Roman" w:hAnsi="Times New Roman"/>
              </w:rPr>
              <w:t>requirements and criteria.</w:t>
            </w:r>
          </w:p>
          <w:p w14:paraId="55AE5614" w14:textId="77777777" w:rsidR="00EA377D" w:rsidRPr="00E96FFD" w:rsidRDefault="00EA377D">
            <w:pPr>
              <w:rPr>
                <w:rFonts w:ascii="Times New Roman" w:hAnsi="Times New Roman"/>
              </w:rPr>
              <w:pPrChange w:id="1740" w:author="Evan Katz" w:date="2019-06-17T15:11:00Z">
                <w:pPr>
                  <w:jc w:val="both"/>
                </w:pPr>
              </w:pPrChange>
            </w:pPr>
          </w:p>
          <w:p w14:paraId="6B884209" w14:textId="77777777" w:rsidR="003D761C" w:rsidRDefault="003D761C" w:rsidP="00366E45">
            <w:pPr>
              <w:spacing w:line="260" w:lineRule="exact"/>
              <w:rPr>
                <w:ins w:id="1741" w:author="Evan Katz" w:date="2019-06-17T16:18:00Z"/>
                <w:rFonts w:ascii="Times New Roman" w:hAnsi="Times New Roman"/>
                <w:i/>
              </w:rPr>
            </w:pPr>
            <w:r w:rsidRPr="00E96FFD">
              <w:rPr>
                <w:rFonts w:ascii="Times New Roman" w:hAnsi="Times New Roman"/>
                <w:b/>
                <w:i/>
              </w:rPr>
              <w:t>Note:</w:t>
            </w:r>
            <w:r w:rsidRPr="00E96FFD">
              <w:rPr>
                <w:rFonts w:ascii="Times New Roman" w:hAnsi="Times New Roman"/>
                <w:i/>
              </w:rPr>
              <w:t xml:space="preserve"> Waiver payment rates </w:t>
            </w:r>
            <w:r w:rsidR="00EA377D">
              <w:rPr>
                <w:rFonts w:ascii="Times New Roman" w:hAnsi="Times New Roman"/>
                <w:i/>
              </w:rPr>
              <w:t xml:space="preserve">may be </w:t>
            </w:r>
            <w:r w:rsidRPr="00E96FFD">
              <w:rPr>
                <w:rFonts w:ascii="Times New Roman" w:hAnsi="Times New Roman"/>
                <w:i/>
              </w:rPr>
              <w:t xml:space="preserve">determined in a variety of ways and frequently </w:t>
            </w:r>
            <w:r w:rsidR="00EA377D">
              <w:rPr>
                <w:rFonts w:ascii="Times New Roman" w:hAnsi="Times New Roman"/>
                <w:i/>
              </w:rPr>
              <w:t xml:space="preserve">the methods that are employed vary by type of service. </w:t>
            </w:r>
            <w:r w:rsidRPr="00E96FFD">
              <w:rPr>
                <w:rFonts w:ascii="Times New Roman" w:hAnsi="Times New Roman"/>
                <w:i/>
              </w:rPr>
              <w:t xml:space="preserve"> Rates may be prospective or provide for retrospective cost settlement of interim rates.  Rates also may incorporate “difficulty of care” factors to take into account the level of provider effort associated with serving individuals who have d</w:t>
            </w:r>
            <w:r w:rsidR="001B079D">
              <w:rPr>
                <w:rFonts w:ascii="Times New Roman" w:hAnsi="Times New Roman"/>
                <w:i/>
              </w:rPr>
              <w:t>iffering level of support needs; rates may also include geographic adjustment factors to reflect differences in the costs of furnishing services in different parts of the state.</w:t>
            </w:r>
            <w:r w:rsidRPr="00E96FFD">
              <w:rPr>
                <w:rFonts w:ascii="Times New Roman" w:hAnsi="Times New Roman"/>
                <w:i/>
              </w:rPr>
              <w:t xml:space="preserve">  </w:t>
            </w:r>
          </w:p>
          <w:p w14:paraId="1C290ECA" w14:textId="10AD8306" w:rsidR="003134E2" w:rsidRPr="00E96FFD" w:rsidRDefault="003134E2">
            <w:pPr>
              <w:spacing w:line="260" w:lineRule="exact"/>
              <w:rPr>
                <w:rFonts w:ascii="Times New Roman" w:hAnsi="Times New Roman"/>
                <w:bCs/>
                <w:i/>
              </w:rPr>
              <w:pPrChange w:id="1742" w:author="Evan Katz" w:date="2019-06-17T15:11:00Z">
                <w:pPr>
                  <w:spacing w:line="260" w:lineRule="exact"/>
                  <w:jc w:val="both"/>
                </w:pPr>
              </w:pPrChange>
            </w:pPr>
          </w:p>
        </w:tc>
        <w:tc>
          <w:tcPr>
            <w:tcW w:w="2880" w:type="dxa"/>
          </w:tcPr>
          <w:p w14:paraId="6E2926D5" w14:textId="77777777" w:rsidR="003D761C" w:rsidRPr="00E96FFD" w:rsidRDefault="003D761C">
            <w:pPr>
              <w:rPr>
                <w:rFonts w:ascii="Times New Roman" w:hAnsi="Times New Roman"/>
                <w:bCs/>
              </w:rPr>
            </w:pPr>
          </w:p>
        </w:tc>
      </w:tr>
      <w:tr w:rsidR="003D761C" w:rsidRPr="00E96FFD" w14:paraId="749691F7" w14:textId="77777777">
        <w:tc>
          <w:tcPr>
            <w:tcW w:w="3420" w:type="dxa"/>
            <w:gridSpan w:val="3"/>
          </w:tcPr>
          <w:p w14:paraId="5E3200C5" w14:textId="77777777" w:rsidR="003D761C" w:rsidRPr="00E96FFD" w:rsidRDefault="00A35E7F">
            <w:pPr>
              <w:rPr>
                <w:rFonts w:ascii="Times New Roman" w:hAnsi="Times New Roman"/>
                <w:b/>
              </w:rPr>
            </w:pPr>
            <w:r w:rsidRPr="00E96FFD">
              <w:rPr>
                <w:rFonts w:ascii="Times New Roman" w:hAnsi="Times New Roman"/>
                <w:b/>
                <w:bCs/>
              </w:rPr>
              <w:t>I-2</w:t>
            </w:r>
            <w:r>
              <w:rPr>
                <w:rFonts w:ascii="Times New Roman" w:hAnsi="Times New Roman"/>
                <w:b/>
                <w:bCs/>
              </w:rPr>
              <w:t>-</w:t>
            </w:r>
            <w:r w:rsidR="001B079D">
              <w:rPr>
                <w:rFonts w:ascii="Times New Roman" w:hAnsi="Times New Roman"/>
                <w:b/>
              </w:rPr>
              <w:t>b:</w:t>
            </w:r>
            <w:r w:rsidR="003D761C" w:rsidRPr="00E96FFD">
              <w:rPr>
                <w:rFonts w:ascii="Times New Roman" w:hAnsi="Times New Roman"/>
                <w:b/>
              </w:rPr>
              <w:t xml:space="preserve"> Flow of Billings</w:t>
            </w:r>
          </w:p>
        </w:tc>
        <w:tc>
          <w:tcPr>
            <w:tcW w:w="7740" w:type="dxa"/>
          </w:tcPr>
          <w:p w14:paraId="3F546686" w14:textId="77777777" w:rsidR="001B079D" w:rsidRDefault="001B079D">
            <w:pPr>
              <w:spacing w:line="260" w:lineRule="exact"/>
              <w:rPr>
                <w:rFonts w:ascii="Times New Roman" w:hAnsi="Times New Roman"/>
              </w:rPr>
              <w:pPrChange w:id="1743" w:author="Evan Katz" w:date="2019-06-17T15:11:00Z">
                <w:pPr>
                  <w:spacing w:line="260" w:lineRule="exact"/>
                  <w:jc w:val="both"/>
                </w:pPr>
              </w:pPrChange>
            </w:pPr>
            <w:r>
              <w:rPr>
                <w:rFonts w:ascii="Times New Roman" w:hAnsi="Times New Roman"/>
              </w:rPr>
              <w:t>Does the waiver:</w:t>
            </w:r>
          </w:p>
          <w:p w14:paraId="23EDFE2B" w14:textId="56DE1573" w:rsidR="003D761C" w:rsidRDefault="001B079D">
            <w:pPr>
              <w:numPr>
                <w:ilvl w:val="0"/>
                <w:numId w:val="69"/>
              </w:numPr>
              <w:tabs>
                <w:tab w:val="clear" w:pos="720"/>
                <w:tab w:val="num" w:pos="179"/>
                <w:tab w:val="num" w:pos="364"/>
              </w:tabs>
              <w:spacing w:line="260" w:lineRule="exact"/>
              <w:ind w:left="179" w:hanging="180"/>
              <w:rPr>
                <w:rFonts w:ascii="Times New Roman" w:hAnsi="Times New Roman"/>
                <w:bCs/>
              </w:rPr>
              <w:pPrChange w:id="1744" w:author="Evan Katz" w:date="2019-06-17T15:11:00Z">
                <w:pPr>
                  <w:numPr>
                    <w:numId w:val="69"/>
                  </w:numPr>
                  <w:tabs>
                    <w:tab w:val="num" w:pos="179"/>
                    <w:tab w:val="num" w:pos="364"/>
                    <w:tab w:val="num" w:pos="720"/>
                  </w:tabs>
                  <w:spacing w:line="260" w:lineRule="exact"/>
                  <w:ind w:left="179" w:hanging="180"/>
                  <w:jc w:val="both"/>
                </w:pPr>
              </w:pPrChange>
            </w:pPr>
            <w:r w:rsidRPr="001B079D">
              <w:rPr>
                <w:rFonts w:ascii="Times New Roman" w:hAnsi="Times New Roman"/>
                <w:bCs/>
              </w:rPr>
              <w:t>D</w:t>
            </w:r>
            <w:r w:rsidR="003D761C" w:rsidRPr="001B079D">
              <w:rPr>
                <w:rFonts w:ascii="Times New Roman" w:hAnsi="Times New Roman"/>
                <w:bCs/>
              </w:rPr>
              <w:t>esc</w:t>
            </w:r>
            <w:r w:rsidRPr="001B079D">
              <w:rPr>
                <w:rFonts w:ascii="Times New Roman" w:hAnsi="Times New Roman"/>
                <w:bCs/>
              </w:rPr>
              <w:t>ribe</w:t>
            </w:r>
            <w:r w:rsidR="003D761C" w:rsidRPr="001B079D">
              <w:rPr>
                <w:rFonts w:ascii="Times New Roman" w:hAnsi="Times New Roman"/>
                <w:bCs/>
              </w:rPr>
              <w:t xml:space="preserve"> the flow of billings from the </w:t>
            </w:r>
            <w:r w:rsidRPr="001B079D">
              <w:rPr>
                <w:rFonts w:ascii="Times New Roman" w:hAnsi="Times New Roman"/>
                <w:bCs/>
              </w:rPr>
              <w:t xml:space="preserve">waiver service provider to the state so that it is clear how a provider invoice becomes a claim to Medicaid?  </w:t>
            </w:r>
            <w:ins w:id="1745" w:author="Evan Katz" w:date="2019-06-17T16:19:00Z">
              <w:r w:rsidR="003134E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ins w:id="1746" w:author="Evan Katz" w:date="2019-06-17T16:19:00Z">
              <w:r w:rsidR="003134E2">
                <w:rPr>
                  <w:rFonts w:ascii="Times New Roman" w:hAnsi="Times New Roman"/>
                  <w:bCs/>
                </w:rPr>
                <w:br/>
              </w:r>
            </w:ins>
          </w:p>
          <w:p w14:paraId="7C3C8924" w14:textId="1A68F43D" w:rsidR="001B079D" w:rsidRDefault="001B079D">
            <w:pPr>
              <w:numPr>
                <w:ilvl w:val="0"/>
                <w:numId w:val="69"/>
              </w:numPr>
              <w:tabs>
                <w:tab w:val="clear" w:pos="720"/>
                <w:tab w:val="num" w:pos="179"/>
                <w:tab w:val="num" w:pos="364"/>
              </w:tabs>
              <w:spacing w:line="260" w:lineRule="exact"/>
              <w:ind w:left="179" w:hanging="180"/>
              <w:rPr>
                <w:rFonts w:ascii="Times New Roman" w:hAnsi="Times New Roman"/>
                <w:bCs/>
              </w:rPr>
              <w:pPrChange w:id="1747"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Provide for the direct billing of waiver services to the state?</w:t>
            </w:r>
            <w:ins w:id="1748" w:author="Evan Katz" w:date="2019-06-17T16:19:00Z">
              <w:r w:rsidR="003134E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Yes</w:t>
            </w:r>
            <w:r w:rsidR="003134E2">
              <w:rPr>
                <w:rFonts w:ascii="Times New Roman" w:hAnsi="Times New Roman"/>
                <w:bCs/>
              </w:rPr>
              <w:t xml:space="preserve"> </w:t>
            </w:r>
            <w:r w:rsidRPr="00E96FFD">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Pr="00782FAB">
              <w:rPr>
                <w:rFonts w:ascii="Times New Roman" w:hAnsi="Times New Roman"/>
                <w:bCs/>
              </w:rPr>
              <w:t xml:space="preserve">  </w:t>
            </w:r>
            <w:r w:rsidRPr="00E96FFD">
              <w:rPr>
                <w:rFonts w:ascii="Times New Roman" w:hAnsi="Times New Roman"/>
                <w:bCs/>
              </w:rPr>
              <w:t>No</w:t>
            </w:r>
          </w:p>
          <w:p w14:paraId="39661BE5" w14:textId="77777777" w:rsidR="001B079D" w:rsidRDefault="001B079D">
            <w:pPr>
              <w:tabs>
                <w:tab w:val="num" w:pos="364"/>
              </w:tabs>
              <w:spacing w:line="260" w:lineRule="exact"/>
              <w:ind w:left="-1"/>
              <w:rPr>
                <w:rFonts w:ascii="Times New Roman" w:hAnsi="Times New Roman"/>
                <w:bCs/>
              </w:rPr>
              <w:pPrChange w:id="1749" w:author="Evan Katz" w:date="2019-06-17T15:11:00Z">
                <w:pPr>
                  <w:tabs>
                    <w:tab w:val="num" w:pos="364"/>
                  </w:tabs>
                  <w:spacing w:line="260" w:lineRule="exact"/>
                  <w:ind w:left="-1"/>
                  <w:jc w:val="both"/>
                </w:pPr>
              </w:pPrChange>
            </w:pPr>
          </w:p>
          <w:p w14:paraId="1D48F6BC" w14:textId="799EFBAB" w:rsidR="003D761C" w:rsidRPr="00E96FFD" w:rsidRDefault="001B079D">
            <w:pPr>
              <w:spacing w:line="260" w:lineRule="exact"/>
              <w:rPr>
                <w:rFonts w:ascii="Times New Roman" w:hAnsi="Times New Roman"/>
                <w:b/>
                <w:bCs/>
              </w:rPr>
              <w:pPrChange w:id="1750" w:author="Evan Katz" w:date="2019-06-17T15:11:00Z">
                <w:pPr>
                  <w:spacing w:line="260" w:lineRule="exact"/>
                  <w:jc w:val="both"/>
                </w:pPr>
              </w:pPrChange>
            </w:pPr>
            <w:r w:rsidRPr="001B079D">
              <w:rPr>
                <w:rFonts w:ascii="Times New Roman" w:hAnsi="Times New Roman"/>
              </w:rPr>
              <w:t xml:space="preserve">In the case of </w:t>
            </w:r>
            <w:r w:rsidR="004D2ABA">
              <w:rPr>
                <w:rFonts w:ascii="Times New Roman" w:hAnsi="Times New Roman"/>
              </w:rPr>
              <w:t>managed care</w:t>
            </w:r>
            <w:r w:rsidRPr="001B079D">
              <w:rPr>
                <w:rFonts w:ascii="Times New Roman" w:hAnsi="Times New Roman"/>
              </w:rPr>
              <w:t>/</w:t>
            </w:r>
            <w:r w:rsidR="00055A25">
              <w:rPr>
                <w:rFonts w:ascii="Times New Roman" w:hAnsi="Times New Roman"/>
              </w:rPr>
              <w:t>section</w:t>
            </w:r>
            <w:r w:rsidR="00C65771">
              <w:rPr>
                <w:rFonts w:ascii="Times New Roman" w:hAnsi="Times New Roman"/>
              </w:rPr>
              <w:t xml:space="preserve"> </w:t>
            </w:r>
            <w:r w:rsidRPr="001B079D">
              <w:rPr>
                <w:rFonts w:ascii="Times New Roman" w:hAnsi="Times New Roman"/>
              </w:rPr>
              <w:t xml:space="preserve">1915(c) concurrent waivers, the foregoing criteria apply only to services not included in the capitation rate.  Otherwise, flow of billings is subject to </w:t>
            </w:r>
            <w:r w:rsidR="004D2ABA">
              <w:rPr>
                <w:rFonts w:ascii="Times New Roman" w:hAnsi="Times New Roman"/>
              </w:rPr>
              <w:t>managed care</w:t>
            </w:r>
            <w:r w:rsidRPr="001B079D">
              <w:rPr>
                <w:rFonts w:ascii="Times New Roman" w:hAnsi="Times New Roman"/>
              </w:rPr>
              <w:t xml:space="preserve"> requirements and criteria.</w:t>
            </w:r>
            <w:ins w:id="1751" w:author="Evan Katz" w:date="2019-06-17T16:19:00Z">
              <w:r w:rsidR="003134E2">
                <w:rPr>
                  <w:rFonts w:ascii="Times New Roman" w:hAnsi="Times New Roman"/>
                </w:rPr>
                <w:br/>
              </w:r>
            </w:ins>
          </w:p>
        </w:tc>
        <w:tc>
          <w:tcPr>
            <w:tcW w:w="2880" w:type="dxa"/>
          </w:tcPr>
          <w:p w14:paraId="132E5C46" w14:textId="77777777" w:rsidR="003D761C" w:rsidRPr="00E96FFD" w:rsidRDefault="003D761C">
            <w:pPr>
              <w:rPr>
                <w:rFonts w:ascii="Times New Roman" w:hAnsi="Times New Roman"/>
                <w:bCs/>
              </w:rPr>
            </w:pPr>
          </w:p>
        </w:tc>
      </w:tr>
      <w:tr w:rsidR="003D761C" w:rsidRPr="00E96FFD" w14:paraId="32F469A5" w14:textId="77777777">
        <w:tc>
          <w:tcPr>
            <w:tcW w:w="3420" w:type="dxa"/>
            <w:gridSpan w:val="3"/>
          </w:tcPr>
          <w:p w14:paraId="4F6A94D6" w14:textId="77777777" w:rsidR="003D761C" w:rsidRPr="00E96FFD" w:rsidRDefault="00A35E7F">
            <w:pPr>
              <w:rPr>
                <w:rFonts w:ascii="Times New Roman" w:hAnsi="Times New Roman"/>
                <w:b/>
              </w:rPr>
            </w:pPr>
            <w:r w:rsidRPr="00E96FFD">
              <w:rPr>
                <w:rFonts w:ascii="Times New Roman" w:hAnsi="Times New Roman"/>
                <w:b/>
                <w:bCs/>
              </w:rPr>
              <w:t>I-2</w:t>
            </w:r>
            <w:r>
              <w:rPr>
                <w:rFonts w:ascii="Times New Roman" w:hAnsi="Times New Roman"/>
                <w:b/>
                <w:bCs/>
              </w:rPr>
              <w:t>-</w:t>
            </w:r>
            <w:r w:rsidR="001B079D">
              <w:rPr>
                <w:rFonts w:ascii="Times New Roman" w:hAnsi="Times New Roman"/>
                <w:b/>
              </w:rPr>
              <w:t>c:</w:t>
            </w:r>
            <w:r w:rsidR="003D761C" w:rsidRPr="00E96FFD">
              <w:rPr>
                <w:rFonts w:ascii="Times New Roman" w:hAnsi="Times New Roman"/>
                <w:b/>
              </w:rPr>
              <w:t xml:space="preserve"> Certifying Public Expenditures</w:t>
            </w:r>
          </w:p>
          <w:p w14:paraId="46DCA2FE" w14:textId="77777777" w:rsidR="00E478FE" w:rsidRPr="00E96FFD" w:rsidRDefault="00E478FE">
            <w:pPr>
              <w:rPr>
                <w:rFonts w:ascii="Times New Roman" w:hAnsi="Times New Roman"/>
                <w:i/>
              </w:rPr>
            </w:pPr>
          </w:p>
          <w:p w14:paraId="1965CE88" w14:textId="77777777" w:rsidR="003D761C" w:rsidRPr="000E2110" w:rsidRDefault="003D761C">
            <w:pPr>
              <w:rPr>
                <w:rFonts w:ascii="Times New Roman" w:hAnsi="Times New Roman"/>
                <w:i/>
              </w:rPr>
            </w:pPr>
          </w:p>
        </w:tc>
        <w:tc>
          <w:tcPr>
            <w:tcW w:w="7740" w:type="dxa"/>
          </w:tcPr>
          <w:p w14:paraId="71B0EC3A" w14:textId="0E8FBBAB" w:rsidR="002D6652" w:rsidRPr="00F036BE" w:rsidRDefault="002D6652">
            <w:pPr>
              <w:numPr>
                <w:ilvl w:val="0"/>
                <w:numId w:val="69"/>
              </w:numPr>
              <w:tabs>
                <w:tab w:val="clear" w:pos="720"/>
                <w:tab w:val="num" w:pos="179"/>
                <w:tab w:val="num" w:pos="364"/>
              </w:tabs>
              <w:spacing w:line="260" w:lineRule="exact"/>
              <w:ind w:left="179" w:hanging="180"/>
              <w:rPr>
                <w:rFonts w:ascii="Times New Roman" w:hAnsi="Times New Roman"/>
                <w:bCs/>
              </w:rPr>
              <w:pPrChange w:id="1752" w:author="Evan Katz" w:date="2019-06-17T15:11:00Z">
                <w:pPr>
                  <w:numPr>
                    <w:numId w:val="69"/>
                  </w:numPr>
                  <w:tabs>
                    <w:tab w:val="num" w:pos="179"/>
                    <w:tab w:val="num" w:pos="364"/>
                    <w:tab w:val="num" w:pos="720"/>
                  </w:tabs>
                  <w:spacing w:line="260" w:lineRule="exact"/>
                  <w:ind w:left="179" w:hanging="180"/>
                  <w:jc w:val="both"/>
                </w:pPr>
              </w:pPrChange>
            </w:pPr>
            <w:r w:rsidRPr="00F036BE">
              <w:rPr>
                <w:rFonts w:ascii="Times New Roman" w:hAnsi="Times New Roman"/>
                <w:bCs/>
              </w:rPr>
              <w:t xml:space="preserve">Does the state use CPEs?  </w:t>
            </w:r>
            <w:ins w:id="1753" w:author="Evan Katz" w:date="2019-06-17T16:19:00Z">
              <w:r w:rsidR="003134E2">
                <w:rPr>
                  <w:rFonts w:ascii="Times New Roman" w:hAnsi="Times New Roman"/>
                  <w:bCs/>
                </w:rPr>
                <w:br/>
              </w:r>
            </w:ins>
            <w:r w:rsidR="00654AE7" w:rsidRPr="00F036BE">
              <w:rPr>
                <w:rFonts w:ascii="Times New Roman" w:hAnsi="Times New Roman"/>
                <w:bCs/>
              </w:rPr>
              <w:fldChar w:fldCharType="begin">
                <w:ffData>
                  <w:name w:val="Check98"/>
                  <w:enabled/>
                  <w:calcOnExit w:val="0"/>
                  <w:checkBox>
                    <w:sizeAuto/>
                    <w:default w:val="0"/>
                  </w:checkBox>
                </w:ffData>
              </w:fldChar>
            </w:r>
            <w:r w:rsidRPr="00F036BE">
              <w:rPr>
                <w:rFonts w:ascii="Times New Roman" w:hAnsi="Times New Roman"/>
                <w:bCs/>
              </w:rPr>
              <w:instrText xml:space="preserve"> FORMCHECKBOX </w:instrText>
            </w:r>
            <w:r w:rsidR="00654AE7" w:rsidRPr="00F036BE">
              <w:rPr>
                <w:rFonts w:ascii="Times New Roman" w:hAnsi="Times New Roman"/>
                <w:bCs/>
              </w:rPr>
            </w:r>
            <w:r w:rsidR="00654AE7" w:rsidRPr="00F036BE">
              <w:rPr>
                <w:rFonts w:ascii="Times New Roman" w:hAnsi="Times New Roman"/>
                <w:bCs/>
              </w:rPr>
              <w:fldChar w:fldCharType="separate"/>
            </w:r>
            <w:r w:rsidR="00654AE7" w:rsidRPr="00F036BE">
              <w:rPr>
                <w:rFonts w:ascii="Times New Roman" w:hAnsi="Times New Roman"/>
                <w:bCs/>
              </w:rPr>
              <w:fldChar w:fldCharType="end"/>
            </w:r>
            <w:r w:rsidRPr="00F036BE">
              <w:rPr>
                <w:rFonts w:ascii="Times New Roman" w:hAnsi="Times New Roman"/>
                <w:bCs/>
              </w:rPr>
              <w:t xml:space="preserve"> Yes </w:t>
            </w:r>
            <w:r w:rsidR="003134E2">
              <w:rPr>
                <w:rFonts w:ascii="Times New Roman" w:hAnsi="Times New Roman"/>
                <w:bCs/>
              </w:rPr>
              <w:t xml:space="preserve"> </w:t>
            </w:r>
            <w:r w:rsidR="00654AE7" w:rsidRPr="00F036BE">
              <w:rPr>
                <w:rFonts w:ascii="Times New Roman" w:hAnsi="Times New Roman"/>
                <w:bCs/>
              </w:rPr>
              <w:fldChar w:fldCharType="begin">
                <w:ffData>
                  <w:name w:val="Check98"/>
                  <w:enabled/>
                  <w:calcOnExit w:val="0"/>
                  <w:checkBox>
                    <w:sizeAuto/>
                    <w:default w:val="0"/>
                  </w:checkBox>
                </w:ffData>
              </w:fldChar>
            </w:r>
            <w:r w:rsidRPr="00F036BE">
              <w:rPr>
                <w:rFonts w:ascii="Times New Roman" w:hAnsi="Times New Roman"/>
                <w:bCs/>
              </w:rPr>
              <w:instrText xml:space="preserve"> FORMCHECKBOX </w:instrText>
            </w:r>
            <w:r w:rsidR="00654AE7" w:rsidRPr="00F036BE">
              <w:rPr>
                <w:rFonts w:ascii="Times New Roman" w:hAnsi="Times New Roman"/>
                <w:bCs/>
              </w:rPr>
            </w:r>
            <w:r w:rsidR="00654AE7" w:rsidRPr="00F036BE">
              <w:rPr>
                <w:rFonts w:ascii="Times New Roman" w:hAnsi="Times New Roman"/>
                <w:bCs/>
              </w:rPr>
              <w:fldChar w:fldCharType="separate"/>
            </w:r>
            <w:r w:rsidR="00654AE7" w:rsidRPr="00F036BE">
              <w:rPr>
                <w:rFonts w:ascii="Times New Roman" w:hAnsi="Times New Roman"/>
                <w:bCs/>
              </w:rPr>
              <w:fldChar w:fldCharType="end"/>
            </w:r>
            <w:r w:rsidRPr="00F036BE">
              <w:rPr>
                <w:rFonts w:ascii="Times New Roman" w:hAnsi="Times New Roman"/>
                <w:bCs/>
              </w:rPr>
              <w:t xml:space="preserve"> No  </w:t>
            </w:r>
            <w:r w:rsidR="00654AE7" w:rsidRPr="00F036BE">
              <w:rPr>
                <w:rFonts w:ascii="Times New Roman" w:hAnsi="Times New Roman"/>
                <w:bCs/>
              </w:rPr>
              <w:fldChar w:fldCharType="begin">
                <w:ffData>
                  <w:name w:val="Check98"/>
                  <w:enabled/>
                  <w:calcOnExit w:val="0"/>
                  <w:checkBox>
                    <w:sizeAuto/>
                    <w:default w:val="0"/>
                  </w:checkBox>
                </w:ffData>
              </w:fldChar>
            </w:r>
            <w:r w:rsidRPr="00F036BE">
              <w:rPr>
                <w:rFonts w:ascii="Times New Roman" w:hAnsi="Times New Roman"/>
                <w:bCs/>
              </w:rPr>
              <w:instrText xml:space="preserve"> FORMCHECKBOX </w:instrText>
            </w:r>
            <w:r w:rsidR="00654AE7" w:rsidRPr="00F036BE">
              <w:rPr>
                <w:rFonts w:ascii="Times New Roman" w:hAnsi="Times New Roman"/>
                <w:bCs/>
              </w:rPr>
            </w:r>
            <w:r w:rsidR="00654AE7" w:rsidRPr="00F036BE">
              <w:rPr>
                <w:rFonts w:ascii="Times New Roman" w:hAnsi="Times New Roman"/>
                <w:bCs/>
              </w:rPr>
              <w:fldChar w:fldCharType="separate"/>
            </w:r>
            <w:r w:rsidR="00654AE7" w:rsidRPr="00F036BE">
              <w:rPr>
                <w:rFonts w:ascii="Times New Roman" w:hAnsi="Times New Roman"/>
                <w:bCs/>
              </w:rPr>
              <w:fldChar w:fldCharType="end"/>
            </w:r>
            <w:r w:rsidRPr="00F036BE">
              <w:rPr>
                <w:rFonts w:ascii="Times New Roman" w:hAnsi="Times New Roman"/>
                <w:bCs/>
              </w:rPr>
              <w:t xml:space="preserve">  N/A</w:t>
            </w:r>
            <w:ins w:id="1754" w:author="Evan Katz" w:date="2019-06-17T16:19:00Z">
              <w:r w:rsidR="003134E2">
                <w:rPr>
                  <w:rFonts w:ascii="Times New Roman" w:hAnsi="Times New Roman"/>
                  <w:bCs/>
                </w:rPr>
                <w:br/>
              </w:r>
            </w:ins>
          </w:p>
          <w:p w14:paraId="2B636F72" w14:textId="77777777" w:rsidR="002230CA" w:rsidRPr="00F036BE" w:rsidRDefault="002230CA">
            <w:pPr>
              <w:numPr>
                <w:ilvl w:val="0"/>
                <w:numId w:val="69"/>
              </w:numPr>
              <w:tabs>
                <w:tab w:val="clear" w:pos="720"/>
                <w:tab w:val="num" w:pos="179"/>
                <w:tab w:val="num" w:pos="364"/>
              </w:tabs>
              <w:spacing w:line="260" w:lineRule="exact"/>
              <w:ind w:left="179" w:hanging="180"/>
              <w:rPr>
                <w:rFonts w:ascii="Times New Roman" w:hAnsi="Times New Roman"/>
                <w:bCs/>
              </w:rPr>
              <w:pPrChange w:id="1755" w:author="Evan Katz" w:date="2019-06-17T15:11:00Z">
                <w:pPr>
                  <w:numPr>
                    <w:numId w:val="69"/>
                  </w:numPr>
                  <w:tabs>
                    <w:tab w:val="num" w:pos="179"/>
                    <w:tab w:val="num" w:pos="364"/>
                    <w:tab w:val="num" w:pos="720"/>
                  </w:tabs>
                  <w:spacing w:line="260" w:lineRule="exact"/>
                  <w:ind w:left="179" w:hanging="180"/>
                  <w:jc w:val="both"/>
                </w:pPr>
              </w:pPrChange>
            </w:pPr>
            <w:r w:rsidRPr="00F036BE">
              <w:rPr>
                <w:rFonts w:ascii="Times New Roman" w:hAnsi="Times New Roman"/>
                <w:bCs/>
              </w:rPr>
              <w:t>When CPEs are made, does the waiver specify:</w:t>
            </w:r>
          </w:p>
          <w:p w14:paraId="20B7445A" w14:textId="77777777" w:rsidR="009209A5" w:rsidRDefault="002230CA">
            <w:pPr>
              <w:numPr>
                <w:ilvl w:val="1"/>
                <w:numId w:val="69"/>
              </w:numPr>
              <w:tabs>
                <w:tab w:val="clear" w:pos="1440"/>
                <w:tab w:val="num" w:pos="432"/>
              </w:tabs>
              <w:spacing w:line="260" w:lineRule="exact"/>
              <w:ind w:left="432" w:hanging="180"/>
              <w:rPr>
                <w:rFonts w:ascii="Times New Roman" w:hAnsi="Times New Roman"/>
                <w:bCs/>
              </w:rPr>
              <w:pPrChange w:id="1756" w:author="Evan Katz" w:date="2019-06-17T15:11:00Z">
                <w:pPr>
                  <w:numPr>
                    <w:ilvl w:val="1"/>
                    <w:numId w:val="69"/>
                  </w:numPr>
                  <w:tabs>
                    <w:tab w:val="num" w:pos="432"/>
                    <w:tab w:val="num" w:pos="1440"/>
                  </w:tabs>
                  <w:spacing w:line="260" w:lineRule="exact"/>
                  <w:ind w:left="432" w:hanging="180"/>
                  <w:jc w:val="both"/>
                </w:pPr>
              </w:pPrChange>
            </w:pPr>
            <w:r w:rsidRPr="00411523">
              <w:rPr>
                <w:rFonts w:ascii="Times New Roman" w:hAnsi="Times New Roman"/>
                <w:bCs/>
              </w:rPr>
              <w:t xml:space="preserve">The state and/or </w:t>
            </w:r>
            <w:r w:rsidRPr="002230CA">
              <w:rPr>
                <w:rFonts w:ascii="Times New Roman" w:hAnsi="Times New Roman"/>
                <w:bCs/>
              </w:rPr>
              <w:t>local</w:t>
            </w:r>
            <w:r w:rsidRPr="00411523">
              <w:rPr>
                <w:rFonts w:ascii="Times New Roman" w:hAnsi="Times New Roman"/>
                <w:bCs/>
              </w:rPr>
              <w:t xml:space="preserve"> </w:t>
            </w:r>
            <w:r w:rsidR="00067958">
              <w:rPr>
                <w:rFonts w:ascii="Times New Roman" w:hAnsi="Times New Roman"/>
                <w:bCs/>
              </w:rPr>
              <w:t>government</w:t>
            </w:r>
            <w:r w:rsidRPr="00411523">
              <w:rPr>
                <w:rFonts w:ascii="Times New Roman" w:hAnsi="Times New Roman"/>
                <w:bCs/>
              </w:rPr>
              <w:t xml:space="preserve"> agencie</w:t>
            </w:r>
            <w:r>
              <w:rPr>
                <w:rFonts w:ascii="Times New Roman" w:hAnsi="Times New Roman"/>
                <w:bCs/>
              </w:rPr>
              <w:t xml:space="preserve">s that certify the expenditures?  </w:t>
            </w:r>
          </w:p>
          <w:p w14:paraId="31C605AA" w14:textId="124200E7" w:rsidR="002230CA" w:rsidRPr="00411523" w:rsidRDefault="009209A5">
            <w:pPr>
              <w:spacing w:line="260" w:lineRule="exact"/>
              <w:ind w:left="252"/>
              <w:rPr>
                <w:rFonts w:ascii="Times New Roman" w:hAnsi="Times New Roman"/>
                <w:bCs/>
              </w:rPr>
              <w:pPrChange w:id="1757" w:author="Evan Katz" w:date="2019-06-17T15:11:00Z">
                <w:pPr>
                  <w:spacing w:line="260" w:lineRule="exact"/>
                  <w:ind w:left="252"/>
                  <w:jc w:val="both"/>
                </w:pPr>
              </w:pPrChange>
            </w:pPr>
            <w:r>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No</w:t>
            </w:r>
            <w:ins w:id="1758" w:author="Evan Katz" w:date="2019-06-17T16:19:00Z">
              <w:r w:rsidR="003134E2">
                <w:rPr>
                  <w:rFonts w:ascii="Times New Roman" w:hAnsi="Times New Roman"/>
                  <w:bCs/>
                </w:rPr>
                <w:br/>
              </w:r>
            </w:ins>
          </w:p>
          <w:p w14:paraId="14D423DA" w14:textId="77777777" w:rsidR="009209A5" w:rsidRDefault="002230CA">
            <w:pPr>
              <w:numPr>
                <w:ilvl w:val="1"/>
                <w:numId w:val="69"/>
              </w:numPr>
              <w:tabs>
                <w:tab w:val="clear" w:pos="1440"/>
                <w:tab w:val="num" w:pos="432"/>
              </w:tabs>
              <w:spacing w:line="260" w:lineRule="exact"/>
              <w:ind w:left="432" w:hanging="180"/>
              <w:rPr>
                <w:rFonts w:ascii="Times New Roman" w:hAnsi="Times New Roman"/>
                <w:bCs/>
              </w:rPr>
              <w:pPrChange w:id="1759" w:author="Evan Katz" w:date="2019-06-17T15:11:00Z">
                <w:pPr>
                  <w:numPr>
                    <w:ilvl w:val="1"/>
                    <w:numId w:val="69"/>
                  </w:numPr>
                  <w:tabs>
                    <w:tab w:val="num" w:pos="432"/>
                    <w:tab w:val="num" w:pos="1440"/>
                  </w:tabs>
                  <w:spacing w:line="260" w:lineRule="exact"/>
                  <w:ind w:left="432" w:hanging="180"/>
                  <w:jc w:val="both"/>
                </w:pPr>
              </w:pPrChange>
            </w:pPr>
            <w:r w:rsidRPr="00411523">
              <w:rPr>
                <w:rFonts w:ascii="Times New Roman" w:hAnsi="Times New Roman"/>
                <w:bCs/>
              </w:rPr>
              <w:t xml:space="preserve">The processes used to ensure that CPEs are based on total computable </w:t>
            </w:r>
            <w:r>
              <w:rPr>
                <w:rFonts w:ascii="Times New Roman" w:hAnsi="Times New Roman"/>
                <w:bCs/>
              </w:rPr>
              <w:t xml:space="preserve">waiver costs?  </w:t>
            </w:r>
          </w:p>
          <w:p w14:paraId="2970148D" w14:textId="51211026" w:rsidR="002230CA" w:rsidRPr="00411523" w:rsidRDefault="009209A5">
            <w:pPr>
              <w:spacing w:line="260" w:lineRule="exact"/>
              <w:ind w:left="252"/>
              <w:rPr>
                <w:rFonts w:ascii="Times New Roman" w:hAnsi="Times New Roman"/>
                <w:bCs/>
              </w:rPr>
              <w:pPrChange w:id="1760" w:author="Evan Katz" w:date="2019-06-17T15:11:00Z">
                <w:pPr>
                  <w:spacing w:line="260" w:lineRule="exact"/>
                  <w:ind w:left="252"/>
                  <w:jc w:val="both"/>
                </w:pPr>
              </w:pPrChange>
            </w:pPr>
            <w:r>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No</w:t>
            </w:r>
            <w:ins w:id="1761" w:author="Evan Katz" w:date="2019-06-17T16:19:00Z">
              <w:r w:rsidR="003134E2">
                <w:rPr>
                  <w:rFonts w:ascii="Times New Roman" w:hAnsi="Times New Roman"/>
                  <w:bCs/>
                </w:rPr>
                <w:br/>
              </w:r>
            </w:ins>
          </w:p>
          <w:p w14:paraId="4BD11B19" w14:textId="77777777" w:rsidR="009209A5" w:rsidRDefault="002230CA">
            <w:pPr>
              <w:numPr>
                <w:ilvl w:val="1"/>
                <w:numId w:val="69"/>
              </w:numPr>
              <w:tabs>
                <w:tab w:val="clear" w:pos="1440"/>
                <w:tab w:val="num" w:pos="432"/>
              </w:tabs>
              <w:spacing w:line="260" w:lineRule="exact"/>
              <w:ind w:left="432" w:hanging="180"/>
              <w:rPr>
                <w:rFonts w:ascii="Times New Roman" w:hAnsi="Times New Roman"/>
                <w:bCs/>
              </w:rPr>
              <w:pPrChange w:id="1762" w:author="Evan Katz" w:date="2019-06-17T15:11:00Z">
                <w:pPr>
                  <w:numPr>
                    <w:ilvl w:val="1"/>
                    <w:numId w:val="69"/>
                  </w:numPr>
                  <w:tabs>
                    <w:tab w:val="num" w:pos="432"/>
                    <w:tab w:val="num" w:pos="1440"/>
                  </w:tabs>
                  <w:spacing w:line="260" w:lineRule="exact"/>
                  <w:ind w:left="432" w:hanging="180"/>
                  <w:jc w:val="both"/>
                </w:pPr>
              </w:pPrChange>
            </w:pPr>
            <w:r w:rsidRPr="00411523">
              <w:rPr>
                <w:rFonts w:ascii="Times New Roman" w:hAnsi="Times New Roman"/>
                <w:bCs/>
              </w:rPr>
              <w:t>The processes to verify that the CPEs are eligible for federal financial participation</w:t>
            </w:r>
            <w:r>
              <w:rPr>
                <w:rFonts w:ascii="Times New Roman" w:hAnsi="Times New Roman"/>
                <w:bCs/>
              </w:rPr>
              <w:t xml:space="preserve">?  </w:t>
            </w:r>
          </w:p>
          <w:p w14:paraId="30095890" w14:textId="69EDDE6D" w:rsidR="003D761C" w:rsidRDefault="009209A5">
            <w:pPr>
              <w:spacing w:line="260" w:lineRule="exact"/>
              <w:ind w:left="252"/>
              <w:rPr>
                <w:rFonts w:ascii="Times New Roman" w:hAnsi="Times New Roman"/>
                <w:bCs/>
              </w:rPr>
              <w:pPrChange w:id="1763" w:author="Evan Katz" w:date="2019-06-17T15:11:00Z">
                <w:pPr>
                  <w:spacing w:line="260" w:lineRule="exact"/>
                  <w:ind w:left="252"/>
                  <w:jc w:val="both"/>
                </w:pPr>
              </w:pPrChange>
            </w:pPr>
            <w:r>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 xml:space="preserve">Yes </w:t>
            </w:r>
            <w:r w:rsidR="003134E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No</w:t>
            </w:r>
          </w:p>
          <w:p w14:paraId="719754EA" w14:textId="77777777" w:rsidR="009209A5" w:rsidRPr="00E96FFD" w:rsidRDefault="009209A5">
            <w:pPr>
              <w:spacing w:line="260" w:lineRule="exact"/>
              <w:rPr>
                <w:rFonts w:ascii="Times New Roman" w:hAnsi="Times New Roman"/>
                <w:bCs/>
              </w:rPr>
              <w:pPrChange w:id="1764" w:author="Evan Katz" w:date="2019-06-17T15:11:00Z">
                <w:pPr>
                  <w:spacing w:line="260" w:lineRule="exact"/>
                  <w:jc w:val="both"/>
                </w:pPr>
              </w:pPrChange>
            </w:pPr>
          </w:p>
        </w:tc>
        <w:tc>
          <w:tcPr>
            <w:tcW w:w="2880" w:type="dxa"/>
          </w:tcPr>
          <w:p w14:paraId="55A19595" w14:textId="77777777" w:rsidR="003D761C" w:rsidRPr="00E96FFD" w:rsidRDefault="003D761C">
            <w:pPr>
              <w:rPr>
                <w:rFonts w:ascii="Times New Roman" w:hAnsi="Times New Roman"/>
                <w:bCs/>
              </w:rPr>
            </w:pPr>
          </w:p>
        </w:tc>
      </w:tr>
      <w:tr w:rsidR="003D761C" w:rsidRPr="00E96FFD" w14:paraId="706C1243" w14:textId="77777777">
        <w:tc>
          <w:tcPr>
            <w:tcW w:w="3420" w:type="dxa"/>
            <w:gridSpan w:val="3"/>
          </w:tcPr>
          <w:p w14:paraId="6585A3B9" w14:textId="77777777" w:rsidR="003D761C" w:rsidRPr="00E96FFD" w:rsidRDefault="00A35E7F">
            <w:pPr>
              <w:rPr>
                <w:rFonts w:ascii="Times New Roman" w:hAnsi="Times New Roman"/>
                <w:b/>
              </w:rPr>
            </w:pPr>
            <w:r w:rsidRPr="00E96FFD">
              <w:rPr>
                <w:rFonts w:ascii="Times New Roman" w:hAnsi="Times New Roman"/>
                <w:b/>
                <w:bCs/>
              </w:rPr>
              <w:t>I-2</w:t>
            </w:r>
            <w:r>
              <w:rPr>
                <w:rFonts w:ascii="Times New Roman" w:hAnsi="Times New Roman"/>
                <w:b/>
                <w:bCs/>
              </w:rPr>
              <w:t>-</w:t>
            </w:r>
            <w:r w:rsidR="002230CA">
              <w:rPr>
                <w:rFonts w:ascii="Times New Roman" w:hAnsi="Times New Roman"/>
                <w:b/>
              </w:rPr>
              <w:t xml:space="preserve">d:  </w:t>
            </w:r>
            <w:r w:rsidR="003D761C" w:rsidRPr="00E96FFD">
              <w:rPr>
                <w:rFonts w:ascii="Times New Roman" w:hAnsi="Times New Roman"/>
                <w:b/>
              </w:rPr>
              <w:t>Billing V</w:t>
            </w:r>
            <w:r w:rsidR="002230CA">
              <w:rPr>
                <w:rFonts w:ascii="Times New Roman" w:hAnsi="Times New Roman"/>
                <w:b/>
              </w:rPr>
              <w:t>alidation</w:t>
            </w:r>
            <w:r w:rsidR="003D761C" w:rsidRPr="00E96FFD">
              <w:rPr>
                <w:rFonts w:ascii="Times New Roman" w:hAnsi="Times New Roman"/>
                <w:b/>
              </w:rPr>
              <w:t xml:space="preserve"> Process </w:t>
            </w:r>
          </w:p>
        </w:tc>
        <w:tc>
          <w:tcPr>
            <w:tcW w:w="7740" w:type="dxa"/>
          </w:tcPr>
          <w:p w14:paraId="52E6E6AB" w14:textId="77777777" w:rsidR="003D761C" w:rsidRPr="00E96FFD" w:rsidRDefault="002230CA">
            <w:pPr>
              <w:spacing w:line="260" w:lineRule="exact"/>
              <w:rPr>
                <w:rFonts w:ascii="Times New Roman" w:hAnsi="Times New Roman"/>
                <w:bCs/>
              </w:rPr>
              <w:pPrChange w:id="1765" w:author="Evan Katz" w:date="2019-06-17T15:11:00Z">
                <w:pPr>
                  <w:spacing w:line="260" w:lineRule="exact"/>
                  <w:jc w:val="both"/>
                </w:pPr>
              </w:pPrChange>
            </w:pPr>
            <w:r>
              <w:rPr>
                <w:rFonts w:ascii="Times New Roman" w:hAnsi="Times New Roman"/>
                <w:bCs/>
              </w:rPr>
              <w:t>Do t</w:t>
            </w:r>
            <w:r w:rsidR="003D761C" w:rsidRPr="00E96FFD">
              <w:rPr>
                <w:rFonts w:ascii="Times New Roman" w:hAnsi="Times New Roman"/>
                <w:bCs/>
              </w:rPr>
              <w:t>he billing validation methods address the three essential tests (below):</w:t>
            </w:r>
          </w:p>
          <w:p w14:paraId="7F2C0EA0" w14:textId="176389A9" w:rsidR="003D761C" w:rsidRPr="00E96FFD" w:rsidRDefault="003D761C">
            <w:pPr>
              <w:numPr>
                <w:ilvl w:val="0"/>
                <w:numId w:val="69"/>
              </w:numPr>
              <w:tabs>
                <w:tab w:val="clear" w:pos="720"/>
                <w:tab w:val="num" w:pos="179"/>
                <w:tab w:val="num" w:pos="364"/>
              </w:tabs>
              <w:spacing w:line="260" w:lineRule="exact"/>
              <w:ind w:left="179" w:hanging="180"/>
              <w:rPr>
                <w:rFonts w:ascii="Times New Roman" w:hAnsi="Times New Roman"/>
                <w:bCs/>
              </w:rPr>
              <w:pPrChange w:id="1766" w:author="Evan Katz" w:date="2019-06-17T15:11:00Z">
                <w:pPr>
                  <w:numPr>
                    <w:numId w:val="69"/>
                  </w:numPr>
                  <w:tabs>
                    <w:tab w:val="num" w:pos="179"/>
                    <w:tab w:val="num" w:pos="364"/>
                    <w:tab w:val="num" w:pos="720"/>
                  </w:tabs>
                  <w:spacing w:line="260" w:lineRule="exact"/>
                  <w:ind w:left="179" w:hanging="180"/>
                  <w:jc w:val="both"/>
                </w:pPr>
              </w:pPrChange>
            </w:pPr>
            <w:r w:rsidRPr="00E96FFD">
              <w:rPr>
                <w:rFonts w:ascii="Times New Roman" w:hAnsi="Times New Roman"/>
                <w:bCs/>
              </w:rPr>
              <w:t>The individual was eligible for Medicaid waiver</w:t>
            </w:r>
            <w:r w:rsidR="002230CA">
              <w:rPr>
                <w:rFonts w:ascii="Times New Roman" w:hAnsi="Times New Roman"/>
                <w:bCs/>
              </w:rPr>
              <w:t xml:space="preserve"> payment on the date of service?  </w:t>
            </w:r>
            <w:r w:rsidR="009209A5">
              <w:rPr>
                <w:rFonts w:ascii="Times New Roman" w:hAnsi="Times New Roman"/>
                <w:bCs/>
              </w:rPr>
              <w:t xml:space="preserve">  </w:t>
            </w:r>
            <w:ins w:id="1767" w:author="Evan Katz" w:date="2019-06-17T16:20:00Z">
              <w:r w:rsidR="0099334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 xml:space="preserve">Yes </w:t>
            </w:r>
            <w:r w:rsidR="0099334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No</w:t>
            </w:r>
            <w:ins w:id="1768" w:author="Evan Katz" w:date="2019-06-17T16:20:00Z">
              <w:r w:rsidR="00993342">
                <w:rPr>
                  <w:rFonts w:ascii="Times New Roman" w:hAnsi="Times New Roman"/>
                  <w:bCs/>
                </w:rPr>
                <w:br/>
              </w:r>
            </w:ins>
          </w:p>
          <w:p w14:paraId="583A0E87" w14:textId="0B04AA22" w:rsidR="003D761C" w:rsidRPr="00E96FFD" w:rsidRDefault="003D761C">
            <w:pPr>
              <w:numPr>
                <w:ilvl w:val="0"/>
                <w:numId w:val="69"/>
              </w:numPr>
              <w:tabs>
                <w:tab w:val="clear" w:pos="720"/>
                <w:tab w:val="num" w:pos="179"/>
                <w:tab w:val="num" w:pos="364"/>
              </w:tabs>
              <w:spacing w:line="260" w:lineRule="exact"/>
              <w:ind w:left="179" w:hanging="180"/>
              <w:rPr>
                <w:rFonts w:ascii="Times New Roman" w:hAnsi="Times New Roman"/>
                <w:bCs/>
              </w:rPr>
              <w:pPrChange w:id="1769" w:author="Evan Katz" w:date="2019-06-17T15:11:00Z">
                <w:pPr>
                  <w:numPr>
                    <w:numId w:val="69"/>
                  </w:numPr>
                  <w:tabs>
                    <w:tab w:val="num" w:pos="179"/>
                    <w:tab w:val="num" w:pos="364"/>
                    <w:tab w:val="num" w:pos="720"/>
                  </w:tabs>
                  <w:spacing w:line="260" w:lineRule="exact"/>
                  <w:ind w:left="179" w:hanging="180"/>
                  <w:jc w:val="both"/>
                </w:pPr>
              </w:pPrChange>
            </w:pPr>
            <w:r w:rsidRPr="00E96FFD">
              <w:rPr>
                <w:rFonts w:ascii="Times New Roman" w:hAnsi="Times New Roman"/>
                <w:bCs/>
              </w:rPr>
              <w:t>The service was included in the participa</w:t>
            </w:r>
            <w:r w:rsidR="002230CA">
              <w:rPr>
                <w:rFonts w:ascii="Times New Roman" w:hAnsi="Times New Roman"/>
                <w:bCs/>
              </w:rPr>
              <w:t xml:space="preserve">nt’s approved service plan? </w:t>
            </w:r>
            <w:r w:rsidR="00CA6E0D">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 xml:space="preserve">Yes </w:t>
            </w:r>
            <w:r w:rsidR="0099334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No</w:t>
            </w:r>
            <w:ins w:id="1770" w:author="Evan Katz" w:date="2019-06-17T16:20:00Z">
              <w:r w:rsidR="00993342">
                <w:rPr>
                  <w:rFonts w:ascii="Times New Roman" w:hAnsi="Times New Roman"/>
                  <w:bCs/>
                </w:rPr>
                <w:br/>
              </w:r>
            </w:ins>
          </w:p>
          <w:p w14:paraId="464C3B5E" w14:textId="7DFA48A2" w:rsidR="003D761C" w:rsidRPr="00E96FFD" w:rsidRDefault="003D761C">
            <w:pPr>
              <w:numPr>
                <w:ilvl w:val="0"/>
                <w:numId w:val="69"/>
              </w:numPr>
              <w:tabs>
                <w:tab w:val="clear" w:pos="720"/>
                <w:tab w:val="num" w:pos="179"/>
                <w:tab w:val="num" w:pos="364"/>
              </w:tabs>
              <w:spacing w:line="260" w:lineRule="exact"/>
              <w:ind w:left="179" w:hanging="180"/>
              <w:rPr>
                <w:rFonts w:ascii="Times New Roman" w:hAnsi="Times New Roman"/>
                <w:b/>
                <w:bCs/>
              </w:rPr>
              <w:pPrChange w:id="1771" w:author="Evan Katz" w:date="2019-06-17T15:11:00Z">
                <w:pPr>
                  <w:numPr>
                    <w:numId w:val="69"/>
                  </w:numPr>
                  <w:tabs>
                    <w:tab w:val="num" w:pos="179"/>
                    <w:tab w:val="num" w:pos="364"/>
                    <w:tab w:val="num" w:pos="720"/>
                  </w:tabs>
                  <w:spacing w:line="260" w:lineRule="exact"/>
                  <w:ind w:left="179" w:hanging="180"/>
                  <w:jc w:val="both"/>
                </w:pPr>
              </w:pPrChange>
            </w:pPr>
            <w:r w:rsidRPr="00E96FFD">
              <w:rPr>
                <w:rFonts w:ascii="Times New Roman" w:hAnsi="Times New Roman"/>
                <w:bCs/>
              </w:rPr>
              <w:t>The services wer</w:t>
            </w:r>
            <w:r w:rsidR="002230CA">
              <w:rPr>
                <w:rFonts w:ascii="Times New Roman" w:hAnsi="Times New Roman"/>
                <w:bCs/>
              </w:rPr>
              <w:t xml:space="preserve">e provided?  </w:t>
            </w:r>
            <w:ins w:id="1772" w:author="Evan Katz" w:date="2019-06-17T16:20:00Z">
              <w:r w:rsidR="00993342">
                <w:rPr>
                  <w:rFonts w:ascii="Times New Roman" w:hAnsi="Times New Roman"/>
                  <w:bCs/>
                </w:rPr>
                <w:br/>
              </w:r>
            </w:ins>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 xml:space="preserve">Yes </w:t>
            </w:r>
            <w:r w:rsidR="00993342">
              <w:rPr>
                <w:rFonts w:ascii="Times New Roman" w:hAnsi="Times New Roman"/>
                <w:bCs/>
              </w:rPr>
              <w:t xml:space="preserve"> </w:t>
            </w:r>
            <w:r w:rsidR="00654AE7" w:rsidRPr="00782FAB">
              <w:rPr>
                <w:rFonts w:ascii="Times New Roman" w:hAnsi="Times New Roman"/>
                <w:bCs/>
              </w:rPr>
              <w:fldChar w:fldCharType="begin">
                <w:ffData>
                  <w:name w:val="Check98"/>
                  <w:enabled/>
                  <w:calcOnExit w:val="0"/>
                  <w:checkBox>
                    <w:sizeAuto/>
                    <w:default w:val="0"/>
                  </w:checkBox>
                </w:ffData>
              </w:fldChar>
            </w:r>
            <w:r w:rsidR="002230CA" w:rsidRPr="00782FAB">
              <w:rPr>
                <w:rFonts w:ascii="Times New Roman" w:hAnsi="Times New Roman"/>
                <w:bCs/>
              </w:rPr>
              <w:instrText xml:space="preserve"> FORMCHECKBOX </w:instrText>
            </w:r>
            <w:r w:rsidR="00654AE7" w:rsidRPr="00782FAB">
              <w:rPr>
                <w:rFonts w:ascii="Times New Roman" w:hAnsi="Times New Roman"/>
                <w:bCs/>
              </w:rPr>
            </w:r>
            <w:r w:rsidR="00654AE7" w:rsidRPr="00782FAB">
              <w:rPr>
                <w:rFonts w:ascii="Times New Roman" w:hAnsi="Times New Roman"/>
                <w:bCs/>
              </w:rPr>
              <w:fldChar w:fldCharType="separate"/>
            </w:r>
            <w:r w:rsidR="00654AE7" w:rsidRPr="00782FAB">
              <w:rPr>
                <w:rFonts w:ascii="Times New Roman" w:hAnsi="Times New Roman"/>
                <w:bCs/>
              </w:rPr>
              <w:fldChar w:fldCharType="end"/>
            </w:r>
            <w:r w:rsidR="002230CA" w:rsidRPr="00782FAB">
              <w:rPr>
                <w:rFonts w:ascii="Times New Roman" w:hAnsi="Times New Roman"/>
                <w:bCs/>
              </w:rPr>
              <w:t xml:space="preserve">  </w:t>
            </w:r>
            <w:r w:rsidR="002230CA" w:rsidRPr="00E96FFD">
              <w:rPr>
                <w:rFonts w:ascii="Times New Roman" w:hAnsi="Times New Roman"/>
                <w:bCs/>
              </w:rPr>
              <w:t>No</w:t>
            </w:r>
            <w:ins w:id="1773" w:author="Evan Katz" w:date="2019-06-17T16:20:00Z">
              <w:r w:rsidR="00993342">
                <w:rPr>
                  <w:rFonts w:ascii="Times New Roman" w:hAnsi="Times New Roman"/>
                  <w:bCs/>
                </w:rPr>
                <w:br/>
              </w:r>
            </w:ins>
          </w:p>
        </w:tc>
        <w:tc>
          <w:tcPr>
            <w:tcW w:w="2880" w:type="dxa"/>
          </w:tcPr>
          <w:p w14:paraId="758E5552" w14:textId="77777777" w:rsidR="003D761C" w:rsidRPr="00E96FFD" w:rsidRDefault="003D761C">
            <w:pPr>
              <w:rPr>
                <w:rFonts w:ascii="Times New Roman" w:hAnsi="Times New Roman"/>
                <w:bCs/>
              </w:rPr>
            </w:pPr>
          </w:p>
        </w:tc>
      </w:tr>
      <w:tr w:rsidR="003D761C" w:rsidRPr="00E96FFD" w14:paraId="02EF9444" w14:textId="77777777">
        <w:tc>
          <w:tcPr>
            <w:tcW w:w="3420" w:type="dxa"/>
            <w:gridSpan w:val="3"/>
          </w:tcPr>
          <w:p w14:paraId="7D058EB2" w14:textId="77777777" w:rsidR="003D761C" w:rsidRPr="00E96FFD" w:rsidRDefault="00A35E7F">
            <w:pPr>
              <w:rPr>
                <w:rFonts w:ascii="Times New Roman" w:hAnsi="Times New Roman"/>
                <w:b/>
              </w:rPr>
            </w:pPr>
            <w:r w:rsidRPr="00E96FFD">
              <w:rPr>
                <w:rFonts w:ascii="Times New Roman" w:hAnsi="Times New Roman"/>
                <w:b/>
                <w:bCs/>
              </w:rPr>
              <w:t>I-2</w:t>
            </w:r>
            <w:r>
              <w:rPr>
                <w:rFonts w:ascii="Times New Roman" w:hAnsi="Times New Roman"/>
                <w:b/>
                <w:bCs/>
              </w:rPr>
              <w:t>-</w:t>
            </w:r>
            <w:r w:rsidR="003D761C" w:rsidRPr="00E96FFD">
              <w:rPr>
                <w:rFonts w:ascii="Times New Roman" w:hAnsi="Times New Roman"/>
                <w:b/>
              </w:rPr>
              <w:t>e</w:t>
            </w:r>
            <w:r w:rsidR="002230CA">
              <w:rPr>
                <w:rFonts w:ascii="Times New Roman" w:hAnsi="Times New Roman"/>
                <w:b/>
              </w:rPr>
              <w:t>:</w:t>
            </w:r>
            <w:r w:rsidR="003D761C" w:rsidRPr="00E96FFD">
              <w:rPr>
                <w:rFonts w:ascii="Times New Roman" w:hAnsi="Times New Roman"/>
                <w:b/>
              </w:rPr>
              <w:t xml:space="preserve"> Billing and Claims Record   Maintenance Requirement</w:t>
            </w:r>
          </w:p>
        </w:tc>
        <w:tc>
          <w:tcPr>
            <w:tcW w:w="7740" w:type="dxa"/>
          </w:tcPr>
          <w:p w14:paraId="59403454" w14:textId="77777777" w:rsidR="003D761C" w:rsidRPr="00E96FFD" w:rsidRDefault="003D761C">
            <w:pPr>
              <w:spacing w:line="260" w:lineRule="exact"/>
              <w:rPr>
                <w:rFonts w:ascii="Times New Roman" w:hAnsi="Times New Roman"/>
                <w:bCs/>
                <w:color w:val="0000FF"/>
              </w:rPr>
              <w:pPrChange w:id="1774" w:author="Evan Katz" w:date="2019-06-17T15:11:00Z">
                <w:pPr>
                  <w:spacing w:line="260" w:lineRule="exact"/>
                  <w:jc w:val="both"/>
                </w:pPr>
              </w:pPrChange>
            </w:pPr>
            <w:r w:rsidRPr="00E96FFD">
              <w:rPr>
                <w:rFonts w:ascii="Times New Roman" w:hAnsi="Times New Roman"/>
                <w:bCs/>
              </w:rPr>
              <w:t>No review required</w:t>
            </w:r>
          </w:p>
        </w:tc>
        <w:tc>
          <w:tcPr>
            <w:tcW w:w="2880" w:type="dxa"/>
          </w:tcPr>
          <w:p w14:paraId="0F24697D" w14:textId="77777777" w:rsidR="003D761C" w:rsidRPr="00E96FFD" w:rsidRDefault="003D761C">
            <w:pPr>
              <w:rPr>
                <w:rFonts w:ascii="Times New Roman" w:hAnsi="Times New Roman"/>
                <w:bCs/>
              </w:rPr>
            </w:pPr>
          </w:p>
        </w:tc>
      </w:tr>
      <w:tr w:rsidR="003D761C" w:rsidRPr="00E96FFD" w14:paraId="44E30D2A" w14:textId="77777777">
        <w:tc>
          <w:tcPr>
            <w:tcW w:w="11160" w:type="dxa"/>
            <w:gridSpan w:val="4"/>
            <w:shd w:val="clear" w:color="auto" w:fill="D9D9D9"/>
          </w:tcPr>
          <w:p w14:paraId="3C179C7E" w14:textId="77777777" w:rsidR="003D761C" w:rsidRPr="00E96FFD" w:rsidRDefault="003D761C">
            <w:pPr>
              <w:rPr>
                <w:rFonts w:ascii="Times New Roman" w:hAnsi="Times New Roman"/>
                <w:b/>
                <w:bCs/>
              </w:rPr>
            </w:pPr>
            <w:r w:rsidRPr="00E96FFD">
              <w:rPr>
                <w:rFonts w:ascii="Times New Roman" w:hAnsi="Times New Roman"/>
                <w:b/>
                <w:bCs/>
              </w:rPr>
              <w:t>I</w:t>
            </w:r>
            <w:r w:rsidR="00E478FE" w:rsidRPr="00E96FFD">
              <w:rPr>
                <w:rFonts w:ascii="Times New Roman" w:hAnsi="Times New Roman"/>
                <w:b/>
                <w:bCs/>
              </w:rPr>
              <w:t>-</w:t>
            </w:r>
            <w:r w:rsidR="002230CA">
              <w:rPr>
                <w:rFonts w:ascii="Times New Roman" w:hAnsi="Times New Roman"/>
                <w:b/>
                <w:bCs/>
              </w:rPr>
              <w:t xml:space="preserve">3: Payment </w:t>
            </w:r>
          </w:p>
          <w:p w14:paraId="70DB528F" w14:textId="77777777" w:rsidR="003D761C" w:rsidRPr="00E96FFD" w:rsidRDefault="003D761C">
            <w:pPr>
              <w:rPr>
                <w:rFonts w:ascii="Times New Roman" w:hAnsi="Times New Roman"/>
                <w:b/>
                <w:bCs/>
              </w:rPr>
            </w:pPr>
          </w:p>
        </w:tc>
        <w:tc>
          <w:tcPr>
            <w:tcW w:w="2880" w:type="dxa"/>
            <w:shd w:val="clear" w:color="auto" w:fill="D9D9D9"/>
          </w:tcPr>
          <w:p w14:paraId="28FB1F0D" w14:textId="77777777" w:rsidR="003D761C" w:rsidRPr="00E96FFD" w:rsidRDefault="003D761C">
            <w:pPr>
              <w:rPr>
                <w:rFonts w:ascii="Times New Roman" w:hAnsi="Times New Roman"/>
                <w:b/>
                <w:bCs/>
              </w:rPr>
              <w:pPrChange w:id="1775" w:author="Evan Katz" w:date="2019-06-17T15:11:00Z">
                <w:pPr>
                  <w:jc w:val="center"/>
                </w:pPr>
              </w:pPrChange>
            </w:pPr>
            <w:r w:rsidRPr="00E96FFD">
              <w:rPr>
                <w:rFonts w:ascii="Times New Roman" w:hAnsi="Times New Roman"/>
                <w:b/>
                <w:bCs/>
              </w:rPr>
              <w:t>Analyst Notes</w:t>
            </w:r>
          </w:p>
        </w:tc>
      </w:tr>
      <w:tr w:rsidR="003D761C" w:rsidRPr="00E96FFD" w14:paraId="37E22B0D" w14:textId="77777777">
        <w:tc>
          <w:tcPr>
            <w:tcW w:w="3352" w:type="dxa"/>
            <w:gridSpan w:val="2"/>
          </w:tcPr>
          <w:p w14:paraId="557CDD1F" w14:textId="77777777" w:rsidR="003D761C" w:rsidRPr="00E96FFD" w:rsidRDefault="00A35E7F">
            <w:pPr>
              <w:rPr>
                <w:rFonts w:ascii="Times New Roman" w:hAnsi="Times New Roman"/>
                <w:b/>
              </w:rPr>
            </w:pPr>
            <w:r w:rsidRPr="00E96FFD">
              <w:rPr>
                <w:rFonts w:ascii="Times New Roman" w:hAnsi="Times New Roman"/>
                <w:b/>
                <w:bCs/>
              </w:rPr>
              <w:t>I-</w:t>
            </w:r>
            <w:r>
              <w:rPr>
                <w:rFonts w:ascii="Times New Roman" w:hAnsi="Times New Roman"/>
                <w:b/>
                <w:bCs/>
              </w:rPr>
              <w:t>3-</w:t>
            </w:r>
            <w:r w:rsidR="006F3DFE">
              <w:rPr>
                <w:rFonts w:ascii="Times New Roman" w:hAnsi="Times New Roman"/>
                <w:b/>
                <w:bCs/>
              </w:rPr>
              <w:t>a:</w:t>
            </w:r>
            <w:r w:rsidR="003D761C" w:rsidRPr="00E96FFD">
              <w:rPr>
                <w:rFonts w:ascii="Times New Roman" w:hAnsi="Times New Roman"/>
                <w:b/>
                <w:bCs/>
              </w:rPr>
              <w:t xml:space="preserve">  Methods of Payments -- MMIS</w:t>
            </w:r>
          </w:p>
          <w:p w14:paraId="323BD870" w14:textId="77777777" w:rsidR="003D761C" w:rsidRDefault="003D761C">
            <w:pPr>
              <w:rPr>
                <w:rFonts w:ascii="Times New Roman" w:hAnsi="Times New Roman"/>
                <w:b/>
              </w:rPr>
            </w:pPr>
          </w:p>
          <w:p w14:paraId="3CEB02ED" w14:textId="77777777" w:rsidR="0083658F" w:rsidRDefault="0083658F">
            <w:pPr>
              <w:rPr>
                <w:rFonts w:ascii="Times New Roman" w:hAnsi="Times New Roman"/>
                <w:b/>
              </w:rPr>
            </w:pPr>
          </w:p>
          <w:p w14:paraId="1EDC0774" w14:textId="77777777" w:rsidR="0083658F" w:rsidRDefault="0083658F">
            <w:pPr>
              <w:rPr>
                <w:rFonts w:ascii="Times New Roman" w:hAnsi="Times New Roman"/>
                <w:b/>
              </w:rPr>
            </w:pPr>
          </w:p>
          <w:p w14:paraId="7A16C04F" w14:textId="77777777" w:rsidR="0083658F" w:rsidRDefault="0083658F">
            <w:pPr>
              <w:rPr>
                <w:rFonts w:ascii="Times New Roman" w:hAnsi="Times New Roman"/>
                <w:b/>
              </w:rPr>
            </w:pPr>
          </w:p>
          <w:p w14:paraId="55DC885D" w14:textId="77777777" w:rsidR="0083658F" w:rsidRPr="00E96FFD" w:rsidRDefault="0083658F">
            <w:pPr>
              <w:rPr>
                <w:rFonts w:ascii="Times New Roman" w:hAnsi="Times New Roman"/>
                <w:b/>
              </w:rPr>
            </w:pPr>
          </w:p>
          <w:p w14:paraId="086846C2" w14:textId="77777777" w:rsidR="00910B53" w:rsidRPr="00EA4192" w:rsidRDefault="00910B53">
            <w:pPr>
              <w:rPr>
                <w:rFonts w:ascii="Times New Roman" w:hAnsi="Times New Roman"/>
              </w:rPr>
            </w:pPr>
          </w:p>
        </w:tc>
        <w:tc>
          <w:tcPr>
            <w:tcW w:w="7808" w:type="dxa"/>
            <w:gridSpan w:val="2"/>
          </w:tcPr>
          <w:p w14:paraId="236F3454" w14:textId="37E9E6CA" w:rsidR="00A4371B" w:rsidRDefault="00A4371B">
            <w:pPr>
              <w:numPr>
                <w:ilvl w:val="0"/>
                <w:numId w:val="69"/>
              </w:numPr>
              <w:tabs>
                <w:tab w:val="clear" w:pos="720"/>
                <w:tab w:val="num" w:pos="179"/>
                <w:tab w:val="num" w:pos="364"/>
              </w:tabs>
              <w:spacing w:line="260" w:lineRule="exact"/>
              <w:ind w:left="179" w:hanging="180"/>
              <w:rPr>
                <w:rFonts w:ascii="Times New Roman" w:hAnsi="Times New Roman"/>
                <w:bCs/>
              </w:rPr>
              <w:pPrChange w:id="1776"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Are payments for all waiver services made through an approved MMIS? </w:t>
            </w:r>
            <w:r w:rsidR="002627EE">
              <w:rPr>
                <w:rFonts w:ascii="Times New Roman" w:hAnsi="Times New Roman"/>
                <w:bCs/>
              </w:rPr>
              <w:t xml:space="preserve">     </w:t>
            </w:r>
            <w:r w:rsidR="00321995">
              <w:rPr>
                <w:rFonts w:ascii="Times New Roman" w:hAnsi="Times New Roman"/>
                <w:bCs/>
              </w:rPr>
              <w:t xml:space="preserve">  </w:t>
            </w:r>
            <w:r w:rsidR="002627EE">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 xml:space="preserve">Yes </w:t>
            </w:r>
            <w:r w:rsidR="00993342">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777" w:author="Evan Katz" w:date="2019-06-17T16:20:00Z">
              <w:r w:rsidR="00993342">
                <w:rPr>
                  <w:rFonts w:ascii="Times New Roman" w:hAnsi="Times New Roman"/>
                  <w:bCs/>
                </w:rPr>
                <w:br/>
              </w:r>
            </w:ins>
            <w:r>
              <w:rPr>
                <w:rFonts w:ascii="Times New Roman" w:hAnsi="Times New Roman"/>
                <w:bCs/>
              </w:rPr>
              <w:t xml:space="preserve"> </w:t>
            </w:r>
            <w:r w:rsidR="00F036BE">
              <w:rPr>
                <w:rFonts w:ascii="Times New Roman" w:hAnsi="Times New Roman"/>
                <w:bCs/>
              </w:rPr>
              <w:t xml:space="preserve">  </w:t>
            </w:r>
          </w:p>
          <w:p w14:paraId="7C3748AA" w14:textId="77777777" w:rsidR="003D761C" w:rsidRDefault="00741DA9">
            <w:pPr>
              <w:numPr>
                <w:ilvl w:val="0"/>
                <w:numId w:val="69"/>
              </w:numPr>
              <w:tabs>
                <w:tab w:val="clear" w:pos="720"/>
                <w:tab w:val="num" w:pos="179"/>
                <w:tab w:val="num" w:pos="364"/>
              </w:tabs>
              <w:spacing w:line="260" w:lineRule="exact"/>
              <w:ind w:left="179" w:hanging="180"/>
              <w:rPr>
                <w:rFonts w:ascii="Times New Roman" w:hAnsi="Times New Roman"/>
                <w:bCs/>
              </w:rPr>
              <w:pPrChange w:id="1778"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If </w:t>
            </w:r>
            <w:r w:rsidRPr="00741DA9">
              <w:rPr>
                <w:rFonts w:ascii="Times New Roman" w:hAnsi="Times New Roman"/>
                <w:b/>
                <w:bCs/>
              </w:rPr>
              <w:t>N</w:t>
            </w:r>
            <w:r w:rsidR="00CC7AF0" w:rsidRPr="00741DA9">
              <w:rPr>
                <w:rFonts w:ascii="Times New Roman" w:hAnsi="Times New Roman"/>
                <w:b/>
                <w:bCs/>
              </w:rPr>
              <w:t>o</w:t>
            </w:r>
            <w:r w:rsidR="00CC7AF0">
              <w:rPr>
                <w:rFonts w:ascii="Times New Roman" w:hAnsi="Times New Roman"/>
                <w:bCs/>
              </w:rPr>
              <w:t>,</w:t>
            </w:r>
            <w:r w:rsidR="005246B7">
              <w:rPr>
                <w:rFonts w:ascii="Times New Roman" w:hAnsi="Times New Roman"/>
                <w:bCs/>
              </w:rPr>
              <w:t xml:space="preserve"> does the waiver specify:</w:t>
            </w:r>
          </w:p>
          <w:p w14:paraId="6FEB8CE7" w14:textId="272276DC" w:rsidR="005246B7" w:rsidRPr="00E96FFD" w:rsidRDefault="005246B7">
            <w:pPr>
              <w:numPr>
                <w:ilvl w:val="1"/>
                <w:numId w:val="69"/>
              </w:numPr>
              <w:tabs>
                <w:tab w:val="clear" w:pos="1440"/>
                <w:tab w:val="num" w:pos="320"/>
                <w:tab w:val="num" w:pos="364"/>
                <w:tab w:val="num" w:pos="500"/>
              </w:tabs>
              <w:spacing w:line="260" w:lineRule="exact"/>
              <w:ind w:left="320" w:hanging="180"/>
              <w:rPr>
                <w:rFonts w:ascii="Times New Roman" w:hAnsi="Times New Roman"/>
                <w:bCs/>
              </w:rPr>
              <w:pPrChange w:id="1779" w:author="Evan Katz" w:date="2019-06-17T15:11:00Z">
                <w:pPr>
                  <w:numPr>
                    <w:ilvl w:val="1"/>
                    <w:numId w:val="69"/>
                  </w:numPr>
                  <w:tabs>
                    <w:tab w:val="num" w:pos="320"/>
                    <w:tab w:val="num" w:pos="364"/>
                    <w:tab w:val="num" w:pos="500"/>
                    <w:tab w:val="num" w:pos="1440"/>
                  </w:tabs>
                  <w:spacing w:line="260" w:lineRule="exact"/>
                  <w:ind w:left="320" w:hanging="180"/>
                  <w:jc w:val="both"/>
                </w:pPr>
              </w:pPrChange>
            </w:pPr>
            <w:r>
              <w:rPr>
                <w:rFonts w:ascii="Times New Roman" w:hAnsi="Times New Roman"/>
                <w:bCs/>
              </w:rPr>
              <w:t xml:space="preserve">The processes that are used to make payment?  </w:t>
            </w:r>
            <w:ins w:id="1780" w:author="Evan Katz" w:date="2019-06-17T16:20:00Z">
              <w:r w:rsidR="00993342">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Yes</w:t>
            </w:r>
            <w:r w:rsidR="00993342">
              <w:rPr>
                <w:rFonts w:ascii="Times New Roman" w:hAnsi="Times New Roman"/>
                <w:bCs/>
              </w:rPr>
              <w:t xml:space="preserve"> </w:t>
            </w:r>
            <w:r w:rsidRPr="00E96FFD">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781" w:author="Evan Katz" w:date="2019-06-17T16:21:00Z">
              <w:r w:rsidR="00993342">
                <w:rPr>
                  <w:rFonts w:ascii="Times New Roman" w:hAnsi="Times New Roman"/>
                  <w:bCs/>
                </w:rPr>
                <w:br/>
              </w:r>
            </w:ins>
          </w:p>
          <w:p w14:paraId="3A897088" w14:textId="21C8E229" w:rsidR="005246B7" w:rsidRPr="00E96FFD" w:rsidRDefault="005246B7">
            <w:pPr>
              <w:numPr>
                <w:ilvl w:val="1"/>
                <w:numId w:val="69"/>
              </w:numPr>
              <w:tabs>
                <w:tab w:val="clear" w:pos="1440"/>
                <w:tab w:val="num" w:pos="320"/>
                <w:tab w:val="num" w:pos="364"/>
                <w:tab w:val="num" w:pos="500"/>
              </w:tabs>
              <w:spacing w:line="260" w:lineRule="exact"/>
              <w:ind w:left="320" w:hanging="180"/>
              <w:rPr>
                <w:rFonts w:ascii="Times New Roman" w:hAnsi="Times New Roman"/>
                <w:bCs/>
              </w:rPr>
              <w:pPrChange w:id="1782" w:author="Evan Katz" w:date="2019-06-17T15:11:00Z">
                <w:pPr>
                  <w:numPr>
                    <w:ilvl w:val="1"/>
                    <w:numId w:val="69"/>
                  </w:numPr>
                  <w:tabs>
                    <w:tab w:val="num" w:pos="320"/>
                    <w:tab w:val="num" w:pos="364"/>
                    <w:tab w:val="num" w:pos="500"/>
                    <w:tab w:val="num" w:pos="1440"/>
                  </w:tabs>
                  <w:spacing w:line="260" w:lineRule="exact"/>
                  <w:ind w:left="320" w:hanging="180"/>
                  <w:jc w:val="both"/>
                </w:pPr>
              </w:pPrChange>
            </w:pPr>
            <w:r>
              <w:rPr>
                <w:rFonts w:ascii="Times New Roman" w:hAnsi="Times New Roman"/>
                <w:bCs/>
              </w:rPr>
              <w:t>How the p</w:t>
            </w:r>
            <w:r w:rsidR="003D761C" w:rsidRPr="00E96FFD">
              <w:rPr>
                <w:rFonts w:ascii="Times New Roman" w:hAnsi="Times New Roman"/>
                <w:bCs/>
              </w:rPr>
              <w:t>rocesses ensure the main</w:t>
            </w:r>
            <w:r>
              <w:rPr>
                <w:rFonts w:ascii="Times New Roman" w:hAnsi="Times New Roman"/>
                <w:bCs/>
              </w:rPr>
              <w:t xml:space="preserve">tenance of a proper audit trail?  </w:t>
            </w:r>
            <w:ins w:id="1783" w:author="Evan Katz" w:date="2019-06-17T16:21:00Z">
              <w:r w:rsidR="00993342">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Yes</w:t>
            </w:r>
            <w:r w:rsidR="00993342">
              <w:rPr>
                <w:rFonts w:ascii="Times New Roman" w:hAnsi="Times New Roman"/>
                <w:bCs/>
              </w:rPr>
              <w:t xml:space="preserve"> </w:t>
            </w:r>
            <w:r w:rsidRPr="00E96FFD">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784" w:author="Evan Katz" w:date="2019-06-17T16:21:00Z">
              <w:r w:rsidR="00993342">
                <w:rPr>
                  <w:rFonts w:ascii="Times New Roman" w:hAnsi="Times New Roman"/>
                  <w:bCs/>
                </w:rPr>
                <w:br/>
              </w:r>
            </w:ins>
          </w:p>
          <w:p w14:paraId="45AED990" w14:textId="692ABD5A" w:rsidR="003D761C" w:rsidRDefault="005246B7">
            <w:pPr>
              <w:numPr>
                <w:ilvl w:val="1"/>
                <w:numId w:val="69"/>
              </w:numPr>
              <w:tabs>
                <w:tab w:val="clear" w:pos="1440"/>
                <w:tab w:val="num" w:pos="320"/>
                <w:tab w:val="num" w:pos="364"/>
              </w:tabs>
              <w:spacing w:line="260" w:lineRule="exact"/>
              <w:ind w:left="320" w:hanging="180"/>
              <w:rPr>
                <w:rFonts w:ascii="Times New Roman" w:hAnsi="Times New Roman"/>
                <w:bCs/>
              </w:rPr>
              <w:pPrChange w:id="1785" w:author="Evan Katz" w:date="2019-06-17T15:11:00Z">
                <w:pPr>
                  <w:numPr>
                    <w:ilvl w:val="1"/>
                    <w:numId w:val="69"/>
                  </w:numPr>
                  <w:tabs>
                    <w:tab w:val="num" w:pos="320"/>
                    <w:tab w:val="num" w:pos="364"/>
                    <w:tab w:val="num" w:pos="1440"/>
                  </w:tabs>
                  <w:spacing w:line="260" w:lineRule="exact"/>
                  <w:ind w:left="320" w:hanging="180"/>
                  <w:jc w:val="both"/>
                </w:pPr>
              </w:pPrChange>
            </w:pPr>
            <w:r>
              <w:rPr>
                <w:rFonts w:ascii="Times New Roman" w:hAnsi="Times New Roman"/>
                <w:bCs/>
              </w:rPr>
              <w:t xml:space="preserve">That providers may receive payment directly from the Medicaid agency?  </w:t>
            </w:r>
            <w:r w:rsidR="00321995">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Yes</w:t>
            </w:r>
            <w:r w:rsidR="00993342">
              <w:rPr>
                <w:rFonts w:ascii="Times New Roman" w:hAnsi="Times New Roman"/>
                <w:bCs/>
              </w:rPr>
              <w:t xml:space="preserve"> </w:t>
            </w:r>
            <w:r w:rsidRPr="00E96FFD">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786" w:author="Evan Katz" w:date="2019-06-17T16:21:00Z">
              <w:r w:rsidR="00993342">
                <w:rPr>
                  <w:rFonts w:ascii="Times New Roman" w:hAnsi="Times New Roman"/>
                  <w:bCs/>
                </w:rPr>
                <w:br/>
              </w:r>
            </w:ins>
          </w:p>
          <w:p w14:paraId="5FDD4014" w14:textId="2F56429E" w:rsidR="00910B53" w:rsidRPr="00E96FFD" w:rsidRDefault="00764041">
            <w:pPr>
              <w:numPr>
                <w:ilvl w:val="0"/>
                <w:numId w:val="69"/>
              </w:numPr>
              <w:tabs>
                <w:tab w:val="clear" w:pos="720"/>
                <w:tab w:val="num" w:pos="179"/>
                <w:tab w:val="num" w:pos="364"/>
              </w:tabs>
              <w:spacing w:line="260" w:lineRule="exact"/>
              <w:ind w:left="179" w:hanging="180"/>
              <w:rPr>
                <w:rFonts w:ascii="Times New Roman" w:hAnsi="Times New Roman"/>
                <w:bCs/>
              </w:rPr>
              <w:pPrChange w:id="1787" w:author="Evan Katz" w:date="2019-06-17T15:11:00Z">
                <w:pPr>
                  <w:numPr>
                    <w:numId w:val="69"/>
                  </w:numPr>
                  <w:tabs>
                    <w:tab w:val="num" w:pos="179"/>
                    <w:tab w:val="num" w:pos="364"/>
                    <w:tab w:val="num" w:pos="720"/>
                  </w:tabs>
                  <w:spacing w:line="260" w:lineRule="exact"/>
                  <w:ind w:left="179" w:hanging="180"/>
                  <w:jc w:val="both"/>
                </w:pPr>
              </w:pPrChange>
            </w:pPr>
            <w:r w:rsidRPr="00EA4192">
              <w:rPr>
                <w:rFonts w:ascii="Times New Roman" w:hAnsi="Times New Roman"/>
                <w:bCs/>
              </w:rPr>
              <w:t xml:space="preserve">When </w:t>
            </w:r>
            <w:r w:rsidR="002627EE" w:rsidRPr="00EA4192">
              <w:rPr>
                <w:rFonts w:ascii="Times New Roman" w:hAnsi="Times New Roman"/>
                <w:bCs/>
              </w:rPr>
              <w:t>payments f</w:t>
            </w:r>
            <w:r w:rsidR="00910B53" w:rsidRPr="00EA4192">
              <w:rPr>
                <w:rFonts w:ascii="Times New Roman" w:hAnsi="Times New Roman"/>
                <w:bCs/>
              </w:rPr>
              <w:t xml:space="preserve">or waiver services </w:t>
            </w:r>
            <w:r w:rsidRPr="00EA4192">
              <w:rPr>
                <w:rFonts w:ascii="Times New Roman" w:hAnsi="Times New Roman"/>
                <w:bCs/>
              </w:rPr>
              <w:t xml:space="preserve">are </w:t>
            </w:r>
            <w:r w:rsidR="002627EE" w:rsidRPr="00EA4192">
              <w:rPr>
                <w:rFonts w:ascii="Times New Roman" w:hAnsi="Times New Roman"/>
                <w:bCs/>
              </w:rPr>
              <w:t>ma</w:t>
            </w:r>
            <w:r w:rsidR="00910B53" w:rsidRPr="00EA4192">
              <w:rPr>
                <w:rFonts w:ascii="Times New Roman" w:hAnsi="Times New Roman"/>
                <w:bCs/>
              </w:rPr>
              <w:t>de by a managed care entity or entities</w:t>
            </w:r>
            <w:r w:rsidRPr="00EA4192">
              <w:rPr>
                <w:rFonts w:ascii="Times New Roman" w:hAnsi="Times New Roman"/>
                <w:bCs/>
              </w:rPr>
              <w:t>,</w:t>
            </w:r>
            <w:r w:rsidR="002627EE" w:rsidRPr="00EA4192">
              <w:rPr>
                <w:rFonts w:ascii="Times New Roman" w:hAnsi="Times New Roman"/>
                <w:bCs/>
              </w:rPr>
              <w:t xml:space="preserve"> </w:t>
            </w:r>
            <w:r w:rsidR="00910B53" w:rsidRPr="00EA4192">
              <w:rPr>
                <w:rFonts w:ascii="Times New Roman" w:hAnsi="Times New Roman"/>
                <w:bCs/>
              </w:rPr>
              <w:t xml:space="preserve">does the waiver describe how the monthly capitated payments are made to the managed care entity or entities?  </w:t>
            </w:r>
            <w:ins w:id="1788" w:author="Evan Katz" w:date="2019-06-17T16:21:00Z">
              <w:r w:rsidR="00993342">
                <w:rPr>
                  <w:rFonts w:ascii="Times New Roman" w:hAnsi="Times New Roman"/>
                  <w:bCs/>
                </w:rPr>
                <w:br/>
              </w:r>
            </w:ins>
            <w:r w:rsidR="00654AE7" w:rsidRPr="00EA4192">
              <w:rPr>
                <w:rFonts w:ascii="Times New Roman" w:hAnsi="Times New Roman"/>
                <w:bCs/>
              </w:rPr>
              <w:fldChar w:fldCharType="begin">
                <w:ffData>
                  <w:name w:val="Check98"/>
                  <w:enabled/>
                  <w:calcOnExit w:val="0"/>
                  <w:checkBox>
                    <w:sizeAuto/>
                    <w:default w:val="0"/>
                  </w:checkBox>
                </w:ffData>
              </w:fldChar>
            </w:r>
            <w:r w:rsidR="00910B53" w:rsidRPr="00EA4192">
              <w:rPr>
                <w:rFonts w:ascii="Times New Roman" w:hAnsi="Times New Roman"/>
                <w:bCs/>
              </w:rPr>
              <w:instrText xml:space="preserve"> FORMCHECKBOX </w:instrText>
            </w:r>
            <w:r w:rsidR="00654AE7" w:rsidRPr="00EA4192">
              <w:rPr>
                <w:rFonts w:ascii="Times New Roman" w:hAnsi="Times New Roman"/>
                <w:bCs/>
              </w:rPr>
            </w:r>
            <w:r w:rsidR="00654AE7" w:rsidRPr="00EA4192">
              <w:rPr>
                <w:rFonts w:ascii="Times New Roman" w:hAnsi="Times New Roman"/>
                <w:bCs/>
              </w:rPr>
              <w:fldChar w:fldCharType="separate"/>
            </w:r>
            <w:r w:rsidR="00654AE7" w:rsidRPr="00EA4192">
              <w:rPr>
                <w:rFonts w:ascii="Times New Roman" w:hAnsi="Times New Roman"/>
                <w:bCs/>
              </w:rPr>
              <w:fldChar w:fldCharType="end"/>
            </w:r>
            <w:r w:rsidR="00910B53" w:rsidRPr="00EA4192">
              <w:rPr>
                <w:rFonts w:ascii="Times New Roman" w:hAnsi="Times New Roman"/>
                <w:bCs/>
              </w:rPr>
              <w:t xml:space="preserve"> Yes </w:t>
            </w:r>
            <w:r w:rsidR="00993342">
              <w:rPr>
                <w:rFonts w:ascii="Times New Roman" w:hAnsi="Times New Roman"/>
                <w:bCs/>
              </w:rPr>
              <w:t xml:space="preserve"> </w:t>
            </w:r>
            <w:r w:rsidR="00654AE7" w:rsidRPr="00EA4192">
              <w:rPr>
                <w:rFonts w:ascii="Times New Roman" w:hAnsi="Times New Roman"/>
                <w:bCs/>
              </w:rPr>
              <w:fldChar w:fldCharType="begin">
                <w:ffData>
                  <w:name w:val="Check98"/>
                  <w:enabled/>
                  <w:calcOnExit w:val="0"/>
                  <w:checkBox>
                    <w:sizeAuto/>
                    <w:default w:val="0"/>
                  </w:checkBox>
                </w:ffData>
              </w:fldChar>
            </w:r>
            <w:r w:rsidR="00910B53" w:rsidRPr="00EA4192">
              <w:rPr>
                <w:rFonts w:ascii="Times New Roman" w:hAnsi="Times New Roman"/>
                <w:bCs/>
              </w:rPr>
              <w:instrText xml:space="preserve"> FORMCHECKBOX </w:instrText>
            </w:r>
            <w:r w:rsidR="00654AE7" w:rsidRPr="00EA4192">
              <w:rPr>
                <w:rFonts w:ascii="Times New Roman" w:hAnsi="Times New Roman"/>
                <w:bCs/>
              </w:rPr>
            </w:r>
            <w:r w:rsidR="00654AE7" w:rsidRPr="00EA4192">
              <w:rPr>
                <w:rFonts w:ascii="Times New Roman" w:hAnsi="Times New Roman"/>
                <w:bCs/>
              </w:rPr>
              <w:fldChar w:fldCharType="separate"/>
            </w:r>
            <w:r w:rsidR="00654AE7" w:rsidRPr="00EA4192">
              <w:rPr>
                <w:rFonts w:ascii="Times New Roman" w:hAnsi="Times New Roman"/>
                <w:bCs/>
              </w:rPr>
              <w:fldChar w:fldCharType="end"/>
            </w:r>
            <w:r w:rsidR="00910B53" w:rsidRPr="00EA4192">
              <w:rPr>
                <w:rFonts w:ascii="Times New Roman" w:hAnsi="Times New Roman"/>
                <w:bCs/>
              </w:rPr>
              <w:t xml:space="preserve">  No</w:t>
            </w:r>
            <w:r w:rsidRPr="00EA4192">
              <w:rPr>
                <w:rFonts w:ascii="Times New Roman" w:hAnsi="Times New Roman"/>
                <w:bCs/>
              </w:rPr>
              <w:t xml:space="preserve">  </w:t>
            </w:r>
            <w:r w:rsidR="00654AE7" w:rsidRPr="00EA4192">
              <w:rPr>
                <w:rFonts w:ascii="Times New Roman" w:hAnsi="Times New Roman"/>
                <w:bCs/>
              </w:rPr>
              <w:fldChar w:fldCharType="begin">
                <w:ffData>
                  <w:name w:val="Check98"/>
                  <w:enabled/>
                  <w:calcOnExit w:val="0"/>
                  <w:checkBox>
                    <w:sizeAuto/>
                    <w:default w:val="0"/>
                  </w:checkBox>
                </w:ffData>
              </w:fldChar>
            </w:r>
            <w:r w:rsidRPr="00EA4192">
              <w:rPr>
                <w:rFonts w:ascii="Times New Roman" w:hAnsi="Times New Roman"/>
                <w:bCs/>
              </w:rPr>
              <w:instrText xml:space="preserve"> FORMCHECKBOX </w:instrText>
            </w:r>
            <w:r w:rsidR="00654AE7" w:rsidRPr="00EA4192">
              <w:rPr>
                <w:rFonts w:ascii="Times New Roman" w:hAnsi="Times New Roman"/>
                <w:bCs/>
              </w:rPr>
            </w:r>
            <w:r w:rsidR="00654AE7" w:rsidRPr="00EA4192">
              <w:rPr>
                <w:rFonts w:ascii="Times New Roman" w:hAnsi="Times New Roman"/>
                <w:bCs/>
              </w:rPr>
              <w:fldChar w:fldCharType="separate"/>
            </w:r>
            <w:r w:rsidR="00654AE7" w:rsidRPr="00EA4192">
              <w:rPr>
                <w:rFonts w:ascii="Times New Roman" w:hAnsi="Times New Roman"/>
                <w:bCs/>
              </w:rPr>
              <w:fldChar w:fldCharType="end"/>
            </w:r>
            <w:r w:rsidRPr="00EA4192">
              <w:rPr>
                <w:rFonts w:ascii="Times New Roman" w:hAnsi="Times New Roman"/>
                <w:bCs/>
              </w:rPr>
              <w:t xml:space="preserve">  N/A</w:t>
            </w:r>
            <w:ins w:id="1789" w:author="Evan Katz" w:date="2019-06-17T16:21:00Z">
              <w:r w:rsidR="00993342">
                <w:rPr>
                  <w:rFonts w:ascii="Times New Roman" w:hAnsi="Times New Roman"/>
                  <w:bCs/>
                </w:rPr>
                <w:br/>
              </w:r>
              <w:r w:rsidR="00993342">
                <w:rPr>
                  <w:rFonts w:ascii="Times New Roman" w:hAnsi="Times New Roman"/>
                  <w:bCs/>
                </w:rPr>
                <w:br/>
              </w:r>
              <w:r w:rsidR="00993342">
                <w:rPr>
                  <w:rFonts w:ascii="Times New Roman" w:hAnsi="Times New Roman"/>
                  <w:bCs/>
                </w:rPr>
                <w:br/>
              </w:r>
            </w:ins>
          </w:p>
        </w:tc>
        <w:tc>
          <w:tcPr>
            <w:tcW w:w="2880" w:type="dxa"/>
          </w:tcPr>
          <w:p w14:paraId="45F02624" w14:textId="77777777" w:rsidR="003D761C" w:rsidRPr="00E96FFD" w:rsidRDefault="003D761C">
            <w:pPr>
              <w:rPr>
                <w:rFonts w:ascii="Times New Roman" w:hAnsi="Times New Roman"/>
                <w:bCs/>
              </w:rPr>
            </w:pPr>
          </w:p>
          <w:p w14:paraId="28F41BFB" w14:textId="77777777" w:rsidR="003D761C" w:rsidRPr="00E96FFD" w:rsidRDefault="003D761C">
            <w:pPr>
              <w:rPr>
                <w:rFonts w:ascii="Times New Roman" w:hAnsi="Times New Roman"/>
                <w:bCs/>
              </w:rPr>
            </w:pPr>
          </w:p>
        </w:tc>
      </w:tr>
      <w:tr w:rsidR="003D761C" w:rsidRPr="00E96FFD" w14:paraId="4DD279F5" w14:textId="77777777">
        <w:tc>
          <w:tcPr>
            <w:tcW w:w="3352" w:type="dxa"/>
            <w:gridSpan w:val="2"/>
          </w:tcPr>
          <w:p w14:paraId="7A9A5468" w14:textId="77777777" w:rsidR="003D761C" w:rsidRPr="00E96FFD" w:rsidRDefault="00A35E7F">
            <w:pPr>
              <w:rPr>
                <w:rFonts w:ascii="Times New Roman" w:hAnsi="Times New Roman"/>
                <w:b/>
              </w:rPr>
            </w:pPr>
            <w:r w:rsidRPr="00E96FFD">
              <w:rPr>
                <w:rFonts w:ascii="Times New Roman" w:hAnsi="Times New Roman"/>
                <w:b/>
                <w:bCs/>
              </w:rPr>
              <w:t>I-</w:t>
            </w:r>
            <w:r>
              <w:rPr>
                <w:rFonts w:ascii="Times New Roman" w:hAnsi="Times New Roman"/>
                <w:b/>
                <w:bCs/>
              </w:rPr>
              <w:t>3-</w:t>
            </w:r>
            <w:r w:rsidR="005246B7">
              <w:rPr>
                <w:rFonts w:ascii="Times New Roman" w:hAnsi="Times New Roman"/>
                <w:b/>
                <w:bCs/>
              </w:rPr>
              <w:t>b:</w:t>
            </w:r>
            <w:r w:rsidR="003D761C" w:rsidRPr="00E96FFD">
              <w:rPr>
                <w:rFonts w:ascii="Times New Roman" w:hAnsi="Times New Roman"/>
                <w:b/>
                <w:bCs/>
              </w:rPr>
              <w:t xml:space="preserve"> Direct Payment</w:t>
            </w:r>
          </w:p>
          <w:p w14:paraId="0DA50CF3" w14:textId="77777777" w:rsidR="003D761C" w:rsidRDefault="003D761C">
            <w:pPr>
              <w:rPr>
                <w:rFonts w:ascii="Times New Roman" w:hAnsi="Times New Roman"/>
                <w:b/>
                <w:bCs/>
              </w:rPr>
            </w:pPr>
          </w:p>
          <w:p w14:paraId="0FEE80CD" w14:textId="77777777" w:rsidR="0083658F" w:rsidRDefault="0083658F">
            <w:pPr>
              <w:rPr>
                <w:rFonts w:ascii="Times New Roman" w:hAnsi="Times New Roman"/>
                <w:b/>
                <w:bCs/>
              </w:rPr>
            </w:pPr>
          </w:p>
          <w:p w14:paraId="4BCFE6A1" w14:textId="77777777" w:rsidR="0083658F" w:rsidRDefault="0083658F">
            <w:pPr>
              <w:rPr>
                <w:rFonts w:ascii="Times New Roman" w:hAnsi="Times New Roman"/>
                <w:b/>
                <w:bCs/>
              </w:rPr>
            </w:pPr>
          </w:p>
          <w:p w14:paraId="01CF8423" w14:textId="77777777" w:rsidR="0083658F" w:rsidRDefault="0083658F">
            <w:pPr>
              <w:rPr>
                <w:rFonts w:ascii="Times New Roman" w:hAnsi="Times New Roman"/>
                <w:b/>
                <w:bCs/>
              </w:rPr>
            </w:pPr>
          </w:p>
          <w:p w14:paraId="110CD76F" w14:textId="77777777" w:rsidR="0083658F" w:rsidRDefault="0083658F">
            <w:pPr>
              <w:rPr>
                <w:rFonts w:ascii="Times New Roman" w:hAnsi="Times New Roman"/>
                <w:b/>
                <w:bCs/>
              </w:rPr>
            </w:pPr>
          </w:p>
          <w:p w14:paraId="34B170F4" w14:textId="77777777" w:rsidR="0083658F" w:rsidRDefault="0083658F">
            <w:pPr>
              <w:rPr>
                <w:rFonts w:ascii="Times New Roman" w:hAnsi="Times New Roman"/>
                <w:b/>
                <w:bCs/>
              </w:rPr>
            </w:pPr>
          </w:p>
          <w:p w14:paraId="164710E4" w14:textId="77777777" w:rsidR="0083658F" w:rsidRDefault="0083658F">
            <w:pPr>
              <w:rPr>
                <w:rFonts w:ascii="Times New Roman" w:hAnsi="Times New Roman"/>
                <w:b/>
                <w:bCs/>
              </w:rPr>
            </w:pPr>
          </w:p>
          <w:p w14:paraId="3F5FC2E9" w14:textId="77777777" w:rsidR="0083658F" w:rsidRDefault="0083658F">
            <w:pPr>
              <w:rPr>
                <w:rFonts w:ascii="Times New Roman" w:hAnsi="Times New Roman"/>
                <w:b/>
                <w:bCs/>
              </w:rPr>
            </w:pPr>
          </w:p>
          <w:p w14:paraId="57C53471" w14:textId="77777777" w:rsidR="0083658F" w:rsidRDefault="0083658F">
            <w:pPr>
              <w:rPr>
                <w:rFonts w:ascii="Times New Roman" w:hAnsi="Times New Roman"/>
                <w:b/>
                <w:bCs/>
              </w:rPr>
            </w:pPr>
          </w:p>
          <w:p w14:paraId="4379BE0C" w14:textId="77777777" w:rsidR="00B27AAE" w:rsidRPr="00EA4192" w:rsidRDefault="00B27AAE">
            <w:pPr>
              <w:rPr>
                <w:rFonts w:ascii="Times New Roman" w:hAnsi="Times New Roman"/>
                <w:bCs/>
              </w:rPr>
            </w:pPr>
          </w:p>
        </w:tc>
        <w:tc>
          <w:tcPr>
            <w:tcW w:w="7808" w:type="dxa"/>
            <w:gridSpan w:val="2"/>
          </w:tcPr>
          <w:p w14:paraId="307CBAE3" w14:textId="6CE20374" w:rsidR="002627EE" w:rsidRPr="002627EE" w:rsidRDefault="002627EE">
            <w:pPr>
              <w:numPr>
                <w:ilvl w:val="0"/>
                <w:numId w:val="69"/>
              </w:numPr>
              <w:tabs>
                <w:tab w:val="clear" w:pos="720"/>
                <w:tab w:val="num" w:pos="179"/>
                <w:tab w:val="num" w:pos="364"/>
              </w:tabs>
              <w:spacing w:line="260" w:lineRule="exact"/>
              <w:ind w:left="179" w:hanging="180"/>
              <w:rPr>
                <w:rFonts w:ascii="Times New Roman" w:hAnsi="Times New Roman"/>
                <w:bCs/>
              </w:rPr>
              <w:pPrChange w:id="1790" w:author="Evan Katz" w:date="2019-06-17T15:11:00Z">
                <w:pPr>
                  <w:numPr>
                    <w:numId w:val="69"/>
                  </w:numPr>
                  <w:tabs>
                    <w:tab w:val="num" w:pos="179"/>
                    <w:tab w:val="num" w:pos="364"/>
                    <w:tab w:val="num" w:pos="720"/>
                  </w:tabs>
                  <w:spacing w:line="260" w:lineRule="exact"/>
                  <w:ind w:left="179" w:hanging="180"/>
                  <w:jc w:val="both"/>
                </w:pPr>
              </w:pPrChange>
            </w:pPr>
            <w:r w:rsidRPr="002627EE">
              <w:rPr>
                <w:rFonts w:ascii="Times New Roman" w:hAnsi="Times New Roman"/>
                <w:bCs/>
              </w:rPr>
              <w:t xml:space="preserve">Does the Medicaid agency make payments directly to providers of waiver services?  </w:t>
            </w:r>
            <w:ins w:id="1791" w:author="Evan Katz" w:date="2019-06-17T16:21:00Z">
              <w:r w:rsidR="00993342">
                <w:rPr>
                  <w:rFonts w:ascii="Times New Roman" w:hAnsi="Times New Roman"/>
                  <w:bCs/>
                </w:rPr>
                <w:br/>
              </w:r>
            </w:ins>
            <w:r w:rsidR="00654AE7" w:rsidRPr="002627EE">
              <w:rPr>
                <w:rFonts w:ascii="Times New Roman" w:hAnsi="Times New Roman"/>
                <w:bCs/>
              </w:rPr>
              <w:fldChar w:fldCharType="begin">
                <w:ffData>
                  <w:name w:val="Check98"/>
                  <w:enabled/>
                  <w:calcOnExit w:val="0"/>
                  <w:checkBox>
                    <w:sizeAuto/>
                    <w:default w:val="0"/>
                  </w:checkBox>
                </w:ffData>
              </w:fldChar>
            </w:r>
            <w:r w:rsidRPr="002627EE">
              <w:rPr>
                <w:rFonts w:ascii="Times New Roman" w:hAnsi="Times New Roman"/>
                <w:bCs/>
              </w:rPr>
              <w:instrText xml:space="preserve"> FORMCHECKBOX </w:instrText>
            </w:r>
            <w:r w:rsidR="00654AE7" w:rsidRPr="002627EE">
              <w:rPr>
                <w:rFonts w:ascii="Times New Roman" w:hAnsi="Times New Roman"/>
                <w:bCs/>
              </w:rPr>
            </w:r>
            <w:r w:rsidR="00654AE7" w:rsidRPr="002627EE">
              <w:rPr>
                <w:rFonts w:ascii="Times New Roman" w:hAnsi="Times New Roman"/>
                <w:bCs/>
              </w:rPr>
              <w:fldChar w:fldCharType="separate"/>
            </w:r>
            <w:r w:rsidR="00654AE7" w:rsidRPr="002627EE">
              <w:rPr>
                <w:rFonts w:ascii="Times New Roman" w:hAnsi="Times New Roman"/>
                <w:bCs/>
              </w:rPr>
              <w:fldChar w:fldCharType="end"/>
            </w:r>
            <w:r w:rsidRPr="002627EE">
              <w:rPr>
                <w:rFonts w:ascii="Times New Roman" w:hAnsi="Times New Roman"/>
                <w:bCs/>
              </w:rPr>
              <w:t xml:space="preserve">  Yes </w:t>
            </w:r>
            <w:r w:rsidR="00654AE7" w:rsidRPr="002627EE">
              <w:rPr>
                <w:rFonts w:ascii="Times New Roman" w:hAnsi="Times New Roman"/>
                <w:bCs/>
              </w:rPr>
              <w:fldChar w:fldCharType="begin">
                <w:ffData>
                  <w:name w:val="Check98"/>
                  <w:enabled/>
                  <w:calcOnExit w:val="0"/>
                  <w:checkBox>
                    <w:sizeAuto/>
                    <w:default w:val="0"/>
                  </w:checkBox>
                </w:ffData>
              </w:fldChar>
            </w:r>
            <w:r w:rsidRPr="002627EE">
              <w:rPr>
                <w:rFonts w:ascii="Times New Roman" w:hAnsi="Times New Roman"/>
                <w:bCs/>
              </w:rPr>
              <w:instrText xml:space="preserve"> FORMCHECKBOX </w:instrText>
            </w:r>
            <w:r w:rsidR="00654AE7" w:rsidRPr="002627EE">
              <w:rPr>
                <w:rFonts w:ascii="Times New Roman" w:hAnsi="Times New Roman"/>
                <w:bCs/>
              </w:rPr>
            </w:r>
            <w:r w:rsidR="00654AE7" w:rsidRPr="002627EE">
              <w:rPr>
                <w:rFonts w:ascii="Times New Roman" w:hAnsi="Times New Roman"/>
                <w:bCs/>
              </w:rPr>
              <w:fldChar w:fldCharType="separate"/>
            </w:r>
            <w:r w:rsidR="00654AE7" w:rsidRPr="002627EE">
              <w:rPr>
                <w:rFonts w:ascii="Times New Roman" w:hAnsi="Times New Roman"/>
                <w:bCs/>
              </w:rPr>
              <w:fldChar w:fldCharType="end"/>
            </w:r>
            <w:r w:rsidRPr="002627EE">
              <w:rPr>
                <w:rFonts w:ascii="Times New Roman" w:hAnsi="Times New Roman"/>
                <w:bCs/>
              </w:rPr>
              <w:t xml:space="preserve">  No</w:t>
            </w:r>
            <w:ins w:id="1792" w:author="Evan Katz" w:date="2019-06-17T16:21:00Z">
              <w:r w:rsidR="00993342">
                <w:rPr>
                  <w:rFonts w:ascii="Times New Roman" w:hAnsi="Times New Roman"/>
                  <w:bCs/>
                </w:rPr>
                <w:br/>
              </w:r>
            </w:ins>
          </w:p>
          <w:p w14:paraId="3C1A58DA" w14:textId="77777777" w:rsidR="009846AB" w:rsidRPr="002627EE" w:rsidRDefault="009846AB">
            <w:pPr>
              <w:numPr>
                <w:ilvl w:val="0"/>
                <w:numId w:val="69"/>
              </w:numPr>
              <w:tabs>
                <w:tab w:val="clear" w:pos="720"/>
                <w:tab w:val="num" w:pos="179"/>
                <w:tab w:val="num" w:pos="364"/>
              </w:tabs>
              <w:spacing w:line="260" w:lineRule="exact"/>
              <w:ind w:left="179" w:hanging="180"/>
              <w:rPr>
                <w:rFonts w:ascii="Times New Roman" w:hAnsi="Times New Roman"/>
                <w:bCs/>
              </w:rPr>
              <w:pPrChange w:id="1793" w:author="Evan Katz" w:date="2019-06-17T15:11:00Z">
                <w:pPr>
                  <w:numPr>
                    <w:numId w:val="69"/>
                  </w:numPr>
                  <w:tabs>
                    <w:tab w:val="num" w:pos="179"/>
                    <w:tab w:val="num" w:pos="364"/>
                    <w:tab w:val="num" w:pos="720"/>
                  </w:tabs>
                  <w:spacing w:line="260" w:lineRule="exact"/>
                  <w:ind w:left="179" w:hanging="180"/>
                  <w:jc w:val="both"/>
                </w:pPr>
              </w:pPrChange>
            </w:pPr>
            <w:r w:rsidRPr="002627EE">
              <w:rPr>
                <w:rFonts w:ascii="Times New Roman" w:hAnsi="Times New Roman"/>
                <w:bCs/>
              </w:rPr>
              <w:t>When a limited fiscal agent is employed, does the waiver specify:</w:t>
            </w:r>
          </w:p>
          <w:p w14:paraId="59CF7A7C" w14:textId="0BF2580E" w:rsidR="009846AB" w:rsidRPr="00E96FFD" w:rsidRDefault="009846AB">
            <w:pPr>
              <w:numPr>
                <w:ilvl w:val="1"/>
                <w:numId w:val="69"/>
              </w:numPr>
              <w:tabs>
                <w:tab w:val="clear" w:pos="1440"/>
                <w:tab w:val="num" w:pos="320"/>
              </w:tabs>
              <w:spacing w:line="260" w:lineRule="exact"/>
              <w:ind w:left="320" w:hanging="180"/>
              <w:rPr>
                <w:rFonts w:ascii="Times New Roman" w:hAnsi="Times New Roman"/>
                <w:bCs/>
              </w:rPr>
              <w:pPrChange w:id="1794" w:author="Evan Katz" w:date="2019-06-17T15:11:00Z">
                <w:pPr>
                  <w:numPr>
                    <w:ilvl w:val="1"/>
                    <w:numId w:val="69"/>
                  </w:numPr>
                  <w:tabs>
                    <w:tab w:val="num" w:pos="320"/>
                    <w:tab w:val="num" w:pos="1440"/>
                  </w:tabs>
                  <w:spacing w:line="260" w:lineRule="exact"/>
                  <w:ind w:left="320" w:hanging="180"/>
                  <w:jc w:val="both"/>
                </w:pPr>
              </w:pPrChange>
            </w:pPr>
            <w:r w:rsidRPr="00AC1C89">
              <w:rPr>
                <w:rFonts w:ascii="Times New Roman" w:hAnsi="Times New Roman"/>
                <w:bCs/>
              </w:rPr>
              <w:t xml:space="preserve">The </w:t>
            </w:r>
            <w:r>
              <w:rPr>
                <w:rFonts w:ascii="Times New Roman" w:hAnsi="Times New Roman"/>
                <w:bCs/>
              </w:rPr>
              <w:t xml:space="preserve">entity or entities that serve as a limited fiscal </w:t>
            </w:r>
            <w:r w:rsidRPr="00AC1C89">
              <w:rPr>
                <w:rFonts w:ascii="Times New Roman" w:hAnsi="Times New Roman"/>
                <w:bCs/>
              </w:rPr>
              <w:t>agent</w:t>
            </w:r>
            <w:r>
              <w:rPr>
                <w:rFonts w:ascii="Times New Roman" w:hAnsi="Times New Roman"/>
                <w:bCs/>
              </w:rPr>
              <w:t xml:space="preserve">? </w:t>
            </w:r>
            <w:ins w:id="1795" w:author="Evan Katz" w:date="2019-06-17T16:21:00Z">
              <w:r w:rsidR="00993342">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Yes</w:t>
            </w:r>
            <w:r w:rsidR="00993342">
              <w:rPr>
                <w:rFonts w:ascii="Times New Roman" w:hAnsi="Times New Roman"/>
                <w:bCs/>
              </w:rPr>
              <w:t xml:space="preserve"> </w:t>
            </w:r>
            <w:r w:rsidRPr="00E96FFD">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796" w:author="Evan Katz" w:date="2019-06-17T16:22:00Z">
              <w:r w:rsidR="00993342">
                <w:rPr>
                  <w:rFonts w:ascii="Times New Roman" w:hAnsi="Times New Roman"/>
                  <w:bCs/>
                </w:rPr>
                <w:br/>
              </w:r>
            </w:ins>
          </w:p>
          <w:p w14:paraId="079AD858" w14:textId="5E41D840" w:rsidR="009846AB" w:rsidRPr="00E96FFD" w:rsidRDefault="009846AB">
            <w:pPr>
              <w:numPr>
                <w:ilvl w:val="1"/>
                <w:numId w:val="69"/>
              </w:numPr>
              <w:tabs>
                <w:tab w:val="clear" w:pos="1440"/>
                <w:tab w:val="num" w:pos="320"/>
              </w:tabs>
              <w:spacing w:line="260" w:lineRule="exact"/>
              <w:ind w:left="320" w:hanging="180"/>
              <w:rPr>
                <w:rFonts w:ascii="Times New Roman" w:hAnsi="Times New Roman"/>
                <w:bCs/>
              </w:rPr>
              <w:pPrChange w:id="1797" w:author="Evan Katz" w:date="2019-06-17T15:11:00Z">
                <w:pPr>
                  <w:numPr>
                    <w:ilvl w:val="1"/>
                    <w:numId w:val="69"/>
                  </w:numPr>
                  <w:tabs>
                    <w:tab w:val="num" w:pos="320"/>
                    <w:tab w:val="num" w:pos="1440"/>
                  </w:tabs>
                  <w:spacing w:line="260" w:lineRule="exact"/>
                  <w:ind w:left="320" w:hanging="180"/>
                  <w:jc w:val="both"/>
                </w:pPr>
              </w:pPrChange>
            </w:pPr>
            <w:r>
              <w:rPr>
                <w:rFonts w:ascii="Times New Roman" w:hAnsi="Times New Roman"/>
                <w:bCs/>
              </w:rPr>
              <w:t xml:space="preserve">The payment functions performed by the limited fiscal agent?  </w:t>
            </w:r>
            <w:r w:rsidR="00321995">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 xml:space="preserve">Yes </w:t>
            </w:r>
            <w:r w:rsidR="00993342">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798" w:author="Evan Katz" w:date="2019-06-17T16:22:00Z">
              <w:r w:rsidR="00993342">
                <w:rPr>
                  <w:rFonts w:ascii="Times New Roman" w:hAnsi="Times New Roman"/>
                  <w:bCs/>
                </w:rPr>
                <w:br/>
              </w:r>
            </w:ins>
          </w:p>
          <w:p w14:paraId="5A6A4DA8" w14:textId="28594563" w:rsidR="000E50B5" w:rsidRDefault="009846AB">
            <w:pPr>
              <w:numPr>
                <w:ilvl w:val="1"/>
                <w:numId w:val="69"/>
              </w:numPr>
              <w:tabs>
                <w:tab w:val="clear" w:pos="1440"/>
                <w:tab w:val="num" w:pos="320"/>
              </w:tabs>
              <w:spacing w:line="260" w:lineRule="exact"/>
              <w:ind w:left="320" w:hanging="180"/>
              <w:rPr>
                <w:rFonts w:ascii="Times New Roman" w:hAnsi="Times New Roman"/>
                <w:bCs/>
              </w:rPr>
              <w:pPrChange w:id="1799" w:author="Evan Katz" w:date="2019-06-17T15:11:00Z">
                <w:pPr>
                  <w:numPr>
                    <w:ilvl w:val="1"/>
                    <w:numId w:val="69"/>
                  </w:numPr>
                  <w:tabs>
                    <w:tab w:val="num" w:pos="320"/>
                    <w:tab w:val="num" w:pos="1440"/>
                  </w:tabs>
                  <w:spacing w:line="260" w:lineRule="exact"/>
                  <w:ind w:left="320" w:hanging="180"/>
                  <w:jc w:val="both"/>
                </w:pPr>
              </w:pPrChange>
            </w:pPr>
            <w:r>
              <w:rPr>
                <w:rFonts w:ascii="Times New Roman" w:hAnsi="Times New Roman"/>
                <w:bCs/>
              </w:rPr>
              <w:t xml:space="preserve">How providers are informed about the process for billing Medicaid directly?  </w:t>
            </w:r>
            <w:ins w:id="1800" w:author="Evan Katz" w:date="2019-06-17T16:22:00Z">
              <w:r w:rsidR="00993342">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Yes</w:t>
            </w:r>
            <w:r w:rsidR="00993342">
              <w:rPr>
                <w:rFonts w:ascii="Times New Roman" w:hAnsi="Times New Roman"/>
                <w:bCs/>
              </w:rPr>
              <w:t xml:space="preserve"> </w:t>
            </w:r>
            <w:r w:rsidRPr="00E96FFD">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801" w:author="Evan Katz" w:date="2019-06-17T16:22:00Z">
              <w:r w:rsidR="00993342">
                <w:rPr>
                  <w:rFonts w:ascii="Times New Roman" w:hAnsi="Times New Roman"/>
                  <w:bCs/>
                </w:rPr>
                <w:br/>
              </w:r>
            </w:ins>
          </w:p>
          <w:p w14:paraId="3B320DE2" w14:textId="0A747520" w:rsidR="003D761C" w:rsidRDefault="009846AB">
            <w:pPr>
              <w:numPr>
                <w:ilvl w:val="1"/>
                <w:numId w:val="69"/>
              </w:numPr>
              <w:tabs>
                <w:tab w:val="clear" w:pos="1440"/>
                <w:tab w:val="num" w:pos="320"/>
              </w:tabs>
              <w:spacing w:line="260" w:lineRule="exact"/>
              <w:ind w:left="320" w:hanging="180"/>
              <w:rPr>
                <w:rFonts w:ascii="Times New Roman" w:hAnsi="Times New Roman"/>
                <w:bCs/>
              </w:rPr>
              <w:pPrChange w:id="1802" w:author="Evan Katz" w:date="2019-06-17T15:11:00Z">
                <w:pPr>
                  <w:numPr>
                    <w:ilvl w:val="1"/>
                    <w:numId w:val="69"/>
                  </w:numPr>
                  <w:tabs>
                    <w:tab w:val="num" w:pos="320"/>
                    <w:tab w:val="num" w:pos="1440"/>
                  </w:tabs>
                  <w:spacing w:line="260" w:lineRule="exact"/>
                  <w:ind w:left="320" w:hanging="180"/>
                  <w:jc w:val="both"/>
                </w:pPr>
              </w:pPrChange>
            </w:pPr>
            <w:r w:rsidRPr="00AC1C89">
              <w:rPr>
                <w:rFonts w:ascii="Times New Roman" w:hAnsi="Times New Roman"/>
                <w:bCs/>
              </w:rPr>
              <w:t>How t</w:t>
            </w:r>
            <w:r w:rsidRPr="000E50B5">
              <w:rPr>
                <w:rFonts w:ascii="Times New Roman" w:hAnsi="Times New Roman"/>
                <w:bCs/>
              </w:rPr>
              <w:t xml:space="preserve">he Medicaid </w:t>
            </w:r>
            <w:r w:rsidRPr="00AC1C89">
              <w:rPr>
                <w:rFonts w:ascii="Times New Roman" w:hAnsi="Times New Roman"/>
                <w:bCs/>
              </w:rPr>
              <w:t>agency</w:t>
            </w:r>
            <w:r w:rsidRPr="000E50B5">
              <w:rPr>
                <w:rFonts w:ascii="Times New Roman" w:hAnsi="Times New Roman"/>
                <w:bCs/>
              </w:rPr>
              <w:t xml:space="preserve"> exercises appropriate oversight </w:t>
            </w:r>
            <w:r w:rsidR="000E50B5" w:rsidRPr="000E50B5">
              <w:rPr>
                <w:rFonts w:ascii="Times New Roman" w:hAnsi="Times New Roman"/>
                <w:bCs/>
              </w:rPr>
              <w:t xml:space="preserve">of the limited fiscal agent?  </w:t>
            </w:r>
            <w:ins w:id="1803" w:author="Evan Katz" w:date="2019-06-17T16:22:00Z">
              <w:r w:rsidR="00993342">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000E50B5"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000E50B5" w:rsidRPr="005246B7">
              <w:rPr>
                <w:rFonts w:ascii="Times New Roman" w:hAnsi="Times New Roman"/>
                <w:bCs/>
              </w:rPr>
              <w:t xml:space="preserve"> </w:t>
            </w:r>
            <w:r w:rsidR="000E50B5" w:rsidRPr="00E96FFD">
              <w:rPr>
                <w:rFonts w:ascii="Times New Roman" w:hAnsi="Times New Roman"/>
                <w:bCs/>
              </w:rPr>
              <w:t xml:space="preserve">Yes </w:t>
            </w:r>
            <w:r w:rsidR="00993342">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000E50B5"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000E50B5" w:rsidRPr="005246B7">
              <w:rPr>
                <w:rFonts w:ascii="Times New Roman" w:hAnsi="Times New Roman"/>
                <w:bCs/>
              </w:rPr>
              <w:t xml:space="preserve">  </w:t>
            </w:r>
            <w:r w:rsidR="000E50B5" w:rsidRPr="00E96FFD">
              <w:rPr>
                <w:rFonts w:ascii="Times New Roman" w:hAnsi="Times New Roman"/>
                <w:bCs/>
              </w:rPr>
              <w:t>No</w:t>
            </w:r>
          </w:p>
          <w:p w14:paraId="0A4B6781" w14:textId="77777777" w:rsidR="00764041" w:rsidRDefault="00764041">
            <w:pPr>
              <w:tabs>
                <w:tab w:val="num" w:pos="720"/>
              </w:tabs>
              <w:spacing w:line="260" w:lineRule="exact"/>
              <w:ind w:left="140"/>
              <w:rPr>
                <w:rFonts w:ascii="Times New Roman" w:hAnsi="Times New Roman"/>
                <w:bCs/>
              </w:rPr>
              <w:pPrChange w:id="1804" w:author="Evan Katz" w:date="2019-06-17T15:11:00Z">
                <w:pPr>
                  <w:tabs>
                    <w:tab w:val="num" w:pos="720"/>
                  </w:tabs>
                  <w:spacing w:line="260" w:lineRule="exact"/>
                  <w:ind w:left="140"/>
                  <w:jc w:val="both"/>
                </w:pPr>
              </w:pPrChange>
            </w:pPr>
          </w:p>
          <w:p w14:paraId="09CE6F85" w14:textId="23A10140" w:rsidR="002627EE" w:rsidRPr="000E50B5" w:rsidRDefault="00764041">
            <w:pPr>
              <w:numPr>
                <w:ilvl w:val="0"/>
                <w:numId w:val="69"/>
              </w:numPr>
              <w:tabs>
                <w:tab w:val="clear" w:pos="720"/>
                <w:tab w:val="num" w:pos="179"/>
                <w:tab w:val="num" w:pos="364"/>
              </w:tabs>
              <w:spacing w:line="260" w:lineRule="exact"/>
              <w:ind w:left="179" w:hanging="180"/>
              <w:rPr>
                <w:rFonts w:ascii="Times New Roman" w:hAnsi="Times New Roman"/>
                <w:bCs/>
              </w:rPr>
              <w:pPrChange w:id="1805" w:author="Evan Katz" w:date="2019-06-17T15:11:00Z">
                <w:pPr>
                  <w:numPr>
                    <w:numId w:val="69"/>
                  </w:numPr>
                  <w:tabs>
                    <w:tab w:val="num" w:pos="179"/>
                    <w:tab w:val="num" w:pos="364"/>
                    <w:tab w:val="num" w:pos="720"/>
                  </w:tabs>
                  <w:spacing w:line="260" w:lineRule="exact"/>
                  <w:ind w:left="179" w:hanging="180"/>
                  <w:jc w:val="both"/>
                </w:pPr>
              </w:pPrChange>
            </w:pPr>
            <w:r w:rsidRPr="00EA4192">
              <w:rPr>
                <w:rFonts w:ascii="Times New Roman" w:hAnsi="Times New Roman"/>
                <w:bCs/>
              </w:rPr>
              <w:t xml:space="preserve">When </w:t>
            </w:r>
            <w:r w:rsidR="002627EE" w:rsidRPr="00EA4192">
              <w:rPr>
                <w:rFonts w:ascii="Times New Roman" w:hAnsi="Times New Roman"/>
                <w:bCs/>
              </w:rPr>
              <w:t xml:space="preserve">providers </w:t>
            </w:r>
            <w:r w:rsidRPr="00EA4192">
              <w:rPr>
                <w:rFonts w:ascii="Times New Roman" w:hAnsi="Times New Roman"/>
                <w:bCs/>
              </w:rPr>
              <w:t xml:space="preserve">are </w:t>
            </w:r>
            <w:r w:rsidR="002627EE" w:rsidRPr="00EA4192">
              <w:rPr>
                <w:rFonts w:ascii="Times New Roman" w:hAnsi="Times New Roman"/>
                <w:bCs/>
              </w:rPr>
              <w:t>paid by a managed care entity or entities for services that are included in the state’s contract</w:t>
            </w:r>
            <w:r w:rsidRPr="00EA4192">
              <w:rPr>
                <w:rFonts w:ascii="Times New Roman" w:hAnsi="Times New Roman"/>
                <w:bCs/>
              </w:rPr>
              <w:t xml:space="preserve"> with the entity</w:t>
            </w:r>
            <w:r w:rsidR="002627EE" w:rsidRPr="00EA4192">
              <w:rPr>
                <w:rFonts w:ascii="Times New Roman" w:hAnsi="Times New Roman"/>
                <w:bCs/>
              </w:rPr>
              <w:t>, does the waiver specify how providers are paid for the services (if any) not included in the state’s contract with managed care entities?</w:t>
            </w:r>
            <w:r w:rsidRPr="00EA4192">
              <w:rPr>
                <w:rFonts w:ascii="Times New Roman" w:hAnsi="Times New Roman"/>
                <w:bCs/>
              </w:rPr>
              <w:t xml:space="preserve"> </w:t>
            </w:r>
            <w:ins w:id="1806" w:author="Evan Katz" w:date="2019-06-17T16:22:00Z">
              <w:r w:rsidR="00993342">
                <w:rPr>
                  <w:rFonts w:ascii="Times New Roman" w:hAnsi="Times New Roman"/>
                  <w:bCs/>
                </w:rPr>
                <w:br/>
              </w:r>
            </w:ins>
            <w:r w:rsidR="00654AE7" w:rsidRPr="00EA4192">
              <w:rPr>
                <w:rFonts w:ascii="Times New Roman" w:hAnsi="Times New Roman"/>
                <w:bCs/>
              </w:rPr>
              <w:fldChar w:fldCharType="begin">
                <w:ffData>
                  <w:name w:val="Check98"/>
                  <w:enabled/>
                  <w:calcOnExit w:val="0"/>
                  <w:checkBox>
                    <w:sizeAuto/>
                    <w:default w:val="0"/>
                  </w:checkBox>
                </w:ffData>
              </w:fldChar>
            </w:r>
            <w:r w:rsidRPr="00EA4192">
              <w:rPr>
                <w:rFonts w:ascii="Times New Roman" w:hAnsi="Times New Roman"/>
                <w:bCs/>
              </w:rPr>
              <w:instrText xml:space="preserve"> FORMCHECKBOX </w:instrText>
            </w:r>
            <w:r w:rsidR="00654AE7" w:rsidRPr="00EA4192">
              <w:rPr>
                <w:rFonts w:ascii="Times New Roman" w:hAnsi="Times New Roman"/>
                <w:bCs/>
              </w:rPr>
            </w:r>
            <w:r w:rsidR="00654AE7" w:rsidRPr="00EA4192">
              <w:rPr>
                <w:rFonts w:ascii="Times New Roman" w:hAnsi="Times New Roman"/>
                <w:bCs/>
              </w:rPr>
              <w:fldChar w:fldCharType="separate"/>
            </w:r>
            <w:r w:rsidR="00654AE7" w:rsidRPr="00EA4192">
              <w:rPr>
                <w:rFonts w:ascii="Times New Roman" w:hAnsi="Times New Roman"/>
                <w:bCs/>
              </w:rPr>
              <w:fldChar w:fldCharType="end"/>
            </w:r>
            <w:r w:rsidRPr="00EA4192">
              <w:rPr>
                <w:rFonts w:ascii="Times New Roman" w:hAnsi="Times New Roman"/>
                <w:bCs/>
              </w:rPr>
              <w:t xml:space="preserve"> Yes </w:t>
            </w:r>
            <w:r w:rsidR="00993342">
              <w:rPr>
                <w:rFonts w:ascii="Times New Roman" w:hAnsi="Times New Roman"/>
                <w:bCs/>
              </w:rPr>
              <w:t xml:space="preserve"> </w:t>
            </w:r>
            <w:r w:rsidR="00654AE7" w:rsidRPr="00EA4192">
              <w:rPr>
                <w:rFonts w:ascii="Times New Roman" w:hAnsi="Times New Roman"/>
                <w:bCs/>
              </w:rPr>
              <w:fldChar w:fldCharType="begin">
                <w:ffData>
                  <w:name w:val="Check98"/>
                  <w:enabled/>
                  <w:calcOnExit w:val="0"/>
                  <w:checkBox>
                    <w:sizeAuto/>
                    <w:default w:val="0"/>
                  </w:checkBox>
                </w:ffData>
              </w:fldChar>
            </w:r>
            <w:r w:rsidRPr="00EA4192">
              <w:rPr>
                <w:rFonts w:ascii="Times New Roman" w:hAnsi="Times New Roman"/>
                <w:bCs/>
              </w:rPr>
              <w:instrText xml:space="preserve"> FORMCHECKBOX </w:instrText>
            </w:r>
            <w:r w:rsidR="00654AE7" w:rsidRPr="00EA4192">
              <w:rPr>
                <w:rFonts w:ascii="Times New Roman" w:hAnsi="Times New Roman"/>
                <w:bCs/>
              </w:rPr>
            </w:r>
            <w:r w:rsidR="00654AE7" w:rsidRPr="00EA4192">
              <w:rPr>
                <w:rFonts w:ascii="Times New Roman" w:hAnsi="Times New Roman"/>
                <w:bCs/>
              </w:rPr>
              <w:fldChar w:fldCharType="separate"/>
            </w:r>
            <w:r w:rsidR="00654AE7" w:rsidRPr="00EA4192">
              <w:rPr>
                <w:rFonts w:ascii="Times New Roman" w:hAnsi="Times New Roman"/>
                <w:bCs/>
              </w:rPr>
              <w:fldChar w:fldCharType="end"/>
            </w:r>
            <w:r w:rsidRPr="00EA4192">
              <w:rPr>
                <w:rFonts w:ascii="Times New Roman" w:hAnsi="Times New Roman"/>
                <w:bCs/>
              </w:rPr>
              <w:t xml:space="preserve"> No  </w:t>
            </w:r>
            <w:r w:rsidR="00654AE7" w:rsidRPr="00EA4192">
              <w:rPr>
                <w:rFonts w:ascii="Times New Roman" w:hAnsi="Times New Roman"/>
                <w:bCs/>
              </w:rPr>
              <w:fldChar w:fldCharType="begin">
                <w:ffData>
                  <w:name w:val="Check98"/>
                  <w:enabled/>
                  <w:calcOnExit w:val="0"/>
                  <w:checkBox>
                    <w:sizeAuto/>
                    <w:default w:val="0"/>
                  </w:checkBox>
                </w:ffData>
              </w:fldChar>
            </w:r>
            <w:r w:rsidRPr="00EA4192">
              <w:rPr>
                <w:rFonts w:ascii="Times New Roman" w:hAnsi="Times New Roman"/>
                <w:bCs/>
              </w:rPr>
              <w:instrText xml:space="preserve"> FORMCHECKBOX </w:instrText>
            </w:r>
            <w:r w:rsidR="00654AE7" w:rsidRPr="00EA4192">
              <w:rPr>
                <w:rFonts w:ascii="Times New Roman" w:hAnsi="Times New Roman"/>
                <w:bCs/>
              </w:rPr>
            </w:r>
            <w:r w:rsidR="00654AE7" w:rsidRPr="00EA4192">
              <w:rPr>
                <w:rFonts w:ascii="Times New Roman" w:hAnsi="Times New Roman"/>
                <w:bCs/>
              </w:rPr>
              <w:fldChar w:fldCharType="separate"/>
            </w:r>
            <w:r w:rsidR="00654AE7" w:rsidRPr="00EA4192">
              <w:rPr>
                <w:rFonts w:ascii="Times New Roman" w:hAnsi="Times New Roman"/>
                <w:bCs/>
              </w:rPr>
              <w:fldChar w:fldCharType="end"/>
            </w:r>
            <w:r w:rsidRPr="00EA4192">
              <w:rPr>
                <w:rFonts w:ascii="Times New Roman" w:hAnsi="Times New Roman"/>
                <w:bCs/>
              </w:rPr>
              <w:t xml:space="preserve">  N/A</w:t>
            </w:r>
            <w:ins w:id="1807" w:author="Evan Katz" w:date="2019-06-17T16:22:00Z">
              <w:r w:rsidR="00993342">
                <w:rPr>
                  <w:rFonts w:ascii="Times New Roman" w:hAnsi="Times New Roman"/>
                  <w:bCs/>
                </w:rPr>
                <w:br/>
              </w:r>
            </w:ins>
          </w:p>
        </w:tc>
        <w:tc>
          <w:tcPr>
            <w:tcW w:w="2880" w:type="dxa"/>
          </w:tcPr>
          <w:p w14:paraId="4F9908DF" w14:textId="77777777" w:rsidR="003D761C" w:rsidRPr="00E96FFD" w:rsidRDefault="003D761C">
            <w:pPr>
              <w:rPr>
                <w:rFonts w:ascii="Times New Roman" w:hAnsi="Times New Roman"/>
                <w:bCs/>
              </w:rPr>
            </w:pPr>
          </w:p>
          <w:p w14:paraId="3CF63EC2" w14:textId="77777777" w:rsidR="003D761C" w:rsidRPr="00E96FFD" w:rsidRDefault="003D761C">
            <w:pPr>
              <w:rPr>
                <w:rFonts w:ascii="Times New Roman" w:hAnsi="Times New Roman"/>
                <w:bCs/>
              </w:rPr>
            </w:pPr>
          </w:p>
        </w:tc>
      </w:tr>
      <w:tr w:rsidR="003D761C" w:rsidRPr="00E96FFD" w14:paraId="78D6326A" w14:textId="77777777">
        <w:tc>
          <w:tcPr>
            <w:tcW w:w="3352" w:type="dxa"/>
            <w:gridSpan w:val="2"/>
          </w:tcPr>
          <w:p w14:paraId="1E9D91E9" w14:textId="77777777" w:rsidR="003D761C" w:rsidRPr="00E96FFD" w:rsidRDefault="00A35E7F">
            <w:pPr>
              <w:rPr>
                <w:rFonts w:ascii="Times New Roman" w:hAnsi="Times New Roman"/>
                <w:b/>
              </w:rPr>
            </w:pPr>
            <w:r w:rsidRPr="00E96FFD">
              <w:rPr>
                <w:rFonts w:ascii="Times New Roman" w:hAnsi="Times New Roman"/>
                <w:b/>
                <w:bCs/>
              </w:rPr>
              <w:t>I-</w:t>
            </w:r>
            <w:r>
              <w:rPr>
                <w:rFonts w:ascii="Times New Roman" w:hAnsi="Times New Roman"/>
                <w:b/>
                <w:bCs/>
              </w:rPr>
              <w:t>3-</w:t>
            </w:r>
            <w:r w:rsidR="003D761C" w:rsidRPr="00E96FFD">
              <w:rPr>
                <w:rFonts w:ascii="Times New Roman" w:hAnsi="Times New Roman"/>
                <w:b/>
                <w:bCs/>
              </w:rPr>
              <w:t>c</w:t>
            </w:r>
            <w:r w:rsidR="000E50B5">
              <w:rPr>
                <w:rFonts w:ascii="Times New Roman" w:hAnsi="Times New Roman"/>
                <w:b/>
                <w:bCs/>
              </w:rPr>
              <w:t>:</w:t>
            </w:r>
            <w:r w:rsidR="003D761C" w:rsidRPr="00E96FFD">
              <w:rPr>
                <w:rFonts w:ascii="Times New Roman" w:hAnsi="Times New Roman"/>
                <w:b/>
                <w:bCs/>
              </w:rPr>
              <w:t xml:space="preserve"> Supplemental or Enhanced Payments</w:t>
            </w:r>
          </w:p>
          <w:p w14:paraId="1DF34C52" w14:textId="77777777" w:rsidR="003D761C" w:rsidRDefault="003D761C">
            <w:pPr>
              <w:rPr>
                <w:rFonts w:ascii="Times New Roman" w:hAnsi="Times New Roman"/>
              </w:rPr>
            </w:pPr>
          </w:p>
          <w:p w14:paraId="19C3B3DE" w14:textId="77777777" w:rsidR="004F7C2E" w:rsidRPr="004F7C2E" w:rsidRDefault="004F7C2E">
            <w:pPr>
              <w:rPr>
                <w:rFonts w:ascii="Times New Roman" w:hAnsi="Times New Roman"/>
                <w:i/>
              </w:rPr>
            </w:pPr>
          </w:p>
        </w:tc>
        <w:tc>
          <w:tcPr>
            <w:tcW w:w="7808" w:type="dxa"/>
            <w:gridSpan w:val="2"/>
          </w:tcPr>
          <w:p w14:paraId="03D80978" w14:textId="35275A62" w:rsidR="00F036BE" w:rsidRDefault="00F036BE">
            <w:pPr>
              <w:numPr>
                <w:ilvl w:val="0"/>
                <w:numId w:val="69"/>
              </w:numPr>
              <w:tabs>
                <w:tab w:val="clear" w:pos="720"/>
                <w:tab w:val="num" w:pos="179"/>
                <w:tab w:val="num" w:pos="364"/>
              </w:tabs>
              <w:spacing w:line="260" w:lineRule="exact"/>
              <w:ind w:left="179" w:hanging="180"/>
              <w:rPr>
                <w:rFonts w:ascii="Times New Roman" w:hAnsi="Times New Roman"/>
                <w:bCs/>
              </w:rPr>
              <w:pPrChange w:id="1808"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Does the state make supplemental or enhanced payments for waiver services? </w:t>
            </w:r>
            <w:ins w:id="1809" w:author="Evan Katz" w:date="2019-06-17T16:22:00Z">
              <w:r w:rsidR="002972FE">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Yes</w:t>
            </w:r>
            <w:r w:rsidR="002972FE">
              <w:rPr>
                <w:rFonts w:ascii="Times New Roman" w:hAnsi="Times New Roman"/>
                <w:bCs/>
              </w:rPr>
              <w:t xml:space="preserve"> </w:t>
            </w:r>
            <w:r w:rsidRPr="00E96FFD">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810" w:author="Evan Katz" w:date="2019-06-17T16:22:00Z">
              <w:r w:rsidR="002972FE">
                <w:rPr>
                  <w:rFonts w:ascii="Times New Roman" w:hAnsi="Times New Roman"/>
                  <w:bCs/>
                </w:rPr>
                <w:br/>
              </w:r>
            </w:ins>
          </w:p>
          <w:p w14:paraId="11EFEE74" w14:textId="77777777" w:rsidR="003D761C" w:rsidRPr="00E96FFD" w:rsidRDefault="00CC7AF0">
            <w:pPr>
              <w:numPr>
                <w:ilvl w:val="0"/>
                <w:numId w:val="69"/>
              </w:numPr>
              <w:tabs>
                <w:tab w:val="clear" w:pos="720"/>
                <w:tab w:val="num" w:pos="179"/>
                <w:tab w:val="num" w:pos="364"/>
              </w:tabs>
              <w:spacing w:line="260" w:lineRule="exact"/>
              <w:ind w:left="179" w:hanging="180"/>
              <w:rPr>
                <w:rFonts w:ascii="Times New Roman" w:hAnsi="Times New Roman"/>
                <w:bCs/>
              </w:rPr>
              <w:pPrChange w:id="1811"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If </w:t>
            </w:r>
            <w:r w:rsidRPr="00741DA9">
              <w:rPr>
                <w:rFonts w:ascii="Times New Roman" w:hAnsi="Times New Roman"/>
                <w:b/>
                <w:bCs/>
              </w:rPr>
              <w:t>Yes</w:t>
            </w:r>
            <w:r>
              <w:rPr>
                <w:rFonts w:ascii="Times New Roman" w:hAnsi="Times New Roman"/>
                <w:bCs/>
              </w:rPr>
              <w:t>:</w:t>
            </w:r>
            <w:r w:rsidR="003D761C" w:rsidRPr="00E96FFD">
              <w:rPr>
                <w:rFonts w:ascii="Times New Roman" w:hAnsi="Times New Roman"/>
                <w:bCs/>
              </w:rPr>
              <w:t xml:space="preserve"> </w:t>
            </w:r>
          </w:p>
          <w:p w14:paraId="3C9B91E9" w14:textId="2211D308" w:rsidR="004F7C2E" w:rsidRDefault="00CC7AF0">
            <w:pPr>
              <w:numPr>
                <w:ilvl w:val="0"/>
                <w:numId w:val="70"/>
              </w:numPr>
              <w:tabs>
                <w:tab w:val="clear" w:pos="720"/>
                <w:tab w:val="num" w:pos="320"/>
              </w:tabs>
              <w:spacing w:line="260" w:lineRule="exact"/>
              <w:ind w:left="320" w:hanging="180"/>
              <w:rPr>
                <w:rFonts w:ascii="Times New Roman" w:hAnsi="Times New Roman"/>
                <w:bCs/>
              </w:rPr>
              <w:pPrChange w:id="1812"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Does the waiver s</w:t>
            </w:r>
            <w:r w:rsidR="004F7C2E">
              <w:rPr>
                <w:rFonts w:ascii="Times New Roman" w:hAnsi="Times New Roman"/>
                <w:bCs/>
              </w:rPr>
              <w:t xml:space="preserve">pecify the nature of the payments that are made and </w:t>
            </w:r>
            <w:r w:rsidR="00067958">
              <w:rPr>
                <w:rFonts w:ascii="Times New Roman" w:hAnsi="Times New Roman"/>
                <w:bCs/>
              </w:rPr>
              <w:t xml:space="preserve">the waiver services for which these payments are made; and </w:t>
            </w:r>
            <w:r w:rsidR="004F7C2E">
              <w:rPr>
                <w:rFonts w:ascii="Times New Roman" w:hAnsi="Times New Roman"/>
                <w:bCs/>
              </w:rPr>
              <w:t xml:space="preserve">the types of waiver providers that receive such payments?  </w:t>
            </w:r>
            <w:ins w:id="1813" w:author="Evan Katz" w:date="2019-06-17T16:22:00Z">
              <w:r w:rsidR="002972FE">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004F7C2E"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004F7C2E" w:rsidRPr="005246B7">
              <w:rPr>
                <w:rFonts w:ascii="Times New Roman" w:hAnsi="Times New Roman"/>
                <w:bCs/>
              </w:rPr>
              <w:t xml:space="preserve">  </w:t>
            </w:r>
            <w:r w:rsidR="004F7C2E" w:rsidRPr="00E96FFD">
              <w:rPr>
                <w:rFonts w:ascii="Times New Roman" w:hAnsi="Times New Roman"/>
                <w:bCs/>
              </w:rPr>
              <w:t xml:space="preserve">Yes </w:t>
            </w:r>
            <w:r w:rsidR="00654AE7" w:rsidRPr="005246B7">
              <w:rPr>
                <w:rFonts w:ascii="Times New Roman" w:hAnsi="Times New Roman"/>
                <w:bCs/>
              </w:rPr>
              <w:fldChar w:fldCharType="begin">
                <w:ffData>
                  <w:name w:val="Check98"/>
                  <w:enabled/>
                  <w:calcOnExit w:val="0"/>
                  <w:checkBox>
                    <w:sizeAuto/>
                    <w:default w:val="0"/>
                  </w:checkBox>
                </w:ffData>
              </w:fldChar>
            </w:r>
            <w:r w:rsidR="004F7C2E"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004F7C2E" w:rsidRPr="005246B7">
              <w:rPr>
                <w:rFonts w:ascii="Times New Roman" w:hAnsi="Times New Roman"/>
                <w:bCs/>
              </w:rPr>
              <w:t xml:space="preserve">  </w:t>
            </w:r>
            <w:r w:rsidR="004F7C2E" w:rsidRPr="00E96FFD">
              <w:rPr>
                <w:rFonts w:ascii="Times New Roman" w:hAnsi="Times New Roman"/>
                <w:bCs/>
              </w:rPr>
              <w:t>No</w:t>
            </w:r>
            <w:ins w:id="1814" w:author="Evan Katz" w:date="2019-06-17T16:22:00Z">
              <w:r w:rsidR="002972FE">
                <w:rPr>
                  <w:rFonts w:ascii="Times New Roman" w:hAnsi="Times New Roman"/>
                  <w:bCs/>
                </w:rPr>
                <w:br/>
              </w:r>
            </w:ins>
            <w:ins w:id="1815" w:author="Evan Katz" w:date="2019-06-17T16:23:00Z">
              <w:r w:rsidR="002972FE">
                <w:rPr>
                  <w:rFonts w:ascii="Times New Roman" w:hAnsi="Times New Roman"/>
                  <w:bCs/>
                </w:rPr>
                <w:br/>
              </w:r>
            </w:ins>
          </w:p>
          <w:p w14:paraId="37397335" w14:textId="522CF723" w:rsidR="00067958" w:rsidRDefault="00067958">
            <w:pPr>
              <w:numPr>
                <w:ilvl w:val="0"/>
                <w:numId w:val="70"/>
              </w:numPr>
              <w:tabs>
                <w:tab w:val="clear" w:pos="720"/>
                <w:tab w:val="num" w:pos="320"/>
              </w:tabs>
              <w:spacing w:line="260" w:lineRule="exact"/>
              <w:ind w:left="320" w:hanging="180"/>
              <w:rPr>
                <w:rFonts w:ascii="Times New Roman" w:hAnsi="Times New Roman"/>
                <w:bCs/>
              </w:rPr>
              <w:pPrChange w:id="1816"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Does the waiver specifies the source of the non-federal share of the supplemental or enhanced payments.</w:t>
            </w:r>
            <w:r w:rsidRPr="005246B7">
              <w:rPr>
                <w:rFonts w:ascii="Times New Roman" w:hAnsi="Times New Roman"/>
                <w:bCs/>
              </w:rPr>
              <w:t xml:space="preserve"> </w:t>
            </w:r>
            <w:ins w:id="1817" w:author="Evan Katz" w:date="2019-06-17T16:23:00Z">
              <w:r w:rsidR="002972FE">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 xml:space="preserve">Yes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818" w:author="Evan Katz" w:date="2019-06-17T16:23:00Z">
              <w:r w:rsidR="002972FE">
                <w:rPr>
                  <w:rFonts w:ascii="Times New Roman" w:hAnsi="Times New Roman"/>
                  <w:bCs/>
                </w:rPr>
                <w:br/>
              </w:r>
            </w:ins>
          </w:p>
          <w:p w14:paraId="320590BF" w14:textId="5D8692B1" w:rsidR="00067958" w:rsidRDefault="00067958">
            <w:pPr>
              <w:numPr>
                <w:ilvl w:val="0"/>
                <w:numId w:val="70"/>
              </w:numPr>
              <w:tabs>
                <w:tab w:val="clear" w:pos="720"/>
                <w:tab w:val="num" w:pos="320"/>
              </w:tabs>
              <w:spacing w:line="260" w:lineRule="exact"/>
              <w:ind w:left="320" w:hanging="180"/>
              <w:rPr>
                <w:rFonts w:ascii="Times New Roman" w:hAnsi="Times New Roman"/>
                <w:bCs/>
              </w:rPr>
              <w:pPrChange w:id="1819"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Does the waiver specify that providers eligible to receive the supplemental or enhanced payment must be able to retain 100% of the total computable expenditure claimed by the Medicaid agency to CMS? </w:t>
            </w:r>
            <w:ins w:id="1820" w:author="Evan Katz" w:date="2019-06-17T16:30:00Z">
              <w:r w:rsidR="00C07759">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Yes</w:t>
            </w:r>
            <w:r w:rsidR="00C07759">
              <w:rPr>
                <w:rFonts w:ascii="Times New Roman" w:hAnsi="Times New Roman"/>
                <w:bCs/>
              </w:rPr>
              <w:t xml:space="preserve"> </w:t>
            </w:r>
            <w:r w:rsidRPr="00E96FFD">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821" w:author="Evan Katz" w:date="2019-06-17T16:31:00Z">
              <w:r w:rsidR="00C07759">
                <w:rPr>
                  <w:rFonts w:ascii="Times New Roman" w:hAnsi="Times New Roman"/>
                  <w:bCs/>
                </w:rPr>
                <w:br/>
              </w:r>
            </w:ins>
          </w:p>
          <w:p w14:paraId="1A8EB6B9" w14:textId="69C0F665" w:rsidR="003D761C" w:rsidRPr="00E96FFD" w:rsidRDefault="004F7C2E">
            <w:pPr>
              <w:numPr>
                <w:ilvl w:val="0"/>
                <w:numId w:val="70"/>
              </w:numPr>
              <w:tabs>
                <w:tab w:val="clear" w:pos="720"/>
                <w:tab w:val="num" w:pos="320"/>
              </w:tabs>
              <w:spacing w:line="260" w:lineRule="exact"/>
              <w:ind w:left="320" w:hanging="180"/>
              <w:rPr>
                <w:rFonts w:ascii="Times New Roman" w:hAnsi="Times New Roman"/>
                <w:bCs/>
              </w:rPr>
              <w:pPrChange w:id="1822"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Is the basis of such payments transparent (i.e., is it clear to the public which providers would receive the additional payments and under what circumstances)?  </w:t>
            </w:r>
            <w:ins w:id="1823" w:author="Evan Katz" w:date="2019-06-17T16:31:00Z">
              <w:r w:rsidR="00C07759">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 xml:space="preserve">Yes </w:t>
            </w:r>
            <w:r w:rsidR="00C07759">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824" w:author="Evan Katz" w:date="2019-06-17T16:31:00Z">
              <w:r w:rsidR="00C07759">
                <w:rPr>
                  <w:rFonts w:ascii="Times New Roman" w:hAnsi="Times New Roman"/>
                  <w:bCs/>
                </w:rPr>
                <w:br/>
              </w:r>
            </w:ins>
          </w:p>
        </w:tc>
        <w:tc>
          <w:tcPr>
            <w:tcW w:w="2880" w:type="dxa"/>
          </w:tcPr>
          <w:p w14:paraId="700487AF" w14:textId="77777777" w:rsidR="003D761C" w:rsidRPr="00E96FFD" w:rsidRDefault="003D761C">
            <w:pPr>
              <w:rPr>
                <w:rFonts w:ascii="Times New Roman" w:hAnsi="Times New Roman"/>
                <w:bCs/>
              </w:rPr>
            </w:pPr>
          </w:p>
        </w:tc>
      </w:tr>
      <w:tr w:rsidR="003D761C" w:rsidRPr="00E96FFD" w14:paraId="0DCC7FCA" w14:textId="77777777">
        <w:tc>
          <w:tcPr>
            <w:tcW w:w="3352" w:type="dxa"/>
            <w:gridSpan w:val="2"/>
          </w:tcPr>
          <w:p w14:paraId="4C5917CD" w14:textId="77777777" w:rsidR="003D761C" w:rsidRPr="00E96FFD" w:rsidRDefault="00A35E7F">
            <w:pPr>
              <w:rPr>
                <w:rFonts w:ascii="Times New Roman" w:hAnsi="Times New Roman"/>
                <w:b/>
              </w:rPr>
            </w:pPr>
            <w:r w:rsidRPr="00E96FFD">
              <w:rPr>
                <w:rFonts w:ascii="Times New Roman" w:hAnsi="Times New Roman"/>
                <w:b/>
                <w:bCs/>
              </w:rPr>
              <w:t>I-</w:t>
            </w:r>
            <w:r>
              <w:rPr>
                <w:rFonts w:ascii="Times New Roman" w:hAnsi="Times New Roman"/>
                <w:b/>
                <w:bCs/>
              </w:rPr>
              <w:t>3-</w:t>
            </w:r>
            <w:r w:rsidR="004D6E0D">
              <w:rPr>
                <w:rFonts w:ascii="Times New Roman" w:hAnsi="Times New Roman"/>
                <w:b/>
              </w:rPr>
              <w:t xml:space="preserve">d: </w:t>
            </w:r>
            <w:r w:rsidR="003D761C" w:rsidRPr="00E96FFD">
              <w:rPr>
                <w:rFonts w:ascii="Times New Roman" w:hAnsi="Times New Roman"/>
                <w:b/>
              </w:rPr>
              <w:t xml:space="preserve"> Payments to Public Providers</w:t>
            </w:r>
          </w:p>
          <w:p w14:paraId="10F2E0BA" w14:textId="77777777" w:rsidR="003D761C" w:rsidRDefault="003D761C">
            <w:pPr>
              <w:rPr>
                <w:rFonts w:ascii="Times New Roman" w:hAnsi="Times New Roman"/>
                <w:b/>
              </w:rPr>
            </w:pPr>
          </w:p>
          <w:p w14:paraId="50A3FD76" w14:textId="77777777" w:rsidR="004D6E0D" w:rsidRPr="002D6652" w:rsidRDefault="004D6E0D">
            <w:pPr>
              <w:rPr>
                <w:rFonts w:ascii="Times New Roman" w:hAnsi="Times New Roman"/>
                <w:i/>
              </w:rPr>
            </w:pPr>
          </w:p>
        </w:tc>
        <w:tc>
          <w:tcPr>
            <w:tcW w:w="7808" w:type="dxa"/>
            <w:gridSpan w:val="2"/>
          </w:tcPr>
          <w:p w14:paraId="3E3F730E" w14:textId="654B046D" w:rsidR="00F1134F" w:rsidRPr="00E96FFD" w:rsidRDefault="00CC7AF0">
            <w:pPr>
              <w:numPr>
                <w:ilvl w:val="0"/>
                <w:numId w:val="69"/>
              </w:numPr>
              <w:tabs>
                <w:tab w:val="clear" w:pos="720"/>
                <w:tab w:val="num" w:pos="179"/>
                <w:tab w:val="num" w:pos="364"/>
              </w:tabs>
              <w:spacing w:line="260" w:lineRule="exact"/>
              <w:ind w:left="179" w:hanging="180"/>
              <w:rPr>
                <w:rFonts w:ascii="Times New Roman" w:hAnsi="Times New Roman"/>
                <w:bCs/>
              </w:rPr>
              <w:pPrChange w:id="1825"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Does the state make</w:t>
            </w:r>
            <w:r w:rsidR="003D761C" w:rsidRPr="00E96FFD">
              <w:rPr>
                <w:rFonts w:ascii="Times New Roman" w:hAnsi="Times New Roman"/>
                <w:bCs/>
              </w:rPr>
              <w:t xml:space="preserve"> payments to </w:t>
            </w:r>
            <w:r w:rsidR="00067958">
              <w:rPr>
                <w:rFonts w:ascii="Times New Roman" w:hAnsi="Times New Roman"/>
                <w:bCs/>
              </w:rPr>
              <w:t xml:space="preserve">state or local government </w:t>
            </w:r>
            <w:r w:rsidR="003D761C" w:rsidRPr="00E96FFD">
              <w:rPr>
                <w:rFonts w:ascii="Times New Roman" w:hAnsi="Times New Roman"/>
                <w:bCs/>
              </w:rPr>
              <w:t xml:space="preserve">providers </w:t>
            </w:r>
            <w:r>
              <w:rPr>
                <w:rFonts w:ascii="Times New Roman" w:hAnsi="Times New Roman"/>
                <w:bCs/>
              </w:rPr>
              <w:t xml:space="preserve">for the provision of waiver services? </w:t>
            </w:r>
            <w:ins w:id="1826" w:author="Evan Katz" w:date="2019-06-17T16:31:00Z">
              <w:r w:rsidR="00C07759">
                <w:rPr>
                  <w:rFonts w:ascii="Times New Roman" w:hAnsi="Times New Roman"/>
                  <w:bCs/>
                </w:rPr>
                <w:br/>
              </w:r>
            </w:ins>
            <w:r>
              <w:rPr>
                <w:rFonts w:ascii="Times New Roman" w:hAnsi="Times New Roman"/>
                <w:bCs/>
              </w:rPr>
              <w:t xml:space="preserve"> </w:t>
            </w:r>
            <w:r w:rsidR="00654AE7" w:rsidRPr="00CC7AF0">
              <w:rPr>
                <w:rFonts w:ascii="Times New Roman" w:hAnsi="Times New Roman"/>
                <w:bCs/>
              </w:rPr>
              <w:fldChar w:fldCharType="begin">
                <w:ffData>
                  <w:name w:val="Check98"/>
                  <w:enabled/>
                  <w:calcOnExit w:val="0"/>
                  <w:checkBox>
                    <w:sizeAuto/>
                    <w:default w:val="0"/>
                  </w:checkBox>
                </w:ffData>
              </w:fldChar>
            </w:r>
            <w:r w:rsidR="00F1134F" w:rsidRPr="00CC7AF0">
              <w:rPr>
                <w:rFonts w:ascii="Times New Roman" w:hAnsi="Times New Roman"/>
                <w:bCs/>
              </w:rPr>
              <w:instrText xml:space="preserve"> FORMCHECKBOX </w:instrText>
            </w:r>
            <w:r w:rsidR="00654AE7" w:rsidRPr="00CC7AF0">
              <w:rPr>
                <w:rFonts w:ascii="Times New Roman" w:hAnsi="Times New Roman"/>
                <w:bCs/>
              </w:rPr>
            </w:r>
            <w:r w:rsidR="00654AE7" w:rsidRPr="00CC7AF0">
              <w:rPr>
                <w:rFonts w:ascii="Times New Roman" w:hAnsi="Times New Roman"/>
                <w:bCs/>
              </w:rPr>
              <w:fldChar w:fldCharType="separate"/>
            </w:r>
            <w:r w:rsidR="00654AE7" w:rsidRPr="00CC7AF0">
              <w:rPr>
                <w:rFonts w:ascii="Times New Roman" w:hAnsi="Times New Roman"/>
                <w:bCs/>
              </w:rPr>
              <w:fldChar w:fldCharType="end"/>
            </w:r>
            <w:r w:rsidR="00F1134F" w:rsidRPr="00CC7AF0">
              <w:rPr>
                <w:rFonts w:ascii="Times New Roman" w:hAnsi="Times New Roman"/>
                <w:bCs/>
              </w:rPr>
              <w:t xml:space="preserve">  </w:t>
            </w:r>
            <w:r w:rsidR="00F1134F" w:rsidRPr="00E96FFD">
              <w:rPr>
                <w:rFonts w:ascii="Times New Roman" w:hAnsi="Times New Roman"/>
                <w:bCs/>
              </w:rPr>
              <w:t xml:space="preserve">Yes </w:t>
            </w:r>
            <w:r w:rsidR="00654AE7" w:rsidRPr="00CC7AF0">
              <w:rPr>
                <w:rFonts w:ascii="Times New Roman" w:hAnsi="Times New Roman"/>
                <w:bCs/>
              </w:rPr>
              <w:fldChar w:fldCharType="begin">
                <w:ffData>
                  <w:name w:val="Check98"/>
                  <w:enabled/>
                  <w:calcOnExit w:val="0"/>
                  <w:checkBox>
                    <w:sizeAuto/>
                    <w:default w:val="0"/>
                  </w:checkBox>
                </w:ffData>
              </w:fldChar>
            </w:r>
            <w:r w:rsidR="00F1134F" w:rsidRPr="00CC7AF0">
              <w:rPr>
                <w:rFonts w:ascii="Times New Roman" w:hAnsi="Times New Roman"/>
                <w:bCs/>
              </w:rPr>
              <w:instrText xml:space="preserve"> FORMCHECKBOX </w:instrText>
            </w:r>
            <w:r w:rsidR="00654AE7" w:rsidRPr="00CC7AF0">
              <w:rPr>
                <w:rFonts w:ascii="Times New Roman" w:hAnsi="Times New Roman"/>
                <w:bCs/>
              </w:rPr>
            </w:r>
            <w:r w:rsidR="00654AE7" w:rsidRPr="00CC7AF0">
              <w:rPr>
                <w:rFonts w:ascii="Times New Roman" w:hAnsi="Times New Roman"/>
                <w:bCs/>
              </w:rPr>
              <w:fldChar w:fldCharType="separate"/>
            </w:r>
            <w:r w:rsidR="00654AE7" w:rsidRPr="00CC7AF0">
              <w:rPr>
                <w:rFonts w:ascii="Times New Roman" w:hAnsi="Times New Roman"/>
                <w:bCs/>
              </w:rPr>
              <w:fldChar w:fldCharType="end"/>
            </w:r>
            <w:r w:rsidR="00F1134F" w:rsidRPr="00CC7AF0">
              <w:rPr>
                <w:rFonts w:ascii="Times New Roman" w:hAnsi="Times New Roman"/>
                <w:bCs/>
              </w:rPr>
              <w:t xml:space="preserve">  </w:t>
            </w:r>
            <w:r w:rsidR="00F1134F" w:rsidRPr="00E96FFD">
              <w:rPr>
                <w:rFonts w:ascii="Times New Roman" w:hAnsi="Times New Roman"/>
                <w:bCs/>
              </w:rPr>
              <w:t>No</w:t>
            </w:r>
            <w:ins w:id="1827" w:author="Evan Katz" w:date="2019-06-17T16:31:00Z">
              <w:r w:rsidR="00C07759">
                <w:rPr>
                  <w:rFonts w:ascii="Times New Roman" w:hAnsi="Times New Roman"/>
                  <w:bCs/>
                </w:rPr>
                <w:br/>
              </w:r>
            </w:ins>
          </w:p>
          <w:p w14:paraId="232DBC1A" w14:textId="32E18AF3" w:rsidR="003D761C" w:rsidRPr="00E96FFD" w:rsidRDefault="003D761C">
            <w:pPr>
              <w:numPr>
                <w:ilvl w:val="0"/>
                <w:numId w:val="70"/>
              </w:numPr>
              <w:tabs>
                <w:tab w:val="clear" w:pos="720"/>
                <w:tab w:val="num" w:pos="320"/>
              </w:tabs>
              <w:spacing w:line="260" w:lineRule="exact"/>
              <w:ind w:left="320" w:hanging="180"/>
              <w:rPr>
                <w:rFonts w:ascii="Times New Roman" w:hAnsi="Times New Roman"/>
                <w:bCs/>
              </w:rPr>
              <w:pPrChange w:id="1828" w:author="Evan Katz" w:date="2019-06-17T15:11:00Z">
                <w:pPr>
                  <w:numPr>
                    <w:numId w:val="70"/>
                  </w:numPr>
                  <w:tabs>
                    <w:tab w:val="num" w:pos="320"/>
                    <w:tab w:val="num" w:pos="720"/>
                  </w:tabs>
                  <w:spacing w:line="260" w:lineRule="exact"/>
                  <w:ind w:left="320" w:hanging="180"/>
                  <w:jc w:val="both"/>
                </w:pPr>
              </w:pPrChange>
            </w:pPr>
            <w:r w:rsidRPr="00E96FFD">
              <w:rPr>
                <w:rFonts w:ascii="Times New Roman" w:hAnsi="Times New Roman"/>
                <w:bCs/>
              </w:rPr>
              <w:t xml:space="preserve">If </w:t>
            </w:r>
            <w:r w:rsidRPr="00741DA9">
              <w:rPr>
                <w:rFonts w:ascii="Times New Roman" w:hAnsi="Times New Roman"/>
                <w:b/>
                <w:bCs/>
              </w:rPr>
              <w:t>Yes</w:t>
            </w:r>
            <w:r w:rsidRPr="00E96FFD">
              <w:rPr>
                <w:rFonts w:ascii="Times New Roman" w:hAnsi="Times New Roman"/>
                <w:bCs/>
              </w:rPr>
              <w:t xml:space="preserve">, </w:t>
            </w:r>
            <w:r w:rsidR="00CC7AF0">
              <w:rPr>
                <w:rFonts w:ascii="Times New Roman" w:hAnsi="Times New Roman"/>
                <w:bCs/>
              </w:rPr>
              <w:t>does the waiver specify t</w:t>
            </w:r>
            <w:r w:rsidR="00CC7AF0" w:rsidRPr="00CC7AF0">
              <w:rPr>
                <w:rFonts w:ascii="Times New Roman" w:hAnsi="Times New Roman"/>
                <w:bCs/>
              </w:rPr>
              <w:t>he t</w:t>
            </w:r>
            <w:r w:rsidRPr="00CC7AF0">
              <w:rPr>
                <w:rFonts w:ascii="Times New Roman" w:hAnsi="Times New Roman"/>
                <w:bCs/>
              </w:rPr>
              <w:t xml:space="preserve">ypes of </w:t>
            </w:r>
            <w:r w:rsidR="00CC7AF0" w:rsidRPr="00CC7AF0">
              <w:rPr>
                <w:rFonts w:ascii="Times New Roman" w:hAnsi="Times New Roman"/>
                <w:bCs/>
              </w:rPr>
              <w:t xml:space="preserve">entities that furnish services and the services that they furnish?  </w:t>
            </w:r>
            <w:ins w:id="1829" w:author="Evan Katz" w:date="2019-06-17T16:31:00Z">
              <w:r w:rsidR="00C07759">
                <w:rPr>
                  <w:rFonts w:ascii="Times New Roman" w:hAnsi="Times New Roman"/>
                  <w:bCs/>
                </w:rPr>
                <w:br/>
              </w:r>
            </w:ins>
            <w:r w:rsidR="00CC7AF0" w:rsidRPr="00CC7AF0">
              <w:rPr>
                <w:rFonts w:ascii="Times New Roman" w:hAnsi="Times New Roman"/>
                <w:bCs/>
              </w:rPr>
              <w:t xml:space="preserve"> </w:t>
            </w:r>
            <w:r w:rsidR="00654AE7" w:rsidRPr="00CC7AF0">
              <w:rPr>
                <w:rFonts w:ascii="Times New Roman" w:hAnsi="Times New Roman"/>
                <w:bCs/>
              </w:rPr>
              <w:fldChar w:fldCharType="begin">
                <w:ffData>
                  <w:name w:val="Check98"/>
                  <w:enabled/>
                  <w:calcOnExit w:val="0"/>
                  <w:checkBox>
                    <w:sizeAuto/>
                    <w:default w:val="0"/>
                  </w:checkBox>
                </w:ffData>
              </w:fldChar>
            </w:r>
            <w:r w:rsidR="00CC7AF0" w:rsidRPr="00CC7AF0">
              <w:rPr>
                <w:rFonts w:ascii="Times New Roman" w:hAnsi="Times New Roman"/>
                <w:bCs/>
              </w:rPr>
              <w:instrText xml:space="preserve"> FORMCHECKBOX </w:instrText>
            </w:r>
            <w:r w:rsidR="00654AE7" w:rsidRPr="00CC7AF0">
              <w:rPr>
                <w:rFonts w:ascii="Times New Roman" w:hAnsi="Times New Roman"/>
                <w:bCs/>
              </w:rPr>
            </w:r>
            <w:r w:rsidR="00654AE7" w:rsidRPr="00CC7AF0">
              <w:rPr>
                <w:rFonts w:ascii="Times New Roman" w:hAnsi="Times New Roman"/>
                <w:bCs/>
              </w:rPr>
              <w:fldChar w:fldCharType="separate"/>
            </w:r>
            <w:r w:rsidR="00654AE7" w:rsidRPr="00CC7AF0">
              <w:rPr>
                <w:rFonts w:ascii="Times New Roman" w:hAnsi="Times New Roman"/>
                <w:bCs/>
              </w:rPr>
              <w:fldChar w:fldCharType="end"/>
            </w:r>
            <w:r w:rsidR="00CC7AF0" w:rsidRPr="00CC7AF0">
              <w:rPr>
                <w:rFonts w:ascii="Times New Roman" w:hAnsi="Times New Roman"/>
                <w:bCs/>
              </w:rPr>
              <w:t xml:space="preserve">  </w:t>
            </w:r>
            <w:r w:rsidR="00CC7AF0" w:rsidRPr="00E96FFD">
              <w:rPr>
                <w:rFonts w:ascii="Times New Roman" w:hAnsi="Times New Roman"/>
                <w:bCs/>
              </w:rPr>
              <w:t xml:space="preserve">Yes </w:t>
            </w:r>
            <w:r w:rsidR="00654AE7" w:rsidRPr="00CC7AF0">
              <w:rPr>
                <w:rFonts w:ascii="Times New Roman" w:hAnsi="Times New Roman"/>
                <w:bCs/>
              </w:rPr>
              <w:fldChar w:fldCharType="begin">
                <w:ffData>
                  <w:name w:val="Check98"/>
                  <w:enabled/>
                  <w:calcOnExit w:val="0"/>
                  <w:checkBox>
                    <w:sizeAuto/>
                    <w:default w:val="0"/>
                  </w:checkBox>
                </w:ffData>
              </w:fldChar>
            </w:r>
            <w:r w:rsidR="00CC7AF0" w:rsidRPr="00CC7AF0">
              <w:rPr>
                <w:rFonts w:ascii="Times New Roman" w:hAnsi="Times New Roman"/>
                <w:bCs/>
              </w:rPr>
              <w:instrText xml:space="preserve"> FORMCHECKBOX </w:instrText>
            </w:r>
            <w:r w:rsidR="00654AE7" w:rsidRPr="00CC7AF0">
              <w:rPr>
                <w:rFonts w:ascii="Times New Roman" w:hAnsi="Times New Roman"/>
                <w:bCs/>
              </w:rPr>
            </w:r>
            <w:r w:rsidR="00654AE7" w:rsidRPr="00CC7AF0">
              <w:rPr>
                <w:rFonts w:ascii="Times New Roman" w:hAnsi="Times New Roman"/>
                <w:bCs/>
              </w:rPr>
              <w:fldChar w:fldCharType="separate"/>
            </w:r>
            <w:r w:rsidR="00654AE7" w:rsidRPr="00CC7AF0">
              <w:rPr>
                <w:rFonts w:ascii="Times New Roman" w:hAnsi="Times New Roman"/>
                <w:bCs/>
              </w:rPr>
              <w:fldChar w:fldCharType="end"/>
            </w:r>
            <w:r w:rsidR="00CC7AF0" w:rsidRPr="00CC7AF0">
              <w:rPr>
                <w:rFonts w:ascii="Times New Roman" w:hAnsi="Times New Roman"/>
                <w:bCs/>
              </w:rPr>
              <w:t xml:space="preserve">  </w:t>
            </w:r>
            <w:r w:rsidR="00CC7AF0" w:rsidRPr="00E96FFD">
              <w:rPr>
                <w:rFonts w:ascii="Times New Roman" w:hAnsi="Times New Roman"/>
                <w:bCs/>
              </w:rPr>
              <w:t>No</w:t>
            </w:r>
            <w:ins w:id="1830" w:author="Evan Katz" w:date="2019-06-17T16:31:00Z">
              <w:r w:rsidR="00C07759">
                <w:rPr>
                  <w:rFonts w:ascii="Times New Roman" w:hAnsi="Times New Roman"/>
                  <w:bCs/>
                </w:rPr>
                <w:br/>
              </w:r>
            </w:ins>
          </w:p>
        </w:tc>
        <w:tc>
          <w:tcPr>
            <w:tcW w:w="2880" w:type="dxa"/>
          </w:tcPr>
          <w:p w14:paraId="2C95E705" w14:textId="77777777" w:rsidR="003D761C" w:rsidRPr="00E96FFD" w:rsidRDefault="003D761C">
            <w:pPr>
              <w:rPr>
                <w:rFonts w:ascii="Times New Roman" w:hAnsi="Times New Roman"/>
                <w:bCs/>
              </w:rPr>
            </w:pPr>
          </w:p>
        </w:tc>
      </w:tr>
      <w:tr w:rsidR="003D761C" w:rsidRPr="00E96FFD" w14:paraId="208E32B7" w14:textId="77777777">
        <w:tc>
          <w:tcPr>
            <w:tcW w:w="3352" w:type="dxa"/>
            <w:gridSpan w:val="2"/>
          </w:tcPr>
          <w:p w14:paraId="794F1B1B" w14:textId="77777777" w:rsidR="003D761C" w:rsidRPr="00337525" w:rsidRDefault="00A35E7F">
            <w:pPr>
              <w:rPr>
                <w:rFonts w:ascii="Times New Roman" w:hAnsi="Times New Roman"/>
                <w:b/>
              </w:rPr>
            </w:pPr>
            <w:r w:rsidRPr="00337525">
              <w:rPr>
                <w:rFonts w:ascii="Times New Roman" w:hAnsi="Times New Roman"/>
                <w:b/>
                <w:bCs/>
              </w:rPr>
              <w:t>I-3-</w:t>
            </w:r>
            <w:r w:rsidR="00CC7AF0" w:rsidRPr="00337525">
              <w:rPr>
                <w:rFonts w:ascii="Times New Roman" w:hAnsi="Times New Roman"/>
                <w:b/>
                <w:bCs/>
              </w:rPr>
              <w:t>e:</w:t>
            </w:r>
            <w:r w:rsidR="00741DA9" w:rsidRPr="00337525">
              <w:rPr>
                <w:rFonts w:ascii="Times New Roman" w:hAnsi="Times New Roman"/>
                <w:b/>
                <w:bCs/>
              </w:rPr>
              <w:t xml:space="preserve">  Amount of Payment</w:t>
            </w:r>
            <w:r w:rsidR="003D761C" w:rsidRPr="00337525">
              <w:rPr>
                <w:rFonts w:ascii="Times New Roman" w:hAnsi="Times New Roman"/>
                <w:b/>
                <w:bCs/>
              </w:rPr>
              <w:t xml:space="preserve"> to Public Providers</w:t>
            </w:r>
          </w:p>
          <w:p w14:paraId="6ACFD9E2" w14:textId="77777777" w:rsidR="003D761C" w:rsidRPr="00337525" w:rsidRDefault="003D761C">
            <w:pPr>
              <w:rPr>
                <w:rFonts w:ascii="Times New Roman" w:hAnsi="Times New Roman"/>
                <w:b/>
                <w:bCs/>
              </w:rPr>
            </w:pPr>
          </w:p>
        </w:tc>
        <w:tc>
          <w:tcPr>
            <w:tcW w:w="7808" w:type="dxa"/>
            <w:gridSpan w:val="2"/>
          </w:tcPr>
          <w:p w14:paraId="42E6B5B4" w14:textId="1601D408" w:rsidR="00A676B7" w:rsidRPr="00337525" w:rsidRDefault="007C0977">
            <w:pPr>
              <w:numPr>
                <w:ilvl w:val="0"/>
                <w:numId w:val="69"/>
              </w:numPr>
              <w:tabs>
                <w:tab w:val="clear" w:pos="720"/>
                <w:tab w:val="num" w:pos="179"/>
                <w:tab w:val="num" w:pos="364"/>
              </w:tabs>
              <w:spacing w:line="260" w:lineRule="exact"/>
              <w:ind w:left="179" w:hanging="180"/>
              <w:rPr>
                <w:rFonts w:ascii="Times New Roman" w:hAnsi="Times New Roman"/>
                <w:bCs/>
              </w:rPr>
              <w:pPrChange w:id="1831"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Do </w:t>
            </w:r>
            <w:r w:rsidR="00067958">
              <w:rPr>
                <w:rFonts w:ascii="Times New Roman" w:hAnsi="Times New Roman"/>
                <w:bCs/>
              </w:rPr>
              <w:t>state or local government</w:t>
            </w:r>
            <w:r w:rsidR="003D761C" w:rsidRPr="00337525">
              <w:rPr>
                <w:rFonts w:ascii="Times New Roman" w:hAnsi="Times New Roman"/>
                <w:bCs/>
              </w:rPr>
              <w:t xml:space="preserve"> providers receive payments (including regular or supplemental) that in the aggregate exceed </w:t>
            </w:r>
            <w:r w:rsidR="00337525">
              <w:rPr>
                <w:rFonts w:ascii="Times New Roman" w:hAnsi="Times New Roman"/>
                <w:bCs/>
              </w:rPr>
              <w:t>the cost of waiver services?</w:t>
            </w:r>
            <w:r w:rsidR="00000E9C">
              <w:rPr>
                <w:rFonts w:ascii="Times New Roman" w:hAnsi="Times New Roman"/>
                <w:bCs/>
              </w:rPr>
              <w:t xml:space="preserve">  </w:t>
            </w:r>
            <w:r w:rsidR="0032199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A676B7"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A676B7" w:rsidRPr="00000E9C">
              <w:rPr>
                <w:rFonts w:ascii="Times New Roman" w:hAnsi="Times New Roman"/>
                <w:bCs/>
              </w:rPr>
              <w:t xml:space="preserve"> </w:t>
            </w:r>
            <w:r w:rsidR="00A676B7"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A676B7"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A676B7" w:rsidRPr="00000E9C">
              <w:rPr>
                <w:rFonts w:ascii="Times New Roman" w:hAnsi="Times New Roman"/>
                <w:bCs/>
              </w:rPr>
              <w:t xml:space="preserve">  </w:t>
            </w:r>
            <w:r w:rsidR="00A676B7" w:rsidRPr="00337525">
              <w:rPr>
                <w:rFonts w:ascii="Times New Roman" w:hAnsi="Times New Roman"/>
                <w:bCs/>
              </w:rPr>
              <w:t>No</w:t>
            </w:r>
            <w:ins w:id="1832" w:author="Evan Katz" w:date="2019-06-17T16:31:00Z">
              <w:r w:rsidR="00C07759">
                <w:rPr>
                  <w:rFonts w:ascii="Times New Roman" w:hAnsi="Times New Roman"/>
                  <w:bCs/>
                </w:rPr>
                <w:br/>
              </w:r>
            </w:ins>
          </w:p>
          <w:p w14:paraId="27D584F2" w14:textId="77777777" w:rsidR="00000E9C" w:rsidRDefault="003D761C">
            <w:pPr>
              <w:numPr>
                <w:ilvl w:val="0"/>
                <w:numId w:val="69"/>
              </w:numPr>
              <w:tabs>
                <w:tab w:val="clear" w:pos="720"/>
                <w:tab w:val="num" w:pos="179"/>
                <w:tab w:val="num" w:pos="320"/>
                <w:tab w:val="num" w:pos="364"/>
              </w:tabs>
              <w:spacing w:line="260" w:lineRule="exact"/>
              <w:ind w:left="179" w:hanging="180"/>
              <w:rPr>
                <w:rFonts w:ascii="Times New Roman" w:hAnsi="Times New Roman"/>
                <w:bCs/>
              </w:rPr>
              <w:pPrChange w:id="1833" w:author="Evan Katz" w:date="2019-06-17T15:11:00Z">
                <w:pPr>
                  <w:numPr>
                    <w:numId w:val="69"/>
                  </w:numPr>
                  <w:tabs>
                    <w:tab w:val="num" w:pos="179"/>
                    <w:tab w:val="num" w:pos="320"/>
                    <w:tab w:val="num" w:pos="364"/>
                    <w:tab w:val="num" w:pos="720"/>
                  </w:tabs>
                  <w:spacing w:line="260" w:lineRule="exact"/>
                  <w:ind w:left="179" w:hanging="180"/>
                  <w:jc w:val="both"/>
                </w:pPr>
              </w:pPrChange>
            </w:pPr>
            <w:r w:rsidRPr="00337525">
              <w:rPr>
                <w:rFonts w:ascii="Times New Roman" w:hAnsi="Times New Roman"/>
                <w:bCs/>
              </w:rPr>
              <w:t xml:space="preserve">If </w:t>
            </w:r>
            <w:r w:rsidRPr="00000E9C">
              <w:rPr>
                <w:rFonts w:ascii="Times New Roman" w:hAnsi="Times New Roman"/>
                <w:b/>
                <w:bCs/>
              </w:rPr>
              <w:t>Yes</w:t>
            </w:r>
            <w:r w:rsidRPr="00337525">
              <w:rPr>
                <w:rFonts w:ascii="Times New Roman" w:hAnsi="Times New Roman"/>
                <w:bCs/>
              </w:rPr>
              <w:t>:</w:t>
            </w:r>
            <w:r w:rsidR="00337525">
              <w:rPr>
                <w:rFonts w:ascii="Times New Roman" w:hAnsi="Times New Roman"/>
                <w:bCs/>
              </w:rPr>
              <w:t xml:space="preserve"> has the </w:t>
            </w:r>
            <w:r w:rsidR="00000E9C">
              <w:rPr>
                <w:rFonts w:ascii="Times New Roman" w:hAnsi="Times New Roman"/>
                <w:bCs/>
              </w:rPr>
              <w:t>state:</w:t>
            </w:r>
          </w:p>
          <w:p w14:paraId="455A077D" w14:textId="6C4D6E8E" w:rsidR="00000E9C" w:rsidRPr="00181096" w:rsidRDefault="00181096">
            <w:pPr>
              <w:numPr>
                <w:ilvl w:val="0"/>
                <w:numId w:val="70"/>
              </w:numPr>
              <w:tabs>
                <w:tab w:val="clear" w:pos="720"/>
                <w:tab w:val="num" w:pos="320"/>
              </w:tabs>
              <w:spacing w:line="260" w:lineRule="exact"/>
              <w:ind w:left="320" w:hanging="180"/>
              <w:rPr>
                <w:rFonts w:ascii="Times New Roman" w:hAnsi="Times New Roman"/>
                <w:bCs/>
              </w:rPr>
              <w:pPrChange w:id="1834" w:author="Evan Katz" w:date="2019-06-17T15:11:00Z">
                <w:pPr>
                  <w:numPr>
                    <w:numId w:val="70"/>
                  </w:numPr>
                  <w:tabs>
                    <w:tab w:val="num" w:pos="320"/>
                    <w:tab w:val="num" w:pos="720"/>
                  </w:tabs>
                  <w:spacing w:line="260" w:lineRule="exact"/>
                  <w:ind w:left="320" w:hanging="180"/>
                  <w:jc w:val="both"/>
                </w:pPr>
              </w:pPrChange>
            </w:pPr>
            <w:r w:rsidRPr="005A7710">
              <w:rPr>
                <w:rFonts w:ascii="Times New Roman" w:hAnsi="Times New Roman"/>
                <w:color w:val="5F5F5F"/>
              </w:rPr>
              <w:t xml:space="preserve">Specified how the state recoups the excess and returns the </w:t>
            </w:r>
            <w:r w:rsidR="0059012B">
              <w:rPr>
                <w:rFonts w:ascii="Times New Roman" w:hAnsi="Times New Roman"/>
                <w:color w:val="5F5F5F"/>
              </w:rPr>
              <w:t>f</w:t>
            </w:r>
            <w:r w:rsidRPr="005A7710">
              <w:rPr>
                <w:rFonts w:ascii="Times New Roman" w:hAnsi="Times New Roman"/>
                <w:color w:val="5F5F5F"/>
              </w:rPr>
              <w:t>ederal share of the excess to CMS on the quarterly expenditure report?</w:t>
            </w:r>
            <w:r>
              <w:rPr>
                <w:rFonts w:ascii="Times New Roman" w:hAnsi="Times New Roman"/>
                <w:color w:val="5F5F5F"/>
              </w:rPr>
              <w:t xml:space="preserve"> </w:t>
            </w:r>
            <w:ins w:id="1835" w:author="Evan Katz" w:date="2019-06-17T16:31:00Z">
              <w:r w:rsidR="00C07759">
                <w:rPr>
                  <w:rFonts w:ascii="Times New Roman" w:hAnsi="Times New Roman"/>
                  <w:color w:val="5F5F5F"/>
                </w:rPr>
                <w:br/>
              </w:r>
            </w:ins>
            <w:r w:rsidR="00654AE7" w:rsidRPr="00C07347">
              <w:rPr>
                <w:rFonts w:ascii="Times New Roman" w:hAnsi="Times New Roman"/>
                <w:bCs/>
              </w:rPr>
              <w:fldChar w:fldCharType="begin">
                <w:ffData>
                  <w:name w:val="Check98"/>
                  <w:enabled/>
                  <w:calcOnExit w:val="0"/>
                  <w:checkBox>
                    <w:sizeAuto/>
                    <w:default w:val="0"/>
                  </w:checkBox>
                </w:ffData>
              </w:fldChar>
            </w:r>
            <w:r w:rsidR="00000E9C" w:rsidRPr="00181096">
              <w:rPr>
                <w:rFonts w:ascii="Times New Roman" w:hAnsi="Times New Roman"/>
                <w:bCs/>
              </w:rPr>
              <w:instrText xml:space="preserve"> FORMCHECKBOX </w:instrText>
            </w:r>
            <w:r w:rsidR="00654AE7" w:rsidRPr="00C07347">
              <w:rPr>
                <w:rFonts w:ascii="Times New Roman" w:hAnsi="Times New Roman"/>
                <w:bCs/>
              </w:rPr>
            </w:r>
            <w:r w:rsidR="00654AE7" w:rsidRPr="00C07347">
              <w:rPr>
                <w:rFonts w:ascii="Times New Roman" w:hAnsi="Times New Roman"/>
                <w:bCs/>
              </w:rPr>
              <w:fldChar w:fldCharType="separate"/>
            </w:r>
            <w:r w:rsidR="00654AE7" w:rsidRPr="00C07347">
              <w:rPr>
                <w:rFonts w:ascii="Times New Roman" w:hAnsi="Times New Roman"/>
                <w:bCs/>
              </w:rPr>
              <w:fldChar w:fldCharType="end"/>
            </w:r>
            <w:r w:rsidR="00000E9C" w:rsidRPr="00181096">
              <w:rPr>
                <w:rFonts w:ascii="Times New Roman" w:hAnsi="Times New Roman"/>
                <w:bCs/>
              </w:rPr>
              <w:t xml:space="preserve"> Yes </w:t>
            </w:r>
            <w:r w:rsidR="00C07759">
              <w:rPr>
                <w:rFonts w:ascii="Times New Roman" w:hAnsi="Times New Roman"/>
                <w:bCs/>
              </w:rPr>
              <w:t xml:space="preserve"> </w:t>
            </w:r>
            <w:r w:rsidR="00654AE7" w:rsidRPr="00C07347">
              <w:rPr>
                <w:rFonts w:ascii="Times New Roman" w:hAnsi="Times New Roman"/>
                <w:bCs/>
              </w:rPr>
              <w:fldChar w:fldCharType="begin">
                <w:ffData>
                  <w:name w:val="Check98"/>
                  <w:enabled/>
                  <w:calcOnExit w:val="0"/>
                  <w:checkBox>
                    <w:sizeAuto/>
                    <w:default w:val="0"/>
                  </w:checkBox>
                </w:ffData>
              </w:fldChar>
            </w:r>
            <w:r w:rsidR="00000E9C" w:rsidRPr="00181096">
              <w:rPr>
                <w:rFonts w:ascii="Times New Roman" w:hAnsi="Times New Roman"/>
                <w:bCs/>
              </w:rPr>
              <w:instrText xml:space="preserve"> FORMCHECKBOX </w:instrText>
            </w:r>
            <w:r w:rsidR="00654AE7" w:rsidRPr="00C07347">
              <w:rPr>
                <w:rFonts w:ascii="Times New Roman" w:hAnsi="Times New Roman"/>
                <w:bCs/>
              </w:rPr>
            </w:r>
            <w:r w:rsidR="00654AE7" w:rsidRPr="00C07347">
              <w:rPr>
                <w:rFonts w:ascii="Times New Roman" w:hAnsi="Times New Roman"/>
                <w:bCs/>
              </w:rPr>
              <w:fldChar w:fldCharType="separate"/>
            </w:r>
            <w:r w:rsidR="00654AE7" w:rsidRPr="00C07347">
              <w:rPr>
                <w:rFonts w:ascii="Times New Roman" w:hAnsi="Times New Roman"/>
                <w:bCs/>
              </w:rPr>
              <w:fldChar w:fldCharType="end"/>
            </w:r>
            <w:r w:rsidR="00000E9C" w:rsidRPr="00181096">
              <w:rPr>
                <w:rFonts w:ascii="Times New Roman" w:hAnsi="Times New Roman"/>
                <w:bCs/>
              </w:rPr>
              <w:t xml:space="preserve">  No</w:t>
            </w:r>
            <w:ins w:id="1836" w:author="Evan Katz" w:date="2019-06-17T16:31:00Z">
              <w:r w:rsidR="00C07759">
                <w:rPr>
                  <w:rFonts w:ascii="Times New Roman" w:hAnsi="Times New Roman"/>
                  <w:bCs/>
                </w:rPr>
                <w:br/>
              </w:r>
            </w:ins>
          </w:p>
          <w:p w14:paraId="29DE1C81" w14:textId="5C015191" w:rsidR="003D761C" w:rsidRPr="00337525" w:rsidRDefault="00000E9C">
            <w:pPr>
              <w:numPr>
                <w:ilvl w:val="0"/>
                <w:numId w:val="70"/>
              </w:numPr>
              <w:tabs>
                <w:tab w:val="clear" w:pos="720"/>
                <w:tab w:val="num" w:pos="320"/>
              </w:tabs>
              <w:spacing w:line="260" w:lineRule="exact"/>
              <w:ind w:left="320" w:hanging="180"/>
              <w:rPr>
                <w:rFonts w:ascii="Times New Roman" w:hAnsi="Times New Roman"/>
                <w:bCs/>
              </w:rPr>
              <w:pPrChange w:id="1837"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Specified a satisfactory recoupment process?  </w:t>
            </w:r>
            <w:ins w:id="1838" w:author="Evan Katz" w:date="2019-06-17T16:31: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39" w:author="Evan Katz" w:date="2019-06-17T16:32:00Z">
              <w:r w:rsidR="00C07759">
                <w:rPr>
                  <w:rFonts w:ascii="Times New Roman" w:hAnsi="Times New Roman"/>
                  <w:bCs/>
                </w:rPr>
                <w:br/>
              </w:r>
              <w:r w:rsidR="00C07759">
                <w:rPr>
                  <w:rFonts w:ascii="Times New Roman" w:hAnsi="Times New Roman"/>
                  <w:bCs/>
                </w:rPr>
                <w:br/>
              </w:r>
              <w:r w:rsidR="00C07759">
                <w:rPr>
                  <w:rFonts w:ascii="Times New Roman" w:hAnsi="Times New Roman"/>
                  <w:bCs/>
                </w:rPr>
                <w:br/>
              </w:r>
            </w:ins>
          </w:p>
        </w:tc>
        <w:tc>
          <w:tcPr>
            <w:tcW w:w="2880" w:type="dxa"/>
          </w:tcPr>
          <w:p w14:paraId="48F84F63" w14:textId="77777777" w:rsidR="003D761C" w:rsidRPr="00E96FFD" w:rsidRDefault="003D761C">
            <w:pPr>
              <w:rPr>
                <w:rFonts w:ascii="Times New Roman" w:hAnsi="Times New Roman"/>
                <w:bCs/>
              </w:rPr>
            </w:pPr>
          </w:p>
          <w:p w14:paraId="790A7096" w14:textId="77777777" w:rsidR="003D761C" w:rsidRPr="00E96FFD" w:rsidRDefault="003D761C">
            <w:pPr>
              <w:rPr>
                <w:rFonts w:ascii="Times New Roman" w:hAnsi="Times New Roman"/>
                <w:bCs/>
              </w:rPr>
            </w:pPr>
          </w:p>
        </w:tc>
      </w:tr>
      <w:tr w:rsidR="003D761C" w:rsidRPr="00E96FFD" w14:paraId="157D633E" w14:textId="77777777">
        <w:tc>
          <w:tcPr>
            <w:tcW w:w="3352" w:type="dxa"/>
            <w:gridSpan w:val="2"/>
          </w:tcPr>
          <w:p w14:paraId="0A3C52A7" w14:textId="77777777" w:rsidR="003D761C" w:rsidRPr="00E96FFD" w:rsidRDefault="00A35E7F">
            <w:pPr>
              <w:rPr>
                <w:rFonts w:ascii="Times New Roman" w:hAnsi="Times New Roman"/>
                <w:b/>
              </w:rPr>
            </w:pPr>
            <w:r w:rsidRPr="00E96FFD">
              <w:rPr>
                <w:rFonts w:ascii="Times New Roman" w:hAnsi="Times New Roman"/>
                <w:b/>
                <w:bCs/>
              </w:rPr>
              <w:t>I-</w:t>
            </w:r>
            <w:r>
              <w:rPr>
                <w:rFonts w:ascii="Times New Roman" w:hAnsi="Times New Roman"/>
                <w:b/>
                <w:bCs/>
              </w:rPr>
              <w:t>3-</w:t>
            </w:r>
            <w:r w:rsidR="00000E9C">
              <w:rPr>
                <w:rFonts w:ascii="Times New Roman" w:hAnsi="Times New Roman"/>
                <w:b/>
                <w:bCs/>
              </w:rPr>
              <w:t>f:</w:t>
            </w:r>
            <w:r w:rsidR="003D761C" w:rsidRPr="00E96FFD">
              <w:rPr>
                <w:rFonts w:ascii="Times New Roman" w:hAnsi="Times New Roman"/>
                <w:b/>
                <w:bCs/>
              </w:rPr>
              <w:t xml:space="preserve"> Provider Retention of Payments</w:t>
            </w:r>
          </w:p>
          <w:p w14:paraId="473B7EAD" w14:textId="77777777" w:rsidR="003D761C" w:rsidRPr="00E96FFD" w:rsidRDefault="003D761C">
            <w:pPr>
              <w:rPr>
                <w:rFonts w:ascii="Times New Roman" w:hAnsi="Times New Roman"/>
              </w:rPr>
            </w:pPr>
          </w:p>
          <w:p w14:paraId="50777A8E" w14:textId="77777777" w:rsidR="003D761C" w:rsidRPr="00E96FFD" w:rsidRDefault="003D761C">
            <w:pPr>
              <w:rPr>
                <w:rFonts w:ascii="Times New Roman" w:hAnsi="Times New Roman"/>
              </w:rPr>
            </w:pPr>
          </w:p>
        </w:tc>
        <w:tc>
          <w:tcPr>
            <w:tcW w:w="7808" w:type="dxa"/>
            <w:gridSpan w:val="2"/>
          </w:tcPr>
          <w:p w14:paraId="12A56CE9" w14:textId="7CA0BB42" w:rsidR="003D761C" w:rsidRPr="00E96FFD" w:rsidRDefault="00067958">
            <w:pPr>
              <w:numPr>
                <w:ilvl w:val="0"/>
                <w:numId w:val="70"/>
              </w:numPr>
              <w:tabs>
                <w:tab w:val="clear" w:pos="720"/>
                <w:tab w:val="num" w:pos="320"/>
              </w:tabs>
              <w:spacing w:line="260" w:lineRule="exact"/>
              <w:ind w:left="320" w:hanging="180"/>
              <w:rPr>
                <w:rFonts w:ascii="Times New Roman" w:hAnsi="Times New Roman"/>
                <w:bCs/>
              </w:rPr>
              <w:pPrChange w:id="1840"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Does the waiver comport with the requirement that waiver service providers must receive and retain 100% of the total computable expenditures claimed by the SMA to CMS? </w:t>
            </w:r>
            <w:ins w:id="1841" w:author="Evan Katz" w:date="2019-06-17T16:32:00Z">
              <w:r w:rsidR="00C07759">
                <w:rPr>
                  <w:rFonts w:ascii="Times New Roman" w:hAnsi="Times New Roman"/>
                  <w:bCs/>
                </w:rPr>
                <w:br/>
              </w:r>
            </w:ins>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Yes</w:t>
            </w:r>
            <w:r w:rsidR="00C07759">
              <w:rPr>
                <w:rFonts w:ascii="Times New Roman" w:hAnsi="Times New Roman"/>
                <w:bCs/>
              </w:rPr>
              <w:t xml:space="preserve"> </w:t>
            </w:r>
            <w:r w:rsidRPr="00E96FFD">
              <w:rPr>
                <w:rFonts w:ascii="Times New Roman" w:hAnsi="Times New Roman"/>
                <w:bCs/>
              </w:rPr>
              <w:t xml:space="preserve"> </w:t>
            </w:r>
            <w:r w:rsidR="00654AE7" w:rsidRPr="005246B7">
              <w:rPr>
                <w:rFonts w:ascii="Times New Roman" w:hAnsi="Times New Roman"/>
                <w:bCs/>
              </w:rPr>
              <w:fldChar w:fldCharType="begin">
                <w:ffData>
                  <w:name w:val="Check98"/>
                  <w:enabled/>
                  <w:calcOnExit w:val="0"/>
                  <w:checkBox>
                    <w:sizeAuto/>
                    <w:default w:val="0"/>
                  </w:checkBox>
                </w:ffData>
              </w:fldChar>
            </w:r>
            <w:r w:rsidRPr="005246B7">
              <w:rPr>
                <w:rFonts w:ascii="Times New Roman" w:hAnsi="Times New Roman"/>
                <w:bCs/>
              </w:rPr>
              <w:instrText xml:space="preserve"> FORMCHECKBOX </w:instrText>
            </w:r>
            <w:r w:rsidR="00654AE7" w:rsidRPr="005246B7">
              <w:rPr>
                <w:rFonts w:ascii="Times New Roman" w:hAnsi="Times New Roman"/>
                <w:bCs/>
              </w:rPr>
            </w:r>
            <w:r w:rsidR="00654AE7" w:rsidRPr="005246B7">
              <w:rPr>
                <w:rFonts w:ascii="Times New Roman" w:hAnsi="Times New Roman"/>
                <w:bCs/>
              </w:rPr>
              <w:fldChar w:fldCharType="separate"/>
            </w:r>
            <w:r w:rsidR="00654AE7" w:rsidRPr="005246B7">
              <w:rPr>
                <w:rFonts w:ascii="Times New Roman" w:hAnsi="Times New Roman"/>
                <w:bCs/>
              </w:rPr>
              <w:fldChar w:fldCharType="end"/>
            </w:r>
            <w:r w:rsidRPr="005246B7">
              <w:rPr>
                <w:rFonts w:ascii="Times New Roman" w:hAnsi="Times New Roman"/>
                <w:bCs/>
              </w:rPr>
              <w:t xml:space="preserve">  </w:t>
            </w:r>
            <w:r w:rsidRPr="00E96FFD">
              <w:rPr>
                <w:rFonts w:ascii="Times New Roman" w:hAnsi="Times New Roman"/>
                <w:bCs/>
              </w:rPr>
              <w:t>No</w:t>
            </w:r>
            <w:ins w:id="1842" w:author="Evan Katz" w:date="2019-06-17T16:32:00Z">
              <w:r w:rsidR="00C07759">
                <w:rPr>
                  <w:rFonts w:ascii="Times New Roman" w:hAnsi="Times New Roman"/>
                  <w:bCs/>
                </w:rPr>
                <w:br/>
              </w:r>
            </w:ins>
          </w:p>
        </w:tc>
        <w:tc>
          <w:tcPr>
            <w:tcW w:w="2880" w:type="dxa"/>
          </w:tcPr>
          <w:p w14:paraId="6F4FD985" w14:textId="77777777" w:rsidR="003D761C" w:rsidRPr="00E96FFD" w:rsidRDefault="003D761C">
            <w:pPr>
              <w:rPr>
                <w:rFonts w:ascii="Times New Roman" w:hAnsi="Times New Roman"/>
                <w:bCs/>
              </w:rPr>
            </w:pPr>
          </w:p>
          <w:p w14:paraId="6558A9F7" w14:textId="77777777" w:rsidR="003D761C" w:rsidRPr="00E96FFD" w:rsidRDefault="003D761C">
            <w:pPr>
              <w:rPr>
                <w:rFonts w:ascii="Times New Roman" w:hAnsi="Times New Roman"/>
                <w:bCs/>
              </w:rPr>
            </w:pPr>
          </w:p>
        </w:tc>
      </w:tr>
      <w:tr w:rsidR="003D761C" w:rsidRPr="00E96FFD" w14:paraId="708D9C9C" w14:textId="77777777">
        <w:tc>
          <w:tcPr>
            <w:tcW w:w="3352" w:type="dxa"/>
            <w:gridSpan w:val="2"/>
            <w:tcBorders>
              <w:bottom w:val="single" w:sz="4" w:space="0" w:color="auto"/>
            </w:tcBorders>
          </w:tcPr>
          <w:p w14:paraId="0654F454" w14:textId="77777777" w:rsidR="003D761C" w:rsidRPr="00E96FFD" w:rsidRDefault="00A35E7F">
            <w:pPr>
              <w:rPr>
                <w:rFonts w:ascii="Times New Roman" w:hAnsi="Times New Roman"/>
                <w:b/>
                <w:bCs/>
              </w:rPr>
            </w:pPr>
            <w:r w:rsidRPr="00E96FFD">
              <w:rPr>
                <w:rFonts w:ascii="Times New Roman" w:hAnsi="Times New Roman"/>
                <w:b/>
                <w:bCs/>
              </w:rPr>
              <w:t>I-</w:t>
            </w:r>
            <w:r>
              <w:rPr>
                <w:rFonts w:ascii="Times New Roman" w:hAnsi="Times New Roman"/>
                <w:b/>
                <w:bCs/>
              </w:rPr>
              <w:t>3-g</w:t>
            </w:r>
            <w:r w:rsidR="007C0977">
              <w:rPr>
                <w:rFonts w:ascii="Times New Roman" w:hAnsi="Times New Roman"/>
                <w:b/>
                <w:bCs/>
              </w:rPr>
              <w:t>:</w:t>
            </w:r>
            <w:r>
              <w:rPr>
                <w:rFonts w:ascii="Times New Roman" w:hAnsi="Times New Roman"/>
                <w:b/>
                <w:bCs/>
              </w:rPr>
              <w:t xml:space="preserve"> </w:t>
            </w:r>
            <w:r w:rsidR="003D761C" w:rsidRPr="00E96FFD">
              <w:rPr>
                <w:rFonts w:ascii="Times New Roman" w:hAnsi="Times New Roman"/>
                <w:b/>
                <w:bCs/>
              </w:rPr>
              <w:t>Additional Payments Arrangements</w:t>
            </w:r>
          </w:p>
          <w:p w14:paraId="042DF3D7" w14:textId="77777777" w:rsidR="007C0977" w:rsidRDefault="007C0977">
            <w:pPr>
              <w:rPr>
                <w:rFonts w:ascii="Times New Roman" w:hAnsi="Times New Roman"/>
                <w:b/>
                <w:bCs/>
              </w:rPr>
            </w:pPr>
          </w:p>
          <w:p w14:paraId="71F030DB" w14:textId="77777777" w:rsidR="003D761C" w:rsidRPr="00E96FFD" w:rsidRDefault="00A35E7F">
            <w:pPr>
              <w:rPr>
                <w:rFonts w:ascii="Times New Roman" w:hAnsi="Times New Roman"/>
                <w:bCs/>
              </w:rPr>
            </w:pPr>
            <w:r w:rsidRPr="00E96FFD">
              <w:rPr>
                <w:rFonts w:ascii="Times New Roman" w:hAnsi="Times New Roman"/>
                <w:b/>
                <w:bCs/>
              </w:rPr>
              <w:t>I-</w:t>
            </w:r>
            <w:r>
              <w:rPr>
                <w:rFonts w:ascii="Times New Roman" w:hAnsi="Times New Roman"/>
                <w:b/>
                <w:bCs/>
              </w:rPr>
              <w:t>3-g-</w:t>
            </w:r>
            <w:r w:rsidR="003D761C" w:rsidRPr="00E96FFD">
              <w:rPr>
                <w:rFonts w:ascii="Times New Roman" w:hAnsi="Times New Roman"/>
                <w:b/>
                <w:bCs/>
              </w:rPr>
              <w:t>i</w:t>
            </w:r>
            <w:r w:rsidR="007C0977">
              <w:rPr>
                <w:rFonts w:ascii="Times New Roman" w:hAnsi="Times New Roman"/>
                <w:b/>
                <w:bCs/>
              </w:rPr>
              <w:t>:</w:t>
            </w:r>
            <w:r w:rsidR="003D761C" w:rsidRPr="00E96FFD">
              <w:rPr>
                <w:rFonts w:ascii="Times New Roman" w:hAnsi="Times New Roman"/>
                <w:b/>
                <w:bCs/>
              </w:rPr>
              <w:t xml:space="preserve"> Voluntary Reassignment of  Payments to a Governmental Agency</w:t>
            </w:r>
          </w:p>
        </w:tc>
        <w:tc>
          <w:tcPr>
            <w:tcW w:w="7808" w:type="dxa"/>
            <w:gridSpan w:val="2"/>
            <w:tcBorders>
              <w:bottom w:val="single" w:sz="4" w:space="0" w:color="auto"/>
            </w:tcBorders>
          </w:tcPr>
          <w:p w14:paraId="268F32C7" w14:textId="1426A39F" w:rsidR="00573D22" w:rsidRPr="00E96FFD" w:rsidRDefault="007C0977">
            <w:pPr>
              <w:numPr>
                <w:ilvl w:val="0"/>
                <w:numId w:val="69"/>
              </w:numPr>
              <w:tabs>
                <w:tab w:val="clear" w:pos="720"/>
                <w:tab w:val="num" w:pos="179"/>
                <w:tab w:val="num" w:pos="364"/>
              </w:tabs>
              <w:spacing w:line="260" w:lineRule="exact"/>
              <w:ind w:left="179" w:hanging="180"/>
              <w:rPr>
                <w:rFonts w:ascii="Times New Roman" w:hAnsi="Times New Roman"/>
                <w:bCs/>
              </w:rPr>
              <w:pPrChange w:id="1843"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Does t</w:t>
            </w:r>
            <w:r w:rsidR="00573D22">
              <w:rPr>
                <w:rFonts w:ascii="Times New Roman" w:hAnsi="Times New Roman"/>
                <w:bCs/>
              </w:rPr>
              <w:t>he s</w:t>
            </w:r>
            <w:r w:rsidR="003D761C" w:rsidRPr="00E96FFD">
              <w:rPr>
                <w:rFonts w:ascii="Times New Roman" w:hAnsi="Times New Roman"/>
                <w:bCs/>
              </w:rPr>
              <w:t xml:space="preserve">tate </w:t>
            </w:r>
            <w:r w:rsidR="00282CBF">
              <w:rPr>
                <w:rFonts w:ascii="Times New Roman" w:hAnsi="Times New Roman"/>
                <w:bCs/>
              </w:rPr>
              <w:t>allow</w:t>
            </w:r>
            <w:r>
              <w:rPr>
                <w:rFonts w:ascii="Times New Roman" w:hAnsi="Times New Roman"/>
                <w:bCs/>
              </w:rPr>
              <w:t xml:space="preserve"> </w:t>
            </w:r>
            <w:r w:rsidR="00573D22">
              <w:rPr>
                <w:rFonts w:ascii="Times New Roman" w:hAnsi="Times New Roman"/>
                <w:bCs/>
              </w:rPr>
              <w:t xml:space="preserve">for </w:t>
            </w:r>
            <w:r>
              <w:rPr>
                <w:rFonts w:ascii="Times New Roman" w:hAnsi="Times New Roman"/>
                <w:bCs/>
              </w:rPr>
              <w:t xml:space="preserve">providers </w:t>
            </w:r>
            <w:r w:rsidR="00573D22">
              <w:rPr>
                <w:rFonts w:ascii="Times New Roman" w:hAnsi="Times New Roman"/>
                <w:bCs/>
              </w:rPr>
              <w:t>to</w:t>
            </w:r>
            <w:r>
              <w:rPr>
                <w:rFonts w:ascii="Times New Roman" w:hAnsi="Times New Roman"/>
                <w:bCs/>
              </w:rPr>
              <w:t xml:space="preserve"> </w:t>
            </w:r>
            <w:r w:rsidR="00573D22">
              <w:rPr>
                <w:rFonts w:ascii="Times New Roman" w:hAnsi="Times New Roman"/>
                <w:bCs/>
              </w:rPr>
              <w:t>voluntar</w:t>
            </w:r>
            <w:r w:rsidR="00BD24A4">
              <w:rPr>
                <w:rFonts w:ascii="Times New Roman" w:hAnsi="Times New Roman"/>
                <w:bCs/>
              </w:rPr>
              <w:t>ily</w:t>
            </w:r>
            <w:r w:rsidR="00573D22">
              <w:rPr>
                <w:rFonts w:ascii="Times New Roman" w:hAnsi="Times New Roman"/>
                <w:bCs/>
              </w:rPr>
              <w:t xml:space="preserve"> reassign</w:t>
            </w:r>
            <w:r w:rsidR="003D761C" w:rsidRPr="00E96FFD">
              <w:rPr>
                <w:rFonts w:ascii="Times New Roman" w:hAnsi="Times New Roman"/>
                <w:bCs/>
              </w:rPr>
              <w:t xml:space="preserve"> </w:t>
            </w:r>
            <w:r w:rsidR="00573D22">
              <w:rPr>
                <w:rFonts w:ascii="Times New Roman" w:hAnsi="Times New Roman"/>
                <w:bCs/>
              </w:rPr>
              <w:t xml:space="preserve">their direct payment to a governmental agency?  </w:t>
            </w:r>
            <w:ins w:id="1844" w:author="Evan Katz" w:date="2019-06-17T16:32:00Z">
              <w:r w:rsidR="00C07759">
                <w:rPr>
                  <w:rFonts w:ascii="Times New Roman" w:hAnsi="Times New Roman"/>
                  <w:bCs/>
                </w:rPr>
                <w:br/>
              </w:r>
            </w:ins>
            <w:r w:rsidR="00654AE7" w:rsidRPr="00F84846">
              <w:rPr>
                <w:rFonts w:ascii="Times New Roman" w:hAnsi="Times New Roman"/>
                <w:bCs/>
              </w:rPr>
              <w:fldChar w:fldCharType="begin">
                <w:ffData>
                  <w:name w:val="Check98"/>
                  <w:enabled/>
                  <w:calcOnExit w:val="0"/>
                  <w:checkBox>
                    <w:sizeAuto/>
                    <w:default w:val="0"/>
                  </w:checkBox>
                </w:ffData>
              </w:fldChar>
            </w:r>
            <w:r w:rsidR="00573D22" w:rsidRPr="00F84846">
              <w:rPr>
                <w:rFonts w:ascii="Times New Roman" w:hAnsi="Times New Roman"/>
                <w:bCs/>
              </w:rPr>
              <w:instrText xml:space="preserve"> FORMCHECKBOX </w:instrText>
            </w:r>
            <w:r w:rsidR="00654AE7" w:rsidRPr="00F84846">
              <w:rPr>
                <w:rFonts w:ascii="Times New Roman" w:hAnsi="Times New Roman"/>
                <w:bCs/>
              </w:rPr>
            </w:r>
            <w:r w:rsidR="00654AE7" w:rsidRPr="00F84846">
              <w:rPr>
                <w:rFonts w:ascii="Times New Roman" w:hAnsi="Times New Roman"/>
                <w:bCs/>
              </w:rPr>
              <w:fldChar w:fldCharType="separate"/>
            </w:r>
            <w:r w:rsidR="00654AE7" w:rsidRPr="00F84846">
              <w:rPr>
                <w:rFonts w:ascii="Times New Roman" w:hAnsi="Times New Roman"/>
                <w:bCs/>
              </w:rPr>
              <w:fldChar w:fldCharType="end"/>
            </w:r>
            <w:r w:rsidR="00573D22" w:rsidRPr="00F84846">
              <w:rPr>
                <w:rFonts w:ascii="Times New Roman" w:hAnsi="Times New Roman"/>
                <w:bCs/>
              </w:rPr>
              <w:t xml:space="preserve"> </w:t>
            </w:r>
            <w:r w:rsidR="00573D22" w:rsidRPr="00E96FFD">
              <w:rPr>
                <w:rFonts w:ascii="Times New Roman" w:hAnsi="Times New Roman"/>
                <w:bCs/>
              </w:rPr>
              <w:t>Yes</w:t>
            </w:r>
            <w:r w:rsidR="00C07759">
              <w:rPr>
                <w:rFonts w:ascii="Times New Roman" w:hAnsi="Times New Roman"/>
                <w:bCs/>
              </w:rPr>
              <w:t xml:space="preserve"> </w:t>
            </w:r>
            <w:r w:rsidR="00573D22" w:rsidRPr="00E96FFD">
              <w:rPr>
                <w:rFonts w:ascii="Times New Roman" w:hAnsi="Times New Roman"/>
                <w:bCs/>
              </w:rPr>
              <w:t xml:space="preserve"> </w:t>
            </w:r>
            <w:r w:rsidR="00654AE7" w:rsidRPr="00F84846">
              <w:rPr>
                <w:rFonts w:ascii="Times New Roman" w:hAnsi="Times New Roman"/>
                <w:bCs/>
              </w:rPr>
              <w:fldChar w:fldCharType="begin">
                <w:ffData>
                  <w:name w:val="Check98"/>
                  <w:enabled/>
                  <w:calcOnExit w:val="0"/>
                  <w:checkBox>
                    <w:sizeAuto/>
                    <w:default w:val="0"/>
                  </w:checkBox>
                </w:ffData>
              </w:fldChar>
            </w:r>
            <w:r w:rsidR="00573D22" w:rsidRPr="00F84846">
              <w:rPr>
                <w:rFonts w:ascii="Times New Roman" w:hAnsi="Times New Roman"/>
                <w:bCs/>
              </w:rPr>
              <w:instrText xml:space="preserve"> FORMCHECKBOX </w:instrText>
            </w:r>
            <w:r w:rsidR="00654AE7" w:rsidRPr="00F84846">
              <w:rPr>
                <w:rFonts w:ascii="Times New Roman" w:hAnsi="Times New Roman"/>
                <w:bCs/>
              </w:rPr>
            </w:r>
            <w:r w:rsidR="00654AE7" w:rsidRPr="00F84846">
              <w:rPr>
                <w:rFonts w:ascii="Times New Roman" w:hAnsi="Times New Roman"/>
                <w:bCs/>
              </w:rPr>
              <w:fldChar w:fldCharType="separate"/>
            </w:r>
            <w:r w:rsidR="00654AE7" w:rsidRPr="00F84846">
              <w:rPr>
                <w:rFonts w:ascii="Times New Roman" w:hAnsi="Times New Roman"/>
                <w:bCs/>
              </w:rPr>
              <w:fldChar w:fldCharType="end"/>
            </w:r>
            <w:r w:rsidR="00573D22" w:rsidRPr="00F84846">
              <w:rPr>
                <w:rFonts w:ascii="Times New Roman" w:hAnsi="Times New Roman"/>
                <w:bCs/>
              </w:rPr>
              <w:t xml:space="preserve">  </w:t>
            </w:r>
            <w:r w:rsidR="00573D22" w:rsidRPr="00E96FFD">
              <w:rPr>
                <w:rFonts w:ascii="Times New Roman" w:hAnsi="Times New Roman"/>
                <w:bCs/>
              </w:rPr>
              <w:t>No</w:t>
            </w:r>
          </w:p>
          <w:p w14:paraId="5E9BC173" w14:textId="77777777" w:rsidR="003D761C" w:rsidRPr="00E96FFD" w:rsidRDefault="003D761C">
            <w:pPr>
              <w:rPr>
                <w:rFonts w:ascii="Times New Roman" w:hAnsi="Times New Roman"/>
                <w:bCs/>
              </w:rPr>
            </w:pPr>
          </w:p>
          <w:p w14:paraId="18594BB8" w14:textId="77777777" w:rsidR="003D761C" w:rsidRPr="00E96FFD" w:rsidRDefault="003D761C">
            <w:pPr>
              <w:rPr>
                <w:rFonts w:ascii="Times New Roman" w:hAnsi="Times New Roman"/>
                <w:bCs/>
              </w:rPr>
            </w:pPr>
          </w:p>
          <w:p w14:paraId="34BA9DBF" w14:textId="77777777" w:rsidR="003D761C" w:rsidRPr="00E96FFD" w:rsidRDefault="003D761C">
            <w:pPr>
              <w:rPr>
                <w:rFonts w:ascii="Times New Roman" w:hAnsi="Times New Roman"/>
                <w:bCs/>
              </w:rPr>
            </w:pPr>
          </w:p>
        </w:tc>
        <w:tc>
          <w:tcPr>
            <w:tcW w:w="2880" w:type="dxa"/>
            <w:tcBorders>
              <w:bottom w:val="single" w:sz="4" w:space="0" w:color="auto"/>
            </w:tcBorders>
          </w:tcPr>
          <w:p w14:paraId="7642824C" w14:textId="77777777" w:rsidR="003D761C" w:rsidRPr="00E96FFD" w:rsidRDefault="003D761C">
            <w:pPr>
              <w:rPr>
                <w:rFonts w:ascii="Times New Roman" w:hAnsi="Times New Roman"/>
                <w:bCs/>
              </w:rPr>
            </w:pPr>
          </w:p>
        </w:tc>
      </w:tr>
      <w:tr w:rsidR="003D761C" w:rsidRPr="00E96FFD" w14:paraId="20088BCE" w14:textId="77777777">
        <w:tc>
          <w:tcPr>
            <w:tcW w:w="3352" w:type="dxa"/>
            <w:gridSpan w:val="2"/>
            <w:tcBorders>
              <w:bottom w:val="single" w:sz="4" w:space="0" w:color="auto"/>
            </w:tcBorders>
          </w:tcPr>
          <w:p w14:paraId="03BE0862" w14:textId="77777777" w:rsidR="003D761C" w:rsidRPr="00E96FFD" w:rsidRDefault="00A35E7F">
            <w:pPr>
              <w:rPr>
                <w:rFonts w:ascii="Times New Roman" w:hAnsi="Times New Roman"/>
                <w:b/>
                <w:bCs/>
              </w:rPr>
            </w:pPr>
            <w:r w:rsidRPr="00E96FFD">
              <w:rPr>
                <w:rFonts w:ascii="Times New Roman" w:hAnsi="Times New Roman"/>
                <w:b/>
                <w:bCs/>
              </w:rPr>
              <w:t>I-</w:t>
            </w:r>
            <w:r>
              <w:rPr>
                <w:rFonts w:ascii="Times New Roman" w:hAnsi="Times New Roman"/>
                <w:b/>
                <w:bCs/>
              </w:rPr>
              <w:t>3-g-</w:t>
            </w:r>
            <w:r w:rsidR="00573D22">
              <w:rPr>
                <w:rFonts w:ascii="Times New Roman" w:hAnsi="Times New Roman"/>
                <w:b/>
                <w:bCs/>
              </w:rPr>
              <w:t>ii:</w:t>
            </w:r>
            <w:r w:rsidR="003D761C" w:rsidRPr="00E96FFD">
              <w:rPr>
                <w:rFonts w:ascii="Times New Roman" w:hAnsi="Times New Roman"/>
                <w:b/>
                <w:bCs/>
              </w:rPr>
              <w:t xml:space="preserve">  Organized Health Care Delivery System</w:t>
            </w:r>
          </w:p>
          <w:p w14:paraId="2C5446E2" w14:textId="77777777" w:rsidR="003D761C" w:rsidRPr="00E96FFD" w:rsidRDefault="003D761C">
            <w:pPr>
              <w:rPr>
                <w:rFonts w:ascii="Times New Roman" w:hAnsi="Times New Roman"/>
                <w:bCs/>
              </w:rPr>
            </w:pPr>
          </w:p>
          <w:p w14:paraId="3830172E" w14:textId="77777777" w:rsidR="003D761C" w:rsidRPr="00E96FFD" w:rsidRDefault="003D761C">
            <w:pPr>
              <w:rPr>
                <w:rFonts w:ascii="Times New Roman" w:hAnsi="Times New Roman"/>
                <w:bCs/>
              </w:rPr>
            </w:pPr>
          </w:p>
          <w:p w14:paraId="27F619B4" w14:textId="77777777" w:rsidR="003D761C" w:rsidRPr="00E96FFD" w:rsidRDefault="003D761C">
            <w:pPr>
              <w:rPr>
                <w:rFonts w:ascii="Times New Roman" w:hAnsi="Times New Roman"/>
                <w:bCs/>
              </w:rPr>
            </w:pPr>
          </w:p>
          <w:p w14:paraId="2744C7A3" w14:textId="77777777" w:rsidR="003D761C" w:rsidRPr="00E96FFD" w:rsidRDefault="003D761C">
            <w:pPr>
              <w:rPr>
                <w:rFonts w:ascii="Times New Roman" w:hAnsi="Times New Roman"/>
                <w:bCs/>
              </w:rPr>
            </w:pPr>
          </w:p>
          <w:p w14:paraId="14AB895D" w14:textId="77777777" w:rsidR="003D761C" w:rsidRPr="00E96FFD" w:rsidRDefault="003D761C">
            <w:pPr>
              <w:rPr>
                <w:rFonts w:ascii="Times New Roman" w:hAnsi="Times New Roman"/>
                <w:bCs/>
              </w:rPr>
            </w:pPr>
          </w:p>
          <w:p w14:paraId="13C183C3" w14:textId="77777777" w:rsidR="003D761C" w:rsidRPr="00E96FFD" w:rsidRDefault="003D761C">
            <w:pPr>
              <w:rPr>
                <w:rFonts w:ascii="Times New Roman" w:hAnsi="Times New Roman"/>
                <w:bCs/>
              </w:rPr>
            </w:pPr>
          </w:p>
          <w:p w14:paraId="01E8948E" w14:textId="77777777" w:rsidR="003D761C" w:rsidRPr="00E96FFD" w:rsidRDefault="003D761C">
            <w:pPr>
              <w:rPr>
                <w:rFonts w:ascii="Times New Roman" w:hAnsi="Times New Roman"/>
                <w:bCs/>
              </w:rPr>
            </w:pPr>
          </w:p>
          <w:p w14:paraId="5297AE5A" w14:textId="77777777" w:rsidR="003D761C" w:rsidRPr="00E96FFD" w:rsidRDefault="003D761C">
            <w:pPr>
              <w:rPr>
                <w:rFonts w:ascii="Times New Roman" w:hAnsi="Times New Roman"/>
                <w:bCs/>
              </w:rPr>
            </w:pPr>
          </w:p>
          <w:p w14:paraId="20089754" w14:textId="77777777" w:rsidR="003D761C" w:rsidRPr="00E96FFD" w:rsidRDefault="003D761C">
            <w:pPr>
              <w:rPr>
                <w:rFonts w:ascii="Times New Roman" w:hAnsi="Times New Roman"/>
                <w:bCs/>
              </w:rPr>
            </w:pPr>
          </w:p>
          <w:p w14:paraId="04A239D3" w14:textId="77777777" w:rsidR="003D761C" w:rsidRPr="00E96FFD" w:rsidRDefault="003D761C">
            <w:pPr>
              <w:rPr>
                <w:rFonts w:ascii="Times New Roman" w:hAnsi="Times New Roman"/>
                <w:bCs/>
              </w:rPr>
            </w:pPr>
          </w:p>
          <w:p w14:paraId="5E9111FE" w14:textId="77777777" w:rsidR="003D761C" w:rsidRPr="00E96FFD" w:rsidRDefault="003D761C">
            <w:pPr>
              <w:rPr>
                <w:rFonts w:ascii="Times New Roman" w:hAnsi="Times New Roman"/>
                <w:bCs/>
              </w:rPr>
            </w:pPr>
          </w:p>
        </w:tc>
        <w:tc>
          <w:tcPr>
            <w:tcW w:w="7808" w:type="dxa"/>
            <w:gridSpan w:val="2"/>
            <w:tcBorders>
              <w:bottom w:val="single" w:sz="4" w:space="0" w:color="auto"/>
            </w:tcBorders>
          </w:tcPr>
          <w:p w14:paraId="7E6C1BE8" w14:textId="3A0AE347" w:rsidR="00A676B7" w:rsidRPr="00E96FFD" w:rsidRDefault="00573D22">
            <w:pPr>
              <w:numPr>
                <w:ilvl w:val="0"/>
                <w:numId w:val="69"/>
              </w:numPr>
              <w:tabs>
                <w:tab w:val="clear" w:pos="720"/>
                <w:tab w:val="num" w:pos="179"/>
                <w:tab w:val="num" w:pos="364"/>
              </w:tabs>
              <w:spacing w:line="260" w:lineRule="exact"/>
              <w:ind w:left="179" w:hanging="180"/>
              <w:rPr>
                <w:rFonts w:ascii="Times New Roman" w:hAnsi="Times New Roman"/>
                <w:bCs/>
              </w:rPr>
              <w:pPrChange w:id="1845"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Does the s</w:t>
            </w:r>
            <w:r w:rsidR="003D761C" w:rsidRPr="00E96FFD">
              <w:rPr>
                <w:rFonts w:ascii="Times New Roman" w:hAnsi="Times New Roman"/>
                <w:bCs/>
              </w:rPr>
              <w:t xml:space="preserve">tate </w:t>
            </w:r>
            <w:r>
              <w:rPr>
                <w:rFonts w:ascii="Times New Roman" w:hAnsi="Times New Roman"/>
                <w:bCs/>
              </w:rPr>
              <w:t xml:space="preserve">use </w:t>
            </w:r>
            <w:r w:rsidR="003D761C" w:rsidRPr="00E96FFD">
              <w:rPr>
                <w:rFonts w:ascii="Times New Roman" w:hAnsi="Times New Roman"/>
                <w:bCs/>
              </w:rPr>
              <w:t>Organized Health Ca</w:t>
            </w:r>
            <w:r>
              <w:rPr>
                <w:rFonts w:ascii="Times New Roman" w:hAnsi="Times New Roman"/>
                <w:bCs/>
              </w:rPr>
              <w:t>re Delivery System arrangements?</w:t>
            </w:r>
            <w:r w:rsidR="003F4697">
              <w:rPr>
                <w:rFonts w:ascii="Times New Roman" w:hAnsi="Times New Roman"/>
                <w:bCs/>
              </w:rPr>
              <w:t xml:space="preserve">    </w:t>
            </w:r>
            <w:r w:rsidR="00654AE7" w:rsidRPr="003F4697">
              <w:rPr>
                <w:rFonts w:ascii="Times New Roman" w:hAnsi="Times New Roman"/>
                <w:bCs/>
              </w:rPr>
              <w:fldChar w:fldCharType="begin">
                <w:ffData>
                  <w:name w:val="Check98"/>
                  <w:enabled/>
                  <w:calcOnExit w:val="0"/>
                  <w:checkBox>
                    <w:sizeAuto/>
                    <w:default w:val="0"/>
                  </w:checkBox>
                </w:ffData>
              </w:fldChar>
            </w:r>
            <w:r w:rsidR="00A676B7" w:rsidRPr="003F4697">
              <w:rPr>
                <w:rFonts w:ascii="Times New Roman" w:hAnsi="Times New Roman"/>
                <w:bCs/>
              </w:rPr>
              <w:instrText xml:space="preserve"> FORMCHECKBOX </w:instrText>
            </w:r>
            <w:r w:rsidR="00654AE7" w:rsidRPr="003F4697">
              <w:rPr>
                <w:rFonts w:ascii="Times New Roman" w:hAnsi="Times New Roman"/>
                <w:bCs/>
              </w:rPr>
            </w:r>
            <w:r w:rsidR="00654AE7" w:rsidRPr="003F4697">
              <w:rPr>
                <w:rFonts w:ascii="Times New Roman" w:hAnsi="Times New Roman"/>
                <w:bCs/>
              </w:rPr>
              <w:fldChar w:fldCharType="separate"/>
            </w:r>
            <w:r w:rsidR="00654AE7" w:rsidRPr="003F4697">
              <w:rPr>
                <w:rFonts w:ascii="Times New Roman" w:hAnsi="Times New Roman"/>
                <w:bCs/>
              </w:rPr>
              <w:fldChar w:fldCharType="end"/>
            </w:r>
            <w:r w:rsidR="00A676B7" w:rsidRPr="003F4697">
              <w:rPr>
                <w:rFonts w:ascii="Times New Roman" w:hAnsi="Times New Roman"/>
                <w:bCs/>
              </w:rPr>
              <w:t xml:space="preserve">  </w:t>
            </w:r>
            <w:r w:rsidR="00A676B7" w:rsidRPr="00E96FFD">
              <w:rPr>
                <w:rFonts w:ascii="Times New Roman" w:hAnsi="Times New Roman"/>
                <w:bCs/>
              </w:rPr>
              <w:t xml:space="preserve">Yes </w:t>
            </w:r>
            <w:r w:rsidR="00654AE7" w:rsidRPr="003F4697">
              <w:rPr>
                <w:rFonts w:ascii="Times New Roman" w:hAnsi="Times New Roman"/>
                <w:bCs/>
              </w:rPr>
              <w:fldChar w:fldCharType="begin">
                <w:ffData>
                  <w:name w:val="Check98"/>
                  <w:enabled/>
                  <w:calcOnExit w:val="0"/>
                  <w:checkBox>
                    <w:sizeAuto/>
                    <w:default w:val="0"/>
                  </w:checkBox>
                </w:ffData>
              </w:fldChar>
            </w:r>
            <w:r w:rsidR="00A676B7" w:rsidRPr="003F4697">
              <w:rPr>
                <w:rFonts w:ascii="Times New Roman" w:hAnsi="Times New Roman"/>
                <w:bCs/>
              </w:rPr>
              <w:instrText xml:space="preserve"> FORMCHECKBOX </w:instrText>
            </w:r>
            <w:r w:rsidR="00654AE7" w:rsidRPr="003F4697">
              <w:rPr>
                <w:rFonts w:ascii="Times New Roman" w:hAnsi="Times New Roman"/>
                <w:bCs/>
              </w:rPr>
            </w:r>
            <w:r w:rsidR="00654AE7" w:rsidRPr="003F4697">
              <w:rPr>
                <w:rFonts w:ascii="Times New Roman" w:hAnsi="Times New Roman"/>
                <w:bCs/>
              </w:rPr>
              <w:fldChar w:fldCharType="separate"/>
            </w:r>
            <w:r w:rsidR="00654AE7" w:rsidRPr="003F4697">
              <w:rPr>
                <w:rFonts w:ascii="Times New Roman" w:hAnsi="Times New Roman"/>
                <w:bCs/>
              </w:rPr>
              <w:fldChar w:fldCharType="end"/>
            </w:r>
            <w:r w:rsidR="00A676B7" w:rsidRPr="003F4697">
              <w:rPr>
                <w:rFonts w:ascii="Times New Roman" w:hAnsi="Times New Roman"/>
                <w:bCs/>
              </w:rPr>
              <w:t xml:space="preserve">  </w:t>
            </w:r>
            <w:r w:rsidR="00A676B7" w:rsidRPr="00E96FFD">
              <w:rPr>
                <w:rFonts w:ascii="Times New Roman" w:hAnsi="Times New Roman"/>
                <w:bCs/>
              </w:rPr>
              <w:t>No</w:t>
            </w:r>
            <w:ins w:id="1846" w:author="Evan Katz" w:date="2019-06-17T16:32:00Z">
              <w:r w:rsidR="00C07759">
                <w:rPr>
                  <w:rFonts w:ascii="Times New Roman" w:hAnsi="Times New Roman"/>
                  <w:bCs/>
                </w:rPr>
                <w:br/>
              </w:r>
            </w:ins>
          </w:p>
          <w:p w14:paraId="14777CEF" w14:textId="77777777" w:rsidR="003D761C" w:rsidRPr="00E96FFD" w:rsidRDefault="003F4697">
            <w:pPr>
              <w:numPr>
                <w:ilvl w:val="0"/>
                <w:numId w:val="69"/>
              </w:numPr>
              <w:tabs>
                <w:tab w:val="clear" w:pos="720"/>
                <w:tab w:val="num" w:pos="179"/>
                <w:tab w:val="num" w:pos="364"/>
              </w:tabs>
              <w:spacing w:line="260" w:lineRule="exact"/>
              <w:ind w:left="179" w:hanging="180"/>
              <w:rPr>
                <w:rFonts w:ascii="Times New Roman" w:hAnsi="Times New Roman"/>
                <w:bCs/>
              </w:rPr>
              <w:pPrChange w:id="1847"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If </w:t>
            </w:r>
            <w:r w:rsidRPr="00EC079B">
              <w:rPr>
                <w:rFonts w:ascii="Times New Roman" w:hAnsi="Times New Roman"/>
                <w:b/>
                <w:bCs/>
              </w:rPr>
              <w:t>Yes</w:t>
            </w:r>
            <w:r>
              <w:rPr>
                <w:rFonts w:ascii="Times New Roman" w:hAnsi="Times New Roman"/>
                <w:bCs/>
              </w:rPr>
              <w:t>,</w:t>
            </w:r>
          </w:p>
          <w:p w14:paraId="470094CC" w14:textId="46891350" w:rsidR="003F4697" w:rsidRPr="00D54DAB" w:rsidRDefault="003F4697">
            <w:pPr>
              <w:numPr>
                <w:ilvl w:val="0"/>
                <w:numId w:val="70"/>
              </w:numPr>
              <w:tabs>
                <w:tab w:val="clear" w:pos="720"/>
                <w:tab w:val="num" w:pos="320"/>
              </w:tabs>
              <w:spacing w:line="260" w:lineRule="exact"/>
              <w:ind w:left="320" w:hanging="180"/>
              <w:rPr>
                <w:rFonts w:ascii="Times New Roman" w:hAnsi="Times New Roman"/>
                <w:bCs/>
              </w:rPr>
              <w:pPrChange w:id="1848"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Does the state describe the types of entities that are designated as an OHCDS?  </w:t>
            </w:r>
            <w:ins w:id="1849" w:author="Evan Katz" w:date="2019-06-17T16:32: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Yes</w:t>
            </w:r>
            <w:r w:rsidR="00C07759">
              <w:rPr>
                <w:rFonts w:ascii="Times New Roman" w:hAnsi="Times New Roman"/>
                <w:bCs/>
              </w:rPr>
              <w:t xml:space="preserve"> </w:t>
            </w:r>
            <w:r w:rsidRPr="0033752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50" w:author="Evan Katz" w:date="2019-06-17T16:32:00Z">
              <w:r w:rsidR="00C07759">
                <w:rPr>
                  <w:rFonts w:ascii="Times New Roman" w:hAnsi="Times New Roman"/>
                  <w:bCs/>
                </w:rPr>
                <w:br/>
              </w:r>
            </w:ins>
          </w:p>
          <w:p w14:paraId="7C5923E2" w14:textId="60A29D2F" w:rsidR="003F4697" w:rsidRPr="00D54DAB" w:rsidRDefault="003F4697">
            <w:pPr>
              <w:numPr>
                <w:ilvl w:val="0"/>
                <w:numId w:val="70"/>
              </w:numPr>
              <w:tabs>
                <w:tab w:val="clear" w:pos="720"/>
                <w:tab w:val="num" w:pos="320"/>
              </w:tabs>
              <w:spacing w:line="260" w:lineRule="exact"/>
              <w:ind w:left="320" w:hanging="180"/>
              <w:rPr>
                <w:rFonts w:ascii="Times New Roman" w:hAnsi="Times New Roman"/>
                <w:bCs/>
              </w:rPr>
              <w:pPrChange w:id="1851"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Are t</w:t>
            </w:r>
            <w:r w:rsidRPr="00D54DAB">
              <w:rPr>
                <w:rFonts w:ascii="Times New Roman" w:hAnsi="Times New Roman"/>
                <w:bCs/>
              </w:rPr>
              <w:t xml:space="preserve">he </w:t>
            </w:r>
            <w:r>
              <w:rPr>
                <w:rFonts w:ascii="Times New Roman" w:hAnsi="Times New Roman"/>
                <w:bCs/>
              </w:rPr>
              <w:t>s</w:t>
            </w:r>
            <w:r w:rsidRPr="00D54DAB">
              <w:rPr>
                <w:rFonts w:ascii="Times New Roman" w:hAnsi="Times New Roman"/>
                <w:bCs/>
              </w:rPr>
              <w:t xml:space="preserve">tate’s methods of designating entities to function as OHCDS specified, and </w:t>
            </w:r>
            <w:r>
              <w:rPr>
                <w:rFonts w:ascii="Times New Roman" w:hAnsi="Times New Roman"/>
                <w:bCs/>
              </w:rPr>
              <w:t xml:space="preserve">do </w:t>
            </w:r>
            <w:r w:rsidRPr="00D54DAB">
              <w:rPr>
                <w:rFonts w:ascii="Times New Roman" w:hAnsi="Times New Roman"/>
                <w:bCs/>
              </w:rPr>
              <w:t xml:space="preserve">these entities meet the </w:t>
            </w:r>
            <w:r>
              <w:rPr>
                <w:rFonts w:ascii="Times New Roman" w:hAnsi="Times New Roman"/>
                <w:bCs/>
              </w:rPr>
              <w:t xml:space="preserve">regulatory definition of an OHCDS?  </w:t>
            </w:r>
            <w:ins w:id="1852" w:author="Evan Katz" w:date="2019-06-17T16:32: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Yes</w:t>
            </w:r>
            <w:r w:rsidR="00C07759">
              <w:rPr>
                <w:rFonts w:ascii="Times New Roman" w:hAnsi="Times New Roman"/>
                <w:bCs/>
              </w:rPr>
              <w:t xml:space="preserve"> </w:t>
            </w:r>
            <w:r w:rsidRPr="0033752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53" w:author="Evan Katz" w:date="2019-06-17T16:32:00Z">
              <w:r w:rsidR="00C07759">
                <w:rPr>
                  <w:rFonts w:ascii="Times New Roman" w:hAnsi="Times New Roman"/>
                  <w:bCs/>
                </w:rPr>
                <w:br/>
              </w:r>
            </w:ins>
          </w:p>
          <w:p w14:paraId="02C283C6" w14:textId="40F92457" w:rsidR="003F4697" w:rsidRPr="00D54DAB" w:rsidRDefault="003F4697">
            <w:pPr>
              <w:numPr>
                <w:ilvl w:val="0"/>
                <w:numId w:val="70"/>
              </w:numPr>
              <w:tabs>
                <w:tab w:val="clear" w:pos="720"/>
                <w:tab w:val="num" w:pos="320"/>
              </w:tabs>
              <w:spacing w:line="260" w:lineRule="exact"/>
              <w:ind w:left="320" w:hanging="180"/>
              <w:rPr>
                <w:rFonts w:ascii="Times New Roman" w:hAnsi="Times New Roman"/>
                <w:bCs/>
              </w:rPr>
              <w:pPrChange w:id="1854"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Do </w:t>
            </w:r>
            <w:r w:rsidRPr="00D54DAB">
              <w:rPr>
                <w:rFonts w:ascii="Times New Roman" w:hAnsi="Times New Roman"/>
                <w:bCs/>
              </w:rPr>
              <w:t>OHCDS arrangements preserve parti</w:t>
            </w:r>
            <w:r>
              <w:rPr>
                <w:rFonts w:ascii="Times New Roman" w:hAnsi="Times New Roman"/>
                <w:bCs/>
              </w:rPr>
              <w:t xml:space="preserve">cipant free choice of providers?  </w:t>
            </w:r>
            <w:r w:rsidR="0032199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55" w:author="Evan Katz" w:date="2019-06-17T16:32:00Z">
              <w:r w:rsidR="00C07759">
                <w:rPr>
                  <w:rFonts w:ascii="Times New Roman" w:hAnsi="Times New Roman"/>
                  <w:bCs/>
                </w:rPr>
                <w:br/>
              </w:r>
            </w:ins>
          </w:p>
          <w:p w14:paraId="7B460157" w14:textId="1348D834" w:rsidR="003F4697" w:rsidRPr="00D54DAB" w:rsidRDefault="003F4697">
            <w:pPr>
              <w:numPr>
                <w:ilvl w:val="0"/>
                <w:numId w:val="70"/>
              </w:numPr>
              <w:tabs>
                <w:tab w:val="clear" w:pos="720"/>
                <w:tab w:val="num" w:pos="320"/>
              </w:tabs>
              <w:spacing w:line="260" w:lineRule="exact"/>
              <w:ind w:left="320" w:hanging="180"/>
              <w:rPr>
                <w:rFonts w:ascii="Times New Roman" w:hAnsi="Times New Roman"/>
                <w:bCs/>
              </w:rPr>
              <w:pPrChange w:id="1856"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Waiver </w:t>
            </w:r>
            <w:r w:rsidRPr="00D54DAB">
              <w:rPr>
                <w:rFonts w:ascii="Times New Roman" w:hAnsi="Times New Roman"/>
                <w:bCs/>
              </w:rPr>
              <w:t xml:space="preserve">providers </w:t>
            </w:r>
            <w:r>
              <w:rPr>
                <w:rFonts w:ascii="Times New Roman" w:hAnsi="Times New Roman"/>
                <w:bCs/>
              </w:rPr>
              <w:t xml:space="preserve">should not be </w:t>
            </w:r>
            <w:r w:rsidRPr="00D54DAB">
              <w:rPr>
                <w:rFonts w:ascii="Times New Roman" w:hAnsi="Times New Roman"/>
                <w:bCs/>
              </w:rPr>
              <w:t>required to contract with an OHCDS in order to f</w:t>
            </w:r>
            <w:r>
              <w:rPr>
                <w:rFonts w:ascii="Times New Roman" w:hAnsi="Times New Roman"/>
                <w:bCs/>
              </w:rPr>
              <w:t xml:space="preserve">urnish services to participants.  Are they? </w:t>
            </w:r>
            <w:ins w:id="1857" w:author="Evan Katz" w:date="2019-06-17T16:32:00Z">
              <w:r w:rsidR="00C07759">
                <w:rPr>
                  <w:rFonts w:ascii="Times New Roman" w:hAnsi="Times New Roman"/>
                  <w:bCs/>
                </w:rPr>
                <w:br/>
              </w:r>
            </w:ins>
            <w:r>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Yes</w:t>
            </w:r>
            <w:r w:rsidR="00C07759">
              <w:rPr>
                <w:rFonts w:ascii="Times New Roman" w:hAnsi="Times New Roman"/>
                <w:bCs/>
              </w:rPr>
              <w:t xml:space="preserve"> </w:t>
            </w:r>
            <w:r w:rsidRPr="0033752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58" w:author="Evan Katz" w:date="2019-06-17T16:33:00Z">
              <w:r w:rsidR="00C07759">
                <w:rPr>
                  <w:rFonts w:ascii="Times New Roman" w:hAnsi="Times New Roman"/>
                  <w:bCs/>
                </w:rPr>
                <w:br/>
              </w:r>
            </w:ins>
          </w:p>
          <w:p w14:paraId="47AE7293" w14:textId="796B57B1" w:rsidR="003F4697" w:rsidRPr="00D54DAB" w:rsidRDefault="003F4697">
            <w:pPr>
              <w:numPr>
                <w:ilvl w:val="0"/>
                <w:numId w:val="70"/>
              </w:numPr>
              <w:tabs>
                <w:tab w:val="clear" w:pos="720"/>
                <w:tab w:val="num" w:pos="320"/>
              </w:tabs>
              <w:spacing w:line="260" w:lineRule="exact"/>
              <w:ind w:left="320" w:hanging="180"/>
              <w:rPr>
                <w:rFonts w:ascii="Times New Roman" w:hAnsi="Times New Roman"/>
                <w:bCs/>
              </w:rPr>
              <w:pPrChange w:id="1859"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Are t</w:t>
            </w:r>
            <w:r w:rsidRPr="00D54DAB">
              <w:rPr>
                <w:rFonts w:ascii="Times New Roman" w:hAnsi="Times New Roman"/>
                <w:bCs/>
              </w:rPr>
              <w:t>here adequate safeguards to ensure that OHCDS subcontractors possess the required qua</w:t>
            </w:r>
            <w:r>
              <w:rPr>
                <w:rFonts w:ascii="Times New Roman" w:hAnsi="Times New Roman"/>
                <w:bCs/>
              </w:rPr>
              <w:t xml:space="preserve">lifications?  </w:t>
            </w:r>
            <w:ins w:id="1860" w:author="Evan Katz" w:date="2019-06-17T16:33: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Yes</w:t>
            </w:r>
            <w:r w:rsidR="00C07759">
              <w:rPr>
                <w:rFonts w:ascii="Times New Roman" w:hAnsi="Times New Roman"/>
                <w:bCs/>
              </w:rPr>
              <w:t xml:space="preserve"> </w:t>
            </w:r>
            <w:r w:rsidRPr="0033752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61" w:author="Evan Katz" w:date="2019-06-17T16:33:00Z">
              <w:r w:rsidR="00C07759">
                <w:rPr>
                  <w:rFonts w:ascii="Times New Roman" w:hAnsi="Times New Roman"/>
                  <w:bCs/>
                </w:rPr>
                <w:br/>
              </w:r>
              <w:r w:rsidR="00C07759">
                <w:rPr>
                  <w:rFonts w:ascii="Times New Roman" w:hAnsi="Times New Roman"/>
                  <w:bCs/>
                </w:rPr>
                <w:br/>
              </w:r>
            </w:ins>
          </w:p>
          <w:p w14:paraId="0A6E47A6" w14:textId="407D52CA" w:rsidR="003D761C" w:rsidRPr="00E96FFD" w:rsidRDefault="003F4697">
            <w:pPr>
              <w:numPr>
                <w:ilvl w:val="0"/>
                <w:numId w:val="70"/>
              </w:numPr>
              <w:tabs>
                <w:tab w:val="clear" w:pos="720"/>
                <w:tab w:val="num" w:pos="320"/>
              </w:tabs>
              <w:spacing w:line="260" w:lineRule="exact"/>
              <w:ind w:left="320" w:hanging="180"/>
              <w:rPr>
                <w:rFonts w:ascii="Times New Roman" w:hAnsi="Times New Roman"/>
                <w:bCs/>
              </w:rPr>
              <w:pPrChange w:id="1862"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Does the OHCDS arrangement provide</w:t>
            </w:r>
            <w:r w:rsidRPr="00D54DAB">
              <w:rPr>
                <w:rFonts w:ascii="Times New Roman" w:hAnsi="Times New Roman"/>
                <w:bCs/>
              </w:rPr>
              <w:t xml:space="preserve"> for appropriate financial accountability safeguards</w:t>
            </w:r>
            <w:r>
              <w:rPr>
                <w:rFonts w:ascii="Times New Roman" w:hAnsi="Times New Roman"/>
                <w:bCs/>
              </w:rPr>
              <w:t xml:space="preserve">?  </w:t>
            </w:r>
            <w:ins w:id="1863" w:author="Evan Katz" w:date="2019-06-17T16:33: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Yes</w:t>
            </w:r>
            <w:r w:rsidR="00C07759">
              <w:rPr>
                <w:rFonts w:ascii="Times New Roman" w:hAnsi="Times New Roman"/>
                <w:bCs/>
              </w:rPr>
              <w:t xml:space="preserve"> </w:t>
            </w:r>
            <w:r w:rsidRPr="0033752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64" w:author="Evan Katz" w:date="2019-06-17T16:33:00Z">
              <w:r w:rsidR="00C07759">
                <w:rPr>
                  <w:rFonts w:ascii="Times New Roman" w:hAnsi="Times New Roman"/>
                  <w:bCs/>
                </w:rPr>
                <w:br/>
              </w:r>
            </w:ins>
          </w:p>
        </w:tc>
        <w:tc>
          <w:tcPr>
            <w:tcW w:w="2880" w:type="dxa"/>
            <w:tcBorders>
              <w:bottom w:val="single" w:sz="4" w:space="0" w:color="auto"/>
            </w:tcBorders>
          </w:tcPr>
          <w:p w14:paraId="43BF6167" w14:textId="77777777" w:rsidR="003D761C" w:rsidRPr="00E96FFD" w:rsidRDefault="003D761C">
            <w:pPr>
              <w:rPr>
                <w:rFonts w:ascii="Times New Roman" w:hAnsi="Times New Roman"/>
                <w:bCs/>
              </w:rPr>
            </w:pPr>
          </w:p>
        </w:tc>
      </w:tr>
      <w:tr w:rsidR="003D761C" w:rsidRPr="00E96FFD" w14:paraId="6B7D2BDA" w14:textId="77777777">
        <w:tc>
          <w:tcPr>
            <w:tcW w:w="3352" w:type="dxa"/>
            <w:gridSpan w:val="2"/>
            <w:tcBorders>
              <w:bottom w:val="single" w:sz="4" w:space="0" w:color="auto"/>
            </w:tcBorders>
          </w:tcPr>
          <w:p w14:paraId="02E81A15" w14:textId="77777777" w:rsidR="003D761C" w:rsidRPr="00E96FFD" w:rsidRDefault="003F4697">
            <w:pPr>
              <w:rPr>
                <w:rFonts w:ascii="Times New Roman" w:hAnsi="Times New Roman"/>
                <w:b/>
                <w:bCs/>
              </w:rPr>
            </w:pPr>
            <w:r>
              <w:rPr>
                <w:rFonts w:ascii="Times New Roman" w:hAnsi="Times New Roman"/>
                <w:b/>
                <w:bCs/>
              </w:rPr>
              <w:t xml:space="preserve"> </w:t>
            </w:r>
            <w:r w:rsidR="00A35E7F" w:rsidRPr="00E96FFD">
              <w:rPr>
                <w:rFonts w:ascii="Times New Roman" w:hAnsi="Times New Roman"/>
                <w:b/>
                <w:bCs/>
              </w:rPr>
              <w:t>I-</w:t>
            </w:r>
            <w:r w:rsidR="00A35E7F">
              <w:rPr>
                <w:rFonts w:ascii="Times New Roman" w:hAnsi="Times New Roman"/>
                <w:b/>
                <w:bCs/>
              </w:rPr>
              <w:t>3-g-</w:t>
            </w:r>
            <w:r w:rsidR="00F65E43">
              <w:rPr>
                <w:rFonts w:ascii="Times New Roman" w:hAnsi="Times New Roman"/>
                <w:b/>
                <w:bCs/>
              </w:rPr>
              <w:t xml:space="preserve">iii:  </w:t>
            </w:r>
            <w:r w:rsidR="003D761C" w:rsidRPr="00E96FFD">
              <w:rPr>
                <w:rFonts w:ascii="Times New Roman" w:hAnsi="Times New Roman"/>
                <w:b/>
                <w:bCs/>
              </w:rPr>
              <w:t xml:space="preserve">Contracts with </w:t>
            </w:r>
            <w:r w:rsidR="00F65E43">
              <w:rPr>
                <w:rFonts w:ascii="Times New Roman" w:hAnsi="Times New Roman"/>
                <w:b/>
                <w:bCs/>
              </w:rPr>
              <w:t xml:space="preserve">MCOs, PIHPs, or PAHPs </w:t>
            </w:r>
          </w:p>
          <w:p w14:paraId="1D3D4C9B" w14:textId="77777777" w:rsidR="003D761C" w:rsidRPr="00E96FFD" w:rsidRDefault="003D761C">
            <w:pPr>
              <w:rPr>
                <w:rFonts w:ascii="Times New Roman" w:hAnsi="Times New Roman"/>
                <w:bCs/>
              </w:rPr>
            </w:pPr>
          </w:p>
          <w:p w14:paraId="53B099E5" w14:textId="77777777" w:rsidR="003D761C" w:rsidRPr="00E96FFD" w:rsidRDefault="003D761C">
            <w:pPr>
              <w:rPr>
                <w:rFonts w:ascii="Times New Roman" w:hAnsi="Times New Roman"/>
                <w:bCs/>
              </w:rPr>
            </w:pPr>
          </w:p>
        </w:tc>
        <w:tc>
          <w:tcPr>
            <w:tcW w:w="7808" w:type="dxa"/>
            <w:gridSpan w:val="2"/>
            <w:tcBorders>
              <w:bottom w:val="single" w:sz="4" w:space="0" w:color="auto"/>
            </w:tcBorders>
          </w:tcPr>
          <w:p w14:paraId="390CD0E4" w14:textId="429CAD94" w:rsidR="00F65E43" w:rsidRDefault="00F65E43">
            <w:pPr>
              <w:numPr>
                <w:ilvl w:val="0"/>
                <w:numId w:val="69"/>
              </w:numPr>
              <w:tabs>
                <w:tab w:val="clear" w:pos="720"/>
                <w:tab w:val="num" w:pos="179"/>
                <w:tab w:val="num" w:pos="364"/>
              </w:tabs>
              <w:spacing w:line="260" w:lineRule="exact"/>
              <w:ind w:left="179" w:hanging="180"/>
              <w:rPr>
                <w:rFonts w:ascii="Times New Roman" w:hAnsi="Times New Roman"/>
                <w:bCs/>
              </w:rPr>
              <w:pPrChange w:id="1865"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Does the state contract with MCOs, PIHPs or PAHPs for the provision of waiver services?</w:t>
            </w:r>
            <w:r w:rsidR="00EC079B">
              <w:rPr>
                <w:rFonts w:ascii="Times New Roman" w:hAnsi="Times New Roman"/>
                <w:bCs/>
              </w:rPr>
              <w:t xml:space="preserve">  </w:t>
            </w:r>
            <w:ins w:id="1866" w:author="Evan Katz" w:date="2019-06-17T16:33:00Z">
              <w:r w:rsidR="00C07759">
                <w:rPr>
                  <w:rFonts w:ascii="Times New Roman" w:hAnsi="Times New Roman"/>
                  <w:bCs/>
                </w:rPr>
                <w:br/>
              </w:r>
            </w:ins>
            <w:r w:rsidR="00654AE7" w:rsidRPr="003F4697">
              <w:rPr>
                <w:rFonts w:ascii="Times New Roman" w:hAnsi="Times New Roman"/>
                <w:bCs/>
              </w:rPr>
              <w:fldChar w:fldCharType="begin">
                <w:ffData>
                  <w:name w:val="Check98"/>
                  <w:enabled/>
                  <w:calcOnExit w:val="0"/>
                  <w:checkBox>
                    <w:sizeAuto/>
                    <w:default w:val="0"/>
                  </w:checkBox>
                </w:ffData>
              </w:fldChar>
            </w:r>
            <w:r w:rsidR="00EC079B" w:rsidRPr="003F4697">
              <w:rPr>
                <w:rFonts w:ascii="Times New Roman" w:hAnsi="Times New Roman"/>
                <w:bCs/>
              </w:rPr>
              <w:instrText xml:space="preserve"> FORMCHECKBOX </w:instrText>
            </w:r>
            <w:r w:rsidR="00654AE7" w:rsidRPr="003F4697">
              <w:rPr>
                <w:rFonts w:ascii="Times New Roman" w:hAnsi="Times New Roman"/>
                <w:bCs/>
              </w:rPr>
            </w:r>
            <w:r w:rsidR="00654AE7" w:rsidRPr="003F4697">
              <w:rPr>
                <w:rFonts w:ascii="Times New Roman" w:hAnsi="Times New Roman"/>
                <w:bCs/>
              </w:rPr>
              <w:fldChar w:fldCharType="separate"/>
            </w:r>
            <w:r w:rsidR="00654AE7" w:rsidRPr="003F4697">
              <w:rPr>
                <w:rFonts w:ascii="Times New Roman" w:hAnsi="Times New Roman"/>
                <w:bCs/>
              </w:rPr>
              <w:fldChar w:fldCharType="end"/>
            </w:r>
            <w:r w:rsidR="00EC079B" w:rsidRPr="003F4697">
              <w:rPr>
                <w:rFonts w:ascii="Times New Roman" w:hAnsi="Times New Roman"/>
                <w:bCs/>
              </w:rPr>
              <w:t xml:space="preserve"> </w:t>
            </w:r>
            <w:r w:rsidR="00EC079B" w:rsidRPr="00E96FFD">
              <w:rPr>
                <w:rFonts w:ascii="Times New Roman" w:hAnsi="Times New Roman"/>
                <w:bCs/>
              </w:rPr>
              <w:t xml:space="preserve">Yes </w:t>
            </w:r>
            <w:r w:rsidR="00C07759">
              <w:rPr>
                <w:rFonts w:ascii="Times New Roman" w:hAnsi="Times New Roman"/>
                <w:bCs/>
              </w:rPr>
              <w:t xml:space="preserve"> </w:t>
            </w:r>
            <w:r w:rsidR="00654AE7" w:rsidRPr="003F4697">
              <w:rPr>
                <w:rFonts w:ascii="Times New Roman" w:hAnsi="Times New Roman"/>
                <w:bCs/>
              </w:rPr>
              <w:fldChar w:fldCharType="begin">
                <w:ffData>
                  <w:name w:val="Check98"/>
                  <w:enabled/>
                  <w:calcOnExit w:val="0"/>
                  <w:checkBox>
                    <w:sizeAuto/>
                    <w:default w:val="0"/>
                  </w:checkBox>
                </w:ffData>
              </w:fldChar>
            </w:r>
            <w:r w:rsidR="00EC079B" w:rsidRPr="003F4697">
              <w:rPr>
                <w:rFonts w:ascii="Times New Roman" w:hAnsi="Times New Roman"/>
                <w:bCs/>
              </w:rPr>
              <w:instrText xml:space="preserve"> FORMCHECKBOX </w:instrText>
            </w:r>
            <w:r w:rsidR="00654AE7" w:rsidRPr="003F4697">
              <w:rPr>
                <w:rFonts w:ascii="Times New Roman" w:hAnsi="Times New Roman"/>
                <w:bCs/>
              </w:rPr>
            </w:r>
            <w:r w:rsidR="00654AE7" w:rsidRPr="003F4697">
              <w:rPr>
                <w:rFonts w:ascii="Times New Roman" w:hAnsi="Times New Roman"/>
                <w:bCs/>
              </w:rPr>
              <w:fldChar w:fldCharType="separate"/>
            </w:r>
            <w:r w:rsidR="00654AE7" w:rsidRPr="003F4697">
              <w:rPr>
                <w:rFonts w:ascii="Times New Roman" w:hAnsi="Times New Roman"/>
                <w:bCs/>
              </w:rPr>
              <w:fldChar w:fldCharType="end"/>
            </w:r>
            <w:r w:rsidR="00EC079B" w:rsidRPr="003F4697">
              <w:rPr>
                <w:rFonts w:ascii="Times New Roman" w:hAnsi="Times New Roman"/>
                <w:bCs/>
              </w:rPr>
              <w:t xml:space="preserve">  </w:t>
            </w:r>
            <w:r w:rsidR="00EC079B" w:rsidRPr="00E96FFD">
              <w:rPr>
                <w:rFonts w:ascii="Times New Roman" w:hAnsi="Times New Roman"/>
                <w:bCs/>
              </w:rPr>
              <w:t>No</w:t>
            </w:r>
            <w:ins w:id="1867" w:author="Evan Katz" w:date="2019-06-17T16:33:00Z">
              <w:r w:rsidR="00C07759">
                <w:rPr>
                  <w:rFonts w:ascii="Times New Roman" w:hAnsi="Times New Roman"/>
                  <w:bCs/>
                </w:rPr>
                <w:br/>
              </w:r>
            </w:ins>
          </w:p>
          <w:p w14:paraId="3BB6877B" w14:textId="77777777" w:rsidR="00F65E43" w:rsidRPr="003420D2" w:rsidRDefault="00EC079B">
            <w:pPr>
              <w:numPr>
                <w:ilvl w:val="0"/>
                <w:numId w:val="69"/>
              </w:numPr>
              <w:tabs>
                <w:tab w:val="clear" w:pos="720"/>
                <w:tab w:val="num" w:pos="179"/>
                <w:tab w:val="num" w:pos="364"/>
              </w:tabs>
              <w:spacing w:line="260" w:lineRule="exact"/>
              <w:ind w:left="179" w:hanging="180"/>
              <w:rPr>
                <w:rFonts w:ascii="Times New Roman" w:hAnsi="Times New Roman"/>
                <w:bCs/>
              </w:rPr>
              <w:pPrChange w:id="1868"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If </w:t>
            </w:r>
            <w:r w:rsidRPr="00EC079B">
              <w:rPr>
                <w:rFonts w:ascii="Times New Roman" w:hAnsi="Times New Roman"/>
                <w:b/>
                <w:bCs/>
              </w:rPr>
              <w:t>Yes</w:t>
            </w:r>
            <w:r>
              <w:rPr>
                <w:rFonts w:ascii="Times New Roman" w:hAnsi="Times New Roman"/>
                <w:bCs/>
              </w:rPr>
              <w:t>, w</w:t>
            </w:r>
            <w:r w:rsidR="00F65E43" w:rsidRPr="003420D2">
              <w:rPr>
                <w:rFonts w:ascii="Times New Roman" w:hAnsi="Times New Roman"/>
                <w:bCs/>
              </w:rPr>
              <w:t xml:space="preserve">hen waiver services are furnished by managed care entities under the provisions of </w:t>
            </w:r>
            <w:r w:rsidR="00F65E43" w:rsidRPr="00EC079B">
              <w:rPr>
                <w:rFonts w:ascii="Times New Roman" w:hAnsi="Times New Roman"/>
                <w:bCs/>
              </w:rPr>
              <w:t>§1915(a)(1) that provide for the voluntary enrollment of waiver participants, does the waiver specify</w:t>
            </w:r>
            <w:r>
              <w:rPr>
                <w:rFonts w:ascii="Times New Roman" w:hAnsi="Times New Roman"/>
                <w:bCs/>
              </w:rPr>
              <w:t>:</w:t>
            </w:r>
          </w:p>
          <w:p w14:paraId="64784C8D" w14:textId="66984E41" w:rsidR="00F65E43" w:rsidRPr="003420D2" w:rsidRDefault="00F65E43">
            <w:pPr>
              <w:numPr>
                <w:ilvl w:val="0"/>
                <w:numId w:val="70"/>
              </w:numPr>
              <w:tabs>
                <w:tab w:val="clear" w:pos="720"/>
                <w:tab w:val="num" w:pos="320"/>
              </w:tabs>
              <w:spacing w:line="260" w:lineRule="exact"/>
              <w:ind w:left="320" w:hanging="180"/>
              <w:rPr>
                <w:rFonts w:ascii="Times New Roman" w:hAnsi="Times New Roman"/>
                <w:bCs/>
              </w:rPr>
              <w:pPrChange w:id="1869" w:author="Evan Katz" w:date="2019-06-17T15:11:00Z">
                <w:pPr>
                  <w:numPr>
                    <w:numId w:val="70"/>
                  </w:numPr>
                  <w:tabs>
                    <w:tab w:val="num" w:pos="320"/>
                    <w:tab w:val="num" w:pos="720"/>
                  </w:tabs>
                  <w:spacing w:line="260" w:lineRule="exact"/>
                  <w:ind w:left="320" w:hanging="180"/>
                  <w:jc w:val="both"/>
                </w:pPr>
              </w:pPrChange>
            </w:pPr>
            <w:r w:rsidRPr="003420D2">
              <w:rPr>
                <w:rFonts w:ascii="Times New Roman" w:hAnsi="Times New Roman"/>
                <w:bCs/>
              </w:rPr>
              <w:t>The geographic areas served by these organizations</w:t>
            </w:r>
            <w:r w:rsidR="00EC079B">
              <w:rPr>
                <w:rFonts w:ascii="Times New Roman" w:hAnsi="Times New Roman"/>
                <w:bCs/>
              </w:rPr>
              <w:t xml:space="preserve">?  </w:t>
            </w:r>
            <w:ins w:id="1870" w:author="Evan Katz" w:date="2019-06-17T16:33: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00EC07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EC079B" w:rsidRPr="00000E9C">
              <w:rPr>
                <w:rFonts w:ascii="Times New Roman" w:hAnsi="Times New Roman"/>
                <w:bCs/>
              </w:rPr>
              <w:t xml:space="preserve"> </w:t>
            </w:r>
            <w:r w:rsidR="00EC079B"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EC07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EC079B" w:rsidRPr="00000E9C">
              <w:rPr>
                <w:rFonts w:ascii="Times New Roman" w:hAnsi="Times New Roman"/>
                <w:bCs/>
              </w:rPr>
              <w:t xml:space="preserve">  </w:t>
            </w:r>
            <w:r w:rsidR="00EC079B" w:rsidRPr="00337525">
              <w:rPr>
                <w:rFonts w:ascii="Times New Roman" w:hAnsi="Times New Roman"/>
                <w:bCs/>
              </w:rPr>
              <w:t>No</w:t>
            </w:r>
            <w:ins w:id="1871" w:author="Evan Katz" w:date="2019-06-17T16:34:00Z">
              <w:r w:rsidR="00C07759">
                <w:rPr>
                  <w:rFonts w:ascii="Times New Roman" w:hAnsi="Times New Roman"/>
                  <w:bCs/>
                </w:rPr>
                <w:br/>
              </w:r>
            </w:ins>
          </w:p>
          <w:p w14:paraId="761DB960" w14:textId="2079231D" w:rsidR="00F65E43" w:rsidRPr="003420D2" w:rsidRDefault="00F65E43">
            <w:pPr>
              <w:numPr>
                <w:ilvl w:val="0"/>
                <w:numId w:val="70"/>
              </w:numPr>
              <w:tabs>
                <w:tab w:val="clear" w:pos="720"/>
                <w:tab w:val="num" w:pos="320"/>
              </w:tabs>
              <w:spacing w:line="260" w:lineRule="exact"/>
              <w:ind w:left="320" w:hanging="180"/>
              <w:rPr>
                <w:rFonts w:ascii="Times New Roman" w:hAnsi="Times New Roman"/>
                <w:bCs/>
              </w:rPr>
              <w:pPrChange w:id="1872" w:author="Evan Katz" w:date="2019-06-17T15:11:00Z">
                <w:pPr>
                  <w:numPr>
                    <w:numId w:val="70"/>
                  </w:numPr>
                  <w:tabs>
                    <w:tab w:val="num" w:pos="320"/>
                    <w:tab w:val="num" w:pos="720"/>
                  </w:tabs>
                  <w:spacing w:line="260" w:lineRule="exact"/>
                  <w:ind w:left="320" w:hanging="180"/>
                  <w:jc w:val="both"/>
                </w:pPr>
              </w:pPrChange>
            </w:pPr>
            <w:r w:rsidRPr="003420D2">
              <w:rPr>
                <w:rFonts w:ascii="Times New Roman" w:hAnsi="Times New Roman"/>
                <w:bCs/>
              </w:rPr>
              <w:t>The services furnished by these organizations</w:t>
            </w:r>
            <w:r w:rsidR="00EC079B">
              <w:rPr>
                <w:rFonts w:ascii="Times New Roman" w:hAnsi="Times New Roman"/>
                <w:bCs/>
              </w:rPr>
              <w:t xml:space="preserve">?  </w:t>
            </w:r>
            <w:ins w:id="1873" w:author="Evan Katz" w:date="2019-06-17T16:34: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00EC07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EC079B" w:rsidRPr="00000E9C">
              <w:rPr>
                <w:rFonts w:ascii="Times New Roman" w:hAnsi="Times New Roman"/>
                <w:bCs/>
              </w:rPr>
              <w:t xml:space="preserve"> </w:t>
            </w:r>
            <w:r w:rsidR="00EC079B" w:rsidRPr="00337525">
              <w:rPr>
                <w:rFonts w:ascii="Times New Roman" w:hAnsi="Times New Roman"/>
                <w:bCs/>
              </w:rPr>
              <w:t>Yes</w:t>
            </w:r>
            <w:r w:rsidR="00C07759">
              <w:rPr>
                <w:rFonts w:ascii="Times New Roman" w:hAnsi="Times New Roman"/>
                <w:bCs/>
              </w:rPr>
              <w:t xml:space="preserve"> </w:t>
            </w:r>
            <w:r w:rsidR="00EC079B" w:rsidRPr="0033752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EC07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EC079B" w:rsidRPr="00000E9C">
              <w:rPr>
                <w:rFonts w:ascii="Times New Roman" w:hAnsi="Times New Roman"/>
                <w:bCs/>
              </w:rPr>
              <w:t xml:space="preserve">  </w:t>
            </w:r>
            <w:r w:rsidR="00EC079B" w:rsidRPr="00337525">
              <w:rPr>
                <w:rFonts w:ascii="Times New Roman" w:hAnsi="Times New Roman"/>
                <w:bCs/>
              </w:rPr>
              <w:t>No</w:t>
            </w:r>
            <w:ins w:id="1874" w:author="Evan Katz" w:date="2019-06-17T16:34:00Z">
              <w:r w:rsidR="00C07759">
                <w:rPr>
                  <w:rFonts w:ascii="Times New Roman" w:hAnsi="Times New Roman"/>
                  <w:bCs/>
                </w:rPr>
                <w:br/>
              </w:r>
            </w:ins>
          </w:p>
          <w:p w14:paraId="6D5D9740" w14:textId="2568924B" w:rsidR="003D761C" w:rsidRPr="00E96FFD" w:rsidRDefault="00F65E43">
            <w:pPr>
              <w:numPr>
                <w:ilvl w:val="0"/>
                <w:numId w:val="70"/>
              </w:numPr>
              <w:tabs>
                <w:tab w:val="clear" w:pos="720"/>
                <w:tab w:val="num" w:pos="320"/>
              </w:tabs>
              <w:spacing w:line="260" w:lineRule="exact"/>
              <w:ind w:left="320" w:hanging="180"/>
              <w:rPr>
                <w:rFonts w:ascii="Times New Roman" w:hAnsi="Times New Roman"/>
                <w:bCs/>
              </w:rPr>
              <w:pPrChange w:id="1875" w:author="Evan Katz" w:date="2019-06-17T15:11:00Z">
                <w:pPr>
                  <w:numPr>
                    <w:numId w:val="70"/>
                  </w:numPr>
                  <w:tabs>
                    <w:tab w:val="num" w:pos="320"/>
                    <w:tab w:val="num" w:pos="720"/>
                  </w:tabs>
                  <w:spacing w:line="260" w:lineRule="exact"/>
                  <w:ind w:left="320" w:hanging="180"/>
                  <w:jc w:val="both"/>
                </w:pPr>
              </w:pPrChange>
            </w:pPr>
            <w:r w:rsidRPr="003420D2">
              <w:rPr>
                <w:rFonts w:ascii="Times New Roman" w:hAnsi="Times New Roman"/>
                <w:bCs/>
              </w:rPr>
              <w:t>How payments are made to organizations</w:t>
            </w:r>
            <w:r w:rsidR="00EC079B">
              <w:rPr>
                <w:rFonts w:ascii="Times New Roman" w:hAnsi="Times New Roman"/>
                <w:bCs/>
              </w:rPr>
              <w:t xml:space="preserve">?  </w:t>
            </w:r>
            <w:ins w:id="1876" w:author="Evan Katz" w:date="2019-06-17T16:34: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00EC07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EC079B" w:rsidRPr="00000E9C">
              <w:rPr>
                <w:rFonts w:ascii="Times New Roman" w:hAnsi="Times New Roman"/>
                <w:bCs/>
              </w:rPr>
              <w:t xml:space="preserve"> </w:t>
            </w:r>
            <w:r w:rsidR="00EC079B"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EC07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EC079B" w:rsidRPr="00000E9C">
              <w:rPr>
                <w:rFonts w:ascii="Times New Roman" w:hAnsi="Times New Roman"/>
                <w:bCs/>
              </w:rPr>
              <w:t xml:space="preserve">  </w:t>
            </w:r>
            <w:r w:rsidR="00EC079B" w:rsidRPr="00337525">
              <w:rPr>
                <w:rFonts w:ascii="Times New Roman" w:hAnsi="Times New Roman"/>
                <w:bCs/>
              </w:rPr>
              <w:t>No</w:t>
            </w:r>
            <w:ins w:id="1877" w:author="Evan Katz" w:date="2019-06-17T16:34:00Z">
              <w:r w:rsidR="00C07759">
                <w:rPr>
                  <w:rFonts w:ascii="Times New Roman" w:hAnsi="Times New Roman"/>
                  <w:bCs/>
                </w:rPr>
                <w:br/>
              </w:r>
            </w:ins>
          </w:p>
        </w:tc>
        <w:tc>
          <w:tcPr>
            <w:tcW w:w="2880" w:type="dxa"/>
            <w:tcBorders>
              <w:bottom w:val="single" w:sz="4" w:space="0" w:color="auto"/>
            </w:tcBorders>
          </w:tcPr>
          <w:p w14:paraId="3A806A5C" w14:textId="77777777" w:rsidR="003D761C" w:rsidRPr="00E96FFD" w:rsidRDefault="003D761C">
            <w:pPr>
              <w:rPr>
                <w:rFonts w:ascii="Times New Roman" w:hAnsi="Times New Roman"/>
                <w:bCs/>
              </w:rPr>
            </w:pPr>
          </w:p>
        </w:tc>
      </w:tr>
      <w:tr w:rsidR="003D761C" w:rsidRPr="00E96FFD" w14:paraId="71348BA6" w14:textId="77777777">
        <w:tc>
          <w:tcPr>
            <w:tcW w:w="11160" w:type="dxa"/>
            <w:gridSpan w:val="4"/>
            <w:shd w:val="clear" w:color="auto" w:fill="CCCCCC"/>
          </w:tcPr>
          <w:p w14:paraId="3C0841A2" w14:textId="77777777" w:rsidR="003D761C" w:rsidRPr="00E96FFD" w:rsidRDefault="00E478FE">
            <w:pPr>
              <w:rPr>
                <w:rFonts w:ascii="Times New Roman" w:hAnsi="Times New Roman"/>
                <w:b/>
                <w:bCs/>
              </w:rPr>
            </w:pPr>
            <w:r w:rsidRPr="00E96FFD">
              <w:rPr>
                <w:rFonts w:ascii="Times New Roman" w:hAnsi="Times New Roman"/>
                <w:b/>
                <w:bCs/>
              </w:rPr>
              <w:t>I-</w:t>
            </w:r>
            <w:r w:rsidR="003D761C" w:rsidRPr="00E96FFD">
              <w:rPr>
                <w:rFonts w:ascii="Times New Roman" w:hAnsi="Times New Roman"/>
                <w:b/>
                <w:bCs/>
              </w:rPr>
              <w:t>4</w:t>
            </w:r>
            <w:r w:rsidR="00EC079B">
              <w:rPr>
                <w:rFonts w:ascii="Times New Roman" w:hAnsi="Times New Roman"/>
                <w:b/>
                <w:bCs/>
              </w:rPr>
              <w:t>:</w:t>
            </w:r>
            <w:r w:rsidR="003D761C" w:rsidRPr="00E96FFD">
              <w:rPr>
                <w:rFonts w:ascii="Times New Roman" w:hAnsi="Times New Roman"/>
                <w:b/>
                <w:bCs/>
              </w:rPr>
              <w:t xml:space="preserve">  Non-Federal Matching Funds</w:t>
            </w:r>
          </w:p>
          <w:p w14:paraId="23CAAC02" w14:textId="77777777" w:rsidR="003D761C" w:rsidRPr="00E96FFD" w:rsidRDefault="003D761C">
            <w:pPr>
              <w:rPr>
                <w:rFonts w:ascii="Times New Roman" w:hAnsi="Times New Roman"/>
                <w:b/>
                <w:bCs/>
              </w:rPr>
            </w:pPr>
          </w:p>
        </w:tc>
        <w:tc>
          <w:tcPr>
            <w:tcW w:w="2880" w:type="dxa"/>
            <w:shd w:val="clear" w:color="auto" w:fill="CCCCCC"/>
          </w:tcPr>
          <w:p w14:paraId="31359F7F" w14:textId="77777777" w:rsidR="003D761C" w:rsidRPr="00E96FFD" w:rsidRDefault="003D761C">
            <w:pPr>
              <w:rPr>
                <w:rFonts w:ascii="Times New Roman" w:hAnsi="Times New Roman"/>
                <w:b/>
                <w:bCs/>
              </w:rPr>
              <w:pPrChange w:id="1878" w:author="Evan Katz" w:date="2019-06-17T15:11:00Z">
                <w:pPr>
                  <w:jc w:val="center"/>
                </w:pPr>
              </w:pPrChange>
            </w:pPr>
            <w:r w:rsidRPr="00E96FFD">
              <w:rPr>
                <w:rFonts w:ascii="Times New Roman" w:hAnsi="Times New Roman"/>
                <w:b/>
                <w:bCs/>
              </w:rPr>
              <w:t>Analyst Notes</w:t>
            </w:r>
          </w:p>
        </w:tc>
      </w:tr>
      <w:tr w:rsidR="003D761C" w:rsidRPr="00E96FFD" w14:paraId="6B9DDFDE" w14:textId="77777777">
        <w:tc>
          <w:tcPr>
            <w:tcW w:w="3240" w:type="dxa"/>
          </w:tcPr>
          <w:p w14:paraId="07DE4835" w14:textId="77777777" w:rsidR="003D761C" w:rsidRPr="00E96FFD" w:rsidRDefault="00A35E7F">
            <w:pPr>
              <w:rPr>
                <w:rFonts w:ascii="Times New Roman" w:hAnsi="Times New Roman"/>
                <w:b/>
                <w:bCs/>
              </w:rPr>
            </w:pPr>
            <w:r>
              <w:rPr>
                <w:rFonts w:ascii="Times New Roman" w:hAnsi="Times New Roman"/>
                <w:b/>
                <w:bCs/>
              </w:rPr>
              <w:t>I-4-</w:t>
            </w:r>
            <w:r w:rsidR="003D761C" w:rsidRPr="00E96FFD">
              <w:rPr>
                <w:rFonts w:ascii="Times New Roman" w:hAnsi="Times New Roman"/>
                <w:b/>
                <w:bCs/>
              </w:rPr>
              <w:t>a</w:t>
            </w:r>
            <w:r w:rsidR="005D3A78">
              <w:rPr>
                <w:rFonts w:ascii="Times New Roman" w:hAnsi="Times New Roman"/>
                <w:b/>
                <w:bCs/>
              </w:rPr>
              <w:t>:</w:t>
            </w:r>
            <w:r w:rsidR="003D761C" w:rsidRPr="00E96FFD">
              <w:rPr>
                <w:rFonts w:ascii="Times New Roman" w:hAnsi="Times New Roman"/>
                <w:b/>
                <w:bCs/>
              </w:rPr>
              <w:t xml:space="preserve">  State Level Source(s) of the Non-Federal Share of Computable Waiver Costs</w:t>
            </w:r>
          </w:p>
        </w:tc>
        <w:tc>
          <w:tcPr>
            <w:tcW w:w="7920" w:type="dxa"/>
            <w:gridSpan w:val="3"/>
          </w:tcPr>
          <w:p w14:paraId="7584D81E" w14:textId="34ECC0B5" w:rsidR="0062661C" w:rsidRDefault="0062661C">
            <w:pPr>
              <w:numPr>
                <w:ilvl w:val="0"/>
                <w:numId w:val="69"/>
              </w:numPr>
              <w:tabs>
                <w:tab w:val="clear" w:pos="720"/>
                <w:tab w:val="num" w:pos="179"/>
                <w:tab w:val="num" w:pos="364"/>
              </w:tabs>
              <w:spacing w:line="260" w:lineRule="exact"/>
              <w:ind w:left="179" w:hanging="180"/>
              <w:rPr>
                <w:rFonts w:ascii="Times New Roman" w:hAnsi="Times New Roman"/>
                <w:bCs/>
              </w:rPr>
              <w:pPrChange w:id="1879"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For the non-federal share of computable waiver costs, does the state appropriate state tax revenue to the </w:t>
            </w:r>
            <w:r w:rsidR="00EE04BD">
              <w:rPr>
                <w:rFonts w:ascii="Times New Roman" w:hAnsi="Times New Roman"/>
                <w:bCs/>
              </w:rPr>
              <w:t>s</w:t>
            </w:r>
            <w:r>
              <w:rPr>
                <w:rFonts w:ascii="Times New Roman" w:hAnsi="Times New Roman"/>
                <w:bCs/>
              </w:rPr>
              <w:t xml:space="preserve">tate Medicaid </w:t>
            </w:r>
            <w:r w:rsidR="00721617">
              <w:rPr>
                <w:rFonts w:ascii="Times New Roman" w:hAnsi="Times New Roman"/>
                <w:bCs/>
              </w:rPr>
              <w:t>A</w:t>
            </w:r>
            <w:r>
              <w:rPr>
                <w:rFonts w:ascii="Times New Roman" w:hAnsi="Times New Roman"/>
                <w:bCs/>
              </w:rPr>
              <w:t xml:space="preserve">gency?  </w:t>
            </w:r>
            <w:ins w:id="1880" w:author="Evan Katz" w:date="2019-06-17T16:34: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 xml:space="preserve">Yes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81" w:author="Evan Katz" w:date="2019-06-17T16:34:00Z">
              <w:r w:rsidR="00C07759">
                <w:rPr>
                  <w:rFonts w:ascii="Times New Roman" w:hAnsi="Times New Roman"/>
                  <w:bCs/>
                </w:rPr>
                <w:br/>
              </w:r>
            </w:ins>
          </w:p>
          <w:p w14:paraId="0463DFF4" w14:textId="77777777" w:rsidR="0062661C" w:rsidRDefault="0062661C">
            <w:pPr>
              <w:numPr>
                <w:ilvl w:val="0"/>
                <w:numId w:val="69"/>
              </w:numPr>
              <w:tabs>
                <w:tab w:val="clear" w:pos="720"/>
                <w:tab w:val="num" w:pos="179"/>
                <w:tab w:val="num" w:pos="364"/>
              </w:tabs>
              <w:spacing w:line="260" w:lineRule="exact"/>
              <w:ind w:left="179" w:hanging="180"/>
              <w:rPr>
                <w:rFonts w:ascii="Times New Roman" w:hAnsi="Times New Roman"/>
                <w:bCs/>
              </w:rPr>
              <w:pPrChange w:id="1882"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If </w:t>
            </w:r>
            <w:r w:rsidRPr="005D3A78">
              <w:rPr>
                <w:rFonts w:ascii="Times New Roman" w:hAnsi="Times New Roman"/>
                <w:b/>
                <w:bCs/>
              </w:rPr>
              <w:t>No</w:t>
            </w:r>
            <w:r>
              <w:rPr>
                <w:rFonts w:ascii="Times New Roman" w:hAnsi="Times New Roman"/>
                <w:bCs/>
              </w:rPr>
              <w:t>, when the non-federal share is from sources other than the direct appropriation of state tax revenues to the Medicaid agency:</w:t>
            </w:r>
          </w:p>
          <w:p w14:paraId="06933A3C" w14:textId="71A2BBAD" w:rsidR="003D761C" w:rsidRDefault="0062661C">
            <w:pPr>
              <w:numPr>
                <w:ilvl w:val="0"/>
                <w:numId w:val="70"/>
              </w:numPr>
              <w:tabs>
                <w:tab w:val="clear" w:pos="720"/>
                <w:tab w:val="num" w:pos="320"/>
              </w:tabs>
              <w:spacing w:line="260" w:lineRule="exact"/>
              <w:ind w:left="320" w:hanging="180"/>
              <w:rPr>
                <w:rFonts w:ascii="Times New Roman" w:hAnsi="Times New Roman"/>
                <w:bCs/>
              </w:rPr>
              <w:pPrChange w:id="1883"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Are t</w:t>
            </w:r>
            <w:r w:rsidR="003D761C" w:rsidRPr="00E96FFD">
              <w:rPr>
                <w:rFonts w:ascii="Times New Roman" w:hAnsi="Times New Roman"/>
                <w:bCs/>
              </w:rPr>
              <w:t>he state-level sources of the non-federal share of computable waiver costs ar</w:t>
            </w:r>
            <w:r>
              <w:rPr>
                <w:rFonts w:ascii="Times New Roman" w:hAnsi="Times New Roman"/>
                <w:bCs/>
              </w:rPr>
              <w:t>e specified</w:t>
            </w:r>
            <w:r w:rsidR="005D3A78">
              <w:rPr>
                <w:rFonts w:ascii="Times New Roman" w:hAnsi="Times New Roman"/>
                <w:bCs/>
              </w:rPr>
              <w:t xml:space="preserve">?  </w:t>
            </w:r>
            <w:ins w:id="1884" w:author="Evan Katz" w:date="2019-06-17T16:34: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005D3A78"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5D3A78" w:rsidRPr="00000E9C">
              <w:rPr>
                <w:rFonts w:ascii="Times New Roman" w:hAnsi="Times New Roman"/>
                <w:bCs/>
              </w:rPr>
              <w:t xml:space="preserve"> </w:t>
            </w:r>
            <w:r w:rsidR="005D3A78" w:rsidRPr="00337525">
              <w:rPr>
                <w:rFonts w:ascii="Times New Roman" w:hAnsi="Times New Roman"/>
                <w:bCs/>
              </w:rPr>
              <w:t>Yes</w:t>
            </w:r>
            <w:r w:rsidR="00C07759">
              <w:rPr>
                <w:rFonts w:ascii="Times New Roman" w:hAnsi="Times New Roman"/>
                <w:bCs/>
              </w:rPr>
              <w:t xml:space="preserve"> </w:t>
            </w:r>
            <w:r w:rsidR="005D3A78" w:rsidRPr="0033752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5D3A78"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5D3A78" w:rsidRPr="00000E9C">
              <w:rPr>
                <w:rFonts w:ascii="Times New Roman" w:hAnsi="Times New Roman"/>
                <w:bCs/>
              </w:rPr>
              <w:t xml:space="preserve">  </w:t>
            </w:r>
            <w:r w:rsidR="005D3A78" w:rsidRPr="00337525">
              <w:rPr>
                <w:rFonts w:ascii="Times New Roman" w:hAnsi="Times New Roman"/>
                <w:bCs/>
              </w:rPr>
              <w:t>No</w:t>
            </w:r>
            <w:ins w:id="1885" w:author="Evan Katz" w:date="2019-06-17T16:35:00Z">
              <w:r w:rsidR="00C07759">
                <w:rPr>
                  <w:rFonts w:ascii="Times New Roman" w:hAnsi="Times New Roman"/>
                  <w:bCs/>
                </w:rPr>
                <w:br/>
              </w:r>
            </w:ins>
          </w:p>
          <w:p w14:paraId="592DB1D0" w14:textId="6F295926" w:rsidR="005D3A78" w:rsidRDefault="005D3A78">
            <w:pPr>
              <w:numPr>
                <w:ilvl w:val="0"/>
                <w:numId w:val="70"/>
              </w:numPr>
              <w:tabs>
                <w:tab w:val="clear" w:pos="720"/>
                <w:tab w:val="num" w:pos="320"/>
              </w:tabs>
              <w:spacing w:line="260" w:lineRule="exact"/>
              <w:ind w:left="320" w:hanging="180"/>
              <w:rPr>
                <w:rFonts w:ascii="Times New Roman" w:hAnsi="Times New Roman"/>
                <w:bCs/>
              </w:rPr>
              <w:pPrChange w:id="1886"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Do the underlying sources of these funds meet applicable federal requirements?  </w:t>
            </w:r>
            <w:ins w:id="1887" w:author="Evan Katz" w:date="2019-06-17T16:35: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88" w:author="Evan Katz" w:date="2019-06-17T16:35:00Z">
              <w:r w:rsidR="00C07759">
                <w:rPr>
                  <w:rFonts w:ascii="Times New Roman" w:hAnsi="Times New Roman"/>
                  <w:bCs/>
                </w:rPr>
                <w:br/>
              </w:r>
            </w:ins>
          </w:p>
          <w:p w14:paraId="490B643C" w14:textId="6F9E9DD4" w:rsidR="005D3A78" w:rsidRDefault="005D3A78">
            <w:pPr>
              <w:numPr>
                <w:ilvl w:val="0"/>
                <w:numId w:val="70"/>
              </w:numPr>
              <w:tabs>
                <w:tab w:val="clear" w:pos="720"/>
                <w:tab w:val="num" w:pos="320"/>
              </w:tabs>
              <w:spacing w:line="260" w:lineRule="exact"/>
              <w:ind w:left="320" w:hanging="180"/>
              <w:rPr>
                <w:rFonts w:ascii="Times New Roman" w:hAnsi="Times New Roman"/>
                <w:bCs/>
              </w:rPr>
              <w:pPrChange w:id="1889"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When IGT or CPEs are used, is the mechanism used to transfer funds to the Medicaid agency or verify the expenditures specified and does it meet federal requirements?  </w:t>
            </w:r>
            <w:ins w:id="1890" w:author="Evan Katz" w:date="2019-06-17T16:35: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Pr="00000E9C">
              <w:rPr>
                <w:rFonts w:ascii="Times New Roman" w:hAnsi="Times New Roman"/>
                <w:bCs/>
              </w:rPr>
              <w:t xml:space="preserve"> </w:t>
            </w:r>
            <w:r w:rsidRPr="00337525">
              <w:rPr>
                <w:rFonts w:ascii="Times New Roman" w:hAnsi="Times New Roman"/>
                <w:bCs/>
              </w:rPr>
              <w:t>No</w:t>
            </w:r>
            <w:ins w:id="1891" w:author="Evan Katz" w:date="2019-06-17T16:35:00Z">
              <w:r w:rsidR="00C07759">
                <w:rPr>
                  <w:rFonts w:ascii="Times New Roman" w:hAnsi="Times New Roman"/>
                  <w:bCs/>
                </w:rPr>
                <w:br/>
              </w:r>
            </w:ins>
          </w:p>
          <w:p w14:paraId="55112C4F" w14:textId="09EC17A3" w:rsidR="003D761C" w:rsidRPr="00E96FFD" w:rsidRDefault="00221A7C">
            <w:pPr>
              <w:numPr>
                <w:ilvl w:val="0"/>
                <w:numId w:val="70"/>
              </w:numPr>
              <w:tabs>
                <w:tab w:val="clear" w:pos="720"/>
                <w:tab w:val="num" w:pos="320"/>
              </w:tabs>
              <w:spacing w:line="260" w:lineRule="exact"/>
              <w:ind w:left="320" w:hanging="180"/>
              <w:rPr>
                <w:rFonts w:ascii="Times New Roman" w:hAnsi="Times New Roman"/>
                <w:bCs/>
              </w:rPr>
              <w:pPrChange w:id="1892"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 xml:space="preserve">When CPEs are utilized, is the criteria are met </w:t>
            </w:r>
            <w:r w:rsidR="005D3A78">
              <w:rPr>
                <w:rFonts w:ascii="Times New Roman" w:hAnsi="Times New Roman"/>
                <w:bCs/>
              </w:rPr>
              <w:t xml:space="preserve">consistent with I-2-c?  </w:t>
            </w:r>
            <w:r w:rsidR="0032199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5D3A78"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5D3A78" w:rsidRPr="00000E9C">
              <w:rPr>
                <w:rFonts w:ascii="Times New Roman" w:hAnsi="Times New Roman"/>
                <w:bCs/>
              </w:rPr>
              <w:t xml:space="preserve"> </w:t>
            </w:r>
            <w:r w:rsidR="005D3A78"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5D3A78"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5D3A78" w:rsidRPr="00000E9C">
              <w:rPr>
                <w:rFonts w:ascii="Times New Roman" w:hAnsi="Times New Roman"/>
                <w:bCs/>
              </w:rPr>
              <w:t xml:space="preserve">  </w:t>
            </w:r>
            <w:r w:rsidR="005D3A78" w:rsidRPr="00337525">
              <w:rPr>
                <w:rFonts w:ascii="Times New Roman" w:hAnsi="Times New Roman"/>
                <w:bCs/>
              </w:rPr>
              <w:t>No</w:t>
            </w:r>
            <w:ins w:id="1893" w:author="Evan Katz" w:date="2019-06-17T16:35:00Z">
              <w:r w:rsidR="00C07759">
                <w:rPr>
                  <w:rFonts w:ascii="Times New Roman" w:hAnsi="Times New Roman"/>
                  <w:bCs/>
                </w:rPr>
                <w:br/>
              </w:r>
            </w:ins>
          </w:p>
        </w:tc>
        <w:tc>
          <w:tcPr>
            <w:tcW w:w="2880" w:type="dxa"/>
          </w:tcPr>
          <w:p w14:paraId="0EDDBCBA" w14:textId="77777777" w:rsidR="003D761C" w:rsidRPr="00E96FFD" w:rsidRDefault="003D761C">
            <w:pPr>
              <w:rPr>
                <w:rFonts w:ascii="Times New Roman" w:hAnsi="Times New Roman"/>
                <w:bCs/>
              </w:rPr>
            </w:pPr>
          </w:p>
        </w:tc>
      </w:tr>
      <w:tr w:rsidR="003D761C" w:rsidRPr="00E96FFD" w14:paraId="25CDE3A0" w14:textId="77777777">
        <w:tc>
          <w:tcPr>
            <w:tcW w:w="3240" w:type="dxa"/>
          </w:tcPr>
          <w:p w14:paraId="22A23F9C" w14:textId="77777777" w:rsidR="003D761C" w:rsidRPr="00E96FFD" w:rsidRDefault="00A35E7F">
            <w:pPr>
              <w:rPr>
                <w:rFonts w:ascii="Times New Roman" w:hAnsi="Times New Roman"/>
                <w:b/>
                <w:bCs/>
              </w:rPr>
            </w:pPr>
            <w:r>
              <w:rPr>
                <w:rFonts w:ascii="Times New Roman" w:hAnsi="Times New Roman"/>
                <w:b/>
                <w:bCs/>
              </w:rPr>
              <w:t>I-4-</w:t>
            </w:r>
            <w:r w:rsidR="002913AD">
              <w:rPr>
                <w:rFonts w:ascii="Times New Roman" w:hAnsi="Times New Roman"/>
                <w:b/>
                <w:bCs/>
              </w:rPr>
              <w:t>b. Local or O</w:t>
            </w:r>
            <w:r w:rsidR="003D761C" w:rsidRPr="00E96FFD">
              <w:rPr>
                <w:rFonts w:ascii="Times New Roman" w:hAnsi="Times New Roman"/>
                <w:b/>
                <w:bCs/>
              </w:rPr>
              <w:t>ther Source(s) of the Non-Federal Share of Computable Waiver Costs</w:t>
            </w:r>
          </w:p>
          <w:p w14:paraId="456F162B" w14:textId="77777777" w:rsidR="003D761C" w:rsidRPr="00E96FFD" w:rsidRDefault="003D761C">
            <w:pPr>
              <w:rPr>
                <w:rFonts w:ascii="Times New Roman" w:hAnsi="Times New Roman"/>
                <w:bCs/>
              </w:rPr>
            </w:pPr>
          </w:p>
        </w:tc>
        <w:tc>
          <w:tcPr>
            <w:tcW w:w="7920" w:type="dxa"/>
            <w:gridSpan w:val="3"/>
          </w:tcPr>
          <w:p w14:paraId="51B248EF" w14:textId="17F4142F" w:rsidR="003D761C" w:rsidRPr="00E96FFD" w:rsidRDefault="002913AD">
            <w:pPr>
              <w:numPr>
                <w:ilvl w:val="0"/>
                <w:numId w:val="69"/>
              </w:numPr>
              <w:tabs>
                <w:tab w:val="clear" w:pos="720"/>
                <w:tab w:val="num" w:pos="179"/>
                <w:tab w:val="num" w:pos="364"/>
              </w:tabs>
              <w:spacing w:line="260" w:lineRule="exact"/>
              <w:ind w:left="179" w:hanging="180"/>
              <w:rPr>
                <w:rFonts w:ascii="Times New Roman" w:hAnsi="Times New Roman"/>
                <w:bCs/>
              </w:rPr>
              <w:pPrChange w:id="1894"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Does the state specify the source or sources of </w:t>
            </w:r>
            <w:r w:rsidR="003D761C" w:rsidRPr="00E96FFD">
              <w:rPr>
                <w:rFonts w:ascii="Times New Roman" w:hAnsi="Times New Roman"/>
                <w:bCs/>
              </w:rPr>
              <w:t xml:space="preserve">the non-federal share of computable </w:t>
            </w:r>
            <w:r>
              <w:rPr>
                <w:rFonts w:ascii="Times New Roman" w:hAnsi="Times New Roman"/>
                <w:bCs/>
              </w:rPr>
              <w:t xml:space="preserve">waive costs that are not from state sources?  </w:t>
            </w:r>
            <w:ins w:id="1895" w:author="Evan Katz" w:date="2019-06-17T16:35:00Z">
              <w:r w:rsidR="00C07759">
                <w:rPr>
                  <w:rFonts w:ascii="Times New Roman" w:hAnsi="Times New Roman"/>
                  <w:bCs/>
                </w:rPr>
                <w:br/>
              </w:r>
            </w:ins>
            <w:r w:rsidR="00654AE7" w:rsidRPr="00F1069B">
              <w:rPr>
                <w:rFonts w:ascii="Times New Roman" w:hAnsi="Times New Roman"/>
                <w:bCs/>
              </w:rPr>
              <w:fldChar w:fldCharType="begin">
                <w:ffData>
                  <w:name w:val="Check98"/>
                  <w:enabled/>
                  <w:calcOnExit w:val="0"/>
                  <w:checkBox>
                    <w:sizeAuto/>
                    <w:default w:val="0"/>
                  </w:checkBox>
                </w:ffData>
              </w:fldChar>
            </w:r>
            <w:r w:rsidR="00A676B7" w:rsidRPr="00F1069B">
              <w:rPr>
                <w:rFonts w:ascii="Times New Roman" w:hAnsi="Times New Roman"/>
                <w:bCs/>
              </w:rPr>
              <w:instrText xml:space="preserve"> FORMCHECKBOX </w:instrText>
            </w:r>
            <w:r w:rsidR="00654AE7" w:rsidRPr="00F1069B">
              <w:rPr>
                <w:rFonts w:ascii="Times New Roman" w:hAnsi="Times New Roman"/>
                <w:bCs/>
              </w:rPr>
            </w:r>
            <w:r w:rsidR="00654AE7" w:rsidRPr="00F1069B">
              <w:rPr>
                <w:rFonts w:ascii="Times New Roman" w:hAnsi="Times New Roman"/>
                <w:bCs/>
              </w:rPr>
              <w:fldChar w:fldCharType="separate"/>
            </w:r>
            <w:r w:rsidR="00654AE7" w:rsidRPr="00F1069B">
              <w:rPr>
                <w:rFonts w:ascii="Times New Roman" w:hAnsi="Times New Roman"/>
                <w:bCs/>
              </w:rPr>
              <w:fldChar w:fldCharType="end"/>
            </w:r>
            <w:r w:rsidR="00A676B7" w:rsidRPr="00F1069B">
              <w:rPr>
                <w:rFonts w:ascii="Times New Roman" w:hAnsi="Times New Roman"/>
                <w:bCs/>
              </w:rPr>
              <w:t xml:space="preserve"> </w:t>
            </w:r>
            <w:r w:rsidR="00A676B7" w:rsidRPr="00E96FFD">
              <w:rPr>
                <w:rFonts w:ascii="Times New Roman" w:hAnsi="Times New Roman"/>
                <w:bCs/>
              </w:rPr>
              <w:t>Yes</w:t>
            </w:r>
            <w:r w:rsidR="00C07759">
              <w:rPr>
                <w:rFonts w:ascii="Times New Roman" w:hAnsi="Times New Roman"/>
                <w:bCs/>
              </w:rPr>
              <w:t xml:space="preserve"> </w:t>
            </w:r>
            <w:r w:rsidR="00A676B7" w:rsidRPr="00E96FFD">
              <w:rPr>
                <w:rFonts w:ascii="Times New Roman" w:hAnsi="Times New Roman"/>
                <w:bCs/>
              </w:rPr>
              <w:t xml:space="preserve"> </w:t>
            </w:r>
            <w:r w:rsidR="00654AE7" w:rsidRPr="00F1069B">
              <w:rPr>
                <w:rFonts w:ascii="Times New Roman" w:hAnsi="Times New Roman"/>
                <w:bCs/>
              </w:rPr>
              <w:fldChar w:fldCharType="begin">
                <w:ffData>
                  <w:name w:val="Check98"/>
                  <w:enabled/>
                  <w:calcOnExit w:val="0"/>
                  <w:checkBox>
                    <w:sizeAuto/>
                    <w:default w:val="0"/>
                  </w:checkBox>
                </w:ffData>
              </w:fldChar>
            </w:r>
            <w:r w:rsidR="00A676B7" w:rsidRPr="00F1069B">
              <w:rPr>
                <w:rFonts w:ascii="Times New Roman" w:hAnsi="Times New Roman"/>
                <w:bCs/>
              </w:rPr>
              <w:instrText xml:space="preserve"> FORMCHECKBOX </w:instrText>
            </w:r>
            <w:r w:rsidR="00654AE7" w:rsidRPr="00F1069B">
              <w:rPr>
                <w:rFonts w:ascii="Times New Roman" w:hAnsi="Times New Roman"/>
                <w:bCs/>
              </w:rPr>
            </w:r>
            <w:r w:rsidR="00654AE7" w:rsidRPr="00F1069B">
              <w:rPr>
                <w:rFonts w:ascii="Times New Roman" w:hAnsi="Times New Roman"/>
                <w:bCs/>
              </w:rPr>
              <w:fldChar w:fldCharType="separate"/>
            </w:r>
            <w:r w:rsidR="00654AE7" w:rsidRPr="00F1069B">
              <w:rPr>
                <w:rFonts w:ascii="Times New Roman" w:hAnsi="Times New Roman"/>
                <w:bCs/>
              </w:rPr>
              <w:fldChar w:fldCharType="end"/>
            </w:r>
            <w:r w:rsidR="00A676B7" w:rsidRPr="00F1069B">
              <w:rPr>
                <w:rFonts w:ascii="Times New Roman" w:hAnsi="Times New Roman"/>
                <w:bCs/>
              </w:rPr>
              <w:t xml:space="preserve"> </w:t>
            </w:r>
            <w:r w:rsidR="00A676B7" w:rsidRPr="00E96FFD">
              <w:rPr>
                <w:rFonts w:ascii="Times New Roman" w:hAnsi="Times New Roman"/>
                <w:bCs/>
              </w:rPr>
              <w:t xml:space="preserve">No </w:t>
            </w:r>
            <w:r>
              <w:rPr>
                <w:rFonts w:ascii="Times New Roman" w:hAnsi="Times New Roman"/>
                <w:bCs/>
              </w:rPr>
              <w:t xml:space="preserve"> </w:t>
            </w:r>
            <w:r w:rsidR="00654AE7" w:rsidRPr="00F1069B">
              <w:rPr>
                <w:rFonts w:ascii="Times New Roman" w:hAnsi="Times New Roman"/>
                <w:bCs/>
              </w:rPr>
              <w:fldChar w:fldCharType="begin">
                <w:ffData>
                  <w:name w:val="Check98"/>
                  <w:enabled/>
                  <w:calcOnExit w:val="0"/>
                  <w:checkBox>
                    <w:sizeAuto/>
                    <w:default w:val="0"/>
                  </w:checkBox>
                </w:ffData>
              </w:fldChar>
            </w:r>
            <w:r w:rsidRPr="00F1069B">
              <w:rPr>
                <w:rFonts w:ascii="Times New Roman" w:hAnsi="Times New Roman"/>
                <w:bCs/>
              </w:rPr>
              <w:instrText xml:space="preserve"> FORMCHECKBOX </w:instrText>
            </w:r>
            <w:r w:rsidR="00654AE7" w:rsidRPr="00F1069B">
              <w:rPr>
                <w:rFonts w:ascii="Times New Roman" w:hAnsi="Times New Roman"/>
                <w:bCs/>
              </w:rPr>
            </w:r>
            <w:r w:rsidR="00654AE7" w:rsidRPr="00F1069B">
              <w:rPr>
                <w:rFonts w:ascii="Times New Roman" w:hAnsi="Times New Roman"/>
                <w:bCs/>
              </w:rPr>
              <w:fldChar w:fldCharType="separate"/>
            </w:r>
            <w:r w:rsidR="00654AE7" w:rsidRPr="00F1069B">
              <w:rPr>
                <w:rFonts w:ascii="Times New Roman" w:hAnsi="Times New Roman"/>
                <w:bCs/>
              </w:rPr>
              <w:fldChar w:fldCharType="end"/>
            </w:r>
            <w:r w:rsidRPr="00F1069B">
              <w:rPr>
                <w:rFonts w:ascii="Times New Roman" w:hAnsi="Times New Roman"/>
                <w:bCs/>
              </w:rPr>
              <w:t xml:space="preserve"> N/A</w:t>
            </w:r>
            <w:ins w:id="1896" w:author="Evan Katz" w:date="2019-06-17T16:35:00Z">
              <w:r w:rsidR="00C07759">
                <w:rPr>
                  <w:rFonts w:ascii="Times New Roman" w:hAnsi="Times New Roman"/>
                  <w:bCs/>
                </w:rPr>
                <w:br/>
              </w:r>
            </w:ins>
          </w:p>
          <w:p w14:paraId="3FA4E672" w14:textId="77777777" w:rsidR="002913AD" w:rsidRPr="00F1069B" w:rsidRDefault="002913AD">
            <w:pPr>
              <w:numPr>
                <w:ilvl w:val="0"/>
                <w:numId w:val="69"/>
              </w:numPr>
              <w:tabs>
                <w:tab w:val="clear" w:pos="720"/>
                <w:tab w:val="num" w:pos="179"/>
                <w:tab w:val="num" w:pos="364"/>
              </w:tabs>
              <w:spacing w:line="260" w:lineRule="exact"/>
              <w:ind w:left="179" w:hanging="180"/>
              <w:rPr>
                <w:rFonts w:ascii="Times New Roman" w:hAnsi="Times New Roman"/>
                <w:bCs/>
              </w:rPr>
              <w:pPrChange w:id="1897"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If </w:t>
            </w:r>
            <w:r w:rsidRPr="00F1069B">
              <w:rPr>
                <w:rFonts w:ascii="Times New Roman" w:hAnsi="Times New Roman"/>
                <w:b/>
                <w:bCs/>
              </w:rPr>
              <w:t>Yes</w:t>
            </w:r>
            <w:r>
              <w:rPr>
                <w:rFonts w:ascii="Times New Roman" w:hAnsi="Times New Roman"/>
                <w:bCs/>
              </w:rPr>
              <w:t xml:space="preserve">, </w:t>
            </w:r>
            <w:bookmarkStart w:id="1898" w:name="Check117"/>
            <w:r>
              <w:rPr>
                <w:rFonts w:ascii="Times New Roman" w:hAnsi="Times New Roman"/>
                <w:bCs/>
              </w:rPr>
              <w:t>w</w:t>
            </w:r>
            <w:r w:rsidRPr="00F1069B">
              <w:rPr>
                <w:rFonts w:ascii="Times New Roman" w:hAnsi="Times New Roman"/>
                <w:bCs/>
              </w:rPr>
              <w:t>hen there are local</w:t>
            </w:r>
            <w:r w:rsidR="00221A7C">
              <w:rPr>
                <w:rFonts w:ascii="Times New Roman" w:hAnsi="Times New Roman"/>
                <w:bCs/>
              </w:rPr>
              <w:t xml:space="preserve"> government </w:t>
            </w:r>
            <w:r w:rsidRPr="00F1069B">
              <w:rPr>
                <w:rFonts w:ascii="Times New Roman" w:hAnsi="Times New Roman"/>
                <w:bCs/>
              </w:rPr>
              <w:t xml:space="preserve"> sources of the non-federal share:</w:t>
            </w:r>
          </w:p>
          <w:p w14:paraId="3429734A" w14:textId="569004D1" w:rsidR="002913AD" w:rsidRPr="00F1069B" w:rsidRDefault="002913AD">
            <w:pPr>
              <w:numPr>
                <w:ilvl w:val="0"/>
                <w:numId w:val="70"/>
              </w:numPr>
              <w:tabs>
                <w:tab w:val="clear" w:pos="720"/>
                <w:tab w:val="num" w:pos="320"/>
              </w:tabs>
              <w:spacing w:line="260" w:lineRule="exact"/>
              <w:ind w:left="320" w:hanging="180"/>
              <w:rPr>
                <w:rFonts w:ascii="Times New Roman" w:hAnsi="Times New Roman"/>
                <w:bCs/>
              </w:rPr>
              <w:pPrChange w:id="1899" w:author="Evan Katz" w:date="2019-06-17T15:11:00Z">
                <w:pPr>
                  <w:numPr>
                    <w:numId w:val="70"/>
                  </w:numPr>
                  <w:tabs>
                    <w:tab w:val="num" w:pos="320"/>
                    <w:tab w:val="num" w:pos="720"/>
                  </w:tabs>
                  <w:spacing w:line="260" w:lineRule="exact"/>
                  <w:ind w:left="320" w:hanging="180"/>
                  <w:jc w:val="both"/>
                </w:pPr>
              </w:pPrChange>
            </w:pPr>
            <w:r w:rsidRPr="00F1069B">
              <w:rPr>
                <w:rFonts w:ascii="Times New Roman" w:hAnsi="Times New Roman"/>
                <w:bCs/>
              </w:rPr>
              <w:t xml:space="preserve">Are the local sources </w:t>
            </w:r>
            <w:r w:rsidRPr="00B53B3A">
              <w:rPr>
                <w:rFonts w:ascii="Times New Roman" w:hAnsi="Times New Roman"/>
                <w:bCs/>
              </w:rPr>
              <w:t>of</w:t>
            </w:r>
            <w:r w:rsidRPr="00F1069B">
              <w:rPr>
                <w:rFonts w:ascii="Times New Roman" w:hAnsi="Times New Roman"/>
                <w:bCs/>
              </w:rPr>
              <w:t xml:space="preserve"> the non-federal share of computable waiver costs specified?</w:t>
            </w:r>
            <w:r w:rsidR="00F1069B" w:rsidRPr="00F1069B">
              <w:rPr>
                <w:rFonts w:ascii="Times New Roman" w:hAnsi="Times New Roman"/>
                <w:bCs/>
              </w:rPr>
              <w:t xml:space="preserve">  </w:t>
            </w:r>
            <w:ins w:id="1900" w:author="Evan Katz" w:date="2019-06-17T16:35: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00F106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F1069B" w:rsidRPr="00000E9C">
              <w:rPr>
                <w:rFonts w:ascii="Times New Roman" w:hAnsi="Times New Roman"/>
                <w:bCs/>
              </w:rPr>
              <w:t xml:space="preserve"> </w:t>
            </w:r>
            <w:r w:rsidR="00F1069B"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F106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F1069B" w:rsidRPr="00000E9C">
              <w:rPr>
                <w:rFonts w:ascii="Times New Roman" w:hAnsi="Times New Roman"/>
                <w:bCs/>
              </w:rPr>
              <w:t xml:space="preserve">  </w:t>
            </w:r>
            <w:r w:rsidR="00F1069B" w:rsidRPr="00337525">
              <w:rPr>
                <w:rFonts w:ascii="Times New Roman" w:hAnsi="Times New Roman"/>
                <w:bCs/>
              </w:rPr>
              <w:t>No</w:t>
            </w:r>
            <w:ins w:id="1901" w:author="Evan Katz" w:date="2019-06-17T16:35:00Z">
              <w:r w:rsidR="00C07759">
                <w:rPr>
                  <w:rFonts w:ascii="Times New Roman" w:hAnsi="Times New Roman"/>
                  <w:bCs/>
                </w:rPr>
                <w:br/>
              </w:r>
            </w:ins>
          </w:p>
          <w:p w14:paraId="3538A97D" w14:textId="6522052C" w:rsidR="002913AD" w:rsidRPr="00F1069B" w:rsidRDefault="002913AD">
            <w:pPr>
              <w:numPr>
                <w:ilvl w:val="0"/>
                <w:numId w:val="70"/>
              </w:numPr>
              <w:tabs>
                <w:tab w:val="clear" w:pos="720"/>
                <w:tab w:val="num" w:pos="320"/>
              </w:tabs>
              <w:spacing w:line="260" w:lineRule="exact"/>
              <w:ind w:left="320" w:hanging="180"/>
              <w:rPr>
                <w:rFonts w:ascii="Times New Roman" w:hAnsi="Times New Roman"/>
                <w:bCs/>
              </w:rPr>
              <w:pPrChange w:id="1902" w:author="Evan Katz" w:date="2019-06-17T15:11:00Z">
                <w:pPr>
                  <w:numPr>
                    <w:numId w:val="70"/>
                  </w:numPr>
                  <w:tabs>
                    <w:tab w:val="num" w:pos="320"/>
                    <w:tab w:val="num" w:pos="720"/>
                  </w:tabs>
                  <w:spacing w:line="260" w:lineRule="exact"/>
                  <w:ind w:left="320" w:hanging="180"/>
                  <w:jc w:val="both"/>
                </w:pPr>
              </w:pPrChange>
            </w:pPr>
            <w:r w:rsidRPr="00F1069B">
              <w:rPr>
                <w:rFonts w:ascii="Times New Roman" w:hAnsi="Times New Roman"/>
                <w:bCs/>
              </w:rPr>
              <w:t>Do the underlying sources of these funds meet applicable federal requirements?</w:t>
            </w:r>
            <w:r w:rsidR="00F1069B" w:rsidRPr="00F1069B">
              <w:rPr>
                <w:rFonts w:ascii="Times New Roman" w:hAnsi="Times New Roman"/>
                <w:bCs/>
              </w:rPr>
              <w:t xml:space="preserve">  </w:t>
            </w:r>
            <w:ins w:id="1903" w:author="Evan Katz" w:date="2019-06-17T16:35: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00F106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F1069B" w:rsidRPr="00000E9C">
              <w:rPr>
                <w:rFonts w:ascii="Times New Roman" w:hAnsi="Times New Roman"/>
                <w:bCs/>
              </w:rPr>
              <w:t xml:space="preserve"> </w:t>
            </w:r>
            <w:r w:rsidR="00F1069B"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F106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F1069B" w:rsidRPr="00000E9C">
              <w:rPr>
                <w:rFonts w:ascii="Times New Roman" w:hAnsi="Times New Roman"/>
                <w:bCs/>
              </w:rPr>
              <w:t xml:space="preserve"> </w:t>
            </w:r>
            <w:r w:rsidR="00F1069B" w:rsidRPr="00337525">
              <w:rPr>
                <w:rFonts w:ascii="Times New Roman" w:hAnsi="Times New Roman"/>
                <w:bCs/>
              </w:rPr>
              <w:t>No</w:t>
            </w:r>
            <w:ins w:id="1904" w:author="Evan Katz" w:date="2019-06-17T16:36:00Z">
              <w:r w:rsidR="00C07759">
                <w:rPr>
                  <w:rFonts w:ascii="Times New Roman" w:hAnsi="Times New Roman"/>
                  <w:bCs/>
                </w:rPr>
                <w:br/>
              </w:r>
            </w:ins>
          </w:p>
          <w:p w14:paraId="59CADE73" w14:textId="1C2C2386" w:rsidR="002913AD" w:rsidRDefault="002913AD">
            <w:pPr>
              <w:numPr>
                <w:ilvl w:val="0"/>
                <w:numId w:val="70"/>
              </w:numPr>
              <w:tabs>
                <w:tab w:val="clear" w:pos="720"/>
                <w:tab w:val="num" w:pos="320"/>
              </w:tabs>
              <w:spacing w:line="260" w:lineRule="exact"/>
              <w:ind w:left="320" w:hanging="180"/>
              <w:rPr>
                <w:rFonts w:ascii="Times New Roman" w:hAnsi="Times New Roman"/>
              </w:rPr>
              <w:pPrChange w:id="1905" w:author="Evan Katz" w:date="2019-06-17T15:11:00Z">
                <w:pPr>
                  <w:numPr>
                    <w:numId w:val="70"/>
                  </w:numPr>
                  <w:tabs>
                    <w:tab w:val="num" w:pos="320"/>
                    <w:tab w:val="num" w:pos="720"/>
                  </w:tabs>
                  <w:spacing w:line="260" w:lineRule="exact"/>
                  <w:ind w:left="320" w:hanging="180"/>
                  <w:jc w:val="both"/>
                </w:pPr>
              </w:pPrChange>
            </w:pPr>
            <w:r w:rsidRPr="00F1069B">
              <w:rPr>
                <w:rFonts w:ascii="Times New Roman" w:hAnsi="Times New Roman"/>
                <w:bCs/>
              </w:rPr>
              <w:t>When IGTs or CPEs</w:t>
            </w:r>
            <w:r>
              <w:rPr>
                <w:rFonts w:ascii="Times New Roman" w:hAnsi="Times New Roman"/>
              </w:rPr>
              <w:t xml:space="preserve"> are used</w:t>
            </w:r>
            <w:r w:rsidR="00221A7C">
              <w:rPr>
                <w:rFonts w:ascii="Times New Roman" w:hAnsi="Times New Roman"/>
              </w:rPr>
              <w:t>,</w:t>
            </w:r>
            <w:r w:rsidR="00F1069B">
              <w:rPr>
                <w:rFonts w:ascii="Times New Roman" w:hAnsi="Times New Roman"/>
              </w:rPr>
              <w:t xml:space="preserve"> </w:t>
            </w:r>
            <w:r>
              <w:rPr>
                <w:rFonts w:ascii="Times New Roman" w:hAnsi="Times New Roman"/>
              </w:rPr>
              <w:t xml:space="preserve">the mechanism used to transfer funds to the </w:t>
            </w:r>
            <w:r w:rsidR="00EE04BD">
              <w:rPr>
                <w:rFonts w:ascii="Times New Roman" w:hAnsi="Times New Roman"/>
              </w:rPr>
              <w:t>s</w:t>
            </w:r>
            <w:r>
              <w:rPr>
                <w:rFonts w:ascii="Times New Roman" w:hAnsi="Times New Roman"/>
              </w:rPr>
              <w:t xml:space="preserve">tate Medicaid </w:t>
            </w:r>
            <w:r w:rsidR="00EE04BD">
              <w:rPr>
                <w:rFonts w:ascii="Times New Roman" w:hAnsi="Times New Roman"/>
              </w:rPr>
              <w:t>a</w:t>
            </w:r>
            <w:r>
              <w:rPr>
                <w:rFonts w:ascii="Times New Roman" w:hAnsi="Times New Roman"/>
              </w:rPr>
              <w:t>gency</w:t>
            </w:r>
            <w:r w:rsidR="00221A7C">
              <w:rPr>
                <w:rFonts w:ascii="Times New Roman" w:hAnsi="Times New Roman"/>
              </w:rPr>
              <w:t xml:space="preserve"> and/or to verify that expenditures are specified and</w:t>
            </w:r>
            <w:r>
              <w:rPr>
                <w:rFonts w:ascii="Times New Roman" w:hAnsi="Times New Roman"/>
              </w:rPr>
              <w:t xml:space="preserve"> meet fe</w:t>
            </w:r>
            <w:r w:rsidR="00F1069B">
              <w:rPr>
                <w:rFonts w:ascii="Times New Roman" w:hAnsi="Times New Roman"/>
              </w:rPr>
              <w:t xml:space="preserve">deral requirements?  </w:t>
            </w:r>
            <w:ins w:id="1906" w:author="Evan Katz" w:date="2019-06-17T16:36:00Z">
              <w:r w:rsidR="00C07759">
                <w:rPr>
                  <w:rFonts w:ascii="Times New Roman" w:hAnsi="Times New Roman"/>
                </w:rPr>
                <w:br/>
              </w:r>
            </w:ins>
            <w:r w:rsidR="00654AE7" w:rsidRPr="00000E9C">
              <w:rPr>
                <w:rFonts w:ascii="Times New Roman" w:hAnsi="Times New Roman"/>
                <w:bCs/>
              </w:rPr>
              <w:fldChar w:fldCharType="begin">
                <w:ffData>
                  <w:name w:val="Check98"/>
                  <w:enabled/>
                  <w:calcOnExit w:val="0"/>
                  <w:checkBox>
                    <w:sizeAuto/>
                    <w:default w:val="0"/>
                  </w:checkBox>
                </w:ffData>
              </w:fldChar>
            </w:r>
            <w:r w:rsidR="00F106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F1069B" w:rsidRPr="00000E9C">
              <w:rPr>
                <w:rFonts w:ascii="Times New Roman" w:hAnsi="Times New Roman"/>
                <w:bCs/>
              </w:rPr>
              <w:t xml:space="preserve"> </w:t>
            </w:r>
            <w:r w:rsidR="00F1069B"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F106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F1069B" w:rsidRPr="00000E9C">
              <w:rPr>
                <w:rFonts w:ascii="Times New Roman" w:hAnsi="Times New Roman"/>
                <w:bCs/>
              </w:rPr>
              <w:t xml:space="preserve">  </w:t>
            </w:r>
            <w:r w:rsidR="00F1069B" w:rsidRPr="00337525">
              <w:rPr>
                <w:rFonts w:ascii="Times New Roman" w:hAnsi="Times New Roman"/>
                <w:bCs/>
              </w:rPr>
              <w:t>No</w:t>
            </w:r>
            <w:ins w:id="1907" w:author="Evan Katz" w:date="2019-06-17T16:36:00Z">
              <w:r w:rsidR="00C07759">
                <w:rPr>
                  <w:rFonts w:ascii="Times New Roman" w:hAnsi="Times New Roman"/>
                  <w:bCs/>
                </w:rPr>
                <w:br/>
              </w:r>
            </w:ins>
          </w:p>
          <w:p w14:paraId="56C4CAE7" w14:textId="7ABBC1DE" w:rsidR="003D761C" w:rsidRPr="00E96FFD" w:rsidRDefault="002913AD">
            <w:pPr>
              <w:numPr>
                <w:ilvl w:val="0"/>
                <w:numId w:val="70"/>
              </w:numPr>
              <w:tabs>
                <w:tab w:val="clear" w:pos="720"/>
                <w:tab w:val="num" w:pos="320"/>
              </w:tabs>
              <w:spacing w:line="260" w:lineRule="exact"/>
              <w:ind w:left="320" w:hanging="180"/>
              <w:rPr>
                <w:rFonts w:ascii="Times New Roman" w:hAnsi="Times New Roman"/>
                <w:bCs/>
              </w:rPr>
              <w:pPrChange w:id="1908" w:author="Evan Katz" w:date="2019-06-17T15:11:00Z">
                <w:pPr>
                  <w:numPr>
                    <w:numId w:val="70"/>
                  </w:numPr>
                  <w:tabs>
                    <w:tab w:val="num" w:pos="320"/>
                    <w:tab w:val="num" w:pos="720"/>
                  </w:tabs>
                  <w:spacing w:line="260" w:lineRule="exact"/>
                  <w:ind w:left="320" w:hanging="180"/>
                  <w:jc w:val="both"/>
                </w:pPr>
              </w:pPrChange>
            </w:pPr>
            <w:r w:rsidRPr="00F1069B">
              <w:rPr>
                <w:rFonts w:ascii="Times New Roman" w:hAnsi="Times New Roman"/>
                <w:bCs/>
              </w:rPr>
              <w:t xml:space="preserve">When CPEs are employed, </w:t>
            </w:r>
            <w:r w:rsidR="00F1069B" w:rsidRPr="00F1069B">
              <w:rPr>
                <w:rFonts w:ascii="Times New Roman" w:hAnsi="Times New Roman"/>
                <w:bCs/>
              </w:rPr>
              <w:t xml:space="preserve">are </w:t>
            </w:r>
            <w:r w:rsidRPr="00F1069B">
              <w:rPr>
                <w:rFonts w:ascii="Times New Roman" w:hAnsi="Times New Roman"/>
                <w:bCs/>
              </w:rPr>
              <w:t>the responses</w:t>
            </w:r>
            <w:r w:rsidR="00F1069B" w:rsidRPr="00F1069B">
              <w:rPr>
                <w:rFonts w:ascii="Times New Roman" w:hAnsi="Times New Roman"/>
                <w:bCs/>
              </w:rPr>
              <w:t xml:space="preserve"> here consistent with I-2-c?  </w:t>
            </w:r>
            <w:r w:rsidR="00321995">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F106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F1069B" w:rsidRPr="00000E9C">
              <w:rPr>
                <w:rFonts w:ascii="Times New Roman" w:hAnsi="Times New Roman"/>
                <w:bCs/>
              </w:rPr>
              <w:t xml:space="preserve"> </w:t>
            </w:r>
            <w:r w:rsidR="00F1069B"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F1069B"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F1069B" w:rsidRPr="00000E9C">
              <w:rPr>
                <w:rFonts w:ascii="Times New Roman" w:hAnsi="Times New Roman"/>
                <w:bCs/>
              </w:rPr>
              <w:t xml:space="preserve">  </w:t>
            </w:r>
            <w:r w:rsidR="00F1069B" w:rsidRPr="00337525">
              <w:rPr>
                <w:rFonts w:ascii="Times New Roman" w:hAnsi="Times New Roman"/>
                <w:bCs/>
              </w:rPr>
              <w:t>No</w:t>
            </w:r>
            <w:bookmarkEnd w:id="1898"/>
            <w:ins w:id="1909" w:author="Evan Katz" w:date="2019-06-17T16:36:00Z">
              <w:r w:rsidR="00C07759">
                <w:rPr>
                  <w:rFonts w:ascii="Times New Roman" w:hAnsi="Times New Roman"/>
                  <w:bCs/>
                </w:rPr>
                <w:br/>
              </w:r>
            </w:ins>
          </w:p>
        </w:tc>
        <w:tc>
          <w:tcPr>
            <w:tcW w:w="2880" w:type="dxa"/>
          </w:tcPr>
          <w:p w14:paraId="56A8D3B0" w14:textId="77777777" w:rsidR="003D761C" w:rsidRPr="00E96FFD" w:rsidRDefault="003D761C">
            <w:pPr>
              <w:rPr>
                <w:rFonts w:ascii="Times New Roman" w:hAnsi="Times New Roman"/>
                <w:bCs/>
              </w:rPr>
            </w:pPr>
          </w:p>
        </w:tc>
      </w:tr>
      <w:tr w:rsidR="003D761C" w:rsidRPr="00E96FFD" w14:paraId="7318DA55" w14:textId="77777777">
        <w:tc>
          <w:tcPr>
            <w:tcW w:w="3240" w:type="dxa"/>
          </w:tcPr>
          <w:p w14:paraId="66A23F0C" w14:textId="77777777" w:rsidR="003D761C" w:rsidRPr="00E96FFD" w:rsidRDefault="00A35E7F">
            <w:pPr>
              <w:rPr>
                <w:rFonts w:ascii="Times New Roman" w:hAnsi="Times New Roman"/>
                <w:b/>
                <w:bCs/>
              </w:rPr>
            </w:pPr>
            <w:r>
              <w:rPr>
                <w:rFonts w:ascii="Times New Roman" w:hAnsi="Times New Roman"/>
                <w:b/>
                <w:bCs/>
              </w:rPr>
              <w:t>I-4-</w:t>
            </w:r>
            <w:r w:rsidR="00F1069B">
              <w:rPr>
                <w:rFonts w:ascii="Times New Roman" w:hAnsi="Times New Roman"/>
                <w:b/>
                <w:bCs/>
              </w:rPr>
              <w:t>c:</w:t>
            </w:r>
            <w:r w:rsidR="003D761C" w:rsidRPr="00E96FFD">
              <w:rPr>
                <w:rFonts w:ascii="Times New Roman" w:hAnsi="Times New Roman"/>
                <w:b/>
                <w:bCs/>
              </w:rPr>
              <w:t xml:space="preserve"> Information Concerning Certain Sources of Funds</w:t>
            </w:r>
          </w:p>
        </w:tc>
        <w:tc>
          <w:tcPr>
            <w:tcW w:w="7920" w:type="dxa"/>
            <w:gridSpan w:val="3"/>
          </w:tcPr>
          <w:p w14:paraId="131CC7A5" w14:textId="5852154A" w:rsidR="003D761C" w:rsidRDefault="00F1069B" w:rsidP="00366E45">
            <w:pPr>
              <w:numPr>
                <w:ilvl w:val="0"/>
                <w:numId w:val="69"/>
              </w:numPr>
              <w:tabs>
                <w:tab w:val="clear" w:pos="720"/>
                <w:tab w:val="num" w:pos="179"/>
                <w:tab w:val="num" w:pos="364"/>
              </w:tabs>
              <w:spacing w:line="260" w:lineRule="exact"/>
              <w:ind w:left="179" w:hanging="180"/>
              <w:rPr>
                <w:rFonts w:ascii="Times New Roman" w:hAnsi="Times New Roman"/>
                <w:bCs/>
              </w:rPr>
            </w:pPr>
            <w:r>
              <w:rPr>
                <w:rFonts w:ascii="Times New Roman" w:hAnsi="Times New Roman"/>
                <w:bCs/>
              </w:rPr>
              <w:t xml:space="preserve">Does the </w:t>
            </w:r>
            <w:r w:rsidR="00221A7C">
              <w:rPr>
                <w:rFonts w:ascii="Times New Roman" w:hAnsi="Times New Roman"/>
                <w:bCs/>
              </w:rPr>
              <w:t xml:space="preserve">waiver comport with the requirement that only permissible sources are utilized to fund the non-federal share?  </w:t>
            </w:r>
            <w:ins w:id="1910" w:author="Evan Katz" w:date="2019-06-17T16:36:00Z">
              <w:r w:rsidR="00C07759">
                <w:rPr>
                  <w:rFonts w:ascii="Times New Roman" w:hAnsi="Times New Roman"/>
                  <w:bCs/>
                </w:rPr>
                <w:br/>
              </w:r>
            </w:ins>
            <w:r w:rsidR="00654AE7" w:rsidRPr="00000E9C">
              <w:rPr>
                <w:rFonts w:ascii="Times New Roman" w:hAnsi="Times New Roman"/>
                <w:bCs/>
              </w:rPr>
              <w:fldChar w:fldCharType="begin">
                <w:ffData>
                  <w:name w:val="Check98"/>
                  <w:enabled/>
                  <w:calcOnExit w:val="0"/>
                  <w:checkBox>
                    <w:sizeAuto/>
                    <w:default w:val="0"/>
                  </w:checkBox>
                </w:ffData>
              </w:fldChar>
            </w:r>
            <w:r w:rsidR="00221A7C"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221A7C" w:rsidRPr="00000E9C">
              <w:rPr>
                <w:rFonts w:ascii="Times New Roman" w:hAnsi="Times New Roman"/>
                <w:bCs/>
              </w:rPr>
              <w:t xml:space="preserve"> </w:t>
            </w:r>
            <w:r w:rsidR="00221A7C" w:rsidRPr="00337525">
              <w:rPr>
                <w:rFonts w:ascii="Times New Roman" w:hAnsi="Times New Roman"/>
                <w:bCs/>
              </w:rPr>
              <w:t xml:space="preserve">Yes </w:t>
            </w:r>
            <w:r w:rsidR="00C07759">
              <w:rPr>
                <w:rFonts w:ascii="Times New Roman" w:hAnsi="Times New Roman"/>
                <w:bCs/>
              </w:rPr>
              <w:t xml:space="preserve"> </w:t>
            </w:r>
            <w:r w:rsidR="00654AE7" w:rsidRPr="00000E9C">
              <w:rPr>
                <w:rFonts w:ascii="Times New Roman" w:hAnsi="Times New Roman"/>
                <w:bCs/>
              </w:rPr>
              <w:fldChar w:fldCharType="begin">
                <w:ffData>
                  <w:name w:val="Check98"/>
                  <w:enabled/>
                  <w:calcOnExit w:val="0"/>
                  <w:checkBox>
                    <w:sizeAuto/>
                    <w:default w:val="0"/>
                  </w:checkBox>
                </w:ffData>
              </w:fldChar>
            </w:r>
            <w:r w:rsidR="00221A7C" w:rsidRPr="00000E9C">
              <w:rPr>
                <w:rFonts w:ascii="Times New Roman" w:hAnsi="Times New Roman"/>
                <w:bCs/>
              </w:rPr>
              <w:instrText xml:space="preserve"> FORMCHECKBOX </w:instrText>
            </w:r>
            <w:r w:rsidR="00654AE7" w:rsidRPr="00000E9C">
              <w:rPr>
                <w:rFonts w:ascii="Times New Roman" w:hAnsi="Times New Roman"/>
                <w:bCs/>
              </w:rPr>
            </w:r>
            <w:r w:rsidR="00654AE7" w:rsidRPr="00000E9C">
              <w:rPr>
                <w:rFonts w:ascii="Times New Roman" w:hAnsi="Times New Roman"/>
                <w:bCs/>
              </w:rPr>
              <w:fldChar w:fldCharType="separate"/>
            </w:r>
            <w:r w:rsidR="00654AE7" w:rsidRPr="00000E9C">
              <w:rPr>
                <w:rFonts w:ascii="Times New Roman" w:hAnsi="Times New Roman"/>
                <w:bCs/>
              </w:rPr>
              <w:fldChar w:fldCharType="end"/>
            </w:r>
            <w:r w:rsidR="00221A7C" w:rsidRPr="00000E9C">
              <w:rPr>
                <w:rFonts w:ascii="Times New Roman" w:hAnsi="Times New Roman"/>
                <w:bCs/>
              </w:rPr>
              <w:t xml:space="preserve">  </w:t>
            </w:r>
            <w:r w:rsidR="00221A7C" w:rsidRPr="00337525">
              <w:rPr>
                <w:rFonts w:ascii="Times New Roman" w:hAnsi="Times New Roman"/>
                <w:bCs/>
              </w:rPr>
              <w:t>No</w:t>
            </w:r>
            <w:r w:rsidR="00C07759">
              <w:rPr>
                <w:rFonts w:ascii="Times New Roman" w:hAnsi="Times New Roman"/>
                <w:bCs/>
              </w:rPr>
              <w:br/>
            </w:r>
          </w:p>
          <w:p w14:paraId="412CDE1C" w14:textId="77777777" w:rsidR="006D32F0" w:rsidRDefault="006D32F0" w:rsidP="006D32F0">
            <w:pPr>
              <w:tabs>
                <w:tab w:val="num" w:pos="720"/>
              </w:tabs>
              <w:spacing w:line="260" w:lineRule="exact"/>
              <w:rPr>
                <w:rFonts w:ascii="Times New Roman" w:hAnsi="Times New Roman"/>
                <w:bCs/>
              </w:rPr>
            </w:pPr>
          </w:p>
          <w:p w14:paraId="663DEDBA" w14:textId="77777777" w:rsidR="006D32F0" w:rsidRDefault="006D32F0" w:rsidP="006D32F0">
            <w:pPr>
              <w:tabs>
                <w:tab w:val="num" w:pos="720"/>
              </w:tabs>
              <w:spacing w:line="260" w:lineRule="exact"/>
              <w:rPr>
                <w:rFonts w:ascii="Times New Roman" w:hAnsi="Times New Roman"/>
                <w:bCs/>
              </w:rPr>
            </w:pPr>
          </w:p>
          <w:p w14:paraId="56B94F05" w14:textId="77777777" w:rsidR="006D32F0" w:rsidRDefault="006D32F0" w:rsidP="006D32F0">
            <w:pPr>
              <w:tabs>
                <w:tab w:val="num" w:pos="720"/>
              </w:tabs>
              <w:spacing w:line="260" w:lineRule="exact"/>
              <w:rPr>
                <w:rFonts w:ascii="Times New Roman" w:hAnsi="Times New Roman"/>
                <w:bCs/>
              </w:rPr>
            </w:pPr>
          </w:p>
          <w:p w14:paraId="7959ABF6" w14:textId="70D5D780" w:rsidR="006D32F0" w:rsidRPr="00E96FFD" w:rsidRDefault="006D32F0" w:rsidP="00F225AF">
            <w:pPr>
              <w:tabs>
                <w:tab w:val="num" w:pos="720"/>
              </w:tabs>
              <w:spacing w:line="260" w:lineRule="exact"/>
              <w:rPr>
                <w:rFonts w:ascii="Times New Roman" w:hAnsi="Times New Roman"/>
                <w:bCs/>
              </w:rPr>
            </w:pPr>
          </w:p>
        </w:tc>
        <w:tc>
          <w:tcPr>
            <w:tcW w:w="2880" w:type="dxa"/>
          </w:tcPr>
          <w:p w14:paraId="0026FF32" w14:textId="77777777" w:rsidR="003D761C" w:rsidRPr="00E96FFD" w:rsidRDefault="003D761C">
            <w:pPr>
              <w:rPr>
                <w:rFonts w:ascii="Times New Roman" w:hAnsi="Times New Roman"/>
                <w:bCs/>
              </w:rPr>
            </w:pPr>
          </w:p>
        </w:tc>
      </w:tr>
      <w:tr w:rsidR="003D761C" w:rsidRPr="00E96FFD" w14:paraId="08373FA5" w14:textId="77777777">
        <w:tc>
          <w:tcPr>
            <w:tcW w:w="11160" w:type="dxa"/>
            <w:gridSpan w:val="4"/>
            <w:shd w:val="clear" w:color="auto" w:fill="CCCCCC"/>
          </w:tcPr>
          <w:p w14:paraId="1B7CDF6D" w14:textId="77777777" w:rsidR="003D761C" w:rsidRPr="00E96FFD" w:rsidRDefault="003D761C">
            <w:pPr>
              <w:rPr>
                <w:rFonts w:ascii="Times New Roman" w:hAnsi="Times New Roman"/>
                <w:b/>
                <w:bCs/>
              </w:rPr>
            </w:pPr>
            <w:r w:rsidRPr="00E96FFD">
              <w:rPr>
                <w:rFonts w:ascii="Times New Roman" w:hAnsi="Times New Roman"/>
                <w:b/>
                <w:bCs/>
              </w:rPr>
              <w:t>I</w:t>
            </w:r>
            <w:r w:rsidR="00E478FE" w:rsidRPr="00E96FFD">
              <w:rPr>
                <w:rFonts w:ascii="Times New Roman" w:hAnsi="Times New Roman"/>
                <w:b/>
                <w:bCs/>
              </w:rPr>
              <w:t>-</w:t>
            </w:r>
            <w:r w:rsidR="00B03D35">
              <w:rPr>
                <w:rFonts w:ascii="Times New Roman" w:hAnsi="Times New Roman"/>
                <w:b/>
                <w:bCs/>
              </w:rPr>
              <w:t>5:</w:t>
            </w:r>
            <w:r w:rsidRPr="00E96FFD">
              <w:rPr>
                <w:rFonts w:ascii="Times New Roman" w:hAnsi="Times New Roman"/>
                <w:b/>
                <w:bCs/>
              </w:rPr>
              <w:t xml:space="preserve"> Exclusion of Medicaid Payment for Room and Board</w:t>
            </w:r>
          </w:p>
          <w:p w14:paraId="209413B8" w14:textId="77777777" w:rsidR="003D761C" w:rsidRPr="00E96FFD" w:rsidRDefault="003D761C">
            <w:pPr>
              <w:rPr>
                <w:rFonts w:ascii="Times New Roman" w:hAnsi="Times New Roman"/>
                <w:b/>
                <w:bCs/>
              </w:rPr>
            </w:pPr>
          </w:p>
        </w:tc>
        <w:tc>
          <w:tcPr>
            <w:tcW w:w="2880" w:type="dxa"/>
            <w:shd w:val="clear" w:color="auto" w:fill="CCCCCC"/>
          </w:tcPr>
          <w:p w14:paraId="6BC53961" w14:textId="77777777" w:rsidR="003D761C" w:rsidRPr="00E96FFD" w:rsidRDefault="003D761C">
            <w:pPr>
              <w:rPr>
                <w:rFonts w:ascii="Times New Roman" w:hAnsi="Times New Roman"/>
                <w:b/>
                <w:bCs/>
              </w:rPr>
              <w:pPrChange w:id="1911" w:author="Evan Katz" w:date="2019-06-17T15:11:00Z">
                <w:pPr>
                  <w:jc w:val="center"/>
                </w:pPr>
              </w:pPrChange>
            </w:pPr>
            <w:r w:rsidRPr="00E96FFD">
              <w:rPr>
                <w:rFonts w:ascii="Times New Roman" w:hAnsi="Times New Roman"/>
                <w:b/>
                <w:bCs/>
              </w:rPr>
              <w:t>Analyst Notes</w:t>
            </w:r>
          </w:p>
        </w:tc>
      </w:tr>
      <w:tr w:rsidR="003D761C" w:rsidRPr="00E96FFD" w14:paraId="6A9F6B2D" w14:textId="77777777">
        <w:tc>
          <w:tcPr>
            <w:tcW w:w="3240" w:type="dxa"/>
          </w:tcPr>
          <w:p w14:paraId="4A9144BA" w14:textId="77777777" w:rsidR="003D761C" w:rsidRDefault="00A35E7F">
            <w:pPr>
              <w:rPr>
                <w:rFonts w:ascii="Times New Roman" w:hAnsi="Times New Roman"/>
                <w:b/>
                <w:bCs/>
              </w:rPr>
            </w:pPr>
            <w:r>
              <w:rPr>
                <w:rFonts w:ascii="Times New Roman" w:hAnsi="Times New Roman"/>
                <w:b/>
                <w:bCs/>
              </w:rPr>
              <w:t>I-5-</w:t>
            </w:r>
            <w:r w:rsidR="003D761C" w:rsidRPr="00E96FFD">
              <w:rPr>
                <w:rFonts w:ascii="Times New Roman" w:hAnsi="Times New Roman"/>
                <w:b/>
                <w:bCs/>
              </w:rPr>
              <w:t>a</w:t>
            </w:r>
            <w:r w:rsidR="00B03D35">
              <w:rPr>
                <w:rFonts w:ascii="Times New Roman" w:hAnsi="Times New Roman"/>
                <w:b/>
                <w:bCs/>
              </w:rPr>
              <w:t>:</w:t>
            </w:r>
            <w:r w:rsidR="003D761C" w:rsidRPr="00E96FFD">
              <w:rPr>
                <w:rFonts w:ascii="Times New Roman" w:hAnsi="Times New Roman"/>
                <w:b/>
                <w:bCs/>
              </w:rPr>
              <w:t xml:space="preserve">  Services Furnished in Residential Settings</w:t>
            </w:r>
          </w:p>
          <w:p w14:paraId="42067EB8" w14:textId="77777777" w:rsidR="00B03D35" w:rsidRDefault="00B03D35">
            <w:pPr>
              <w:rPr>
                <w:rFonts w:ascii="Times New Roman" w:hAnsi="Times New Roman"/>
                <w:b/>
                <w:bCs/>
              </w:rPr>
            </w:pPr>
          </w:p>
          <w:p w14:paraId="0E3828F2" w14:textId="77777777" w:rsidR="00B03D35" w:rsidRPr="00E96FFD" w:rsidRDefault="00B03D35">
            <w:pPr>
              <w:rPr>
                <w:rFonts w:ascii="Times New Roman" w:hAnsi="Times New Roman"/>
                <w:b/>
                <w:bCs/>
              </w:rPr>
            </w:pPr>
            <w:r>
              <w:rPr>
                <w:rFonts w:ascii="Times New Roman" w:hAnsi="Times New Roman"/>
                <w:b/>
                <w:bCs/>
              </w:rPr>
              <w:t xml:space="preserve">I-5-b: </w:t>
            </w:r>
            <w:r w:rsidRPr="00E96FFD">
              <w:rPr>
                <w:rFonts w:ascii="Times New Roman" w:hAnsi="Times New Roman"/>
                <w:b/>
                <w:bCs/>
              </w:rPr>
              <w:t xml:space="preserve"> Method for Excluding the Cost of Room and Board Furnished in Residential Settings</w:t>
            </w:r>
          </w:p>
          <w:p w14:paraId="1B878610" w14:textId="77777777" w:rsidR="00B03D35" w:rsidRPr="00E96FFD" w:rsidRDefault="00B03D35">
            <w:pPr>
              <w:rPr>
                <w:rFonts w:ascii="Times New Roman" w:hAnsi="Times New Roman"/>
                <w:b/>
                <w:bCs/>
              </w:rPr>
            </w:pPr>
          </w:p>
        </w:tc>
        <w:tc>
          <w:tcPr>
            <w:tcW w:w="7920" w:type="dxa"/>
            <w:gridSpan w:val="3"/>
          </w:tcPr>
          <w:p w14:paraId="392EC57E" w14:textId="36851D2E" w:rsidR="00B03D35" w:rsidRDefault="00B03D35">
            <w:pPr>
              <w:numPr>
                <w:ilvl w:val="0"/>
                <w:numId w:val="69"/>
              </w:numPr>
              <w:tabs>
                <w:tab w:val="clear" w:pos="720"/>
                <w:tab w:val="num" w:pos="179"/>
                <w:tab w:val="num" w:pos="364"/>
              </w:tabs>
              <w:spacing w:line="260" w:lineRule="exact"/>
              <w:ind w:left="179" w:hanging="180"/>
              <w:rPr>
                <w:rFonts w:ascii="Times New Roman" w:hAnsi="Times New Roman"/>
                <w:bCs/>
              </w:rPr>
              <w:pPrChange w:id="1912"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Does the waiver furnish services in residential settings other than the private residence of the individual?</w:t>
            </w:r>
            <w:r w:rsidR="0016685C" w:rsidRPr="00B03D35">
              <w:rPr>
                <w:rFonts w:ascii="Times New Roman" w:hAnsi="Times New Roman"/>
                <w:bCs/>
              </w:rPr>
              <w:t xml:space="preserve">      </w:t>
            </w:r>
            <w:ins w:id="1913" w:author="Evan Katz" w:date="2019-06-17T16:36:00Z">
              <w:r w:rsidR="006D32F0">
                <w:rPr>
                  <w:rFonts w:ascii="Times New Roman" w:hAnsi="Times New Roman"/>
                  <w:bCs/>
                </w:rPr>
                <w:br/>
              </w:r>
            </w:ins>
            <w:r w:rsidR="00654AE7" w:rsidRPr="00B03D35">
              <w:rPr>
                <w:rFonts w:ascii="Times New Roman" w:hAnsi="Times New Roman"/>
                <w:bCs/>
              </w:rPr>
              <w:fldChar w:fldCharType="begin">
                <w:ffData>
                  <w:name w:val="Check98"/>
                  <w:enabled/>
                  <w:calcOnExit w:val="0"/>
                  <w:checkBox>
                    <w:sizeAuto/>
                    <w:default w:val="0"/>
                  </w:checkBox>
                </w:ffData>
              </w:fldChar>
            </w:r>
            <w:r w:rsidR="0016685C" w:rsidRPr="00B03D35">
              <w:rPr>
                <w:rFonts w:ascii="Times New Roman" w:hAnsi="Times New Roman"/>
                <w:bCs/>
              </w:rPr>
              <w:instrText xml:space="preserve"> FORMCHECKBOX </w:instrText>
            </w:r>
            <w:r w:rsidR="00654AE7" w:rsidRPr="00B03D35">
              <w:rPr>
                <w:rFonts w:ascii="Times New Roman" w:hAnsi="Times New Roman"/>
                <w:bCs/>
              </w:rPr>
            </w:r>
            <w:r w:rsidR="00654AE7" w:rsidRPr="00B03D35">
              <w:rPr>
                <w:rFonts w:ascii="Times New Roman" w:hAnsi="Times New Roman"/>
                <w:bCs/>
              </w:rPr>
              <w:fldChar w:fldCharType="separate"/>
            </w:r>
            <w:r w:rsidR="00654AE7" w:rsidRPr="00B03D35">
              <w:rPr>
                <w:rFonts w:ascii="Times New Roman" w:hAnsi="Times New Roman"/>
                <w:bCs/>
              </w:rPr>
              <w:fldChar w:fldCharType="end"/>
            </w:r>
            <w:r w:rsidR="0016685C" w:rsidRPr="00B03D35">
              <w:rPr>
                <w:rFonts w:ascii="Times New Roman" w:hAnsi="Times New Roman"/>
                <w:bCs/>
              </w:rPr>
              <w:t xml:space="preserve"> </w:t>
            </w:r>
            <w:r w:rsidR="0016685C" w:rsidRPr="00E96FFD">
              <w:rPr>
                <w:rFonts w:ascii="Times New Roman" w:hAnsi="Times New Roman"/>
                <w:bCs/>
              </w:rPr>
              <w:t xml:space="preserve">Yes </w:t>
            </w:r>
            <w:r w:rsidR="006D32F0">
              <w:rPr>
                <w:rFonts w:ascii="Times New Roman" w:hAnsi="Times New Roman"/>
                <w:bCs/>
              </w:rPr>
              <w:t xml:space="preserve"> </w:t>
            </w:r>
            <w:r w:rsidR="00654AE7" w:rsidRPr="00B03D35">
              <w:rPr>
                <w:rFonts w:ascii="Times New Roman" w:hAnsi="Times New Roman"/>
                <w:bCs/>
              </w:rPr>
              <w:fldChar w:fldCharType="begin">
                <w:ffData>
                  <w:name w:val="Check98"/>
                  <w:enabled/>
                  <w:calcOnExit w:val="0"/>
                  <w:checkBox>
                    <w:sizeAuto/>
                    <w:default w:val="0"/>
                  </w:checkBox>
                </w:ffData>
              </w:fldChar>
            </w:r>
            <w:r w:rsidR="0016685C" w:rsidRPr="00B03D35">
              <w:rPr>
                <w:rFonts w:ascii="Times New Roman" w:hAnsi="Times New Roman"/>
                <w:bCs/>
              </w:rPr>
              <w:instrText xml:space="preserve"> FORMCHECKBOX </w:instrText>
            </w:r>
            <w:r w:rsidR="00654AE7" w:rsidRPr="00B03D35">
              <w:rPr>
                <w:rFonts w:ascii="Times New Roman" w:hAnsi="Times New Roman"/>
                <w:bCs/>
              </w:rPr>
            </w:r>
            <w:r w:rsidR="00654AE7" w:rsidRPr="00B03D35">
              <w:rPr>
                <w:rFonts w:ascii="Times New Roman" w:hAnsi="Times New Roman"/>
                <w:bCs/>
              </w:rPr>
              <w:fldChar w:fldCharType="separate"/>
            </w:r>
            <w:r w:rsidR="00654AE7" w:rsidRPr="00B03D35">
              <w:rPr>
                <w:rFonts w:ascii="Times New Roman" w:hAnsi="Times New Roman"/>
                <w:bCs/>
              </w:rPr>
              <w:fldChar w:fldCharType="end"/>
            </w:r>
            <w:r w:rsidR="0016685C" w:rsidRPr="00B03D35">
              <w:rPr>
                <w:rFonts w:ascii="Times New Roman" w:hAnsi="Times New Roman"/>
                <w:bCs/>
              </w:rPr>
              <w:t xml:space="preserve"> </w:t>
            </w:r>
            <w:r w:rsidR="0016685C" w:rsidRPr="00E96FFD">
              <w:rPr>
                <w:rFonts w:ascii="Times New Roman" w:hAnsi="Times New Roman"/>
                <w:bCs/>
              </w:rPr>
              <w:t>No</w:t>
            </w:r>
            <w:ins w:id="1914" w:author="Evan Katz" w:date="2019-06-17T16:36:00Z">
              <w:r w:rsidR="006D32F0">
                <w:rPr>
                  <w:rFonts w:ascii="Times New Roman" w:hAnsi="Times New Roman"/>
                  <w:bCs/>
                </w:rPr>
                <w:br/>
              </w:r>
            </w:ins>
            <w:r w:rsidR="0016685C" w:rsidRPr="00E96FFD">
              <w:rPr>
                <w:rFonts w:ascii="Times New Roman" w:hAnsi="Times New Roman"/>
                <w:bCs/>
              </w:rPr>
              <w:t xml:space="preserve"> </w:t>
            </w:r>
          </w:p>
          <w:p w14:paraId="525B36A8" w14:textId="6CEF9E8E" w:rsidR="00B03D35" w:rsidRPr="00E96FFD" w:rsidRDefault="00B03D35">
            <w:pPr>
              <w:numPr>
                <w:ilvl w:val="0"/>
                <w:numId w:val="69"/>
              </w:numPr>
              <w:tabs>
                <w:tab w:val="clear" w:pos="720"/>
                <w:tab w:val="num" w:pos="179"/>
                <w:tab w:val="num" w:pos="364"/>
              </w:tabs>
              <w:spacing w:line="260" w:lineRule="exact"/>
              <w:ind w:left="179" w:hanging="180"/>
              <w:rPr>
                <w:rFonts w:ascii="Times New Roman" w:hAnsi="Times New Roman"/>
                <w:bCs/>
              </w:rPr>
              <w:pPrChange w:id="1915"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If </w:t>
            </w:r>
            <w:r w:rsidRPr="00B03D35">
              <w:rPr>
                <w:rFonts w:ascii="Times New Roman" w:hAnsi="Times New Roman"/>
                <w:b/>
                <w:bCs/>
              </w:rPr>
              <w:t>Yes</w:t>
            </w:r>
            <w:r>
              <w:rPr>
                <w:rFonts w:ascii="Times New Roman" w:hAnsi="Times New Roman"/>
                <w:bCs/>
              </w:rPr>
              <w:t xml:space="preserve">, does the methodology employed assure that the costs of room and board have been isolated and excluded from payments for services in applicable residential settings?  </w:t>
            </w:r>
            <w:ins w:id="1916" w:author="Evan Katz" w:date="2019-06-17T16:36:00Z">
              <w:r w:rsidR="006D32F0">
                <w:rPr>
                  <w:rFonts w:ascii="Times New Roman" w:hAnsi="Times New Roman"/>
                  <w:bCs/>
                </w:rPr>
                <w:br/>
              </w:r>
            </w:ins>
            <w:r w:rsidR="00654AE7" w:rsidRPr="00B03D35">
              <w:rPr>
                <w:rFonts w:ascii="Times New Roman" w:hAnsi="Times New Roman"/>
                <w:bCs/>
              </w:rPr>
              <w:fldChar w:fldCharType="begin">
                <w:ffData>
                  <w:name w:val="Check98"/>
                  <w:enabled/>
                  <w:calcOnExit w:val="0"/>
                  <w:checkBox>
                    <w:sizeAuto/>
                    <w:default w:val="0"/>
                  </w:checkBox>
                </w:ffData>
              </w:fldChar>
            </w:r>
            <w:r w:rsidRPr="00B03D35">
              <w:rPr>
                <w:rFonts w:ascii="Times New Roman" w:hAnsi="Times New Roman"/>
                <w:bCs/>
              </w:rPr>
              <w:instrText xml:space="preserve"> FORMCHECKBOX </w:instrText>
            </w:r>
            <w:r w:rsidR="00654AE7" w:rsidRPr="00B03D35">
              <w:rPr>
                <w:rFonts w:ascii="Times New Roman" w:hAnsi="Times New Roman"/>
                <w:bCs/>
              </w:rPr>
            </w:r>
            <w:r w:rsidR="00654AE7" w:rsidRPr="00B03D35">
              <w:rPr>
                <w:rFonts w:ascii="Times New Roman" w:hAnsi="Times New Roman"/>
                <w:bCs/>
              </w:rPr>
              <w:fldChar w:fldCharType="separate"/>
            </w:r>
            <w:r w:rsidR="00654AE7" w:rsidRPr="00B03D35">
              <w:rPr>
                <w:rFonts w:ascii="Times New Roman" w:hAnsi="Times New Roman"/>
                <w:bCs/>
              </w:rPr>
              <w:fldChar w:fldCharType="end"/>
            </w:r>
            <w:r w:rsidRPr="00B03D35">
              <w:rPr>
                <w:rFonts w:ascii="Times New Roman" w:hAnsi="Times New Roman"/>
                <w:bCs/>
              </w:rPr>
              <w:t xml:space="preserve"> </w:t>
            </w:r>
            <w:r w:rsidRPr="00E96FFD">
              <w:rPr>
                <w:rFonts w:ascii="Times New Roman" w:hAnsi="Times New Roman"/>
                <w:bCs/>
              </w:rPr>
              <w:t xml:space="preserve">Yes </w:t>
            </w:r>
            <w:r w:rsidR="006D32F0">
              <w:rPr>
                <w:rFonts w:ascii="Times New Roman" w:hAnsi="Times New Roman"/>
                <w:bCs/>
              </w:rPr>
              <w:t xml:space="preserve"> </w:t>
            </w:r>
            <w:r w:rsidR="00654AE7" w:rsidRPr="00B03D35">
              <w:rPr>
                <w:rFonts w:ascii="Times New Roman" w:hAnsi="Times New Roman"/>
                <w:bCs/>
              </w:rPr>
              <w:fldChar w:fldCharType="begin">
                <w:ffData>
                  <w:name w:val="Check98"/>
                  <w:enabled/>
                  <w:calcOnExit w:val="0"/>
                  <w:checkBox>
                    <w:sizeAuto/>
                    <w:default w:val="0"/>
                  </w:checkBox>
                </w:ffData>
              </w:fldChar>
            </w:r>
            <w:r w:rsidRPr="00B03D35">
              <w:rPr>
                <w:rFonts w:ascii="Times New Roman" w:hAnsi="Times New Roman"/>
                <w:bCs/>
              </w:rPr>
              <w:instrText xml:space="preserve"> FORMCHECKBOX </w:instrText>
            </w:r>
            <w:r w:rsidR="00654AE7" w:rsidRPr="00B03D35">
              <w:rPr>
                <w:rFonts w:ascii="Times New Roman" w:hAnsi="Times New Roman"/>
                <w:bCs/>
              </w:rPr>
            </w:r>
            <w:r w:rsidR="00654AE7" w:rsidRPr="00B03D35">
              <w:rPr>
                <w:rFonts w:ascii="Times New Roman" w:hAnsi="Times New Roman"/>
                <w:bCs/>
              </w:rPr>
              <w:fldChar w:fldCharType="separate"/>
            </w:r>
            <w:r w:rsidR="00654AE7" w:rsidRPr="00B03D35">
              <w:rPr>
                <w:rFonts w:ascii="Times New Roman" w:hAnsi="Times New Roman"/>
                <w:bCs/>
              </w:rPr>
              <w:fldChar w:fldCharType="end"/>
            </w:r>
            <w:r w:rsidRPr="00B03D35">
              <w:rPr>
                <w:rFonts w:ascii="Times New Roman" w:hAnsi="Times New Roman"/>
                <w:bCs/>
              </w:rPr>
              <w:t xml:space="preserve">  </w:t>
            </w:r>
            <w:r w:rsidRPr="00E96FFD">
              <w:rPr>
                <w:rFonts w:ascii="Times New Roman" w:hAnsi="Times New Roman"/>
                <w:bCs/>
              </w:rPr>
              <w:t>No</w:t>
            </w:r>
          </w:p>
        </w:tc>
        <w:tc>
          <w:tcPr>
            <w:tcW w:w="2880" w:type="dxa"/>
          </w:tcPr>
          <w:p w14:paraId="104CBA9A" w14:textId="1DDF4B9B" w:rsidR="003D761C" w:rsidRPr="00E96FFD" w:rsidRDefault="006D32F0">
            <w:pPr>
              <w:rPr>
                <w:rFonts w:ascii="Times New Roman" w:hAnsi="Times New Roman"/>
                <w:bCs/>
              </w:rPr>
            </w:pPr>
            <w:ins w:id="1917" w:author="Evan Katz" w:date="2019-06-17T16:36:00Z">
              <w:r>
                <w:rPr>
                  <w:rFonts w:ascii="Times New Roman" w:hAnsi="Times New Roman"/>
                  <w:bCs/>
                </w:rPr>
                <w:br/>
              </w:r>
            </w:ins>
          </w:p>
        </w:tc>
      </w:tr>
      <w:tr w:rsidR="003D761C" w:rsidRPr="00E96FFD" w14:paraId="3AD09AC4" w14:textId="77777777">
        <w:tc>
          <w:tcPr>
            <w:tcW w:w="14040" w:type="dxa"/>
            <w:gridSpan w:val="5"/>
            <w:shd w:val="clear" w:color="auto" w:fill="CCCCCC"/>
          </w:tcPr>
          <w:p w14:paraId="00DF9743" w14:textId="77777777" w:rsidR="003D761C" w:rsidRPr="00E96FFD" w:rsidRDefault="003D761C">
            <w:pPr>
              <w:rPr>
                <w:rFonts w:ascii="Times New Roman" w:hAnsi="Times New Roman"/>
                <w:b/>
                <w:bCs/>
              </w:rPr>
            </w:pPr>
            <w:r w:rsidRPr="00E96FFD">
              <w:rPr>
                <w:rFonts w:ascii="Times New Roman" w:hAnsi="Times New Roman"/>
                <w:b/>
                <w:bCs/>
              </w:rPr>
              <w:t>I</w:t>
            </w:r>
            <w:r w:rsidR="00E478FE" w:rsidRPr="00E96FFD">
              <w:rPr>
                <w:rFonts w:ascii="Times New Roman" w:hAnsi="Times New Roman"/>
                <w:b/>
                <w:bCs/>
              </w:rPr>
              <w:t>-</w:t>
            </w:r>
            <w:r w:rsidRPr="00E96FFD">
              <w:rPr>
                <w:rFonts w:ascii="Times New Roman" w:hAnsi="Times New Roman"/>
                <w:b/>
                <w:bCs/>
              </w:rPr>
              <w:t>6</w:t>
            </w:r>
            <w:r w:rsidR="00B03D35">
              <w:rPr>
                <w:rFonts w:ascii="Times New Roman" w:hAnsi="Times New Roman"/>
                <w:b/>
                <w:bCs/>
              </w:rPr>
              <w:t>:</w:t>
            </w:r>
            <w:r w:rsidRPr="00E96FFD">
              <w:rPr>
                <w:rFonts w:ascii="Times New Roman" w:hAnsi="Times New Roman"/>
                <w:b/>
                <w:bCs/>
              </w:rPr>
              <w:t xml:space="preserve">  Payment for Rent and Food Expenses of an Unrelated Live-In Caregiver</w:t>
            </w:r>
          </w:p>
          <w:p w14:paraId="1CBA86C3" w14:textId="77777777" w:rsidR="003D761C" w:rsidRPr="00E96FFD" w:rsidRDefault="003D761C">
            <w:pPr>
              <w:rPr>
                <w:rFonts w:ascii="Times New Roman" w:hAnsi="Times New Roman"/>
                <w:b/>
                <w:bCs/>
              </w:rPr>
            </w:pPr>
          </w:p>
        </w:tc>
      </w:tr>
      <w:tr w:rsidR="00EF50E6" w:rsidRPr="00E96FFD" w14:paraId="09EEE1AA" w14:textId="77777777">
        <w:tc>
          <w:tcPr>
            <w:tcW w:w="3240" w:type="dxa"/>
          </w:tcPr>
          <w:p w14:paraId="6FCE31D2" w14:textId="77777777" w:rsidR="00EF50E6" w:rsidRDefault="00EF50E6">
            <w:pPr>
              <w:rPr>
                <w:rFonts w:ascii="Times New Roman" w:hAnsi="Times New Roman"/>
                <w:b/>
                <w:bCs/>
              </w:rPr>
            </w:pPr>
          </w:p>
        </w:tc>
        <w:tc>
          <w:tcPr>
            <w:tcW w:w="7920" w:type="dxa"/>
            <w:gridSpan w:val="3"/>
          </w:tcPr>
          <w:p w14:paraId="545A3AED" w14:textId="1AF7B7C3" w:rsidR="00EF50E6" w:rsidRPr="00E96FFD" w:rsidRDefault="00E50F2D">
            <w:pPr>
              <w:numPr>
                <w:ilvl w:val="0"/>
                <w:numId w:val="69"/>
              </w:numPr>
              <w:tabs>
                <w:tab w:val="clear" w:pos="720"/>
                <w:tab w:val="num" w:pos="179"/>
                <w:tab w:val="num" w:pos="364"/>
              </w:tabs>
              <w:spacing w:line="260" w:lineRule="exact"/>
              <w:ind w:left="179" w:hanging="180"/>
              <w:rPr>
                <w:rFonts w:ascii="Times New Roman" w:hAnsi="Times New Roman"/>
                <w:bCs/>
              </w:rPr>
              <w:pPrChange w:id="1918"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Does the state reimburse </w:t>
            </w:r>
            <w:r w:rsidR="00EF50E6" w:rsidRPr="00E96FFD">
              <w:rPr>
                <w:rFonts w:ascii="Times New Roman" w:hAnsi="Times New Roman"/>
                <w:bCs/>
              </w:rPr>
              <w:t xml:space="preserve">for </w:t>
            </w:r>
            <w:r>
              <w:rPr>
                <w:rFonts w:ascii="Times New Roman" w:hAnsi="Times New Roman"/>
                <w:bCs/>
              </w:rPr>
              <w:t xml:space="preserve">the </w:t>
            </w:r>
            <w:r w:rsidR="00EF50E6" w:rsidRPr="00E96FFD">
              <w:rPr>
                <w:rFonts w:ascii="Times New Roman" w:hAnsi="Times New Roman"/>
                <w:bCs/>
              </w:rPr>
              <w:t xml:space="preserve">rent and food expenses of an unrelated live-in </w:t>
            </w:r>
            <w:r>
              <w:rPr>
                <w:rFonts w:ascii="Times New Roman" w:hAnsi="Times New Roman"/>
                <w:bCs/>
              </w:rPr>
              <w:t xml:space="preserve">personal caregiver? </w:t>
            </w:r>
            <w:r w:rsidR="00EF50E6" w:rsidRPr="00CB3E4A">
              <w:rPr>
                <w:rFonts w:ascii="Times New Roman" w:hAnsi="Times New Roman"/>
                <w:bCs/>
              </w:rPr>
              <w:t xml:space="preserve"> </w:t>
            </w:r>
            <w:ins w:id="1919" w:author="Evan Katz" w:date="2019-06-17T16:37:00Z">
              <w:r w:rsidR="006D32F0">
                <w:rPr>
                  <w:rFonts w:ascii="Times New Roman" w:hAnsi="Times New Roman"/>
                  <w:bCs/>
                </w:rPr>
                <w:br/>
              </w:r>
            </w:ins>
            <w:r w:rsidR="00654AE7" w:rsidRPr="00CB3E4A">
              <w:rPr>
                <w:rFonts w:ascii="Times New Roman" w:hAnsi="Times New Roman"/>
                <w:bCs/>
              </w:rPr>
              <w:fldChar w:fldCharType="begin">
                <w:ffData>
                  <w:name w:val="Check98"/>
                  <w:enabled/>
                  <w:calcOnExit w:val="0"/>
                  <w:checkBox>
                    <w:sizeAuto/>
                    <w:default w:val="0"/>
                  </w:checkBox>
                </w:ffData>
              </w:fldChar>
            </w:r>
            <w:r w:rsidR="00EF50E6" w:rsidRPr="00CB3E4A">
              <w:rPr>
                <w:rFonts w:ascii="Times New Roman" w:hAnsi="Times New Roman"/>
                <w:bCs/>
              </w:rPr>
              <w:instrText xml:space="preserve"> FORMCHECKBOX </w:instrText>
            </w:r>
            <w:r w:rsidR="00654AE7" w:rsidRPr="00CB3E4A">
              <w:rPr>
                <w:rFonts w:ascii="Times New Roman" w:hAnsi="Times New Roman"/>
                <w:bCs/>
              </w:rPr>
            </w:r>
            <w:r w:rsidR="00654AE7" w:rsidRPr="00CB3E4A">
              <w:rPr>
                <w:rFonts w:ascii="Times New Roman" w:hAnsi="Times New Roman"/>
                <w:bCs/>
              </w:rPr>
              <w:fldChar w:fldCharType="separate"/>
            </w:r>
            <w:r w:rsidR="00654AE7" w:rsidRPr="00CB3E4A">
              <w:rPr>
                <w:rFonts w:ascii="Times New Roman" w:hAnsi="Times New Roman"/>
                <w:bCs/>
              </w:rPr>
              <w:fldChar w:fldCharType="end"/>
            </w:r>
            <w:r w:rsidR="00EF50E6" w:rsidRPr="00CB3E4A">
              <w:rPr>
                <w:rFonts w:ascii="Times New Roman" w:hAnsi="Times New Roman"/>
                <w:bCs/>
              </w:rPr>
              <w:t xml:space="preserve"> </w:t>
            </w:r>
            <w:r w:rsidR="00EF50E6" w:rsidRPr="00E96FFD">
              <w:rPr>
                <w:rFonts w:ascii="Times New Roman" w:hAnsi="Times New Roman"/>
                <w:bCs/>
              </w:rPr>
              <w:t>Yes</w:t>
            </w:r>
            <w:r w:rsidR="006D32F0">
              <w:rPr>
                <w:rFonts w:ascii="Times New Roman" w:hAnsi="Times New Roman"/>
                <w:bCs/>
              </w:rPr>
              <w:t xml:space="preserve"> </w:t>
            </w:r>
            <w:r w:rsidR="00EF50E6" w:rsidRPr="00E96FFD">
              <w:rPr>
                <w:rFonts w:ascii="Times New Roman" w:hAnsi="Times New Roman"/>
                <w:bCs/>
              </w:rPr>
              <w:t xml:space="preserve"> </w:t>
            </w:r>
            <w:r w:rsidR="00654AE7" w:rsidRPr="00CB3E4A">
              <w:rPr>
                <w:rFonts w:ascii="Times New Roman" w:hAnsi="Times New Roman"/>
                <w:bCs/>
              </w:rPr>
              <w:fldChar w:fldCharType="begin">
                <w:ffData>
                  <w:name w:val="Check98"/>
                  <w:enabled/>
                  <w:calcOnExit w:val="0"/>
                  <w:checkBox>
                    <w:sizeAuto/>
                    <w:default w:val="0"/>
                  </w:checkBox>
                </w:ffData>
              </w:fldChar>
            </w:r>
            <w:r w:rsidR="00EF50E6" w:rsidRPr="00CB3E4A">
              <w:rPr>
                <w:rFonts w:ascii="Times New Roman" w:hAnsi="Times New Roman"/>
                <w:bCs/>
              </w:rPr>
              <w:instrText xml:space="preserve"> FORMCHECKBOX </w:instrText>
            </w:r>
            <w:r w:rsidR="00654AE7" w:rsidRPr="00CB3E4A">
              <w:rPr>
                <w:rFonts w:ascii="Times New Roman" w:hAnsi="Times New Roman"/>
                <w:bCs/>
              </w:rPr>
            </w:r>
            <w:r w:rsidR="00654AE7" w:rsidRPr="00CB3E4A">
              <w:rPr>
                <w:rFonts w:ascii="Times New Roman" w:hAnsi="Times New Roman"/>
                <w:bCs/>
              </w:rPr>
              <w:fldChar w:fldCharType="separate"/>
            </w:r>
            <w:r w:rsidR="00654AE7" w:rsidRPr="00CB3E4A">
              <w:rPr>
                <w:rFonts w:ascii="Times New Roman" w:hAnsi="Times New Roman"/>
                <w:bCs/>
              </w:rPr>
              <w:fldChar w:fldCharType="end"/>
            </w:r>
            <w:r w:rsidR="00EF50E6" w:rsidRPr="00CB3E4A">
              <w:rPr>
                <w:rFonts w:ascii="Times New Roman" w:hAnsi="Times New Roman"/>
                <w:bCs/>
              </w:rPr>
              <w:t xml:space="preserve"> </w:t>
            </w:r>
            <w:r w:rsidR="00EF50E6" w:rsidRPr="00E96FFD">
              <w:rPr>
                <w:rFonts w:ascii="Times New Roman" w:hAnsi="Times New Roman"/>
                <w:bCs/>
              </w:rPr>
              <w:t xml:space="preserve">No </w:t>
            </w:r>
            <w:ins w:id="1920" w:author="Evan Katz" w:date="2019-06-17T16:37:00Z">
              <w:r w:rsidR="006D32F0">
                <w:rPr>
                  <w:rFonts w:ascii="Times New Roman" w:hAnsi="Times New Roman"/>
                  <w:bCs/>
                </w:rPr>
                <w:br/>
              </w:r>
            </w:ins>
          </w:p>
          <w:p w14:paraId="249376D5" w14:textId="77777777" w:rsidR="00EF50E6" w:rsidRPr="00E96FFD" w:rsidRDefault="00EF50E6">
            <w:pPr>
              <w:numPr>
                <w:ilvl w:val="0"/>
                <w:numId w:val="69"/>
              </w:numPr>
              <w:tabs>
                <w:tab w:val="clear" w:pos="720"/>
                <w:tab w:val="num" w:pos="179"/>
                <w:tab w:val="num" w:pos="364"/>
              </w:tabs>
              <w:spacing w:line="260" w:lineRule="exact"/>
              <w:ind w:left="179" w:hanging="180"/>
              <w:rPr>
                <w:rFonts w:ascii="Times New Roman" w:hAnsi="Times New Roman"/>
                <w:bCs/>
              </w:rPr>
              <w:pPrChange w:id="1921" w:author="Evan Katz" w:date="2019-06-17T15:11:00Z">
                <w:pPr>
                  <w:numPr>
                    <w:numId w:val="69"/>
                  </w:numPr>
                  <w:tabs>
                    <w:tab w:val="num" w:pos="179"/>
                    <w:tab w:val="num" w:pos="364"/>
                    <w:tab w:val="num" w:pos="720"/>
                  </w:tabs>
                  <w:spacing w:line="260" w:lineRule="exact"/>
                  <w:ind w:left="179" w:hanging="180"/>
                  <w:jc w:val="both"/>
                </w:pPr>
              </w:pPrChange>
            </w:pPr>
            <w:r w:rsidRPr="00E96FFD">
              <w:rPr>
                <w:rFonts w:ascii="Times New Roman" w:hAnsi="Times New Roman"/>
                <w:bCs/>
              </w:rPr>
              <w:t xml:space="preserve">If </w:t>
            </w:r>
            <w:r w:rsidRPr="00CB3E4A">
              <w:rPr>
                <w:rFonts w:ascii="Times New Roman" w:hAnsi="Times New Roman"/>
                <w:b/>
                <w:bCs/>
              </w:rPr>
              <w:t>Yes</w:t>
            </w:r>
            <w:r w:rsidRPr="00E96FFD">
              <w:rPr>
                <w:rFonts w:ascii="Times New Roman" w:hAnsi="Times New Roman"/>
                <w:bCs/>
              </w:rPr>
              <w:t>,</w:t>
            </w:r>
          </w:p>
          <w:p w14:paraId="48428FF6" w14:textId="543B3603" w:rsidR="00EF50E6" w:rsidRPr="00E96FFD" w:rsidRDefault="00F71687">
            <w:pPr>
              <w:numPr>
                <w:ilvl w:val="0"/>
                <w:numId w:val="70"/>
              </w:numPr>
              <w:tabs>
                <w:tab w:val="clear" w:pos="720"/>
                <w:tab w:val="num" w:pos="320"/>
              </w:tabs>
              <w:spacing w:line="260" w:lineRule="exact"/>
              <w:ind w:left="320" w:hanging="180"/>
              <w:rPr>
                <w:rFonts w:ascii="Times New Roman" w:hAnsi="Times New Roman"/>
                <w:bCs/>
              </w:rPr>
              <w:pPrChange w:id="1922"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Does t</w:t>
            </w:r>
            <w:r w:rsidR="00EF50E6" w:rsidRPr="00E96FFD">
              <w:rPr>
                <w:rFonts w:ascii="Times New Roman" w:hAnsi="Times New Roman"/>
                <w:bCs/>
              </w:rPr>
              <w:t xml:space="preserve">he apportionment method used provide that only the </w:t>
            </w:r>
            <w:r>
              <w:rPr>
                <w:rFonts w:ascii="Times New Roman" w:hAnsi="Times New Roman"/>
                <w:bCs/>
              </w:rPr>
              <w:t xml:space="preserve">participant’s </w:t>
            </w:r>
            <w:r w:rsidR="00EF50E6" w:rsidRPr="00E96FFD">
              <w:rPr>
                <w:rFonts w:ascii="Times New Roman" w:hAnsi="Times New Roman"/>
                <w:bCs/>
              </w:rPr>
              <w:t xml:space="preserve">additional </w:t>
            </w:r>
            <w:r w:rsidR="00470795">
              <w:rPr>
                <w:rFonts w:ascii="Times New Roman" w:hAnsi="Times New Roman"/>
                <w:bCs/>
              </w:rPr>
              <w:t xml:space="preserve">rent and food </w:t>
            </w:r>
            <w:r w:rsidR="00EF50E6" w:rsidRPr="00E96FFD">
              <w:rPr>
                <w:rFonts w:ascii="Times New Roman" w:hAnsi="Times New Roman"/>
                <w:bCs/>
              </w:rPr>
              <w:t>costs associated with having a l</w:t>
            </w:r>
            <w:r>
              <w:rPr>
                <w:rFonts w:ascii="Times New Roman" w:hAnsi="Times New Roman"/>
                <w:bCs/>
              </w:rPr>
              <w:t>ive-in caregiver are reimbursed?</w:t>
            </w:r>
            <w:r w:rsidR="00384205">
              <w:rPr>
                <w:rFonts w:ascii="Times New Roman" w:hAnsi="Times New Roman"/>
                <w:bCs/>
              </w:rPr>
              <w:t xml:space="preserve">  </w:t>
            </w:r>
            <w:ins w:id="1923" w:author="Evan Katz" w:date="2019-06-17T16:37:00Z">
              <w:r w:rsidR="006D32F0">
                <w:rPr>
                  <w:rFonts w:ascii="Times New Roman" w:hAnsi="Times New Roman"/>
                  <w:bCs/>
                </w:rPr>
                <w:br/>
              </w:r>
            </w:ins>
            <w:r w:rsidR="00654AE7" w:rsidRPr="00CB3E4A">
              <w:rPr>
                <w:rFonts w:ascii="Times New Roman" w:hAnsi="Times New Roman"/>
                <w:bCs/>
              </w:rPr>
              <w:fldChar w:fldCharType="begin">
                <w:ffData>
                  <w:name w:val="Check98"/>
                  <w:enabled/>
                  <w:calcOnExit w:val="0"/>
                  <w:checkBox>
                    <w:sizeAuto/>
                    <w:default w:val="0"/>
                  </w:checkBox>
                </w:ffData>
              </w:fldChar>
            </w:r>
            <w:r w:rsidR="00384205" w:rsidRPr="00CB3E4A">
              <w:rPr>
                <w:rFonts w:ascii="Times New Roman" w:hAnsi="Times New Roman"/>
                <w:bCs/>
              </w:rPr>
              <w:instrText xml:space="preserve"> FORMCHECKBOX </w:instrText>
            </w:r>
            <w:r w:rsidR="00654AE7" w:rsidRPr="00CB3E4A">
              <w:rPr>
                <w:rFonts w:ascii="Times New Roman" w:hAnsi="Times New Roman"/>
                <w:bCs/>
              </w:rPr>
            </w:r>
            <w:r w:rsidR="00654AE7" w:rsidRPr="00CB3E4A">
              <w:rPr>
                <w:rFonts w:ascii="Times New Roman" w:hAnsi="Times New Roman"/>
                <w:bCs/>
              </w:rPr>
              <w:fldChar w:fldCharType="separate"/>
            </w:r>
            <w:r w:rsidR="00654AE7" w:rsidRPr="00CB3E4A">
              <w:rPr>
                <w:rFonts w:ascii="Times New Roman" w:hAnsi="Times New Roman"/>
                <w:bCs/>
              </w:rPr>
              <w:fldChar w:fldCharType="end"/>
            </w:r>
            <w:r w:rsidR="00384205" w:rsidRPr="00CB3E4A">
              <w:rPr>
                <w:rFonts w:ascii="Times New Roman" w:hAnsi="Times New Roman"/>
                <w:bCs/>
              </w:rPr>
              <w:t xml:space="preserve"> </w:t>
            </w:r>
            <w:r w:rsidR="00384205" w:rsidRPr="00E96FFD">
              <w:rPr>
                <w:rFonts w:ascii="Times New Roman" w:hAnsi="Times New Roman"/>
                <w:bCs/>
              </w:rPr>
              <w:t>Yes</w:t>
            </w:r>
            <w:r w:rsidR="006D32F0">
              <w:rPr>
                <w:rFonts w:ascii="Times New Roman" w:hAnsi="Times New Roman"/>
                <w:bCs/>
              </w:rPr>
              <w:t xml:space="preserve"> </w:t>
            </w:r>
            <w:r w:rsidR="00384205" w:rsidRPr="00E96FFD">
              <w:rPr>
                <w:rFonts w:ascii="Times New Roman" w:hAnsi="Times New Roman"/>
                <w:bCs/>
              </w:rPr>
              <w:t xml:space="preserve"> </w:t>
            </w:r>
            <w:r w:rsidR="00654AE7" w:rsidRPr="00CB3E4A">
              <w:rPr>
                <w:rFonts w:ascii="Times New Roman" w:hAnsi="Times New Roman"/>
                <w:bCs/>
              </w:rPr>
              <w:fldChar w:fldCharType="begin">
                <w:ffData>
                  <w:name w:val="Check98"/>
                  <w:enabled/>
                  <w:calcOnExit w:val="0"/>
                  <w:checkBox>
                    <w:sizeAuto/>
                    <w:default w:val="0"/>
                  </w:checkBox>
                </w:ffData>
              </w:fldChar>
            </w:r>
            <w:r w:rsidR="00384205" w:rsidRPr="00CB3E4A">
              <w:rPr>
                <w:rFonts w:ascii="Times New Roman" w:hAnsi="Times New Roman"/>
                <w:bCs/>
              </w:rPr>
              <w:instrText xml:space="preserve"> FORMCHECKBOX </w:instrText>
            </w:r>
            <w:r w:rsidR="00654AE7" w:rsidRPr="00CB3E4A">
              <w:rPr>
                <w:rFonts w:ascii="Times New Roman" w:hAnsi="Times New Roman"/>
                <w:bCs/>
              </w:rPr>
            </w:r>
            <w:r w:rsidR="00654AE7" w:rsidRPr="00CB3E4A">
              <w:rPr>
                <w:rFonts w:ascii="Times New Roman" w:hAnsi="Times New Roman"/>
                <w:bCs/>
              </w:rPr>
              <w:fldChar w:fldCharType="separate"/>
            </w:r>
            <w:r w:rsidR="00654AE7" w:rsidRPr="00CB3E4A">
              <w:rPr>
                <w:rFonts w:ascii="Times New Roman" w:hAnsi="Times New Roman"/>
                <w:bCs/>
              </w:rPr>
              <w:fldChar w:fldCharType="end"/>
            </w:r>
            <w:r w:rsidR="00384205" w:rsidRPr="00CB3E4A">
              <w:rPr>
                <w:rFonts w:ascii="Times New Roman" w:hAnsi="Times New Roman"/>
                <w:bCs/>
              </w:rPr>
              <w:t xml:space="preserve">  </w:t>
            </w:r>
            <w:r w:rsidR="00384205" w:rsidRPr="00E96FFD">
              <w:rPr>
                <w:rFonts w:ascii="Times New Roman" w:hAnsi="Times New Roman"/>
                <w:bCs/>
              </w:rPr>
              <w:t>No</w:t>
            </w:r>
            <w:ins w:id="1924" w:author="Evan Katz" w:date="2019-06-17T16:37:00Z">
              <w:r w:rsidR="006D32F0">
                <w:rPr>
                  <w:rFonts w:ascii="Times New Roman" w:hAnsi="Times New Roman"/>
                  <w:bCs/>
                </w:rPr>
                <w:br/>
              </w:r>
            </w:ins>
          </w:p>
          <w:p w14:paraId="3C99AE41" w14:textId="700DD618" w:rsidR="00EF50E6" w:rsidRPr="00E96FFD" w:rsidRDefault="00F71687">
            <w:pPr>
              <w:numPr>
                <w:ilvl w:val="0"/>
                <w:numId w:val="70"/>
              </w:numPr>
              <w:tabs>
                <w:tab w:val="clear" w:pos="720"/>
                <w:tab w:val="num" w:pos="320"/>
              </w:tabs>
              <w:spacing w:line="260" w:lineRule="exact"/>
              <w:ind w:left="320" w:hanging="180"/>
              <w:rPr>
                <w:rFonts w:ascii="Times New Roman" w:hAnsi="Times New Roman"/>
                <w:bCs/>
              </w:rPr>
              <w:pPrChange w:id="1925"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Are o</w:t>
            </w:r>
            <w:r w:rsidR="00EF50E6" w:rsidRPr="00E96FFD">
              <w:rPr>
                <w:rFonts w:ascii="Times New Roman" w:hAnsi="Times New Roman"/>
                <w:bCs/>
              </w:rPr>
              <w:t xml:space="preserve">nly </w:t>
            </w:r>
            <w:r>
              <w:rPr>
                <w:rFonts w:ascii="Times New Roman" w:hAnsi="Times New Roman"/>
                <w:bCs/>
              </w:rPr>
              <w:t xml:space="preserve">the </w:t>
            </w:r>
            <w:r w:rsidR="00EF50E6" w:rsidRPr="00E96FFD">
              <w:rPr>
                <w:rFonts w:ascii="Times New Roman" w:hAnsi="Times New Roman"/>
                <w:bCs/>
              </w:rPr>
              <w:t xml:space="preserve">costs incurred by the participant </w:t>
            </w:r>
            <w:r>
              <w:rPr>
                <w:rFonts w:ascii="Times New Roman" w:hAnsi="Times New Roman"/>
                <w:bCs/>
              </w:rPr>
              <w:t>reimbursed?</w:t>
            </w:r>
            <w:r w:rsidR="00384205">
              <w:rPr>
                <w:rFonts w:ascii="Times New Roman" w:hAnsi="Times New Roman"/>
                <w:bCs/>
              </w:rPr>
              <w:t xml:space="preserve"> </w:t>
            </w:r>
            <w:ins w:id="1926" w:author="Evan Katz" w:date="2019-06-17T16:37:00Z">
              <w:r w:rsidR="006D32F0">
                <w:rPr>
                  <w:rFonts w:ascii="Times New Roman" w:hAnsi="Times New Roman"/>
                  <w:bCs/>
                </w:rPr>
                <w:br/>
              </w:r>
            </w:ins>
            <w:r w:rsidR="00654AE7" w:rsidRPr="00CB3E4A">
              <w:rPr>
                <w:rFonts w:ascii="Times New Roman" w:hAnsi="Times New Roman"/>
                <w:bCs/>
              </w:rPr>
              <w:fldChar w:fldCharType="begin">
                <w:ffData>
                  <w:name w:val="Check98"/>
                  <w:enabled/>
                  <w:calcOnExit w:val="0"/>
                  <w:checkBox>
                    <w:sizeAuto/>
                    <w:default w:val="0"/>
                  </w:checkBox>
                </w:ffData>
              </w:fldChar>
            </w:r>
            <w:r w:rsidR="00384205" w:rsidRPr="00CB3E4A">
              <w:rPr>
                <w:rFonts w:ascii="Times New Roman" w:hAnsi="Times New Roman"/>
                <w:bCs/>
              </w:rPr>
              <w:instrText xml:space="preserve"> FORMCHECKBOX </w:instrText>
            </w:r>
            <w:r w:rsidR="00654AE7" w:rsidRPr="00CB3E4A">
              <w:rPr>
                <w:rFonts w:ascii="Times New Roman" w:hAnsi="Times New Roman"/>
                <w:bCs/>
              </w:rPr>
            </w:r>
            <w:r w:rsidR="00654AE7" w:rsidRPr="00CB3E4A">
              <w:rPr>
                <w:rFonts w:ascii="Times New Roman" w:hAnsi="Times New Roman"/>
                <w:bCs/>
              </w:rPr>
              <w:fldChar w:fldCharType="separate"/>
            </w:r>
            <w:r w:rsidR="00654AE7" w:rsidRPr="00CB3E4A">
              <w:rPr>
                <w:rFonts w:ascii="Times New Roman" w:hAnsi="Times New Roman"/>
                <w:bCs/>
              </w:rPr>
              <w:fldChar w:fldCharType="end"/>
            </w:r>
            <w:r w:rsidR="00384205" w:rsidRPr="00CB3E4A">
              <w:rPr>
                <w:rFonts w:ascii="Times New Roman" w:hAnsi="Times New Roman"/>
                <w:bCs/>
              </w:rPr>
              <w:t xml:space="preserve"> </w:t>
            </w:r>
            <w:r w:rsidR="00384205" w:rsidRPr="00E96FFD">
              <w:rPr>
                <w:rFonts w:ascii="Times New Roman" w:hAnsi="Times New Roman"/>
                <w:bCs/>
              </w:rPr>
              <w:t xml:space="preserve">Yes </w:t>
            </w:r>
            <w:r w:rsidR="006D32F0">
              <w:rPr>
                <w:rFonts w:ascii="Times New Roman" w:hAnsi="Times New Roman"/>
                <w:bCs/>
              </w:rPr>
              <w:t xml:space="preserve"> </w:t>
            </w:r>
            <w:r w:rsidR="00654AE7" w:rsidRPr="00CB3E4A">
              <w:rPr>
                <w:rFonts w:ascii="Times New Roman" w:hAnsi="Times New Roman"/>
                <w:bCs/>
              </w:rPr>
              <w:fldChar w:fldCharType="begin">
                <w:ffData>
                  <w:name w:val="Check98"/>
                  <w:enabled/>
                  <w:calcOnExit w:val="0"/>
                  <w:checkBox>
                    <w:sizeAuto/>
                    <w:default w:val="0"/>
                  </w:checkBox>
                </w:ffData>
              </w:fldChar>
            </w:r>
            <w:r w:rsidR="00384205" w:rsidRPr="00CB3E4A">
              <w:rPr>
                <w:rFonts w:ascii="Times New Roman" w:hAnsi="Times New Roman"/>
                <w:bCs/>
              </w:rPr>
              <w:instrText xml:space="preserve"> FORMCHECKBOX </w:instrText>
            </w:r>
            <w:r w:rsidR="00654AE7" w:rsidRPr="00CB3E4A">
              <w:rPr>
                <w:rFonts w:ascii="Times New Roman" w:hAnsi="Times New Roman"/>
                <w:bCs/>
              </w:rPr>
            </w:r>
            <w:r w:rsidR="00654AE7" w:rsidRPr="00CB3E4A">
              <w:rPr>
                <w:rFonts w:ascii="Times New Roman" w:hAnsi="Times New Roman"/>
                <w:bCs/>
              </w:rPr>
              <w:fldChar w:fldCharType="separate"/>
            </w:r>
            <w:r w:rsidR="00654AE7" w:rsidRPr="00CB3E4A">
              <w:rPr>
                <w:rFonts w:ascii="Times New Roman" w:hAnsi="Times New Roman"/>
                <w:bCs/>
              </w:rPr>
              <w:fldChar w:fldCharType="end"/>
            </w:r>
            <w:r w:rsidR="00384205" w:rsidRPr="00CB3E4A">
              <w:rPr>
                <w:rFonts w:ascii="Times New Roman" w:hAnsi="Times New Roman"/>
                <w:bCs/>
              </w:rPr>
              <w:t xml:space="preserve">  </w:t>
            </w:r>
            <w:r w:rsidR="00384205" w:rsidRPr="00E96FFD">
              <w:rPr>
                <w:rFonts w:ascii="Times New Roman" w:hAnsi="Times New Roman"/>
                <w:bCs/>
              </w:rPr>
              <w:t>No</w:t>
            </w:r>
            <w:ins w:id="1927" w:author="Evan Katz" w:date="2019-06-17T16:37:00Z">
              <w:r w:rsidR="006D32F0">
                <w:rPr>
                  <w:rFonts w:ascii="Times New Roman" w:hAnsi="Times New Roman"/>
                  <w:bCs/>
                </w:rPr>
                <w:br/>
              </w:r>
            </w:ins>
          </w:p>
          <w:p w14:paraId="6EBEBDF1" w14:textId="3632DA14" w:rsidR="00EF50E6" w:rsidRPr="00E96FFD" w:rsidRDefault="00384205">
            <w:pPr>
              <w:numPr>
                <w:ilvl w:val="0"/>
                <w:numId w:val="70"/>
              </w:numPr>
              <w:tabs>
                <w:tab w:val="clear" w:pos="720"/>
                <w:tab w:val="num" w:pos="320"/>
              </w:tabs>
              <w:spacing w:line="260" w:lineRule="exact"/>
              <w:ind w:left="320" w:hanging="180"/>
              <w:rPr>
                <w:rFonts w:ascii="Times New Roman" w:hAnsi="Times New Roman"/>
                <w:bCs/>
              </w:rPr>
              <w:pPrChange w:id="1928"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Does t</w:t>
            </w:r>
            <w:r w:rsidR="00EF50E6" w:rsidRPr="00E96FFD">
              <w:rPr>
                <w:rFonts w:ascii="Times New Roman" w:hAnsi="Times New Roman"/>
                <w:bCs/>
              </w:rPr>
              <w:t>he method of making payment for a live-in caregiver route the payment through the provider but clearly provide for the r</w:t>
            </w:r>
            <w:r>
              <w:rPr>
                <w:rFonts w:ascii="Times New Roman" w:hAnsi="Times New Roman"/>
                <w:bCs/>
              </w:rPr>
              <w:t xml:space="preserve">eimbursement of the participant?  </w:t>
            </w:r>
            <w:ins w:id="1929" w:author="Evan Katz" w:date="2019-06-17T16:37:00Z">
              <w:r w:rsidR="006D32F0">
                <w:rPr>
                  <w:rFonts w:ascii="Times New Roman" w:hAnsi="Times New Roman"/>
                  <w:bCs/>
                </w:rPr>
                <w:br/>
              </w:r>
            </w:ins>
            <w:r w:rsidR="00654AE7" w:rsidRPr="00CB3E4A">
              <w:rPr>
                <w:rFonts w:ascii="Times New Roman" w:hAnsi="Times New Roman"/>
                <w:bCs/>
              </w:rPr>
              <w:fldChar w:fldCharType="begin">
                <w:ffData>
                  <w:name w:val="Check98"/>
                  <w:enabled/>
                  <w:calcOnExit w:val="0"/>
                  <w:checkBox>
                    <w:sizeAuto/>
                    <w:default w:val="0"/>
                  </w:checkBox>
                </w:ffData>
              </w:fldChar>
            </w:r>
            <w:r w:rsidRPr="00CB3E4A">
              <w:rPr>
                <w:rFonts w:ascii="Times New Roman" w:hAnsi="Times New Roman"/>
                <w:bCs/>
              </w:rPr>
              <w:instrText xml:space="preserve"> FORMCHECKBOX </w:instrText>
            </w:r>
            <w:r w:rsidR="00654AE7" w:rsidRPr="00CB3E4A">
              <w:rPr>
                <w:rFonts w:ascii="Times New Roman" w:hAnsi="Times New Roman"/>
                <w:bCs/>
              </w:rPr>
            </w:r>
            <w:r w:rsidR="00654AE7" w:rsidRPr="00CB3E4A">
              <w:rPr>
                <w:rFonts w:ascii="Times New Roman" w:hAnsi="Times New Roman"/>
                <w:bCs/>
              </w:rPr>
              <w:fldChar w:fldCharType="separate"/>
            </w:r>
            <w:r w:rsidR="00654AE7" w:rsidRPr="00CB3E4A">
              <w:rPr>
                <w:rFonts w:ascii="Times New Roman" w:hAnsi="Times New Roman"/>
                <w:bCs/>
              </w:rPr>
              <w:fldChar w:fldCharType="end"/>
            </w:r>
            <w:r w:rsidRPr="00CB3E4A">
              <w:rPr>
                <w:rFonts w:ascii="Times New Roman" w:hAnsi="Times New Roman"/>
                <w:bCs/>
              </w:rPr>
              <w:t xml:space="preserve"> </w:t>
            </w:r>
            <w:r w:rsidRPr="00E96FFD">
              <w:rPr>
                <w:rFonts w:ascii="Times New Roman" w:hAnsi="Times New Roman"/>
                <w:bCs/>
              </w:rPr>
              <w:t xml:space="preserve">Yes </w:t>
            </w:r>
            <w:r w:rsidR="006D32F0">
              <w:rPr>
                <w:rFonts w:ascii="Times New Roman" w:hAnsi="Times New Roman"/>
                <w:bCs/>
              </w:rPr>
              <w:t xml:space="preserve"> </w:t>
            </w:r>
            <w:r w:rsidR="00654AE7" w:rsidRPr="00CB3E4A">
              <w:rPr>
                <w:rFonts w:ascii="Times New Roman" w:hAnsi="Times New Roman"/>
                <w:bCs/>
              </w:rPr>
              <w:fldChar w:fldCharType="begin">
                <w:ffData>
                  <w:name w:val="Check98"/>
                  <w:enabled/>
                  <w:calcOnExit w:val="0"/>
                  <w:checkBox>
                    <w:sizeAuto/>
                    <w:default w:val="0"/>
                  </w:checkBox>
                </w:ffData>
              </w:fldChar>
            </w:r>
            <w:r w:rsidRPr="00CB3E4A">
              <w:rPr>
                <w:rFonts w:ascii="Times New Roman" w:hAnsi="Times New Roman"/>
                <w:bCs/>
              </w:rPr>
              <w:instrText xml:space="preserve"> FORMCHECKBOX </w:instrText>
            </w:r>
            <w:r w:rsidR="00654AE7" w:rsidRPr="00CB3E4A">
              <w:rPr>
                <w:rFonts w:ascii="Times New Roman" w:hAnsi="Times New Roman"/>
                <w:bCs/>
              </w:rPr>
            </w:r>
            <w:r w:rsidR="00654AE7" w:rsidRPr="00CB3E4A">
              <w:rPr>
                <w:rFonts w:ascii="Times New Roman" w:hAnsi="Times New Roman"/>
                <w:bCs/>
              </w:rPr>
              <w:fldChar w:fldCharType="separate"/>
            </w:r>
            <w:r w:rsidR="00654AE7" w:rsidRPr="00CB3E4A">
              <w:rPr>
                <w:rFonts w:ascii="Times New Roman" w:hAnsi="Times New Roman"/>
                <w:bCs/>
              </w:rPr>
              <w:fldChar w:fldCharType="end"/>
            </w:r>
            <w:r w:rsidRPr="00CB3E4A">
              <w:rPr>
                <w:rFonts w:ascii="Times New Roman" w:hAnsi="Times New Roman"/>
                <w:bCs/>
              </w:rPr>
              <w:t xml:space="preserve">  </w:t>
            </w:r>
            <w:r w:rsidRPr="00E96FFD">
              <w:rPr>
                <w:rFonts w:ascii="Times New Roman" w:hAnsi="Times New Roman"/>
                <w:bCs/>
              </w:rPr>
              <w:t>No</w:t>
            </w:r>
            <w:ins w:id="1930" w:author="Evan Katz" w:date="2019-06-17T16:37:00Z">
              <w:r w:rsidR="006D32F0">
                <w:rPr>
                  <w:rFonts w:ascii="Times New Roman" w:hAnsi="Times New Roman"/>
                  <w:bCs/>
                </w:rPr>
                <w:br/>
              </w:r>
            </w:ins>
          </w:p>
        </w:tc>
        <w:tc>
          <w:tcPr>
            <w:tcW w:w="2880" w:type="dxa"/>
          </w:tcPr>
          <w:p w14:paraId="2689A796" w14:textId="77777777" w:rsidR="00EF50E6" w:rsidRPr="00E96FFD" w:rsidRDefault="00EF50E6">
            <w:pPr>
              <w:rPr>
                <w:rFonts w:ascii="Times New Roman" w:hAnsi="Times New Roman"/>
                <w:bCs/>
              </w:rPr>
            </w:pPr>
          </w:p>
        </w:tc>
      </w:tr>
      <w:tr w:rsidR="003D761C" w:rsidRPr="00E96FFD" w14:paraId="3180CFF9" w14:textId="77777777">
        <w:tc>
          <w:tcPr>
            <w:tcW w:w="11160" w:type="dxa"/>
            <w:gridSpan w:val="4"/>
            <w:shd w:val="clear" w:color="auto" w:fill="CCCCCC"/>
          </w:tcPr>
          <w:p w14:paraId="2C53E4C4" w14:textId="77777777" w:rsidR="003D761C" w:rsidRDefault="00E478FE">
            <w:pPr>
              <w:rPr>
                <w:rFonts w:ascii="Times New Roman" w:hAnsi="Times New Roman"/>
                <w:b/>
                <w:bCs/>
              </w:rPr>
            </w:pPr>
            <w:r w:rsidRPr="00E96FFD">
              <w:rPr>
                <w:rFonts w:ascii="Times New Roman" w:hAnsi="Times New Roman"/>
                <w:b/>
                <w:bCs/>
              </w:rPr>
              <w:t>I-</w:t>
            </w:r>
            <w:r w:rsidR="00384205">
              <w:rPr>
                <w:rFonts w:ascii="Times New Roman" w:hAnsi="Times New Roman"/>
                <w:b/>
                <w:bCs/>
              </w:rPr>
              <w:t>7:</w:t>
            </w:r>
            <w:r w:rsidR="003D761C" w:rsidRPr="00E96FFD">
              <w:rPr>
                <w:rFonts w:ascii="Times New Roman" w:hAnsi="Times New Roman"/>
                <w:b/>
                <w:bCs/>
              </w:rPr>
              <w:t xml:space="preserve">  Participant Co-Payments for Waiver Services and Other Cost Sharing</w:t>
            </w:r>
          </w:p>
          <w:p w14:paraId="297BFAE9" w14:textId="77777777" w:rsidR="002B0B02" w:rsidRPr="002B0B02" w:rsidRDefault="002B0B02">
            <w:pPr>
              <w:rPr>
                <w:rFonts w:ascii="Times New Roman" w:hAnsi="Times New Roman"/>
                <w:b/>
                <w:bCs/>
              </w:rPr>
            </w:pPr>
          </w:p>
        </w:tc>
        <w:tc>
          <w:tcPr>
            <w:tcW w:w="2880" w:type="dxa"/>
            <w:shd w:val="clear" w:color="auto" w:fill="CCCCCC"/>
          </w:tcPr>
          <w:p w14:paraId="14558FF8" w14:textId="77777777" w:rsidR="003D761C" w:rsidRPr="00E96FFD" w:rsidRDefault="003D761C">
            <w:pPr>
              <w:rPr>
                <w:rFonts w:ascii="Times New Roman" w:hAnsi="Times New Roman"/>
                <w:b/>
                <w:bCs/>
              </w:rPr>
              <w:pPrChange w:id="1931" w:author="Evan Katz" w:date="2019-06-17T15:11:00Z">
                <w:pPr>
                  <w:jc w:val="center"/>
                </w:pPr>
              </w:pPrChange>
            </w:pPr>
            <w:r w:rsidRPr="00E96FFD">
              <w:rPr>
                <w:rFonts w:ascii="Times New Roman" w:hAnsi="Times New Roman"/>
                <w:b/>
                <w:bCs/>
              </w:rPr>
              <w:t>Analyst Notes</w:t>
            </w:r>
          </w:p>
        </w:tc>
      </w:tr>
      <w:tr w:rsidR="003D761C" w:rsidRPr="00E96FFD" w14:paraId="125C476C" w14:textId="77777777">
        <w:tc>
          <w:tcPr>
            <w:tcW w:w="3240" w:type="dxa"/>
          </w:tcPr>
          <w:p w14:paraId="35B743BF" w14:textId="77777777" w:rsidR="003D761C" w:rsidRPr="00B46F11" w:rsidRDefault="00A35E7F">
            <w:pPr>
              <w:rPr>
                <w:rFonts w:ascii="Times New Roman" w:hAnsi="Times New Roman"/>
                <w:b/>
                <w:bCs/>
              </w:rPr>
            </w:pPr>
            <w:r w:rsidRPr="00B46F11">
              <w:rPr>
                <w:rFonts w:ascii="Times New Roman" w:hAnsi="Times New Roman"/>
                <w:b/>
                <w:bCs/>
              </w:rPr>
              <w:t>I-7-a</w:t>
            </w:r>
            <w:r w:rsidR="00384205" w:rsidRPr="00B46F11">
              <w:rPr>
                <w:rFonts w:ascii="Times New Roman" w:hAnsi="Times New Roman"/>
                <w:b/>
                <w:bCs/>
              </w:rPr>
              <w:t>:</w:t>
            </w:r>
            <w:r w:rsidRPr="00B46F11">
              <w:rPr>
                <w:rFonts w:ascii="Times New Roman" w:hAnsi="Times New Roman"/>
                <w:b/>
                <w:bCs/>
              </w:rPr>
              <w:t xml:space="preserve"> </w:t>
            </w:r>
            <w:r w:rsidR="003D761C" w:rsidRPr="00B46F11">
              <w:rPr>
                <w:rFonts w:ascii="Times New Roman" w:hAnsi="Times New Roman"/>
                <w:b/>
                <w:bCs/>
              </w:rPr>
              <w:t>State Requirement for Co-pays</w:t>
            </w:r>
            <w:r w:rsidR="003D761C" w:rsidRPr="00B46F11">
              <w:rPr>
                <w:rFonts w:ascii="Times New Roman" w:hAnsi="Times New Roman"/>
                <w:bCs/>
              </w:rPr>
              <w:t xml:space="preserve">      </w:t>
            </w:r>
          </w:p>
          <w:p w14:paraId="52AECA61" w14:textId="77777777" w:rsidR="003D761C" w:rsidRPr="00B46F11" w:rsidRDefault="003D761C">
            <w:pPr>
              <w:rPr>
                <w:rFonts w:ascii="Times New Roman" w:hAnsi="Times New Roman"/>
                <w:b/>
                <w:bCs/>
              </w:rPr>
            </w:pPr>
          </w:p>
          <w:p w14:paraId="1696DCD5" w14:textId="35A74486" w:rsidR="003D761C" w:rsidRPr="00B46F11" w:rsidRDefault="00A35E7F">
            <w:pPr>
              <w:rPr>
                <w:rFonts w:ascii="Times New Roman" w:hAnsi="Times New Roman"/>
                <w:b/>
                <w:bCs/>
              </w:rPr>
            </w:pPr>
            <w:r w:rsidRPr="00B46F11">
              <w:rPr>
                <w:rFonts w:ascii="Times New Roman" w:hAnsi="Times New Roman"/>
                <w:b/>
                <w:bCs/>
              </w:rPr>
              <w:t>I-7-a</w:t>
            </w:r>
            <w:r w:rsidR="00384205" w:rsidRPr="00B46F11">
              <w:rPr>
                <w:rFonts w:ascii="Times New Roman" w:hAnsi="Times New Roman"/>
                <w:b/>
                <w:bCs/>
              </w:rPr>
              <w:t>–</w:t>
            </w:r>
            <w:proofErr w:type="spellStart"/>
            <w:r w:rsidR="003D761C" w:rsidRPr="00B46F11">
              <w:rPr>
                <w:rFonts w:ascii="Times New Roman" w:hAnsi="Times New Roman"/>
                <w:b/>
                <w:bCs/>
              </w:rPr>
              <w:t>i</w:t>
            </w:r>
            <w:proofErr w:type="spellEnd"/>
            <w:r w:rsidR="00384205" w:rsidRPr="00B46F11">
              <w:rPr>
                <w:rFonts w:ascii="Times New Roman" w:hAnsi="Times New Roman"/>
                <w:b/>
                <w:bCs/>
              </w:rPr>
              <w:t>:</w:t>
            </w:r>
            <w:r w:rsidR="003D761C" w:rsidRPr="00B46F11">
              <w:rPr>
                <w:rFonts w:ascii="Times New Roman" w:hAnsi="Times New Roman"/>
                <w:b/>
                <w:bCs/>
              </w:rPr>
              <w:t xml:space="preserve"> Co-pay </w:t>
            </w:r>
            <w:r w:rsidR="00384205" w:rsidRPr="00B46F11">
              <w:rPr>
                <w:rFonts w:ascii="Times New Roman" w:hAnsi="Times New Roman"/>
                <w:b/>
                <w:bCs/>
              </w:rPr>
              <w:t>A</w:t>
            </w:r>
            <w:r w:rsidR="003D761C" w:rsidRPr="00B46F11">
              <w:rPr>
                <w:rFonts w:ascii="Times New Roman" w:hAnsi="Times New Roman"/>
                <w:b/>
                <w:bCs/>
              </w:rPr>
              <w:t>rrangement</w:t>
            </w:r>
          </w:p>
          <w:p w14:paraId="34A298F1" w14:textId="77777777" w:rsidR="003D761C" w:rsidRPr="00B46F11" w:rsidRDefault="003D761C">
            <w:pPr>
              <w:rPr>
                <w:rFonts w:ascii="Times New Roman" w:hAnsi="Times New Roman"/>
                <w:b/>
                <w:bCs/>
              </w:rPr>
            </w:pPr>
          </w:p>
          <w:p w14:paraId="5CD22CEA" w14:textId="6CFC8E36" w:rsidR="003D761C" w:rsidRPr="00B46F11" w:rsidRDefault="00A35E7F">
            <w:pPr>
              <w:rPr>
                <w:rFonts w:ascii="Times New Roman" w:hAnsi="Times New Roman"/>
                <w:b/>
                <w:bCs/>
              </w:rPr>
            </w:pPr>
            <w:r w:rsidRPr="00B46F11">
              <w:rPr>
                <w:rFonts w:ascii="Times New Roman" w:hAnsi="Times New Roman"/>
                <w:b/>
                <w:bCs/>
              </w:rPr>
              <w:t>I-7-a-</w:t>
            </w:r>
            <w:r w:rsidR="003D761C" w:rsidRPr="00B46F11">
              <w:rPr>
                <w:rFonts w:ascii="Times New Roman" w:hAnsi="Times New Roman"/>
                <w:b/>
                <w:bCs/>
              </w:rPr>
              <w:t>ii. Participants Subject to Co-Pay Charges for Waiver Services</w:t>
            </w:r>
          </w:p>
          <w:p w14:paraId="06120546" w14:textId="77777777" w:rsidR="003D761C" w:rsidRPr="00B46F11" w:rsidRDefault="003D761C">
            <w:pPr>
              <w:rPr>
                <w:rFonts w:ascii="Times New Roman" w:hAnsi="Times New Roman"/>
                <w:b/>
                <w:bCs/>
              </w:rPr>
            </w:pPr>
          </w:p>
          <w:p w14:paraId="7C60EFFF" w14:textId="77777777" w:rsidR="003D761C" w:rsidRPr="00B46F11" w:rsidRDefault="00A35E7F">
            <w:pPr>
              <w:rPr>
                <w:rFonts w:ascii="Times New Roman" w:hAnsi="Times New Roman"/>
                <w:b/>
                <w:bCs/>
              </w:rPr>
            </w:pPr>
            <w:r w:rsidRPr="00B46F11">
              <w:rPr>
                <w:rFonts w:ascii="Times New Roman" w:hAnsi="Times New Roman"/>
                <w:b/>
                <w:bCs/>
              </w:rPr>
              <w:t>I-7-a-</w:t>
            </w:r>
            <w:r w:rsidR="003D761C" w:rsidRPr="00B46F11">
              <w:rPr>
                <w:rFonts w:ascii="Times New Roman" w:hAnsi="Times New Roman"/>
                <w:b/>
                <w:bCs/>
              </w:rPr>
              <w:t>iii. Amount of Co-Pay Charges for Waiver Services</w:t>
            </w:r>
          </w:p>
          <w:p w14:paraId="2DE3F1DD" w14:textId="77777777" w:rsidR="003D761C" w:rsidRPr="00B46F11" w:rsidRDefault="003D761C">
            <w:pPr>
              <w:rPr>
                <w:rFonts w:ascii="Times New Roman" w:hAnsi="Times New Roman"/>
                <w:b/>
                <w:bCs/>
              </w:rPr>
            </w:pPr>
          </w:p>
          <w:p w14:paraId="1CC2783D" w14:textId="77777777" w:rsidR="003D761C" w:rsidRPr="00B46F11" w:rsidRDefault="00A35E7F">
            <w:pPr>
              <w:rPr>
                <w:rFonts w:ascii="Times New Roman" w:hAnsi="Times New Roman"/>
                <w:b/>
                <w:bCs/>
              </w:rPr>
            </w:pPr>
            <w:r w:rsidRPr="00B46F11">
              <w:rPr>
                <w:rFonts w:ascii="Times New Roman" w:hAnsi="Times New Roman"/>
                <w:b/>
                <w:bCs/>
              </w:rPr>
              <w:t>I-7-a-</w:t>
            </w:r>
            <w:r w:rsidR="003D761C" w:rsidRPr="00B46F11">
              <w:rPr>
                <w:rFonts w:ascii="Times New Roman" w:hAnsi="Times New Roman"/>
                <w:b/>
                <w:bCs/>
              </w:rPr>
              <w:t>iv.  Cumulative Maximum Charges</w:t>
            </w:r>
          </w:p>
          <w:p w14:paraId="6B8B848A" w14:textId="77777777" w:rsidR="003D761C" w:rsidRPr="00B46F11" w:rsidRDefault="003D761C">
            <w:pPr>
              <w:rPr>
                <w:rFonts w:ascii="Times New Roman" w:hAnsi="Times New Roman"/>
                <w:b/>
                <w:bCs/>
              </w:rPr>
            </w:pPr>
          </w:p>
          <w:p w14:paraId="62688DCE" w14:textId="77777777" w:rsidR="003D761C" w:rsidRPr="00B46F11" w:rsidRDefault="003D761C">
            <w:pPr>
              <w:rPr>
                <w:rFonts w:ascii="Times New Roman" w:hAnsi="Times New Roman"/>
                <w:bCs/>
              </w:rPr>
            </w:pPr>
          </w:p>
        </w:tc>
        <w:tc>
          <w:tcPr>
            <w:tcW w:w="7920" w:type="dxa"/>
            <w:gridSpan w:val="3"/>
          </w:tcPr>
          <w:p w14:paraId="6014F26C" w14:textId="07209739" w:rsidR="0016685C" w:rsidRPr="00B46F11" w:rsidRDefault="002B0B02">
            <w:pPr>
              <w:numPr>
                <w:ilvl w:val="0"/>
                <w:numId w:val="69"/>
              </w:numPr>
              <w:tabs>
                <w:tab w:val="clear" w:pos="720"/>
                <w:tab w:val="num" w:pos="179"/>
                <w:tab w:val="num" w:pos="364"/>
              </w:tabs>
              <w:spacing w:line="260" w:lineRule="exact"/>
              <w:ind w:left="179" w:hanging="180"/>
              <w:rPr>
                <w:rFonts w:ascii="Times New Roman" w:hAnsi="Times New Roman"/>
                <w:bCs/>
              </w:rPr>
              <w:pPrChange w:id="1932" w:author="Evan Katz" w:date="2019-06-17T15:11:00Z">
                <w:pPr>
                  <w:numPr>
                    <w:numId w:val="69"/>
                  </w:numPr>
                  <w:tabs>
                    <w:tab w:val="num" w:pos="179"/>
                    <w:tab w:val="num" w:pos="364"/>
                    <w:tab w:val="num" w:pos="720"/>
                  </w:tabs>
                  <w:spacing w:line="260" w:lineRule="exact"/>
                  <w:ind w:left="179" w:hanging="180"/>
                  <w:jc w:val="both"/>
                </w:pPr>
              </w:pPrChange>
            </w:pPr>
            <w:r w:rsidRPr="00B46F11">
              <w:rPr>
                <w:rFonts w:ascii="Times New Roman" w:hAnsi="Times New Roman"/>
                <w:bCs/>
              </w:rPr>
              <w:t>Does the s</w:t>
            </w:r>
            <w:r w:rsidR="003D761C" w:rsidRPr="00B46F11">
              <w:rPr>
                <w:rFonts w:ascii="Times New Roman" w:hAnsi="Times New Roman"/>
                <w:bCs/>
              </w:rPr>
              <w:t xml:space="preserve">tate </w:t>
            </w:r>
            <w:r w:rsidRPr="00B46F11">
              <w:rPr>
                <w:rFonts w:ascii="Times New Roman" w:hAnsi="Times New Roman"/>
                <w:bCs/>
              </w:rPr>
              <w:t xml:space="preserve">impose a </w:t>
            </w:r>
            <w:r w:rsidR="00AF1945">
              <w:rPr>
                <w:rFonts w:ascii="Times New Roman" w:hAnsi="Times New Roman"/>
                <w:bCs/>
              </w:rPr>
              <w:t xml:space="preserve">premium, enrollment fee, </w:t>
            </w:r>
            <w:r w:rsidRPr="00B46F11">
              <w:rPr>
                <w:rFonts w:ascii="Times New Roman" w:hAnsi="Times New Roman"/>
                <w:bCs/>
              </w:rPr>
              <w:t xml:space="preserve">or similar charge </w:t>
            </w:r>
            <w:r w:rsidR="00F60A41">
              <w:rPr>
                <w:rFonts w:ascii="Times New Roman" w:hAnsi="Times New Roman"/>
                <w:bCs/>
              </w:rPr>
              <w:t>on</w:t>
            </w:r>
            <w:r w:rsidRPr="00B46F11">
              <w:rPr>
                <w:rFonts w:ascii="Times New Roman" w:hAnsi="Times New Roman"/>
                <w:bCs/>
              </w:rPr>
              <w:t xml:space="preserve"> </w:t>
            </w:r>
            <w:r w:rsidR="00AF1945">
              <w:rPr>
                <w:rFonts w:ascii="Times New Roman" w:hAnsi="Times New Roman"/>
                <w:bCs/>
              </w:rPr>
              <w:t xml:space="preserve">waiver </w:t>
            </w:r>
            <w:r w:rsidRPr="00B46F11">
              <w:rPr>
                <w:rFonts w:ascii="Times New Roman" w:hAnsi="Times New Roman"/>
                <w:bCs/>
              </w:rPr>
              <w:t>participants?</w:t>
            </w:r>
            <w:r w:rsidR="0016685C" w:rsidRPr="00B46F11">
              <w:rPr>
                <w:rFonts w:ascii="Times New Roman" w:hAnsi="Times New Roman"/>
                <w:bCs/>
              </w:rPr>
              <w:t xml:space="preserve">  </w:t>
            </w:r>
            <w:ins w:id="1933" w:author="Evan Katz" w:date="2019-06-17T16:37:00Z">
              <w:r w:rsidR="006D32F0">
                <w:rPr>
                  <w:rFonts w:ascii="Times New Roman" w:hAnsi="Times New Roman"/>
                  <w:bCs/>
                </w:rPr>
                <w:br/>
              </w:r>
            </w:ins>
            <w:r w:rsidR="00654AE7" w:rsidRPr="00B46F11">
              <w:rPr>
                <w:rFonts w:ascii="Times New Roman" w:hAnsi="Times New Roman"/>
                <w:bCs/>
              </w:rPr>
              <w:fldChar w:fldCharType="begin">
                <w:ffData>
                  <w:name w:val="Check98"/>
                  <w:enabled/>
                  <w:calcOnExit w:val="0"/>
                  <w:checkBox>
                    <w:sizeAuto/>
                    <w:default w:val="0"/>
                  </w:checkBox>
                </w:ffData>
              </w:fldChar>
            </w:r>
            <w:r w:rsidR="0016685C"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16685C" w:rsidRPr="00B46F11">
              <w:rPr>
                <w:rFonts w:ascii="Times New Roman" w:hAnsi="Times New Roman"/>
                <w:bCs/>
              </w:rPr>
              <w:t xml:space="preserve"> Yes</w:t>
            </w:r>
            <w:r w:rsidR="006D32F0">
              <w:rPr>
                <w:rFonts w:ascii="Times New Roman" w:hAnsi="Times New Roman"/>
                <w:bCs/>
              </w:rPr>
              <w:t xml:space="preserve"> </w:t>
            </w:r>
            <w:r w:rsidR="0016685C" w:rsidRPr="00B46F11">
              <w:rPr>
                <w:rFonts w:ascii="Times New Roman" w:hAnsi="Times New Roman"/>
                <w:bCs/>
              </w:rPr>
              <w:t xml:space="preserve"> </w:t>
            </w:r>
            <w:r w:rsidR="00654AE7" w:rsidRPr="00B46F11">
              <w:rPr>
                <w:rFonts w:ascii="Times New Roman" w:hAnsi="Times New Roman"/>
                <w:bCs/>
              </w:rPr>
              <w:fldChar w:fldCharType="begin">
                <w:ffData>
                  <w:name w:val="Check98"/>
                  <w:enabled/>
                  <w:calcOnExit w:val="0"/>
                  <w:checkBox>
                    <w:sizeAuto/>
                    <w:default w:val="0"/>
                  </w:checkBox>
                </w:ffData>
              </w:fldChar>
            </w:r>
            <w:r w:rsidR="0016685C"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16685C" w:rsidRPr="00B46F11">
              <w:rPr>
                <w:rFonts w:ascii="Times New Roman" w:hAnsi="Times New Roman"/>
                <w:bCs/>
              </w:rPr>
              <w:t xml:space="preserve">  No</w:t>
            </w:r>
            <w:ins w:id="1934" w:author="Evan Katz" w:date="2019-06-17T16:37:00Z">
              <w:r w:rsidR="006D32F0">
                <w:rPr>
                  <w:rFonts w:ascii="Times New Roman" w:hAnsi="Times New Roman"/>
                  <w:bCs/>
                </w:rPr>
                <w:br/>
              </w:r>
            </w:ins>
            <w:r w:rsidR="0016685C" w:rsidRPr="00B46F11">
              <w:rPr>
                <w:rFonts w:ascii="Times New Roman" w:hAnsi="Times New Roman"/>
                <w:bCs/>
              </w:rPr>
              <w:t xml:space="preserve"> </w:t>
            </w:r>
          </w:p>
          <w:p w14:paraId="1EA50A3B" w14:textId="77777777" w:rsidR="003D761C" w:rsidRPr="00B46F11" w:rsidRDefault="003D761C">
            <w:pPr>
              <w:numPr>
                <w:ilvl w:val="0"/>
                <w:numId w:val="69"/>
              </w:numPr>
              <w:tabs>
                <w:tab w:val="clear" w:pos="720"/>
                <w:tab w:val="num" w:pos="179"/>
                <w:tab w:val="num" w:pos="364"/>
              </w:tabs>
              <w:spacing w:line="260" w:lineRule="exact"/>
              <w:ind w:left="179" w:hanging="180"/>
              <w:rPr>
                <w:rFonts w:ascii="Times New Roman" w:hAnsi="Times New Roman"/>
                <w:bCs/>
              </w:rPr>
              <w:pPrChange w:id="1935" w:author="Evan Katz" w:date="2019-06-17T15:11:00Z">
                <w:pPr>
                  <w:numPr>
                    <w:numId w:val="69"/>
                  </w:numPr>
                  <w:tabs>
                    <w:tab w:val="num" w:pos="179"/>
                    <w:tab w:val="num" w:pos="364"/>
                    <w:tab w:val="num" w:pos="720"/>
                  </w:tabs>
                  <w:spacing w:line="260" w:lineRule="exact"/>
                  <w:ind w:left="179" w:hanging="180"/>
                  <w:jc w:val="both"/>
                </w:pPr>
              </w:pPrChange>
            </w:pPr>
            <w:r w:rsidRPr="00B46F11">
              <w:rPr>
                <w:rFonts w:ascii="Times New Roman" w:hAnsi="Times New Roman"/>
                <w:bCs/>
              </w:rPr>
              <w:t xml:space="preserve">If </w:t>
            </w:r>
            <w:r w:rsidRPr="00B46F11">
              <w:rPr>
                <w:rFonts w:ascii="Times New Roman" w:hAnsi="Times New Roman"/>
                <w:b/>
                <w:bCs/>
              </w:rPr>
              <w:t>Yes</w:t>
            </w:r>
            <w:r w:rsidRPr="00B46F11">
              <w:rPr>
                <w:rFonts w:ascii="Times New Roman" w:hAnsi="Times New Roman"/>
                <w:bCs/>
              </w:rPr>
              <w:t xml:space="preserve">, </w:t>
            </w:r>
          </w:p>
          <w:p w14:paraId="3C86299D" w14:textId="0AF77D22" w:rsidR="002225F3" w:rsidRDefault="002225F3">
            <w:pPr>
              <w:numPr>
                <w:ilvl w:val="0"/>
                <w:numId w:val="70"/>
              </w:numPr>
              <w:tabs>
                <w:tab w:val="clear" w:pos="720"/>
                <w:tab w:val="num" w:pos="320"/>
              </w:tabs>
              <w:spacing w:line="260" w:lineRule="exact"/>
              <w:ind w:left="320" w:hanging="180"/>
              <w:rPr>
                <w:rFonts w:ascii="Times New Roman" w:hAnsi="Times New Roman"/>
                <w:bCs/>
              </w:rPr>
              <w:pPrChange w:id="1936"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Are the types of </w:t>
            </w:r>
            <w:r w:rsidR="00417847" w:rsidRPr="00B46F11">
              <w:rPr>
                <w:rFonts w:ascii="Times New Roman" w:hAnsi="Times New Roman"/>
                <w:bCs/>
              </w:rPr>
              <w:t xml:space="preserve">charges imposed on waiver participants specified? </w:t>
            </w:r>
            <w:r w:rsidR="00321995">
              <w:rPr>
                <w:rFonts w:ascii="Times New Roman" w:hAnsi="Times New Roman"/>
                <w:bCs/>
              </w:rPr>
              <w:t xml:space="preserve">                  </w:t>
            </w:r>
            <w:r w:rsidR="00417847" w:rsidRPr="00B46F11">
              <w:rPr>
                <w:rFonts w:ascii="Times New Roman" w:hAnsi="Times New Roman"/>
                <w:bCs/>
              </w:rPr>
              <w:t xml:space="preserve"> </w:t>
            </w:r>
            <w:r w:rsidR="00654AE7" w:rsidRPr="00B46F11">
              <w:rPr>
                <w:rFonts w:ascii="Times New Roman" w:hAnsi="Times New Roman"/>
                <w:bCs/>
              </w:rPr>
              <w:fldChar w:fldCharType="begin">
                <w:ffData>
                  <w:name w:val="Check98"/>
                  <w:enabled/>
                  <w:calcOnExit w:val="0"/>
                  <w:checkBox>
                    <w:sizeAuto/>
                    <w:default w:val="0"/>
                  </w:checkBox>
                </w:ffData>
              </w:fldChar>
            </w:r>
            <w:r w:rsidR="00417847"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417847" w:rsidRPr="00B46F11">
              <w:rPr>
                <w:rFonts w:ascii="Times New Roman" w:hAnsi="Times New Roman"/>
                <w:bCs/>
              </w:rPr>
              <w:t xml:space="preserve"> Yes </w:t>
            </w:r>
            <w:r w:rsidR="006D32F0">
              <w:rPr>
                <w:rFonts w:ascii="Times New Roman" w:hAnsi="Times New Roman"/>
                <w:bCs/>
              </w:rPr>
              <w:t xml:space="preserve"> </w:t>
            </w:r>
            <w:r w:rsidR="00654AE7" w:rsidRPr="00B46F11">
              <w:rPr>
                <w:rFonts w:ascii="Times New Roman" w:hAnsi="Times New Roman"/>
                <w:bCs/>
              </w:rPr>
              <w:fldChar w:fldCharType="begin">
                <w:ffData>
                  <w:name w:val="Check98"/>
                  <w:enabled/>
                  <w:calcOnExit w:val="0"/>
                  <w:checkBox>
                    <w:sizeAuto/>
                    <w:default w:val="0"/>
                  </w:checkBox>
                </w:ffData>
              </w:fldChar>
            </w:r>
            <w:r w:rsidR="00417847"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417847" w:rsidRPr="00B46F11">
              <w:rPr>
                <w:rFonts w:ascii="Times New Roman" w:hAnsi="Times New Roman"/>
                <w:bCs/>
              </w:rPr>
              <w:t xml:space="preserve">  No</w:t>
            </w:r>
            <w:ins w:id="1937" w:author="Evan Katz" w:date="2019-06-17T16:38:00Z">
              <w:r w:rsidR="006D32F0">
                <w:rPr>
                  <w:rFonts w:ascii="Times New Roman" w:hAnsi="Times New Roman"/>
                  <w:bCs/>
                </w:rPr>
                <w:br/>
              </w:r>
            </w:ins>
          </w:p>
          <w:p w14:paraId="31BE0A78" w14:textId="62A47B41" w:rsidR="00AF1945" w:rsidRDefault="00AF1945">
            <w:pPr>
              <w:numPr>
                <w:ilvl w:val="0"/>
                <w:numId w:val="70"/>
              </w:numPr>
              <w:tabs>
                <w:tab w:val="clear" w:pos="720"/>
                <w:tab w:val="num" w:pos="320"/>
              </w:tabs>
              <w:spacing w:line="260" w:lineRule="exact"/>
              <w:ind w:left="320" w:hanging="180"/>
              <w:rPr>
                <w:rFonts w:ascii="Times New Roman" w:hAnsi="Times New Roman"/>
                <w:bCs/>
              </w:rPr>
              <w:pPrChange w:id="1938" w:author="Evan Katz" w:date="2019-06-17T15:11:00Z">
                <w:pPr>
                  <w:numPr>
                    <w:numId w:val="70"/>
                  </w:numPr>
                  <w:tabs>
                    <w:tab w:val="num" w:pos="320"/>
                    <w:tab w:val="num" w:pos="720"/>
                  </w:tabs>
                  <w:spacing w:line="260" w:lineRule="exact"/>
                  <w:ind w:left="320" w:hanging="180"/>
                  <w:jc w:val="both"/>
                </w:pPr>
              </w:pPrChange>
            </w:pPr>
            <w:r>
              <w:rPr>
                <w:rFonts w:ascii="Times New Roman" w:hAnsi="Times New Roman"/>
                <w:bCs/>
              </w:rPr>
              <w:t>Is the amount of the charge(s) specified?</w:t>
            </w:r>
          </w:p>
          <w:p w14:paraId="01F73E03" w14:textId="77777777" w:rsidR="00E92CAC" w:rsidRPr="00B46F11" w:rsidRDefault="00E92CAC">
            <w:pPr>
              <w:spacing w:line="260" w:lineRule="exact"/>
              <w:ind w:left="320"/>
              <w:rPr>
                <w:rFonts w:ascii="Times New Roman" w:hAnsi="Times New Roman"/>
                <w:bCs/>
              </w:rPr>
              <w:pPrChange w:id="1939" w:author="Evan Katz" w:date="2019-06-17T15:11:00Z">
                <w:pPr>
                  <w:spacing w:line="260" w:lineRule="exact"/>
                  <w:ind w:left="320"/>
                  <w:jc w:val="both"/>
                </w:pPr>
              </w:pPrChange>
            </w:pPr>
          </w:p>
          <w:p w14:paraId="0512A1A1" w14:textId="5637ACC7" w:rsidR="00417847" w:rsidRPr="00B46F11" w:rsidRDefault="00417847">
            <w:pPr>
              <w:numPr>
                <w:ilvl w:val="0"/>
                <w:numId w:val="70"/>
              </w:numPr>
              <w:tabs>
                <w:tab w:val="clear" w:pos="720"/>
                <w:tab w:val="num" w:pos="320"/>
              </w:tabs>
              <w:spacing w:line="260" w:lineRule="exact"/>
              <w:ind w:left="320" w:hanging="180"/>
              <w:rPr>
                <w:rFonts w:ascii="Times New Roman" w:hAnsi="Times New Roman"/>
                <w:bCs/>
              </w:rPr>
              <w:pPrChange w:id="1940"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Do the groups subject to </w:t>
            </w:r>
            <w:r w:rsidR="00AF1945">
              <w:rPr>
                <w:rFonts w:ascii="Times New Roman" w:hAnsi="Times New Roman"/>
                <w:bCs/>
              </w:rPr>
              <w:t>the charge and groups excluded</w:t>
            </w:r>
            <w:r w:rsidRPr="00B46F11">
              <w:rPr>
                <w:rFonts w:ascii="Times New Roman" w:hAnsi="Times New Roman"/>
                <w:bCs/>
              </w:rPr>
              <w:t xml:space="preserve"> comply with the applicable provisions of 42 </w:t>
            </w:r>
            <w:r w:rsidR="00B132B9" w:rsidRPr="00B46F11">
              <w:rPr>
                <w:rFonts w:ascii="Times New Roman" w:hAnsi="Times New Roman"/>
                <w:bCs/>
              </w:rPr>
              <w:t xml:space="preserve"> </w:t>
            </w:r>
            <w:r w:rsidRPr="00B46F11">
              <w:rPr>
                <w:rFonts w:ascii="Times New Roman" w:hAnsi="Times New Roman"/>
                <w:bCs/>
              </w:rPr>
              <w:t>CFR §</w:t>
            </w:r>
            <w:r w:rsidR="00B132B9">
              <w:rPr>
                <w:rFonts w:ascii="Times New Roman" w:hAnsi="Times New Roman"/>
                <w:bCs/>
              </w:rPr>
              <w:t xml:space="preserve"> </w:t>
            </w:r>
            <w:r w:rsidRPr="00B46F11">
              <w:rPr>
                <w:rFonts w:ascii="Times New Roman" w:hAnsi="Times New Roman"/>
                <w:bCs/>
              </w:rPr>
              <w:t>447.5</w:t>
            </w:r>
            <w:r w:rsidR="00AF1945">
              <w:rPr>
                <w:rFonts w:ascii="Times New Roman" w:hAnsi="Times New Roman"/>
                <w:bCs/>
              </w:rPr>
              <w:t>6</w:t>
            </w:r>
            <w:r w:rsidRPr="00B46F11">
              <w:rPr>
                <w:rFonts w:ascii="Times New Roman" w:hAnsi="Times New Roman"/>
                <w:bCs/>
              </w:rPr>
              <w:t xml:space="preserve">?  </w:t>
            </w:r>
          </w:p>
          <w:p w14:paraId="36CF5B3C" w14:textId="6F9426C7" w:rsidR="004E1DEA" w:rsidRPr="00B46F11" w:rsidRDefault="004E1DEA">
            <w:pPr>
              <w:numPr>
                <w:ilvl w:val="0"/>
                <w:numId w:val="70"/>
              </w:numPr>
              <w:tabs>
                <w:tab w:val="clear" w:pos="720"/>
                <w:tab w:val="num" w:pos="320"/>
              </w:tabs>
              <w:spacing w:line="260" w:lineRule="exact"/>
              <w:ind w:left="320" w:hanging="180"/>
              <w:rPr>
                <w:rFonts w:ascii="Times New Roman" w:hAnsi="Times New Roman"/>
                <w:bCs/>
              </w:rPr>
              <w:pPrChange w:id="1941"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Does the state specify </w:t>
            </w:r>
            <w:r w:rsidR="00417847" w:rsidRPr="00B46F11">
              <w:rPr>
                <w:rFonts w:ascii="Times New Roman" w:hAnsi="Times New Roman"/>
                <w:bCs/>
              </w:rPr>
              <w:t>for each waiver service for which a co-payment is made, the amount and basis of the charge</w:t>
            </w:r>
            <w:r w:rsidR="00497FBC" w:rsidRPr="00B46F11">
              <w:rPr>
                <w:rFonts w:ascii="Times New Roman" w:hAnsi="Times New Roman"/>
                <w:bCs/>
              </w:rPr>
              <w:t>?</w:t>
            </w:r>
            <w:r w:rsidR="0097193C" w:rsidRPr="00B46F11">
              <w:rPr>
                <w:rFonts w:ascii="Times New Roman" w:hAnsi="Times New Roman"/>
                <w:bCs/>
              </w:rPr>
              <w:t xml:space="preserve">  </w:t>
            </w:r>
            <w:r w:rsidR="00417847" w:rsidRPr="00B46F11">
              <w:rPr>
                <w:rFonts w:ascii="Times New Roman" w:hAnsi="Times New Roman"/>
                <w:bCs/>
              </w:rPr>
              <w:t>The amount of the co-payment charge may not exceed the schedule of allowable charges contained in 42 CFR §</w:t>
            </w:r>
            <w:r w:rsidR="00B132B9">
              <w:rPr>
                <w:rFonts w:ascii="Times New Roman" w:hAnsi="Times New Roman"/>
                <w:bCs/>
              </w:rPr>
              <w:t xml:space="preserve"> </w:t>
            </w:r>
            <w:r w:rsidR="00417847" w:rsidRPr="00B46F11">
              <w:rPr>
                <w:rFonts w:ascii="Times New Roman" w:hAnsi="Times New Roman"/>
                <w:bCs/>
              </w:rPr>
              <w:t xml:space="preserve">447.54(a)(3) that establishes maximum charges based on the cost of a service. </w:t>
            </w:r>
            <w:ins w:id="1942" w:author="Evan Katz" w:date="2019-06-17T16:38:00Z">
              <w:r w:rsidR="006D32F0">
                <w:rPr>
                  <w:rFonts w:ascii="Times New Roman" w:hAnsi="Times New Roman"/>
                  <w:bCs/>
                </w:rPr>
                <w:br/>
              </w:r>
            </w:ins>
            <w:r w:rsidR="00654AE7" w:rsidRPr="00B46F11">
              <w:rPr>
                <w:rFonts w:ascii="Times New Roman" w:hAnsi="Times New Roman"/>
                <w:bCs/>
              </w:rPr>
              <w:fldChar w:fldCharType="begin">
                <w:ffData>
                  <w:name w:val="Check98"/>
                  <w:enabled/>
                  <w:calcOnExit w:val="0"/>
                  <w:checkBox>
                    <w:sizeAuto/>
                    <w:default w:val="0"/>
                  </w:checkBox>
                </w:ffData>
              </w:fldChar>
            </w:r>
            <w:r w:rsidR="0097193C"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97193C" w:rsidRPr="00B46F11">
              <w:rPr>
                <w:rFonts w:ascii="Times New Roman" w:hAnsi="Times New Roman"/>
                <w:bCs/>
              </w:rPr>
              <w:t xml:space="preserve"> Yes </w:t>
            </w:r>
            <w:r w:rsidR="006D32F0">
              <w:rPr>
                <w:rFonts w:ascii="Times New Roman" w:hAnsi="Times New Roman"/>
                <w:bCs/>
              </w:rPr>
              <w:t xml:space="preserve"> </w:t>
            </w:r>
            <w:r w:rsidR="00654AE7" w:rsidRPr="00B46F11">
              <w:rPr>
                <w:rFonts w:ascii="Times New Roman" w:hAnsi="Times New Roman"/>
                <w:bCs/>
              </w:rPr>
              <w:fldChar w:fldCharType="begin">
                <w:ffData>
                  <w:name w:val="Check98"/>
                  <w:enabled/>
                  <w:calcOnExit w:val="0"/>
                  <w:checkBox>
                    <w:sizeAuto/>
                    <w:default w:val="0"/>
                  </w:checkBox>
                </w:ffData>
              </w:fldChar>
            </w:r>
            <w:r w:rsidR="0097193C"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97193C" w:rsidRPr="00B46F11">
              <w:rPr>
                <w:rFonts w:ascii="Times New Roman" w:hAnsi="Times New Roman"/>
                <w:bCs/>
              </w:rPr>
              <w:t xml:space="preserve">  No</w:t>
            </w:r>
            <w:ins w:id="1943" w:author="Evan Katz" w:date="2019-06-17T16:38:00Z">
              <w:r w:rsidR="006D32F0">
                <w:rPr>
                  <w:rFonts w:ascii="Times New Roman" w:hAnsi="Times New Roman"/>
                  <w:bCs/>
                </w:rPr>
                <w:br/>
              </w:r>
            </w:ins>
          </w:p>
          <w:p w14:paraId="4BEBCAAE" w14:textId="491F6B41" w:rsidR="00497FBC" w:rsidRPr="00B46F11" w:rsidRDefault="00497FBC">
            <w:pPr>
              <w:numPr>
                <w:ilvl w:val="0"/>
                <w:numId w:val="70"/>
              </w:numPr>
              <w:tabs>
                <w:tab w:val="clear" w:pos="720"/>
                <w:tab w:val="num" w:pos="320"/>
              </w:tabs>
              <w:spacing w:line="260" w:lineRule="exact"/>
              <w:ind w:left="320" w:hanging="180"/>
              <w:rPr>
                <w:rFonts w:ascii="Times New Roman" w:hAnsi="Times New Roman"/>
                <w:bCs/>
              </w:rPr>
              <w:pPrChange w:id="1944"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Does the state specif</w:t>
            </w:r>
            <w:r w:rsidR="0097193C" w:rsidRPr="00B46F11">
              <w:rPr>
                <w:rFonts w:ascii="Times New Roman" w:hAnsi="Times New Roman"/>
                <w:bCs/>
              </w:rPr>
              <w:t>y</w:t>
            </w:r>
            <w:r w:rsidRPr="00B46F11">
              <w:rPr>
                <w:rFonts w:ascii="Times New Roman" w:hAnsi="Times New Roman"/>
                <w:bCs/>
              </w:rPr>
              <w:t xml:space="preserve"> whether there is a cumulative maximum amount of co-payments that may be charged to a waiver </w:t>
            </w:r>
            <w:r w:rsidR="00417847" w:rsidRPr="00B46F11">
              <w:rPr>
                <w:rFonts w:ascii="Times New Roman" w:hAnsi="Times New Roman"/>
                <w:bCs/>
              </w:rPr>
              <w:t>participant?</w:t>
            </w:r>
            <w:r w:rsidR="0097193C" w:rsidRPr="00B46F11">
              <w:rPr>
                <w:rFonts w:ascii="Times New Roman" w:hAnsi="Times New Roman"/>
                <w:bCs/>
              </w:rPr>
              <w:t xml:space="preserve"> </w:t>
            </w:r>
            <w:ins w:id="1945" w:author="Evan Katz" w:date="2019-06-17T16:38:00Z">
              <w:r w:rsidR="006D32F0">
                <w:rPr>
                  <w:rFonts w:ascii="Times New Roman" w:hAnsi="Times New Roman"/>
                  <w:bCs/>
                </w:rPr>
                <w:br/>
              </w:r>
            </w:ins>
            <w:r w:rsidR="00654AE7" w:rsidRPr="00B46F11">
              <w:rPr>
                <w:rFonts w:ascii="Times New Roman" w:hAnsi="Times New Roman"/>
                <w:bCs/>
              </w:rPr>
              <w:fldChar w:fldCharType="begin">
                <w:ffData>
                  <w:name w:val="Check98"/>
                  <w:enabled/>
                  <w:calcOnExit w:val="0"/>
                  <w:checkBox>
                    <w:sizeAuto/>
                    <w:default w:val="0"/>
                  </w:checkBox>
                </w:ffData>
              </w:fldChar>
            </w:r>
            <w:r w:rsidR="0097193C"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97193C" w:rsidRPr="00B46F11">
              <w:rPr>
                <w:rFonts w:ascii="Times New Roman" w:hAnsi="Times New Roman"/>
                <w:bCs/>
              </w:rPr>
              <w:t xml:space="preserve"> Yes </w:t>
            </w:r>
            <w:r w:rsidR="006D32F0">
              <w:rPr>
                <w:rFonts w:ascii="Times New Roman" w:hAnsi="Times New Roman"/>
                <w:bCs/>
              </w:rPr>
              <w:t xml:space="preserve"> </w:t>
            </w:r>
            <w:r w:rsidR="00654AE7" w:rsidRPr="00B46F11">
              <w:rPr>
                <w:rFonts w:ascii="Times New Roman" w:hAnsi="Times New Roman"/>
                <w:bCs/>
              </w:rPr>
              <w:fldChar w:fldCharType="begin">
                <w:ffData>
                  <w:name w:val="Check98"/>
                  <w:enabled/>
                  <w:calcOnExit w:val="0"/>
                  <w:checkBox>
                    <w:sizeAuto/>
                    <w:default w:val="0"/>
                  </w:checkBox>
                </w:ffData>
              </w:fldChar>
            </w:r>
            <w:r w:rsidR="0097193C"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97193C" w:rsidRPr="00B46F11">
              <w:rPr>
                <w:rFonts w:ascii="Times New Roman" w:hAnsi="Times New Roman"/>
                <w:bCs/>
              </w:rPr>
              <w:t xml:space="preserve"> No</w:t>
            </w:r>
          </w:p>
          <w:p w14:paraId="2FCB411D" w14:textId="77777777" w:rsidR="003D761C" w:rsidRPr="00B46F11" w:rsidRDefault="003D761C">
            <w:pPr>
              <w:rPr>
                <w:rFonts w:ascii="Times New Roman" w:hAnsi="Times New Roman"/>
                <w:bCs/>
              </w:rPr>
            </w:pPr>
          </w:p>
        </w:tc>
        <w:tc>
          <w:tcPr>
            <w:tcW w:w="2880" w:type="dxa"/>
          </w:tcPr>
          <w:p w14:paraId="238DCF73" w14:textId="77777777" w:rsidR="003D761C" w:rsidRPr="00E96FFD" w:rsidRDefault="003D761C">
            <w:pPr>
              <w:rPr>
                <w:rFonts w:ascii="Times New Roman" w:hAnsi="Times New Roman"/>
                <w:bCs/>
              </w:rPr>
            </w:pPr>
          </w:p>
        </w:tc>
      </w:tr>
      <w:tr w:rsidR="003D761C" w:rsidRPr="00E96FFD" w14:paraId="65152A8A" w14:textId="77777777">
        <w:tc>
          <w:tcPr>
            <w:tcW w:w="3240" w:type="dxa"/>
          </w:tcPr>
          <w:p w14:paraId="792CA923" w14:textId="77777777" w:rsidR="003D761C" w:rsidRPr="00E96FFD" w:rsidRDefault="00807567">
            <w:pPr>
              <w:rPr>
                <w:rFonts w:ascii="Times New Roman" w:hAnsi="Times New Roman"/>
                <w:b/>
                <w:bCs/>
              </w:rPr>
            </w:pPr>
            <w:r>
              <w:rPr>
                <w:rFonts w:ascii="Times New Roman" w:hAnsi="Times New Roman"/>
                <w:b/>
                <w:bCs/>
              </w:rPr>
              <w:t>I-7-</w:t>
            </w:r>
            <w:r w:rsidR="003D761C" w:rsidRPr="00E96FFD">
              <w:rPr>
                <w:rFonts w:ascii="Times New Roman" w:hAnsi="Times New Roman"/>
                <w:b/>
                <w:bCs/>
              </w:rPr>
              <w:t>b</w:t>
            </w:r>
            <w:r w:rsidR="00417847">
              <w:rPr>
                <w:rFonts w:ascii="Times New Roman" w:hAnsi="Times New Roman"/>
                <w:b/>
                <w:bCs/>
              </w:rPr>
              <w:t>:</w:t>
            </w:r>
            <w:r w:rsidR="003D761C" w:rsidRPr="00E96FFD">
              <w:rPr>
                <w:rFonts w:ascii="Times New Roman" w:hAnsi="Times New Roman"/>
                <w:b/>
                <w:bCs/>
              </w:rPr>
              <w:t xml:space="preserve"> Other State Requirements for Cost Sharing</w:t>
            </w:r>
          </w:p>
        </w:tc>
        <w:tc>
          <w:tcPr>
            <w:tcW w:w="7920" w:type="dxa"/>
            <w:gridSpan w:val="3"/>
          </w:tcPr>
          <w:p w14:paraId="0766CDC2" w14:textId="0F07577C" w:rsidR="009112E2" w:rsidRDefault="009112E2">
            <w:pPr>
              <w:numPr>
                <w:ilvl w:val="0"/>
                <w:numId w:val="69"/>
              </w:numPr>
              <w:tabs>
                <w:tab w:val="clear" w:pos="720"/>
                <w:tab w:val="num" w:pos="179"/>
                <w:tab w:val="num" w:pos="364"/>
              </w:tabs>
              <w:spacing w:line="260" w:lineRule="exact"/>
              <w:ind w:left="179" w:hanging="180"/>
              <w:rPr>
                <w:rFonts w:ascii="Times New Roman" w:hAnsi="Times New Roman"/>
                <w:bCs/>
              </w:rPr>
            </w:pPr>
            <w:r>
              <w:rPr>
                <w:rFonts w:ascii="Times New Roman" w:hAnsi="Times New Roman"/>
                <w:bCs/>
              </w:rPr>
              <w:t>Does the cost sharing arrangement comply with the applicable requirements contained in 42 CFR</w:t>
            </w:r>
            <w:r w:rsidR="002829DE">
              <w:rPr>
                <w:rFonts w:ascii="Times New Roman" w:hAnsi="Times New Roman"/>
                <w:bCs/>
              </w:rPr>
              <w:t xml:space="preserve"> </w:t>
            </w:r>
            <w:r w:rsidR="00B302D3" w:rsidRPr="000858F4">
              <w:t>§</w:t>
            </w:r>
            <w:r w:rsidR="00B302D3">
              <w:t xml:space="preserve"> </w:t>
            </w:r>
            <w:r>
              <w:rPr>
                <w:rFonts w:ascii="Times New Roman" w:hAnsi="Times New Roman"/>
                <w:bCs/>
              </w:rPr>
              <w:t xml:space="preserve">447.50 </w:t>
            </w:r>
            <w:r w:rsidRPr="00566F8A">
              <w:rPr>
                <w:rFonts w:ascii="Times New Roman" w:hAnsi="Times New Roman"/>
                <w:i/>
              </w:rPr>
              <w:t>et seq</w:t>
            </w:r>
            <w:r>
              <w:rPr>
                <w:rFonts w:ascii="Times New Roman" w:hAnsi="Times New Roman"/>
                <w:bCs/>
              </w:rPr>
              <w:t>?</w:t>
            </w:r>
          </w:p>
          <w:p w14:paraId="5D4F783E" w14:textId="77777777" w:rsidR="00754F88" w:rsidRDefault="00754F88" w:rsidP="00754F88">
            <w:pPr>
              <w:tabs>
                <w:tab w:val="num" w:pos="720"/>
              </w:tabs>
              <w:spacing w:line="260" w:lineRule="exact"/>
              <w:ind w:left="179"/>
              <w:rPr>
                <w:rFonts w:ascii="Times New Roman" w:hAnsi="Times New Roman"/>
                <w:bCs/>
              </w:rPr>
            </w:pPr>
          </w:p>
          <w:p w14:paraId="61BCAAC0" w14:textId="7C118248" w:rsidR="00754F88" w:rsidRDefault="00754F88" w:rsidP="00754F88">
            <w:pPr>
              <w:numPr>
                <w:ilvl w:val="0"/>
                <w:numId w:val="69"/>
              </w:numPr>
              <w:tabs>
                <w:tab w:val="clear" w:pos="720"/>
                <w:tab w:val="num" w:pos="179"/>
                <w:tab w:val="num" w:pos="364"/>
              </w:tabs>
              <w:spacing w:line="260" w:lineRule="exact"/>
              <w:ind w:left="179" w:hanging="180"/>
              <w:rPr>
                <w:rFonts w:ascii="Times New Roman" w:hAnsi="Times New Roman"/>
                <w:bCs/>
              </w:rPr>
            </w:pPr>
            <w:r>
              <w:rPr>
                <w:rFonts w:ascii="Times New Roman" w:hAnsi="Times New Roman"/>
                <w:bCs/>
              </w:rPr>
              <w:t>Does the state specify t</w:t>
            </w:r>
            <w:r w:rsidRPr="00E96FFD">
              <w:rPr>
                <w:rFonts w:ascii="Times New Roman" w:hAnsi="Times New Roman"/>
                <w:bCs/>
              </w:rPr>
              <w:t>he mechanisms for the collection</w:t>
            </w:r>
            <w:r>
              <w:rPr>
                <w:rFonts w:ascii="Times New Roman" w:hAnsi="Times New Roman"/>
                <w:bCs/>
              </w:rPr>
              <w:t xml:space="preserve"> </w:t>
            </w:r>
            <w:r w:rsidRPr="00E96FFD">
              <w:rPr>
                <w:rFonts w:ascii="Times New Roman" w:hAnsi="Times New Roman"/>
                <w:bCs/>
              </w:rPr>
              <w:t xml:space="preserve">of </w:t>
            </w:r>
            <w:r>
              <w:rPr>
                <w:rFonts w:ascii="Times New Roman" w:hAnsi="Times New Roman"/>
                <w:bCs/>
              </w:rPr>
              <w:t xml:space="preserve">charges </w:t>
            </w:r>
            <w:r w:rsidRPr="00E96FFD">
              <w:rPr>
                <w:rFonts w:ascii="Times New Roman" w:hAnsi="Times New Roman"/>
                <w:bCs/>
              </w:rPr>
              <w:t xml:space="preserve">and reporting the </w:t>
            </w:r>
            <w:r>
              <w:rPr>
                <w:rFonts w:ascii="Times New Roman" w:hAnsi="Times New Roman"/>
                <w:bCs/>
              </w:rPr>
              <w:t xml:space="preserve">amount collected on the CMS 64? </w:t>
            </w:r>
            <w:r w:rsidRPr="00E96FFD">
              <w:rPr>
                <w:rFonts w:ascii="Times New Roman" w:hAnsi="Times New Roman"/>
                <w:bCs/>
              </w:rPr>
              <w:t xml:space="preserve"> </w:t>
            </w:r>
            <w:r>
              <w:rPr>
                <w:rFonts w:ascii="Times New Roman" w:hAnsi="Times New Roman"/>
                <w:bCs/>
              </w:rPr>
              <w:t>Premiums and c</w:t>
            </w:r>
            <w:r w:rsidRPr="00E96FFD">
              <w:rPr>
                <w:rFonts w:ascii="Times New Roman" w:hAnsi="Times New Roman"/>
                <w:bCs/>
              </w:rPr>
              <w:t>ost sharing amounts must be applied to reduce the computable claim for federal financial participation.</w:t>
            </w:r>
            <w:r>
              <w:rPr>
                <w:rFonts w:ascii="Times New Roman" w:hAnsi="Times New Roman"/>
                <w:bCs/>
              </w:rPr>
              <w:br/>
            </w:r>
            <w:r w:rsidRPr="00B46F11">
              <w:rPr>
                <w:rFonts w:ascii="Times New Roman" w:hAnsi="Times New Roman"/>
                <w:bCs/>
              </w:rPr>
              <w:fldChar w:fldCharType="begin">
                <w:ffData>
                  <w:name w:val="Check98"/>
                  <w:enabled/>
                  <w:calcOnExit w:val="0"/>
                  <w:checkBox>
                    <w:sizeAuto/>
                    <w:default w:val="0"/>
                  </w:checkBox>
                </w:ffData>
              </w:fldChar>
            </w:r>
            <w:r w:rsidRPr="00B46F11">
              <w:rPr>
                <w:rFonts w:ascii="Times New Roman" w:hAnsi="Times New Roman"/>
                <w:bCs/>
              </w:rPr>
              <w:instrText xml:space="preserve"> FORMCHECKBOX </w:instrText>
            </w:r>
            <w:r w:rsidRPr="00B46F11">
              <w:rPr>
                <w:rFonts w:ascii="Times New Roman" w:hAnsi="Times New Roman"/>
                <w:bCs/>
              </w:rPr>
            </w:r>
            <w:r w:rsidRPr="00B46F11">
              <w:rPr>
                <w:rFonts w:ascii="Times New Roman" w:hAnsi="Times New Roman"/>
                <w:bCs/>
              </w:rPr>
              <w:fldChar w:fldCharType="separate"/>
            </w:r>
            <w:r w:rsidRPr="00B46F11">
              <w:rPr>
                <w:rFonts w:ascii="Times New Roman" w:hAnsi="Times New Roman"/>
                <w:bCs/>
              </w:rPr>
              <w:fldChar w:fldCharType="end"/>
            </w:r>
            <w:r w:rsidRPr="00B46F11">
              <w:rPr>
                <w:rFonts w:ascii="Times New Roman" w:hAnsi="Times New Roman"/>
                <w:bCs/>
              </w:rPr>
              <w:t xml:space="preserve"> Yes</w:t>
            </w:r>
            <w:r>
              <w:rPr>
                <w:rFonts w:ascii="Times New Roman" w:hAnsi="Times New Roman"/>
                <w:bCs/>
              </w:rPr>
              <w:t xml:space="preserve"> </w:t>
            </w:r>
            <w:r w:rsidRPr="00B46F11">
              <w:rPr>
                <w:rFonts w:ascii="Times New Roman" w:hAnsi="Times New Roman"/>
                <w:bCs/>
              </w:rPr>
              <w:t xml:space="preserve"> </w:t>
            </w:r>
            <w:r w:rsidRPr="00B46F11">
              <w:rPr>
                <w:rFonts w:ascii="Times New Roman" w:hAnsi="Times New Roman"/>
                <w:bCs/>
              </w:rPr>
              <w:fldChar w:fldCharType="begin">
                <w:ffData>
                  <w:name w:val="Check98"/>
                  <w:enabled/>
                  <w:calcOnExit w:val="0"/>
                  <w:checkBox>
                    <w:sizeAuto/>
                    <w:default w:val="0"/>
                  </w:checkBox>
                </w:ffData>
              </w:fldChar>
            </w:r>
            <w:r w:rsidRPr="00B46F11">
              <w:rPr>
                <w:rFonts w:ascii="Times New Roman" w:hAnsi="Times New Roman"/>
                <w:bCs/>
              </w:rPr>
              <w:instrText xml:space="preserve"> FORMCHECKBOX </w:instrText>
            </w:r>
            <w:r w:rsidRPr="00B46F11">
              <w:rPr>
                <w:rFonts w:ascii="Times New Roman" w:hAnsi="Times New Roman"/>
                <w:bCs/>
              </w:rPr>
            </w:r>
            <w:r w:rsidRPr="00B46F11">
              <w:rPr>
                <w:rFonts w:ascii="Times New Roman" w:hAnsi="Times New Roman"/>
                <w:bCs/>
              </w:rPr>
              <w:fldChar w:fldCharType="separate"/>
            </w:r>
            <w:r w:rsidRPr="00B46F11">
              <w:rPr>
                <w:rFonts w:ascii="Times New Roman" w:hAnsi="Times New Roman"/>
                <w:bCs/>
              </w:rPr>
              <w:fldChar w:fldCharType="end"/>
            </w:r>
            <w:r w:rsidRPr="00B46F11">
              <w:rPr>
                <w:rFonts w:ascii="Times New Roman" w:hAnsi="Times New Roman"/>
                <w:bCs/>
              </w:rPr>
              <w:t xml:space="preserve">  No</w:t>
            </w:r>
          </w:p>
          <w:p w14:paraId="7ADFA5EE" w14:textId="7D446F99" w:rsidR="003D761C" w:rsidRPr="00754F88" w:rsidRDefault="006D32F0" w:rsidP="00754F88">
            <w:pPr>
              <w:spacing w:line="260" w:lineRule="exact"/>
              <w:rPr>
                <w:rFonts w:ascii="Times New Roman" w:hAnsi="Times New Roman"/>
                <w:bCs/>
              </w:rPr>
            </w:pPr>
            <w:r w:rsidRPr="00754F88">
              <w:rPr>
                <w:rFonts w:ascii="Times New Roman" w:hAnsi="Times New Roman"/>
                <w:bCs/>
              </w:rPr>
              <w:br/>
            </w:r>
          </w:p>
        </w:tc>
        <w:tc>
          <w:tcPr>
            <w:tcW w:w="2880" w:type="dxa"/>
          </w:tcPr>
          <w:p w14:paraId="70ED925F" w14:textId="77777777" w:rsidR="003D761C" w:rsidRPr="00E96FFD" w:rsidRDefault="003D761C">
            <w:pPr>
              <w:rPr>
                <w:rFonts w:ascii="Times New Roman" w:hAnsi="Times New Roman"/>
                <w:bCs/>
              </w:rPr>
            </w:pPr>
          </w:p>
        </w:tc>
      </w:tr>
    </w:tbl>
    <w:p w14:paraId="780DDCDA" w14:textId="77777777" w:rsidR="0046180B" w:rsidRDefault="0046180B">
      <w:pPr>
        <w:pStyle w:val="Heading1"/>
        <w:jc w:val="left"/>
        <w:pPrChange w:id="1946" w:author="Evan Katz" w:date="2019-06-17T15:11:00Z">
          <w:pPr>
            <w:pStyle w:val="Heading1"/>
          </w:pPr>
        </w:pPrChange>
      </w:pPr>
      <w:bookmarkStart w:id="1947" w:name="_Toc109104975"/>
      <w:bookmarkStart w:id="1948" w:name="_Toc109201811"/>
    </w:p>
    <w:p w14:paraId="46DE868A" w14:textId="77777777" w:rsidR="00CC7B03" w:rsidRDefault="0057746F">
      <w:pPr>
        <w:pStyle w:val="Heading1"/>
        <w:jc w:val="left"/>
        <w:pPrChange w:id="1949" w:author="Evan Katz" w:date="2019-06-17T15:11:00Z">
          <w:pPr>
            <w:pStyle w:val="Heading1"/>
          </w:pPr>
        </w:pPrChange>
      </w:pPr>
      <w:r>
        <w:br w:type="page"/>
      </w:r>
    </w:p>
    <w:p w14:paraId="61DC32F9" w14:textId="77777777" w:rsidR="003D761C" w:rsidRPr="00E96FFD" w:rsidRDefault="00420D64">
      <w:pPr>
        <w:pStyle w:val="Heading1"/>
        <w:jc w:val="left"/>
        <w:pPrChange w:id="1950" w:author="Evan Katz" w:date="2019-06-17T15:11:00Z">
          <w:pPr>
            <w:pStyle w:val="Heading1"/>
          </w:pPr>
        </w:pPrChange>
      </w:pPr>
      <w:bookmarkStart w:id="1951" w:name="_Toc111346320"/>
      <w:r>
        <w:t>Instrument</w:t>
      </w:r>
      <w:r w:rsidR="003D761C" w:rsidRPr="00E96FFD">
        <w:t xml:space="preserve"> for Reviewing 1915 (c) Waiver Application</w:t>
      </w:r>
      <w:bookmarkEnd w:id="1947"/>
      <w:r w:rsidR="00AD248D" w:rsidRPr="00E96FFD">
        <w:t>s</w:t>
      </w:r>
      <w:bookmarkStart w:id="1952" w:name="_Toc109201812"/>
      <w:bookmarkEnd w:id="1948"/>
      <w:r w:rsidR="00CC7B03">
        <w:br/>
      </w:r>
      <w:r w:rsidRPr="00FC4464">
        <w:t>Worksheet</w:t>
      </w:r>
      <w:r w:rsidR="003D761C" w:rsidRPr="00FC4464">
        <w:t xml:space="preserve"> J: Cost Neutrality Demonstration</w:t>
      </w:r>
      <w:bookmarkEnd w:id="1951"/>
      <w:bookmarkEnd w:id="1952"/>
    </w:p>
    <w:p w14:paraId="579C684D" w14:textId="77777777" w:rsidR="003D761C" w:rsidRPr="00E96FFD" w:rsidRDefault="003D761C">
      <w:pPr>
        <w:rPr>
          <w:rFonts w:ascii="Times New Roman" w:hAnsi="Times New Roman"/>
          <w:b/>
          <w:bCs/>
          <w:sz w:val="32"/>
          <w:szCs w:val="32"/>
        </w:rPr>
      </w:pPr>
    </w:p>
    <w:tbl>
      <w:tblPr>
        <w:tblW w:w="144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8280"/>
        <w:gridCol w:w="3060"/>
      </w:tblGrid>
      <w:tr w:rsidR="003D761C" w:rsidRPr="00E96FFD" w14:paraId="46205457" w14:textId="77777777">
        <w:tc>
          <w:tcPr>
            <w:tcW w:w="11340" w:type="dxa"/>
            <w:gridSpan w:val="2"/>
            <w:shd w:val="clear" w:color="auto" w:fill="D9D9D9"/>
          </w:tcPr>
          <w:p w14:paraId="265A36C1" w14:textId="77777777" w:rsidR="003D761C" w:rsidRPr="00E96FFD" w:rsidRDefault="003D761C">
            <w:pPr>
              <w:rPr>
                <w:rFonts w:ascii="Times New Roman" w:hAnsi="Times New Roman"/>
                <w:b/>
                <w:bCs/>
              </w:rPr>
            </w:pPr>
            <w:r w:rsidRPr="00E96FFD">
              <w:rPr>
                <w:rFonts w:ascii="Times New Roman" w:hAnsi="Times New Roman"/>
                <w:b/>
                <w:bCs/>
              </w:rPr>
              <w:t>J-1</w:t>
            </w:r>
            <w:r w:rsidR="0046180B">
              <w:rPr>
                <w:rFonts w:ascii="Times New Roman" w:hAnsi="Times New Roman"/>
                <w:b/>
                <w:bCs/>
              </w:rPr>
              <w:t>:</w:t>
            </w:r>
            <w:r w:rsidRPr="00E96FFD">
              <w:rPr>
                <w:rFonts w:ascii="Times New Roman" w:hAnsi="Times New Roman"/>
                <w:b/>
                <w:bCs/>
              </w:rPr>
              <w:t xml:space="preserve">  Composite Overview and Demonstration of Cost-Neutrality</w:t>
            </w:r>
            <w:r w:rsidR="0046180B">
              <w:rPr>
                <w:rFonts w:ascii="Times New Roman" w:hAnsi="Times New Roman"/>
                <w:b/>
                <w:bCs/>
              </w:rPr>
              <w:t xml:space="preserve"> Formula</w:t>
            </w:r>
          </w:p>
          <w:p w14:paraId="6DF3495A" w14:textId="77777777" w:rsidR="003D761C" w:rsidRPr="00E96FFD" w:rsidRDefault="003D761C">
            <w:pPr>
              <w:rPr>
                <w:rFonts w:ascii="Times New Roman" w:hAnsi="Times New Roman"/>
                <w:bCs/>
              </w:rPr>
            </w:pPr>
            <w:r w:rsidRPr="00E96FFD">
              <w:rPr>
                <w:rFonts w:ascii="Times New Roman" w:hAnsi="Times New Roman"/>
                <w:bCs/>
              </w:rPr>
              <w:t>It is advisable to refer to the Instructions for a complete description of the information requested.</w:t>
            </w:r>
          </w:p>
        </w:tc>
        <w:tc>
          <w:tcPr>
            <w:tcW w:w="3060" w:type="dxa"/>
            <w:shd w:val="clear" w:color="auto" w:fill="D9D9D9"/>
          </w:tcPr>
          <w:p w14:paraId="2951E73A" w14:textId="77777777" w:rsidR="003D761C" w:rsidRPr="00E96FFD" w:rsidRDefault="003D761C">
            <w:pPr>
              <w:rPr>
                <w:rFonts w:ascii="Times New Roman" w:hAnsi="Times New Roman"/>
                <w:b/>
                <w:bCs/>
              </w:rPr>
              <w:pPrChange w:id="1953" w:author="Evan Katz" w:date="2019-06-17T15:11:00Z">
                <w:pPr>
                  <w:jc w:val="center"/>
                </w:pPr>
              </w:pPrChange>
            </w:pPr>
            <w:r w:rsidRPr="00E96FFD">
              <w:rPr>
                <w:rFonts w:ascii="Times New Roman" w:hAnsi="Times New Roman"/>
                <w:b/>
                <w:bCs/>
              </w:rPr>
              <w:t>Analyst Notes</w:t>
            </w:r>
          </w:p>
        </w:tc>
      </w:tr>
      <w:tr w:rsidR="003D761C" w:rsidRPr="00E96FFD" w14:paraId="6E8896CD" w14:textId="77777777">
        <w:tc>
          <w:tcPr>
            <w:tcW w:w="3060" w:type="dxa"/>
          </w:tcPr>
          <w:p w14:paraId="61507741" w14:textId="77777777" w:rsidR="003D761C" w:rsidRPr="00E96FFD" w:rsidRDefault="003D761C">
            <w:pPr>
              <w:rPr>
                <w:rFonts w:ascii="Times New Roman" w:hAnsi="Times New Roman"/>
                <w:b/>
                <w:bCs/>
              </w:rPr>
            </w:pPr>
            <w:r w:rsidRPr="00E96FFD">
              <w:rPr>
                <w:rFonts w:ascii="Times New Roman" w:hAnsi="Times New Roman"/>
                <w:b/>
                <w:bCs/>
              </w:rPr>
              <w:t>Composite Overview</w:t>
            </w:r>
          </w:p>
        </w:tc>
        <w:tc>
          <w:tcPr>
            <w:tcW w:w="8280" w:type="dxa"/>
          </w:tcPr>
          <w:p w14:paraId="0DC4F277" w14:textId="69D33018" w:rsidR="00732336" w:rsidRDefault="00732336">
            <w:pPr>
              <w:numPr>
                <w:ilvl w:val="0"/>
                <w:numId w:val="69"/>
              </w:numPr>
              <w:tabs>
                <w:tab w:val="clear" w:pos="720"/>
                <w:tab w:val="num" w:pos="179"/>
                <w:tab w:val="num" w:pos="364"/>
              </w:tabs>
              <w:spacing w:line="260" w:lineRule="exact"/>
              <w:ind w:left="179" w:hanging="180"/>
              <w:rPr>
                <w:rFonts w:ascii="Times New Roman" w:hAnsi="Times New Roman"/>
                <w:bCs/>
              </w:rPr>
              <w:pPrChange w:id="1954"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Does the data make sense and align across the waiver years?</w:t>
            </w:r>
            <w:r w:rsidRPr="00E96FFD">
              <w:rPr>
                <w:rFonts w:ascii="Times New Roman" w:hAnsi="Times New Roman"/>
                <w:bCs/>
              </w:rPr>
              <w:t xml:space="preserve"> </w:t>
            </w:r>
            <w:ins w:id="1955" w:author="Evan Katz" w:date="2019-06-17T16:38:00Z">
              <w:r w:rsidR="006B0D88">
                <w:rPr>
                  <w:rFonts w:ascii="Times New Roman" w:hAnsi="Times New Roman"/>
                  <w:bCs/>
                </w:rPr>
                <w:br/>
              </w:r>
            </w:ins>
            <w:r w:rsidRPr="00E96FFD">
              <w:rPr>
                <w:rFonts w:ascii="Times New Roman" w:hAnsi="Times New Roman"/>
                <w:bCs/>
              </w:rPr>
              <w:fldChar w:fldCharType="begin">
                <w:ffData>
                  <w:name w:val="Check120"/>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Yes  </w:t>
            </w:r>
            <w:r w:rsidRPr="00E96FFD">
              <w:rPr>
                <w:rFonts w:ascii="Times New Roman" w:hAnsi="Times New Roman"/>
                <w:bCs/>
              </w:rPr>
              <w:fldChar w:fldCharType="begin">
                <w:ffData>
                  <w:name w:val="Check120"/>
                  <w:enabled/>
                  <w:calcOnExit w:val="0"/>
                  <w:checkBox>
                    <w:sizeAuto/>
                    <w:default w:val="0"/>
                  </w:checkBox>
                </w:ffData>
              </w:fldChar>
            </w:r>
            <w:r w:rsidRPr="00E96FFD">
              <w:rPr>
                <w:rFonts w:ascii="Times New Roman" w:hAnsi="Times New Roman"/>
                <w:bCs/>
              </w:rPr>
              <w:instrText xml:space="preserve"> FORMCHECKBOX </w:instrText>
            </w:r>
            <w:r w:rsidRPr="00E96FFD">
              <w:rPr>
                <w:rFonts w:ascii="Times New Roman" w:hAnsi="Times New Roman"/>
                <w:bCs/>
              </w:rPr>
            </w:r>
            <w:r w:rsidRPr="00E96FFD">
              <w:rPr>
                <w:rFonts w:ascii="Times New Roman" w:hAnsi="Times New Roman"/>
                <w:bCs/>
              </w:rPr>
              <w:fldChar w:fldCharType="separate"/>
            </w:r>
            <w:r w:rsidRPr="00E96FFD">
              <w:rPr>
                <w:rFonts w:ascii="Times New Roman" w:hAnsi="Times New Roman"/>
                <w:bCs/>
              </w:rPr>
              <w:fldChar w:fldCharType="end"/>
            </w:r>
            <w:r w:rsidRPr="00E96FFD">
              <w:rPr>
                <w:rFonts w:ascii="Times New Roman" w:hAnsi="Times New Roman"/>
                <w:bCs/>
              </w:rPr>
              <w:t xml:space="preserve">  No</w:t>
            </w:r>
            <w:ins w:id="1956" w:author="Evan Katz" w:date="2019-06-17T16:38:00Z">
              <w:r w:rsidR="006B0D88">
                <w:rPr>
                  <w:rFonts w:ascii="Times New Roman" w:hAnsi="Times New Roman"/>
                  <w:bCs/>
                </w:rPr>
                <w:br/>
              </w:r>
            </w:ins>
          </w:p>
          <w:p w14:paraId="666C364F" w14:textId="32885F00" w:rsidR="009614FE" w:rsidRPr="00E96FFD" w:rsidRDefault="009614FE">
            <w:pPr>
              <w:numPr>
                <w:ilvl w:val="0"/>
                <w:numId w:val="69"/>
              </w:numPr>
              <w:tabs>
                <w:tab w:val="clear" w:pos="720"/>
                <w:tab w:val="num" w:pos="179"/>
                <w:tab w:val="num" w:pos="364"/>
              </w:tabs>
              <w:spacing w:line="260" w:lineRule="exact"/>
              <w:ind w:left="179" w:hanging="180"/>
              <w:rPr>
                <w:rFonts w:ascii="Times New Roman" w:hAnsi="Times New Roman"/>
                <w:bCs/>
              </w:rPr>
              <w:pPrChange w:id="1957" w:author="Evan Katz" w:date="2019-06-17T15:11:00Z">
                <w:pPr>
                  <w:numPr>
                    <w:numId w:val="69"/>
                  </w:numPr>
                  <w:tabs>
                    <w:tab w:val="num" w:pos="179"/>
                    <w:tab w:val="num" w:pos="364"/>
                    <w:tab w:val="num" w:pos="720"/>
                  </w:tabs>
                  <w:spacing w:line="260" w:lineRule="exact"/>
                  <w:ind w:left="179" w:hanging="180"/>
                  <w:jc w:val="both"/>
                </w:pPr>
              </w:pPrChange>
            </w:pPr>
            <w:r>
              <w:rPr>
                <w:rFonts w:ascii="Times New Roman" w:hAnsi="Times New Roman"/>
                <w:bCs/>
              </w:rPr>
              <w:t xml:space="preserve">Is the waiver cost neutral for each waiver year?  </w:t>
            </w:r>
            <w:ins w:id="1958" w:author="Evan Katz" w:date="2019-06-17T16:38:00Z">
              <w:r w:rsidR="006B0D88">
                <w:rPr>
                  <w:rFonts w:ascii="Times New Roman" w:hAnsi="Times New Roman"/>
                  <w:bCs/>
                </w:rPr>
                <w:br/>
              </w:r>
            </w:ins>
            <w:r w:rsidR="00654AE7" w:rsidRPr="00E96FFD">
              <w:rPr>
                <w:rFonts w:ascii="Times New Roman" w:hAnsi="Times New Roman"/>
                <w:bCs/>
              </w:rPr>
              <w:fldChar w:fldCharType="begin">
                <w:ffData>
                  <w:name w:val="Check120"/>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Yes  </w:t>
            </w:r>
            <w:r w:rsidR="00654AE7" w:rsidRPr="00E96FFD">
              <w:rPr>
                <w:rFonts w:ascii="Times New Roman" w:hAnsi="Times New Roman"/>
                <w:bCs/>
              </w:rPr>
              <w:fldChar w:fldCharType="begin">
                <w:ffData>
                  <w:name w:val="Check120"/>
                  <w:enabled/>
                  <w:calcOnExit w:val="0"/>
                  <w:checkBox>
                    <w:sizeAuto/>
                    <w:default w:val="0"/>
                  </w:checkBox>
                </w:ffData>
              </w:fldChar>
            </w:r>
            <w:r w:rsidRPr="00E96FFD">
              <w:rPr>
                <w:rFonts w:ascii="Times New Roman" w:hAnsi="Times New Roman"/>
                <w:bCs/>
              </w:rPr>
              <w:instrText xml:space="preserve"> FORMCHECKBOX </w:instrText>
            </w:r>
            <w:r w:rsidR="00654AE7" w:rsidRPr="00E96FFD">
              <w:rPr>
                <w:rFonts w:ascii="Times New Roman" w:hAnsi="Times New Roman"/>
                <w:bCs/>
              </w:rPr>
            </w:r>
            <w:r w:rsidR="00654AE7" w:rsidRPr="00E96FFD">
              <w:rPr>
                <w:rFonts w:ascii="Times New Roman" w:hAnsi="Times New Roman"/>
                <w:bCs/>
              </w:rPr>
              <w:fldChar w:fldCharType="separate"/>
            </w:r>
            <w:r w:rsidR="00654AE7" w:rsidRPr="00E96FFD">
              <w:rPr>
                <w:rFonts w:ascii="Times New Roman" w:hAnsi="Times New Roman"/>
                <w:bCs/>
              </w:rPr>
              <w:fldChar w:fldCharType="end"/>
            </w:r>
            <w:r w:rsidRPr="00E96FFD">
              <w:rPr>
                <w:rFonts w:ascii="Times New Roman" w:hAnsi="Times New Roman"/>
                <w:bCs/>
              </w:rPr>
              <w:t xml:space="preserve">  No</w:t>
            </w:r>
            <w:ins w:id="1959" w:author="Evan Katz" w:date="2019-06-17T16:39:00Z">
              <w:r w:rsidR="006B0D88">
                <w:rPr>
                  <w:rFonts w:ascii="Times New Roman" w:hAnsi="Times New Roman"/>
                  <w:bCs/>
                </w:rPr>
                <w:br/>
              </w:r>
            </w:ins>
          </w:p>
        </w:tc>
        <w:tc>
          <w:tcPr>
            <w:tcW w:w="3060" w:type="dxa"/>
          </w:tcPr>
          <w:p w14:paraId="606C6B9C" w14:textId="77777777" w:rsidR="003D761C" w:rsidRPr="00E96FFD" w:rsidRDefault="003D761C">
            <w:pPr>
              <w:rPr>
                <w:rFonts w:ascii="Times New Roman" w:hAnsi="Times New Roman"/>
                <w:bCs/>
              </w:rPr>
            </w:pPr>
          </w:p>
          <w:p w14:paraId="3A6923A0" w14:textId="77777777" w:rsidR="003D761C" w:rsidRPr="00E96FFD" w:rsidRDefault="003D761C">
            <w:pPr>
              <w:rPr>
                <w:rFonts w:ascii="Times New Roman" w:hAnsi="Times New Roman"/>
                <w:bCs/>
              </w:rPr>
            </w:pPr>
          </w:p>
        </w:tc>
      </w:tr>
      <w:tr w:rsidR="003D761C" w:rsidRPr="00E96FFD" w14:paraId="52176A76" w14:textId="77777777">
        <w:tc>
          <w:tcPr>
            <w:tcW w:w="11340" w:type="dxa"/>
            <w:gridSpan w:val="2"/>
            <w:shd w:val="pct12" w:color="auto" w:fill="auto"/>
          </w:tcPr>
          <w:p w14:paraId="090E22F9" w14:textId="77777777" w:rsidR="003D761C" w:rsidRPr="00E96FFD" w:rsidRDefault="003D761C">
            <w:pPr>
              <w:rPr>
                <w:rFonts w:ascii="Times New Roman" w:hAnsi="Times New Roman"/>
                <w:b/>
                <w:bCs/>
              </w:rPr>
            </w:pPr>
            <w:r w:rsidRPr="00E96FFD">
              <w:rPr>
                <w:rFonts w:ascii="Times New Roman" w:hAnsi="Times New Roman"/>
                <w:b/>
                <w:bCs/>
              </w:rPr>
              <w:t>J-</w:t>
            </w:r>
            <w:r w:rsidR="009614FE">
              <w:rPr>
                <w:rFonts w:ascii="Times New Roman" w:hAnsi="Times New Roman"/>
                <w:b/>
                <w:bCs/>
              </w:rPr>
              <w:t>2:</w:t>
            </w:r>
            <w:r w:rsidRPr="00E96FFD">
              <w:rPr>
                <w:rFonts w:ascii="Times New Roman" w:hAnsi="Times New Roman"/>
                <w:b/>
                <w:bCs/>
              </w:rPr>
              <w:t xml:space="preserve">  Derivation of Estimates</w:t>
            </w:r>
          </w:p>
        </w:tc>
        <w:tc>
          <w:tcPr>
            <w:tcW w:w="3060" w:type="dxa"/>
            <w:shd w:val="pct12" w:color="auto" w:fill="auto"/>
          </w:tcPr>
          <w:p w14:paraId="7E605E87" w14:textId="77777777" w:rsidR="003D761C" w:rsidRPr="00E96FFD" w:rsidRDefault="003D761C">
            <w:pPr>
              <w:rPr>
                <w:rFonts w:ascii="Times New Roman" w:hAnsi="Times New Roman"/>
                <w:b/>
                <w:bCs/>
              </w:rPr>
              <w:pPrChange w:id="1960" w:author="Evan Katz" w:date="2019-06-17T15:11:00Z">
                <w:pPr>
                  <w:jc w:val="center"/>
                </w:pPr>
              </w:pPrChange>
            </w:pPr>
            <w:r w:rsidRPr="00E96FFD">
              <w:rPr>
                <w:rFonts w:ascii="Times New Roman" w:hAnsi="Times New Roman"/>
                <w:b/>
                <w:bCs/>
              </w:rPr>
              <w:t>Analyst Notes</w:t>
            </w:r>
          </w:p>
        </w:tc>
      </w:tr>
      <w:tr w:rsidR="00E92CAC" w:rsidRPr="00E96FFD" w14:paraId="72CB26EC" w14:textId="77777777">
        <w:tc>
          <w:tcPr>
            <w:tcW w:w="3060" w:type="dxa"/>
          </w:tcPr>
          <w:p w14:paraId="675C0FCD" w14:textId="77777777" w:rsidR="00E92CAC" w:rsidRPr="00B46F11" w:rsidRDefault="00E92CAC">
            <w:pPr>
              <w:rPr>
                <w:rFonts w:ascii="Times New Roman" w:hAnsi="Times New Roman"/>
                <w:b/>
              </w:rPr>
            </w:pPr>
            <w:r w:rsidRPr="00B46F11">
              <w:rPr>
                <w:rFonts w:ascii="Times New Roman" w:hAnsi="Times New Roman"/>
                <w:b/>
              </w:rPr>
              <w:t>J-2-a:  Number of Unduplicated Participants Served</w:t>
            </w:r>
          </w:p>
        </w:tc>
        <w:tc>
          <w:tcPr>
            <w:tcW w:w="8280" w:type="dxa"/>
          </w:tcPr>
          <w:p w14:paraId="1950689D" w14:textId="77777777" w:rsidR="00732336" w:rsidRPr="006B0D88" w:rsidRDefault="00732336">
            <w:pPr>
              <w:pStyle w:val="ListParagraph"/>
              <w:numPr>
                <w:ilvl w:val="0"/>
                <w:numId w:val="97"/>
              </w:numPr>
              <w:spacing w:line="260" w:lineRule="exact"/>
              <w:rPr>
                <w:rFonts w:ascii="Times New Roman" w:hAnsi="Times New Roman"/>
                <w:bCs/>
                <w:rPrChange w:id="1961" w:author="Evan Katz" w:date="2019-06-17T16:39:00Z">
                  <w:rPr/>
                </w:rPrChange>
              </w:rPr>
              <w:pPrChange w:id="1962" w:author="Evan Katz" w:date="2019-06-17T16:39:00Z">
                <w:pPr>
                  <w:pStyle w:val="ListParagraph"/>
                  <w:numPr>
                    <w:numId w:val="83"/>
                  </w:numPr>
                  <w:tabs>
                    <w:tab w:val="num" w:pos="720"/>
                  </w:tabs>
                  <w:spacing w:line="260" w:lineRule="exact"/>
                  <w:ind w:hanging="360"/>
                  <w:jc w:val="both"/>
                </w:pPr>
              </w:pPrChange>
            </w:pPr>
            <w:r w:rsidRPr="006B0D88">
              <w:rPr>
                <w:rFonts w:ascii="Times New Roman" w:hAnsi="Times New Roman"/>
                <w:bCs/>
                <w:rPrChange w:id="1963" w:author="Evan Katz" w:date="2019-06-17T16:39:00Z">
                  <w:rPr/>
                </w:rPrChange>
              </w:rPr>
              <w:t>Does the unduplicated count align and make sense across the waiver years?</w:t>
            </w:r>
          </w:p>
          <w:p w14:paraId="51D70AA1" w14:textId="357C82F1" w:rsidR="00732336" w:rsidRPr="006B0D88" w:rsidRDefault="00732336">
            <w:pPr>
              <w:pStyle w:val="ListParagraph"/>
              <w:spacing w:line="260" w:lineRule="exact"/>
              <w:ind w:left="360"/>
              <w:rPr>
                <w:rFonts w:ascii="Times New Roman" w:hAnsi="Times New Roman"/>
                <w:bCs/>
                <w:rPrChange w:id="1964" w:author="Evan Katz" w:date="2019-06-17T16:39:00Z">
                  <w:rPr/>
                </w:rPrChange>
              </w:rPr>
              <w:pPrChange w:id="1965" w:author="Evan Katz" w:date="2019-06-17T16:39:00Z">
                <w:pPr>
                  <w:spacing w:line="260" w:lineRule="exact"/>
                  <w:jc w:val="both"/>
                </w:pPr>
              </w:pPrChange>
            </w:pPr>
            <w:r w:rsidRPr="006B0D88">
              <w:rPr>
                <w:rFonts w:ascii="Times New Roman" w:hAnsi="Times New Roman"/>
                <w:bCs/>
                <w:rPrChange w:id="1966" w:author="Evan Katz" w:date="2019-06-17T16:39:00Z">
                  <w:rPr/>
                </w:rPrChange>
              </w:rPr>
              <w:fldChar w:fldCharType="begin">
                <w:ffData>
                  <w:name w:val="Check120"/>
                  <w:enabled/>
                  <w:calcOnExit w:val="0"/>
                  <w:checkBox>
                    <w:sizeAuto/>
                    <w:default w:val="0"/>
                  </w:checkBox>
                </w:ffData>
              </w:fldChar>
            </w:r>
            <w:r w:rsidRPr="006B0D88">
              <w:rPr>
                <w:rFonts w:ascii="Times New Roman" w:hAnsi="Times New Roman"/>
                <w:bCs/>
                <w:rPrChange w:id="1967" w:author="Evan Katz" w:date="2019-06-17T16:39:00Z">
                  <w:rPr/>
                </w:rPrChange>
              </w:rPr>
              <w:instrText xml:space="preserve"> FORMCHECKBOX </w:instrText>
            </w:r>
            <w:r w:rsidRPr="006B0D88">
              <w:rPr>
                <w:rFonts w:ascii="Times New Roman" w:hAnsi="Times New Roman"/>
                <w:bCs/>
              </w:rPr>
            </w:r>
            <w:r w:rsidRPr="006B0D88">
              <w:rPr>
                <w:rFonts w:ascii="Times New Roman" w:hAnsi="Times New Roman"/>
                <w:bCs/>
              </w:rPr>
              <w:fldChar w:fldCharType="separate"/>
            </w:r>
            <w:r w:rsidRPr="006B0D88">
              <w:rPr>
                <w:rFonts w:ascii="Times New Roman" w:hAnsi="Times New Roman"/>
                <w:bCs/>
                <w:rPrChange w:id="1968" w:author="Evan Katz" w:date="2019-06-17T16:39:00Z">
                  <w:rPr/>
                </w:rPrChange>
              </w:rPr>
              <w:fldChar w:fldCharType="end"/>
            </w:r>
            <w:r w:rsidRPr="006B0D88">
              <w:rPr>
                <w:rFonts w:ascii="Times New Roman" w:hAnsi="Times New Roman"/>
                <w:bCs/>
                <w:rPrChange w:id="1969" w:author="Evan Katz" w:date="2019-06-17T16:39:00Z">
                  <w:rPr/>
                </w:rPrChange>
              </w:rPr>
              <w:t xml:space="preserve">  Yes  </w:t>
            </w:r>
            <w:r w:rsidRPr="006B0D88">
              <w:rPr>
                <w:rFonts w:ascii="Times New Roman" w:hAnsi="Times New Roman"/>
                <w:bCs/>
                <w:rPrChange w:id="1970" w:author="Evan Katz" w:date="2019-06-17T16:39:00Z">
                  <w:rPr/>
                </w:rPrChange>
              </w:rPr>
              <w:fldChar w:fldCharType="begin">
                <w:ffData>
                  <w:name w:val="Check120"/>
                  <w:enabled/>
                  <w:calcOnExit w:val="0"/>
                  <w:checkBox>
                    <w:sizeAuto/>
                    <w:default w:val="0"/>
                  </w:checkBox>
                </w:ffData>
              </w:fldChar>
            </w:r>
            <w:r w:rsidRPr="006B0D88">
              <w:rPr>
                <w:rFonts w:ascii="Times New Roman" w:hAnsi="Times New Roman"/>
                <w:bCs/>
                <w:rPrChange w:id="1971" w:author="Evan Katz" w:date="2019-06-17T16:39:00Z">
                  <w:rPr/>
                </w:rPrChange>
              </w:rPr>
              <w:instrText xml:space="preserve"> FORMCHECKBOX </w:instrText>
            </w:r>
            <w:r w:rsidRPr="006B0D88">
              <w:rPr>
                <w:rFonts w:ascii="Times New Roman" w:hAnsi="Times New Roman"/>
                <w:bCs/>
              </w:rPr>
            </w:r>
            <w:r w:rsidRPr="006B0D88">
              <w:rPr>
                <w:rFonts w:ascii="Times New Roman" w:hAnsi="Times New Roman"/>
                <w:bCs/>
              </w:rPr>
              <w:fldChar w:fldCharType="separate"/>
            </w:r>
            <w:r w:rsidRPr="006B0D88">
              <w:rPr>
                <w:rFonts w:ascii="Times New Roman" w:hAnsi="Times New Roman"/>
                <w:bCs/>
                <w:rPrChange w:id="1972" w:author="Evan Katz" w:date="2019-06-17T16:39:00Z">
                  <w:rPr/>
                </w:rPrChange>
              </w:rPr>
              <w:fldChar w:fldCharType="end"/>
            </w:r>
            <w:r w:rsidRPr="006B0D88">
              <w:rPr>
                <w:rFonts w:ascii="Times New Roman" w:hAnsi="Times New Roman"/>
                <w:bCs/>
                <w:rPrChange w:id="1973" w:author="Evan Katz" w:date="2019-06-17T16:39:00Z">
                  <w:rPr/>
                </w:rPrChange>
              </w:rPr>
              <w:t xml:space="preserve">  No</w:t>
            </w:r>
          </w:p>
        </w:tc>
        <w:tc>
          <w:tcPr>
            <w:tcW w:w="3060" w:type="dxa"/>
          </w:tcPr>
          <w:p w14:paraId="41BFB68D" w14:textId="77777777" w:rsidR="00E92CAC" w:rsidRPr="00E96FFD" w:rsidRDefault="00E92CAC">
            <w:pPr>
              <w:rPr>
                <w:rFonts w:ascii="Times New Roman" w:hAnsi="Times New Roman"/>
                <w:bCs/>
              </w:rPr>
            </w:pPr>
          </w:p>
        </w:tc>
      </w:tr>
      <w:tr w:rsidR="00E92CAC" w:rsidRPr="00E96FFD" w14:paraId="4A637EC6" w14:textId="77777777">
        <w:tc>
          <w:tcPr>
            <w:tcW w:w="3060" w:type="dxa"/>
          </w:tcPr>
          <w:p w14:paraId="76A1148E" w14:textId="77777777" w:rsidR="00E92CAC" w:rsidRPr="00B46F11" w:rsidRDefault="00E92CAC">
            <w:pPr>
              <w:rPr>
                <w:rFonts w:ascii="Times New Roman" w:hAnsi="Times New Roman"/>
                <w:b/>
              </w:rPr>
            </w:pPr>
            <w:r w:rsidRPr="00B46F11">
              <w:rPr>
                <w:rFonts w:ascii="Times New Roman" w:hAnsi="Times New Roman"/>
                <w:b/>
              </w:rPr>
              <w:t>J-2-b:  Average Length of Stay</w:t>
            </w:r>
          </w:p>
          <w:p w14:paraId="1C9E9049" w14:textId="77777777" w:rsidR="00E92CAC" w:rsidRPr="00B46F11" w:rsidRDefault="00E92CAC">
            <w:pPr>
              <w:rPr>
                <w:rFonts w:ascii="Times New Roman" w:hAnsi="Times New Roman"/>
                <w:b/>
              </w:rPr>
            </w:pPr>
          </w:p>
          <w:p w14:paraId="0A120E60" w14:textId="77777777" w:rsidR="00E92CAC" w:rsidRPr="00B46F11" w:rsidRDefault="00E92CAC">
            <w:pPr>
              <w:rPr>
                <w:rFonts w:ascii="Times New Roman" w:hAnsi="Times New Roman"/>
                <w:b/>
              </w:rPr>
            </w:pPr>
          </w:p>
        </w:tc>
        <w:tc>
          <w:tcPr>
            <w:tcW w:w="8280" w:type="dxa"/>
          </w:tcPr>
          <w:p w14:paraId="705E8509" w14:textId="359C74D7" w:rsidR="00E92CAC" w:rsidRPr="00E92CAC" w:rsidRDefault="00D50859">
            <w:pPr>
              <w:numPr>
                <w:ilvl w:val="0"/>
                <w:numId w:val="69"/>
              </w:numPr>
              <w:tabs>
                <w:tab w:val="clear" w:pos="720"/>
                <w:tab w:val="num" w:pos="179"/>
                <w:tab w:val="num" w:pos="364"/>
              </w:tabs>
              <w:spacing w:line="260" w:lineRule="exact"/>
              <w:ind w:left="179" w:hanging="180"/>
              <w:rPr>
                <w:rFonts w:ascii="Times New Roman" w:hAnsi="Times New Roman"/>
                <w:bCs/>
              </w:rPr>
              <w:pPrChange w:id="1974" w:author="Evan Katz" w:date="2019-06-17T15:11:00Z">
                <w:pPr>
                  <w:numPr>
                    <w:numId w:val="69"/>
                  </w:numPr>
                  <w:tabs>
                    <w:tab w:val="num" w:pos="179"/>
                    <w:tab w:val="num" w:pos="364"/>
                    <w:tab w:val="num" w:pos="720"/>
                  </w:tabs>
                  <w:spacing w:line="260" w:lineRule="exact"/>
                  <w:ind w:left="179" w:hanging="180"/>
                  <w:jc w:val="both"/>
                </w:pPr>
              </w:pPrChange>
            </w:pPr>
            <w:bookmarkStart w:id="1975" w:name="Check127"/>
            <w:r w:rsidRPr="005A7710">
              <w:rPr>
                <w:rFonts w:ascii="Times New Roman" w:hAnsi="Times New Roman"/>
                <w:bCs/>
              </w:rPr>
              <w:t>Did the state provide a complete description of the basis of the ALOS estimate?</w:t>
            </w:r>
            <w:bookmarkEnd w:id="1975"/>
            <w:r w:rsidR="00E92CAC" w:rsidRPr="00B46F11">
              <w:rPr>
                <w:rFonts w:ascii="Times New Roman" w:hAnsi="Times New Roman"/>
                <w:bCs/>
              </w:rPr>
              <w:t xml:space="preserve">  </w:t>
            </w:r>
            <w:r w:rsidR="00654AE7" w:rsidRPr="00B46F11">
              <w:rPr>
                <w:rFonts w:ascii="Times New Roman" w:hAnsi="Times New Roman"/>
                <w:bCs/>
              </w:rPr>
              <w:fldChar w:fldCharType="begin">
                <w:ffData>
                  <w:name w:val="Check120"/>
                  <w:enabled/>
                  <w:calcOnExit w:val="0"/>
                  <w:checkBox>
                    <w:sizeAuto/>
                    <w:default w:val="0"/>
                  </w:checkBox>
                </w:ffData>
              </w:fldChar>
            </w:r>
            <w:r w:rsidR="00E92CAC"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E92CAC"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00E92CAC"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E92CAC" w:rsidRPr="00B46F11">
              <w:rPr>
                <w:rFonts w:ascii="Times New Roman" w:hAnsi="Times New Roman"/>
                <w:bCs/>
              </w:rPr>
              <w:t xml:space="preserve">  No</w:t>
            </w:r>
          </w:p>
        </w:tc>
        <w:tc>
          <w:tcPr>
            <w:tcW w:w="3060" w:type="dxa"/>
          </w:tcPr>
          <w:p w14:paraId="752292B7" w14:textId="77777777" w:rsidR="00E92CAC" w:rsidRPr="00E96FFD" w:rsidRDefault="00E92CAC">
            <w:pPr>
              <w:rPr>
                <w:rFonts w:ascii="Times New Roman" w:hAnsi="Times New Roman"/>
                <w:bCs/>
              </w:rPr>
            </w:pPr>
          </w:p>
        </w:tc>
      </w:tr>
      <w:tr w:rsidR="003D761C" w:rsidRPr="00E96FFD" w14:paraId="353FCB0C" w14:textId="77777777">
        <w:tc>
          <w:tcPr>
            <w:tcW w:w="3060" w:type="dxa"/>
          </w:tcPr>
          <w:p w14:paraId="66035B5A" w14:textId="77777777" w:rsidR="003D761C" w:rsidRPr="00B46F11" w:rsidRDefault="00477D06">
            <w:pPr>
              <w:rPr>
                <w:rFonts w:ascii="Times New Roman" w:hAnsi="Times New Roman"/>
                <w:b/>
              </w:rPr>
            </w:pPr>
            <w:r w:rsidRPr="00B46F11">
              <w:rPr>
                <w:rFonts w:ascii="Times New Roman" w:hAnsi="Times New Roman"/>
                <w:b/>
              </w:rPr>
              <w:t>J-2-c</w:t>
            </w:r>
            <w:r w:rsidR="009614FE" w:rsidRPr="00B46F11">
              <w:rPr>
                <w:rFonts w:ascii="Times New Roman" w:hAnsi="Times New Roman"/>
                <w:b/>
              </w:rPr>
              <w:t>:  Derivation of Estimates for Each Factor</w:t>
            </w:r>
          </w:p>
          <w:p w14:paraId="29D47B57" w14:textId="77777777" w:rsidR="009614FE" w:rsidRPr="00B46F11" w:rsidRDefault="009614FE">
            <w:pPr>
              <w:rPr>
                <w:rFonts w:ascii="Times New Roman" w:hAnsi="Times New Roman"/>
                <w:b/>
              </w:rPr>
            </w:pPr>
          </w:p>
          <w:p w14:paraId="578C84CE" w14:textId="77777777" w:rsidR="009614FE" w:rsidRPr="00B46F11" w:rsidRDefault="009614FE">
            <w:pPr>
              <w:rPr>
                <w:rFonts w:ascii="Times New Roman" w:hAnsi="Times New Roman"/>
                <w:b/>
              </w:rPr>
            </w:pPr>
            <w:r w:rsidRPr="00B46F11">
              <w:rPr>
                <w:rFonts w:ascii="Times New Roman" w:hAnsi="Times New Roman"/>
                <w:b/>
              </w:rPr>
              <w:t>J-2-c-i:  Factor D Derivation</w:t>
            </w:r>
          </w:p>
          <w:p w14:paraId="44CFC8A0" w14:textId="77777777" w:rsidR="009614FE" w:rsidRPr="00B46F11" w:rsidRDefault="009614FE">
            <w:pPr>
              <w:rPr>
                <w:rFonts w:ascii="Times New Roman" w:hAnsi="Times New Roman"/>
                <w:b/>
              </w:rPr>
            </w:pPr>
          </w:p>
          <w:p w14:paraId="72506A47" w14:textId="77777777" w:rsidR="009614FE" w:rsidRPr="00B46F11" w:rsidRDefault="009614FE">
            <w:pPr>
              <w:rPr>
                <w:rFonts w:ascii="Times New Roman" w:hAnsi="Times New Roman"/>
                <w:b/>
              </w:rPr>
            </w:pPr>
            <w:r w:rsidRPr="00B46F11">
              <w:rPr>
                <w:rFonts w:ascii="Times New Roman" w:hAnsi="Times New Roman"/>
                <w:b/>
              </w:rPr>
              <w:t>J-2-c-ii:  Factor D’ Derivation:</w:t>
            </w:r>
          </w:p>
          <w:p w14:paraId="120A22ED" w14:textId="77777777" w:rsidR="009614FE" w:rsidRPr="00B46F11" w:rsidRDefault="009614FE">
            <w:pPr>
              <w:rPr>
                <w:rFonts w:ascii="Times New Roman" w:hAnsi="Times New Roman"/>
                <w:b/>
              </w:rPr>
            </w:pPr>
          </w:p>
          <w:p w14:paraId="29EA9EC3" w14:textId="77777777" w:rsidR="009614FE" w:rsidRPr="00B46F11" w:rsidRDefault="009614FE">
            <w:pPr>
              <w:rPr>
                <w:rFonts w:ascii="Times New Roman" w:hAnsi="Times New Roman"/>
                <w:b/>
              </w:rPr>
            </w:pPr>
            <w:r w:rsidRPr="00B46F11">
              <w:rPr>
                <w:rFonts w:ascii="Times New Roman" w:hAnsi="Times New Roman"/>
                <w:b/>
              </w:rPr>
              <w:t>J-2-c-iii:  Factor G Derivation</w:t>
            </w:r>
          </w:p>
          <w:p w14:paraId="28D96F51" w14:textId="77777777" w:rsidR="009614FE" w:rsidRPr="00B46F11" w:rsidRDefault="009614FE">
            <w:pPr>
              <w:rPr>
                <w:rFonts w:ascii="Times New Roman" w:hAnsi="Times New Roman"/>
                <w:b/>
              </w:rPr>
            </w:pPr>
          </w:p>
          <w:p w14:paraId="38902D0D" w14:textId="77777777" w:rsidR="009614FE" w:rsidRPr="00B46F11" w:rsidRDefault="009614FE">
            <w:pPr>
              <w:rPr>
                <w:rFonts w:ascii="Times New Roman" w:hAnsi="Times New Roman"/>
              </w:rPr>
            </w:pPr>
            <w:r w:rsidRPr="00B46F11">
              <w:rPr>
                <w:rFonts w:ascii="Times New Roman" w:hAnsi="Times New Roman"/>
                <w:b/>
              </w:rPr>
              <w:t>J-2-c-iv:  Factor G’ Derivation</w:t>
            </w:r>
          </w:p>
        </w:tc>
        <w:tc>
          <w:tcPr>
            <w:tcW w:w="8280" w:type="dxa"/>
          </w:tcPr>
          <w:p w14:paraId="0E1D0F29" w14:textId="008042C3" w:rsidR="0049724E" w:rsidRPr="00B46F11" w:rsidRDefault="00BD015C">
            <w:pPr>
              <w:numPr>
                <w:ilvl w:val="0"/>
                <w:numId w:val="69"/>
              </w:numPr>
              <w:spacing w:line="260" w:lineRule="exact"/>
              <w:ind w:left="360"/>
              <w:rPr>
                <w:rFonts w:ascii="Times New Roman" w:hAnsi="Times New Roman"/>
                <w:bCs/>
              </w:rPr>
              <w:pPrChange w:id="1976" w:author="Evan Katz" w:date="2019-06-17T16:39:00Z">
                <w:pPr>
                  <w:numPr>
                    <w:numId w:val="69"/>
                  </w:numPr>
                  <w:tabs>
                    <w:tab w:val="num" w:pos="720"/>
                  </w:tabs>
                  <w:spacing w:line="260" w:lineRule="exact"/>
                  <w:ind w:left="720" w:hanging="360"/>
                  <w:jc w:val="both"/>
                </w:pPr>
              </w:pPrChange>
            </w:pPr>
            <w:r>
              <w:rPr>
                <w:rFonts w:ascii="Times New Roman" w:hAnsi="Times New Roman"/>
                <w:bCs/>
              </w:rPr>
              <w:t>Are</w:t>
            </w:r>
            <w:r w:rsidR="0049724E" w:rsidRPr="00B46F11">
              <w:rPr>
                <w:rFonts w:ascii="Times New Roman" w:hAnsi="Times New Roman"/>
                <w:bCs/>
              </w:rPr>
              <w:t xml:space="preserve"> the state’s </w:t>
            </w:r>
            <w:r w:rsidR="0036780D">
              <w:rPr>
                <w:rFonts w:ascii="Times New Roman" w:hAnsi="Times New Roman"/>
                <w:bCs/>
              </w:rPr>
              <w:t xml:space="preserve">basis and methodology used to determine </w:t>
            </w:r>
            <w:r w:rsidR="0049724E" w:rsidRPr="00B46F11">
              <w:rPr>
                <w:rFonts w:ascii="Times New Roman" w:hAnsi="Times New Roman"/>
                <w:bCs/>
              </w:rPr>
              <w:t>the Factor D value based on</w:t>
            </w:r>
            <w:r w:rsidR="0036780D">
              <w:rPr>
                <w:rFonts w:ascii="Times New Roman" w:hAnsi="Times New Roman"/>
                <w:bCs/>
              </w:rPr>
              <w:t xml:space="preserve"> the estimated</w:t>
            </w:r>
            <w:r w:rsidR="0049724E" w:rsidRPr="00B46F11">
              <w:rPr>
                <w:rFonts w:ascii="Times New Roman" w:hAnsi="Times New Roman"/>
                <w:bCs/>
              </w:rPr>
              <w:t>:</w:t>
            </w:r>
          </w:p>
          <w:p w14:paraId="0BDB5DA8" w14:textId="120B953D" w:rsidR="0049724E" w:rsidRPr="008F57A5" w:rsidRDefault="0036780D" w:rsidP="00F225AF">
            <w:pPr>
              <w:pStyle w:val="ListParagraph"/>
              <w:numPr>
                <w:ilvl w:val="0"/>
                <w:numId w:val="98"/>
              </w:numPr>
              <w:spacing w:line="260" w:lineRule="exact"/>
              <w:rPr>
                <w:rFonts w:ascii="Times New Roman" w:hAnsi="Times New Roman"/>
                <w:bCs/>
              </w:rPr>
            </w:pPr>
            <w:r w:rsidRPr="008F57A5">
              <w:rPr>
                <w:rFonts w:ascii="Times New Roman" w:hAnsi="Times New Roman"/>
                <w:bCs/>
              </w:rPr>
              <w:t>N</w:t>
            </w:r>
            <w:r w:rsidR="0049724E" w:rsidRPr="008F57A5">
              <w:rPr>
                <w:rFonts w:ascii="Times New Roman" w:hAnsi="Times New Roman"/>
                <w:bCs/>
              </w:rPr>
              <w:t xml:space="preserve">umber of users?  </w:t>
            </w:r>
            <w:ins w:id="1977" w:author="Evan Katz" w:date="2019-06-17T16:40:00Z">
              <w:r w:rsidR="006B0D88">
                <w:rPr>
                  <w:rFonts w:ascii="Times New Roman" w:hAnsi="Times New Roman"/>
                  <w:bCs/>
                </w:rPr>
                <w:br/>
              </w:r>
            </w:ins>
            <w:r w:rsidR="00654AE7" w:rsidRPr="008F57A5">
              <w:rPr>
                <w:rFonts w:ascii="Times New Roman" w:hAnsi="Times New Roman"/>
                <w:bCs/>
              </w:rPr>
              <w:fldChar w:fldCharType="begin">
                <w:ffData>
                  <w:name w:val="Check120"/>
                  <w:enabled/>
                  <w:calcOnExit w:val="0"/>
                  <w:checkBox>
                    <w:sizeAuto/>
                    <w:default w:val="0"/>
                  </w:checkBox>
                </w:ffData>
              </w:fldChar>
            </w:r>
            <w:r w:rsidR="0049724E" w:rsidRPr="008F57A5">
              <w:rPr>
                <w:rFonts w:ascii="Times New Roman" w:hAnsi="Times New Roman"/>
                <w:bCs/>
              </w:rPr>
              <w:instrText xml:space="preserve"> FORMCHECKBOX </w:instrText>
            </w:r>
            <w:r w:rsidR="00654AE7" w:rsidRPr="008F57A5">
              <w:rPr>
                <w:rFonts w:ascii="Times New Roman" w:hAnsi="Times New Roman"/>
                <w:bCs/>
              </w:rPr>
            </w:r>
            <w:r w:rsidR="00654AE7" w:rsidRPr="008F57A5">
              <w:rPr>
                <w:rFonts w:ascii="Times New Roman" w:hAnsi="Times New Roman"/>
                <w:bCs/>
              </w:rPr>
              <w:fldChar w:fldCharType="separate"/>
            </w:r>
            <w:r w:rsidR="00654AE7" w:rsidRPr="008F57A5">
              <w:rPr>
                <w:rFonts w:ascii="Times New Roman" w:hAnsi="Times New Roman"/>
                <w:bCs/>
              </w:rPr>
              <w:fldChar w:fldCharType="end"/>
            </w:r>
            <w:r w:rsidR="0049724E" w:rsidRPr="008F57A5">
              <w:rPr>
                <w:rFonts w:ascii="Times New Roman" w:hAnsi="Times New Roman"/>
                <w:bCs/>
              </w:rPr>
              <w:t xml:space="preserve">  Yes  </w:t>
            </w:r>
            <w:r w:rsidR="00654AE7" w:rsidRPr="008F57A5">
              <w:rPr>
                <w:rFonts w:ascii="Times New Roman" w:hAnsi="Times New Roman"/>
                <w:bCs/>
              </w:rPr>
              <w:fldChar w:fldCharType="begin">
                <w:ffData>
                  <w:name w:val="Check120"/>
                  <w:enabled/>
                  <w:calcOnExit w:val="0"/>
                  <w:checkBox>
                    <w:sizeAuto/>
                    <w:default w:val="0"/>
                  </w:checkBox>
                </w:ffData>
              </w:fldChar>
            </w:r>
            <w:r w:rsidR="0049724E" w:rsidRPr="008F57A5">
              <w:rPr>
                <w:rFonts w:ascii="Times New Roman" w:hAnsi="Times New Roman"/>
                <w:bCs/>
              </w:rPr>
              <w:instrText xml:space="preserve"> FORMCHECKBOX </w:instrText>
            </w:r>
            <w:r w:rsidR="00654AE7" w:rsidRPr="008F57A5">
              <w:rPr>
                <w:rFonts w:ascii="Times New Roman" w:hAnsi="Times New Roman"/>
                <w:bCs/>
              </w:rPr>
            </w:r>
            <w:r w:rsidR="00654AE7" w:rsidRPr="008F57A5">
              <w:rPr>
                <w:rFonts w:ascii="Times New Roman" w:hAnsi="Times New Roman"/>
                <w:bCs/>
              </w:rPr>
              <w:fldChar w:fldCharType="separate"/>
            </w:r>
            <w:r w:rsidR="00654AE7" w:rsidRPr="008F57A5">
              <w:rPr>
                <w:rFonts w:ascii="Times New Roman" w:hAnsi="Times New Roman"/>
                <w:bCs/>
              </w:rPr>
              <w:fldChar w:fldCharType="end"/>
            </w:r>
            <w:r w:rsidR="0049724E" w:rsidRPr="008F57A5">
              <w:rPr>
                <w:rFonts w:ascii="Times New Roman" w:hAnsi="Times New Roman"/>
                <w:bCs/>
              </w:rPr>
              <w:t xml:space="preserve">  No</w:t>
            </w:r>
            <w:ins w:id="1978" w:author="Evan Katz" w:date="2019-06-17T16:40:00Z">
              <w:r w:rsidR="006B0D88">
                <w:rPr>
                  <w:rFonts w:ascii="Times New Roman" w:hAnsi="Times New Roman"/>
                  <w:bCs/>
                </w:rPr>
                <w:br/>
              </w:r>
            </w:ins>
          </w:p>
          <w:p w14:paraId="79A4ADA0" w14:textId="1616D45C" w:rsidR="0049724E" w:rsidRPr="008F57A5" w:rsidRDefault="0049724E" w:rsidP="00F225AF">
            <w:pPr>
              <w:pStyle w:val="ListParagraph"/>
              <w:numPr>
                <w:ilvl w:val="0"/>
                <w:numId w:val="98"/>
              </w:numPr>
              <w:spacing w:line="260" w:lineRule="exact"/>
              <w:rPr>
                <w:rFonts w:ascii="Times New Roman" w:hAnsi="Times New Roman"/>
                <w:bCs/>
              </w:rPr>
            </w:pPr>
            <w:r w:rsidRPr="008F57A5">
              <w:rPr>
                <w:rFonts w:ascii="Times New Roman" w:hAnsi="Times New Roman"/>
                <w:bCs/>
              </w:rPr>
              <w:t xml:space="preserve">Units/user?  </w:t>
            </w:r>
            <w:ins w:id="1979" w:author="Evan Katz" w:date="2019-06-17T16:40:00Z">
              <w:r w:rsidR="006B0D88">
                <w:rPr>
                  <w:rFonts w:ascii="Times New Roman" w:hAnsi="Times New Roman"/>
                  <w:bCs/>
                </w:rPr>
                <w:br/>
              </w:r>
            </w:ins>
            <w:r w:rsidR="00654AE7" w:rsidRPr="008F57A5">
              <w:rPr>
                <w:rFonts w:ascii="Times New Roman" w:hAnsi="Times New Roman"/>
                <w:bCs/>
              </w:rPr>
              <w:fldChar w:fldCharType="begin">
                <w:ffData>
                  <w:name w:val="Check120"/>
                  <w:enabled/>
                  <w:calcOnExit w:val="0"/>
                  <w:checkBox>
                    <w:sizeAuto/>
                    <w:default w:val="0"/>
                  </w:checkBox>
                </w:ffData>
              </w:fldChar>
            </w:r>
            <w:r w:rsidRPr="008F57A5">
              <w:rPr>
                <w:rFonts w:ascii="Times New Roman" w:hAnsi="Times New Roman"/>
                <w:bCs/>
              </w:rPr>
              <w:instrText xml:space="preserve"> FORMCHECKBOX </w:instrText>
            </w:r>
            <w:r w:rsidR="00654AE7" w:rsidRPr="008F57A5">
              <w:rPr>
                <w:rFonts w:ascii="Times New Roman" w:hAnsi="Times New Roman"/>
                <w:bCs/>
              </w:rPr>
            </w:r>
            <w:r w:rsidR="00654AE7" w:rsidRPr="008F57A5">
              <w:rPr>
                <w:rFonts w:ascii="Times New Roman" w:hAnsi="Times New Roman"/>
                <w:bCs/>
              </w:rPr>
              <w:fldChar w:fldCharType="separate"/>
            </w:r>
            <w:r w:rsidR="00654AE7" w:rsidRPr="008F57A5">
              <w:rPr>
                <w:rFonts w:ascii="Times New Roman" w:hAnsi="Times New Roman"/>
                <w:bCs/>
              </w:rPr>
              <w:fldChar w:fldCharType="end"/>
            </w:r>
            <w:r w:rsidRPr="008F57A5">
              <w:rPr>
                <w:rFonts w:ascii="Times New Roman" w:hAnsi="Times New Roman"/>
                <w:bCs/>
              </w:rPr>
              <w:t xml:space="preserve">  Yes  </w:t>
            </w:r>
            <w:r w:rsidR="00654AE7" w:rsidRPr="008F57A5">
              <w:rPr>
                <w:rFonts w:ascii="Times New Roman" w:hAnsi="Times New Roman"/>
                <w:bCs/>
              </w:rPr>
              <w:fldChar w:fldCharType="begin">
                <w:ffData>
                  <w:name w:val="Check120"/>
                  <w:enabled/>
                  <w:calcOnExit w:val="0"/>
                  <w:checkBox>
                    <w:sizeAuto/>
                    <w:default w:val="0"/>
                  </w:checkBox>
                </w:ffData>
              </w:fldChar>
            </w:r>
            <w:r w:rsidRPr="008F57A5">
              <w:rPr>
                <w:rFonts w:ascii="Times New Roman" w:hAnsi="Times New Roman"/>
                <w:bCs/>
              </w:rPr>
              <w:instrText xml:space="preserve"> FORMCHECKBOX </w:instrText>
            </w:r>
            <w:r w:rsidR="00654AE7" w:rsidRPr="008F57A5">
              <w:rPr>
                <w:rFonts w:ascii="Times New Roman" w:hAnsi="Times New Roman"/>
                <w:bCs/>
              </w:rPr>
            </w:r>
            <w:r w:rsidR="00654AE7" w:rsidRPr="008F57A5">
              <w:rPr>
                <w:rFonts w:ascii="Times New Roman" w:hAnsi="Times New Roman"/>
                <w:bCs/>
              </w:rPr>
              <w:fldChar w:fldCharType="separate"/>
            </w:r>
            <w:r w:rsidR="00654AE7" w:rsidRPr="008F57A5">
              <w:rPr>
                <w:rFonts w:ascii="Times New Roman" w:hAnsi="Times New Roman"/>
                <w:bCs/>
              </w:rPr>
              <w:fldChar w:fldCharType="end"/>
            </w:r>
            <w:r w:rsidRPr="008F57A5">
              <w:rPr>
                <w:rFonts w:ascii="Times New Roman" w:hAnsi="Times New Roman"/>
                <w:bCs/>
              </w:rPr>
              <w:t xml:space="preserve">  No</w:t>
            </w:r>
            <w:ins w:id="1980" w:author="Evan Katz" w:date="2019-06-17T16:40:00Z">
              <w:r w:rsidR="006B0D88">
                <w:rPr>
                  <w:rFonts w:ascii="Times New Roman" w:hAnsi="Times New Roman"/>
                  <w:bCs/>
                </w:rPr>
                <w:br/>
              </w:r>
            </w:ins>
          </w:p>
          <w:p w14:paraId="1C615E02" w14:textId="60665B3B" w:rsidR="005C1A8F" w:rsidRPr="008F57A5" w:rsidRDefault="0049724E" w:rsidP="00F225AF">
            <w:pPr>
              <w:pStyle w:val="ListParagraph"/>
              <w:numPr>
                <w:ilvl w:val="0"/>
                <w:numId w:val="98"/>
              </w:numPr>
              <w:spacing w:line="260" w:lineRule="exact"/>
              <w:rPr>
                <w:rFonts w:ascii="Times New Roman" w:hAnsi="Times New Roman"/>
                <w:bCs/>
              </w:rPr>
            </w:pPr>
            <w:r w:rsidRPr="008F57A5">
              <w:rPr>
                <w:rFonts w:ascii="Times New Roman" w:hAnsi="Times New Roman"/>
                <w:bCs/>
              </w:rPr>
              <w:t xml:space="preserve">Cost/unit?  </w:t>
            </w:r>
            <w:ins w:id="1981" w:author="Evan Katz" w:date="2019-06-17T16:40:00Z">
              <w:r w:rsidR="006B0D88">
                <w:rPr>
                  <w:rFonts w:ascii="Times New Roman" w:hAnsi="Times New Roman"/>
                  <w:bCs/>
                </w:rPr>
                <w:br/>
              </w:r>
            </w:ins>
            <w:r w:rsidR="00654AE7" w:rsidRPr="008F57A5">
              <w:rPr>
                <w:rFonts w:ascii="Times New Roman" w:hAnsi="Times New Roman"/>
                <w:bCs/>
              </w:rPr>
              <w:fldChar w:fldCharType="begin">
                <w:ffData>
                  <w:name w:val="Check120"/>
                  <w:enabled/>
                  <w:calcOnExit w:val="0"/>
                  <w:checkBox>
                    <w:sizeAuto/>
                    <w:default w:val="0"/>
                  </w:checkBox>
                </w:ffData>
              </w:fldChar>
            </w:r>
            <w:r w:rsidRPr="008F57A5">
              <w:rPr>
                <w:rFonts w:ascii="Times New Roman" w:hAnsi="Times New Roman"/>
                <w:bCs/>
              </w:rPr>
              <w:instrText xml:space="preserve"> FORMCHECKBOX </w:instrText>
            </w:r>
            <w:r w:rsidR="00654AE7" w:rsidRPr="008F57A5">
              <w:rPr>
                <w:rFonts w:ascii="Times New Roman" w:hAnsi="Times New Roman"/>
                <w:bCs/>
              </w:rPr>
            </w:r>
            <w:r w:rsidR="00654AE7" w:rsidRPr="008F57A5">
              <w:rPr>
                <w:rFonts w:ascii="Times New Roman" w:hAnsi="Times New Roman"/>
                <w:bCs/>
              </w:rPr>
              <w:fldChar w:fldCharType="separate"/>
            </w:r>
            <w:r w:rsidR="00654AE7" w:rsidRPr="008F57A5">
              <w:rPr>
                <w:rFonts w:ascii="Times New Roman" w:hAnsi="Times New Roman"/>
                <w:bCs/>
              </w:rPr>
              <w:fldChar w:fldCharType="end"/>
            </w:r>
            <w:r w:rsidRPr="008F57A5">
              <w:rPr>
                <w:rFonts w:ascii="Times New Roman" w:hAnsi="Times New Roman"/>
                <w:bCs/>
              </w:rPr>
              <w:t xml:space="preserve">  Yes  </w:t>
            </w:r>
            <w:r w:rsidR="00654AE7" w:rsidRPr="008F57A5">
              <w:rPr>
                <w:rFonts w:ascii="Times New Roman" w:hAnsi="Times New Roman"/>
                <w:bCs/>
              </w:rPr>
              <w:fldChar w:fldCharType="begin">
                <w:ffData>
                  <w:name w:val="Check120"/>
                  <w:enabled/>
                  <w:calcOnExit w:val="0"/>
                  <w:checkBox>
                    <w:sizeAuto/>
                    <w:default w:val="0"/>
                  </w:checkBox>
                </w:ffData>
              </w:fldChar>
            </w:r>
            <w:r w:rsidRPr="008F57A5">
              <w:rPr>
                <w:rFonts w:ascii="Times New Roman" w:hAnsi="Times New Roman"/>
                <w:bCs/>
              </w:rPr>
              <w:instrText xml:space="preserve"> FORMCHECKBOX </w:instrText>
            </w:r>
            <w:r w:rsidR="00654AE7" w:rsidRPr="008F57A5">
              <w:rPr>
                <w:rFonts w:ascii="Times New Roman" w:hAnsi="Times New Roman"/>
                <w:bCs/>
              </w:rPr>
            </w:r>
            <w:r w:rsidR="00654AE7" w:rsidRPr="008F57A5">
              <w:rPr>
                <w:rFonts w:ascii="Times New Roman" w:hAnsi="Times New Roman"/>
                <w:bCs/>
              </w:rPr>
              <w:fldChar w:fldCharType="separate"/>
            </w:r>
            <w:r w:rsidR="00654AE7" w:rsidRPr="008F57A5">
              <w:rPr>
                <w:rFonts w:ascii="Times New Roman" w:hAnsi="Times New Roman"/>
                <w:bCs/>
              </w:rPr>
              <w:fldChar w:fldCharType="end"/>
            </w:r>
            <w:r w:rsidRPr="008F57A5">
              <w:rPr>
                <w:rFonts w:ascii="Times New Roman" w:hAnsi="Times New Roman"/>
                <w:bCs/>
              </w:rPr>
              <w:t xml:space="preserve">  No</w:t>
            </w:r>
          </w:p>
          <w:p w14:paraId="2C0AAF05" w14:textId="7E900965" w:rsidR="007F560E" w:rsidRPr="00152011" w:rsidDel="00152011" w:rsidRDefault="007F560E">
            <w:pPr>
              <w:spacing w:line="260" w:lineRule="exact"/>
              <w:rPr>
                <w:del w:id="1982" w:author="Evan Katz" w:date="2019-06-17T16:40:00Z"/>
                <w:rFonts w:ascii="Times New Roman" w:hAnsi="Times New Roman"/>
                <w:bCs/>
                <w:rPrChange w:id="1983" w:author="Evan Katz" w:date="2019-06-17T16:41:00Z">
                  <w:rPr>
                    <w:del w:id="1984" w:author="Evan Katz" w:date="2019-06-17T16:40:00Z"/>
                  </w:rPr>
                </w:rPrChange>
              </w:rPr>
            </w:pPr>
          </w:p>
          <w:p w14:paraId="295259C5" w14:textId="77777777" w:rsidR="00152011" w:rsidRDefault="00152011" w:rsidP="00152011">
            <w:pPr>
              <w:spacing w:line="260" w:lineRule="exact"/>
              <w:rPr>
                <w:ins w:id="1985" w:author="Evan Katz" w:date="2019-06-17T16:41:00Z"/>
              </w:rPr>
            </w:pPr>
          </w:p>
          <w:p w14:paraId="30E90A6A" w14:textId="14DAEC34" w:rsidR="007F560E" w:rsidRPr="00152011" w:rsidRDefault="007F560E">
            <w:pPr>
              <w:pStyle w:val="ListParagraph"/>
              <w:numPr>
                <w:ilvl w:val="0"/>
                <w:numId w:val="69"/>
              </w:numPr>
              <w:spacing w:line="260" w:lineRule="exact"/>
              <w:rPr>
                <w:rFonts w:ascii="Times New Roman" w:hAnsi="Times New Roman"/>
                <w:bCs/>
                <w:rPrChange w:id="1986" w:author="Evan Katz" w:date="2019-06-17T16:42:00Z">
                  <w:rPr/>
                </w:rPrChange>
              </w:rPr>
              <w:pPrChange w:id="1987" w:author="Evan Katz" w:date="2019-06-17T16:40:00Z">
                <w:pPr>
                  <w:numPr>
                    <w:numId w:val="69"/>
                  </w:numPr>
                  <w:tabs>
                    <w:tab w:val="num" w:pos="720"/>
                  </w:tabs>
                  <w:spacing w:line="260" w:lineRule="exact"/>
                  <w:ind w:left="720" w:hanging="360"/>
                  <w:jc w:val="both"/>
                </w:pPr>
              </w:pPrChange>
            </w:pPr>
            <w:r w:rsidRPr="00152011">
              <w:rPr>
                <w:rFonts w:ascii="Times New Roman" w:hAnsi="Times New Roman"/>
                <w:bCs/>
                <w:rPrChange w:id="1988" w:author="Evan Katz" w:date="2019-06-17T16:41:00Z">
                  <w:rPr/>
                </w:rPrChange>
              </w:rPr>
              <w:t>Is Factor D’ greater than or equal to Factor</w:t>
            </w:r>
            <w:r w:rsidR="004F4ADA" w:rsidRPr="00152011">
              <w:rPr>
                <w:rFonts w:ascii="Times New Roman" w:hAnsi="Times New Roman"/>
                <w:bCs/>
                <w:rPrChange w:id="1989" w:author="Evan Katz" w:date="2019-06-17T16:41:00Z">
                  <w:rPr/>
                </w:rPrChange>
              </w:rPr>
              <w:t xml:space="preserve"> G’?  </w:t>
            </w:r>
            <w:ins w:id="1990" w:author="Evan Katz" w:date="2019-06-17T16:42:00Z">
              <w:r w:rsidR="00152011">
                <w:rPr>
                  <w:rFonts w:ascii="Times New Roman" w:hAnsi="Times New Roman"/>
                  <w:bCs/>
                </w:rPr>
                <w:br/>
              </w:r>
            </w:ins>
            <w:r w:rsidR="00654AE7" w:rsidRPr="00152011">
              <w:rPr>
                <w:rFonts w:ascii="Times New Roman" w:hAnsi="Times New Roman"/>
                <w:bCs/>
                <w:rPrChange w:id="1991" w:author="Evan Katz" w:date="2019-06-17T16:42:00Z">
                  <w:rPr/>
                </w:rPrChange>
              </w:rPr>
              <w:fldChar w:fldCharType="begin">
                <w:ffData>
                  <w:name w:val="Check120"/>
                  <w:enabled/>
                  <w:calcOnExit w:val="0"/>
                  <w:checkBox>
                    <w:sizeAuto/>
                    <w:default w:val="0"/>
                  </w:checkBox>
                </w:ffData>
              </w:fldChar>
            </w:r>
            <w:r w:rsidR="004F4ADA" w:rsidRPr="00152011">
              <w:rPr>
                <w:rFonts w:ascii="Times New Roman" w:hAnsi="Times New Roman"/>
                <w:bCs/>
                <w:rPrChange w:id="1992" w:author="Evan Katz" w:date="2019-06-17T16:42:00Z">
                  <w:rPr/>
                </w:rPrChange>
              </w:rPr>
              <w:instrText xml:space="preserve"> FORMCHECKBOX </w:instrText>
            </w:r>
            <w:r w:rsidR="00654AE7" w:rsidRPr="00152011">
              <w:rPr>
                <w:rFonts w:ascii="Times New Roman" w:hAnsi="Times New Roman"/>
                <w:bCs/>
              </w:rPr>
            </w:r>
            <w:r w:rsidR="00654AE7" w:rsidRPr="00152011">
              <w:rPr>
                <w:rFonts w:ascii="Times New Roman" w:hAnsi="Times New Roman"/>
                <w:bCs/>
              </w:rPr>
              <w:fldChar w:fldCharType="separate"/>
            </w:r>
            <w:r w:rsidR="00654AE7" w:rsidRPr="00152011">
              <w:rPr>
                <w:rFonts w:ascii="Times New Roman" w:hAnsi="Times New Roman"/>
                <w:bCs/>
                <w:rPrChange w:id="1993" w:author="Evan Katz" w:date="2019-06-17T16:42:00Z">
                  <w:rPr/>
                </w:rPrChange>
              </w:rPr>
              <w:fldChar w:fldCharType="end"/>
            </w:r>
            <w:r w:rsidR="004F4ADA" w:rsidRPr="00152011">
              <w:rPr>
                <w:rFonts w:ascii="Times New Roman" w:hAnsi="Times New Roman"/>
                <w:bCs/>
                <w:rPrChange w:id="1994" w:author="Evan Katz" w:date="2019-06-17T16:42:00Z">
                  <w:rPr/>
                </w:rPrChange>
              </w:rPr>
              <w:t xml:space="preserve">  Yes  </w:t>
            </w:r>
            <w:r w:rsidR="00654AE7" w:rsidRPr="00152011">
              <w:rPr>
                <w:rFonts w:ascii="Times New Roman" w:hAnsi="Times New Roman"/>
                <w:bCs/>
                <w:rPrChange w:id="1995" w:author="Evan Katz" w:date="2019-06-17T16:42:00Z">
                  <w:rPr/>
                </w:rPrChange>
              </w:rPr>
              <w:fldChar w:fldCharType="begin">
                <w:ffData>
                  <w:name w:val="Check120"/>
                  <w:enabled/>
                  <w:calcOnExit w:val="0"/>
                  <w:checkBox>
                    <w:sizeAuto/>
                    <w:default w:val="0"/>
                  </w:checkBox>
                </w:ffData>
              </w:fldChar>
            </w:r>
            <w:r w:rsidR="004F4ADA" w:rsidRPr="00152011">
              <w:rPr>
                <w:rFonts w:ascii="Times New Roman" w:hAnsi="Times New Roman"/>
                <w:bCs/>
                <w:rPrChange w:id="1996" w:author="Evan Katz" w:date="2019-06-17T16:42:00Z">
                  <w:rPr/>
                </w:rPrChange>
              </w:rPr>
              <w:instrText xml:space="preserve"> FORMCHECKBOX </w:instrText>
            </w:r>
            <w:r w:rsidR="00654AE7" w:rsidRPr="00152011">
              <w:rPr>
                <w:rFonts w:ascii="Times New Roman" w:hAnsi="Times New Roman"/>
                <w:bCs/>
              </w:rPr>
            </w:r>
            <w:r w:rsidR="00654AE7" w:rsidRPr="00152011">
              <w:rPr>
                <w:rFonts w:ascii="Times New Roman" w:hAnsi="Times New Roman"/>
                <w:bCs/>
              </w:rPr>
              <w:fldChar w:fldCharType="separate"/>
            </w:r>
            <w:r w:rsidR="00654AE7" w:rsidRPr="00152011">
              <w:rPr>
                <w:rFonts w:ascii="Times New Roman" w:hAnsi="Times New Roman"/>
                <w:bCs/>
                <w:rPrChange w:id="1997" w:author="Evan Katz" w:date="2019-06-17T16:42:00Z">
                  <w:rPr/>
                </w:rPrChange>
              </w:rPr>
              <w:fldChar w:fldCharType="end"/>
            </w:r>
            <w:r w:rsidR="004F4ADA" w:rsidRPr="00152011">
              <w:rPr>
                <w:rFonts w:ascii="Times New Roman" w:hAnsi="Times New Roman"/>
                <w:bCs/>
                <w:rPrChange w:id="1998" w:author="Evan Katz" w:date="2019-06-17T16:42:00Z">
                  <w:rPr/>
                </w:rPrChange>
              </w:rPr>
              <w:t xml:space="preserve">  No</w:t>
            </w:r>
            <w:ins w:id="1999" w:author="Evan Katz" w:date="2019-06-17T16:44:00Z">
              <w:r w:rsidR="00152011">
                <w:rPr>
                  <w:rFonts w:ascii="Times New Roman" w:hAnsi="Times New Roman"/>
                  <w:bCs/>
                </w:rPr>
                <w:br/>
              </w:r>
            </w:ins>
          </w:p>
          <w:p w14:paraId="20859CC0" w14:textId="1C78812E" w:rsidR="00B2210F" w:rsidRPr="00580108" w:rsidRDefault="004F4ADA">
            <w:pPr>
              <w:numPr>
                <w:ilvl w:val="0"/>
                <w:numId w:val="69"/>
              </w:numPr>
              <w:spacing w:line="260" w:lineRule="exact"/>
              <w:rPr>
                <w:rFonts w:ascii="Times New Roman" w:hAnsi="Times New Roman"/>
                <w:bCs/>
              </w:rPr>
              <w:pPrChange w:id="2000" w:author="Evan Katz" w:date="2019-06-17T15:11:00Z">
                <w:pPr>
                  <w:numPr>
                    <w:numId w:val="69"/>
                  </w:numPr>
                  <w:tabs>
                    <w:tab w:val="num" w:pos="720"/>
                  </w:tabs>
                  <w:spacing w:line="260" w:lineRule="exact"/>
                  <w:ind w:left="720" w:hanging="360"/>
                  <w:jc w:val="both"/>
                </w:pPr>
              </w:pPrChange>
            </w:pPr>
            <w:r w:rsidRPr="00580108">
              <w:rPr>
                <w:rFonts w:ascii="Times New Roman" w:hAnsi="Times New Roman"/>
                <w:bCs/>
              </w:rPr>
              <w:t xml:space="preserve">If </w:t>
            </w:r>
            <w:r w:rsidRPr="00580108">
              <w:rPr>
                <w:rFonts w:ascii="Times New Roman" w:hAnsi="Times New Roman"/>
                <w:b/>
                <w:bCs/>
              </w:rPr>
              <w:t>No</w:t>
            </w:r>
            <w:r w:rsidRPr="00580108">
              <w:rPr>
                <w:rFonts w:ascii="Times New Roman" w:hAnsi="Times New Roman"/>
                <w:bCs/>
              </w:rPr>
              <w:t xml:space="preserve">, does the state provide an explanation for this? </w:t>
            </w:r>
            <w:ins w:id="2001" w:author="Evan Katz" w:date="2019-06-17T16:44:00Z">
              <w:r w:rsidR="00152011">
                <w:rPr>
                  <w:rFonts w:ascii="Times New Roman" w:hAnsi="Times New Roman"/>
                  <w:bCs/>
                </w:rPr>
                <w:br/>
              </w:r>
            </w:ins>
            <w:r w:rsidR="00654AE7" w:rsidRPr="00C07347">
              <w:rPr>
                <w:rFonts w:ascii="Times New Roman" w:hAnsi="Times New Roman"/>
                <w:bCs/>
              </w:rPr>
              <w:fldChar w:fldCharType="begin">
                <w:ffData>
                  <w:name w:val="Check120"/>
                  <w:enabled/>
                  <w:calcOnExit w:val="0"/>
                  <w:checkBox>
                    <w:sizeAuto/>
                    <w:default w:val="0"/>
                  </w:checkBox>
                </w:ffData>
              </w:fldChar>
            </w:r>
            <w:r w:rsidRPr="00580108">
              <w:rPr>
                <w:rFonts w:ascii="Times New Roman" w:hAnsi="Times New Roman"/>
                <w:bCs/>
              </w:rPr>
              <w:instrText xml:space="preserve"> FORMCHECKBOX </w:instrText>
            </w:r>
            <w:r w:rsidR="00654AE7" w:rsidRPr="00C07347">
              <w:rPr>
                <w:rFonts w:ascii="Times New Roman" w:hAnsi="Times New Roman"/>
                <w:bCs/>
              </w:rPr>
            </w:r>
            <w:r w:rsidR="00654AE7" w:rsidRPr="00C07347">
              <w:rPr>
                <w:rFonts w:ascii="Times New Roman" w:hAnsi="Times New Roman"/>
                <w:bCs/>
              </w:rPr>
              <w:fldChar w:fldCharType="separate"/>
            </w:r>
            <w:r w:rsidR="00654AE7" w:rsidRPr="00C07347">
              <w:rPr>
                <w:rFonts w:ascii="Times New Roman" w:hAnsi="Times New Roman"/>
                <w:bCs/>
              </w:rPr>
              <w:fldChar w:fldCharType="end"/>
            </w:r>
            <w:r w:rsidRPr="00580108">
              <w:rPr>
                <w:rFonts w:ascii="Times New Roman" w:hAnsi="Times New Roman"/>
                <w:bCs/>
              </w:rPr>
              <w:t xml:space="preserve">  Yes  </w:t>
            </w:r>
            <w:r w:rsidR="00654AE7" w:rsidRPr="00C07347">
              <w:rPr>
                <w:rFonts w:ascii="Times New Roman" w:hAnsi="Times New Roman"/>
                <w:bCs/>
              </w:rPr>
              <w:fldChar w:fldCharType="begin">
                <w:ffData>
                  <w:name w:val="Check120"/>
                  <w:enabled/>
                  <w:calcOnExit w:val="0"/>
                  <w:checkBox>
                    <w:sizeAuto/>
                    <w:default w:val="0"/>
                  </w:checkBox>
                </w:ffData>
              </w:fldChar>
            </w:r>
            <w:r w:rsidRPr="00580108">
              <w:rPr>
                <w:rFonts w:ascii="Times New Roman" w:hAnsi="Times New Roman"/>
                <w:bCs/>
              </w:rPr>
              <w:instrText xml:space="preserve"> FORMCHECKBOX </w:instrText>
            </w:r>
            <w:r w:rsidR="00654AE7" w:rsidRPr="00C07347">
              <w:rPr>
                <w:rFonts w:ascii="Times New Roman" w:hAnsi="Times New Roman"/>
                <w:bCs/>
              </w:rPr>
            </w:r>
            <w:r w:rsidR="00654AE7" w:rsidRPr="00C07347">
              <w:rPr>
                <w:rFonts w:ascii="Times New Roman" w:hAnsi="Times New Roman"/>
                <w:bCs/>
              </w:rPr>
              <w:fldChar w:fldCharType="separate"/>
            </w:r>
            <w:r w:rsidR="00654AE7" w:rsidRPr="00C07347">
              <w:rPr>
                <w:rFonts w:ascii="Times New Roman" w:hAnsi="Times New Roman"/>
                <w:bCs/>
              </w:rPr>
              <w:fldChar w:fldCharType="end"/>
            </w:r>
            <w:r w:rsidRPr="00580108">
              <w:rPr>
                <w:rFonts w:ascii="Times New Roman" w:hAnsi="Times New Roman"/>
                <w:bCs/>
              </w:rPr>
              <w:t xml:space="preserve">  No</w:t>
            </w:r>
            <w:ins w:id="2002" w:author="Evan Katz" w:date="2019-06-17T16:44:00Z">
              <w:r w:rsidR="00152011">
                <w:rPr>
                  <w:rFonts w:ascii="Times New Roman" w:hAnsi="Times New Roman"/>
                  <w:bCs/>
                </w:rPr>
                <w:br/>
              </w:r>
            </w:ins>
          </w:p>
          <w:p w14:paraId="40DB2E38" w14:textId="6D221F02" w:rsidR="00B2210F" w:rsidRPr="00152011" w:rsidRDefault="00B2210F" w:rsidP="00F225AF">
            <w:pPr>
              <w:numPr>
                <w:ilvl w:val="0"/>
                <w:numId w:val="69"/>
              </w:numPr>
              <w:spacing w:line="260" w:lineRule="exact"/>
              <w:rPr>
                <w:rFonts w:ascii="Times New Roman" w:hAnsi="Times New Roman"/>
                <w:bCs/>
              </w:rPr>
            </w:pPr>
            <w:r w:rsidRPr="00B46F11">
              <w:rPr>
                <w:rFonts w:ascii="Times New Roman" w:hAnsi="Times New Roman"/>
                <w:bCs/>
              </w:rPr>
              <w:t xml:space="preserve">Is Factor D’ developed through sampling a comparable population?  </w:t>
            </w:r>
            <w:ins w:id="2003" w:author="Evan Katz" w:date="2019-06-17T16:44:00Z">
              <w:r w:rsidR="00152011">
                <w:rPr>
                  <w:rFonts w:ascii="Times New Roman" w:hAnsi="Times New Roman"/>
                  <w:bCs/>
                </w:rPr>
                <w:br/>
              </w:r>
            </w:ins>
            <w:r w:rsidR="00654AE7" w:rsidRPr="00A90582">
              <w:rPr>
                <w:rFonts w:ascii="Times New Roman" w:hAnsi="Times New Roman"/>
                <w:bCs/>
              </w:rPr>
              <w:fldChar w:fldCharType="begin">
                <w:ffData>
                  <w:name w:val="Check120"/>
                  <w:enabled/>
                  <w:calcOnExit w:val="0"/>
                  <w:checkBox>
                    <w:sizeAuto/>
                    <w:default w:val="0"/>
                  </w:checkBox>
                </w:ffData>
              </w:fldChar>
            </w:r>
            <w:r w:rsidRPr="00152011">
              <w:rPr>
                <w:rFonts w:ascii="Times New Roman" w:hAnsi="Times New Roman"/>
                <w:bCs/>
              </w:rPr>
              <w:instrText xml:space="preserve"> FORMCHECKBOX </w:instrText>
            </w:r>
            <w:r w:rsidR="00654AE7" w:rsidRPr="00A90582">
              <w:rPr>
                <w:rFonts w:ascii="Times New Roman" w:hAnsi="Times New Roman"/>
                <w:bCs/>
              </w:rPr>
            </w:r>
            <w:r w:rsidR="00654AE7" w:rsidRPr="00A90582">
              <w:rPr>
                <w:rFonts w:ascii="Times New Roman" w:hAnsi="Times New Roman"/>
                <w:bCs/>
              </w:rPr>
              <w:fldChar w:fldCharType="separate"/>
            </w:r>
            <w:r w:rsidR="00654AE7" w:rsidRPr="00A90582">
              <w:rPr>
                <w:rFonts w:ascii="Times New Roman" w:hAnsi="Times New Roman"/>
                <w:bCs/>
              </w:rPr>
              <w:fldChar w:fldCharType="end"/>
            </w:r>
            <w:r w:rsidRPr="00152011">
              <w:rPr>
                <w:rFonts w:ascii="Times New Roman" w:hAnsi="Times New Roman"/>
                <w:bCs/>
              </w:rPr>
              <w:t xml:space="preserve">  Yes  </w:t>
            </w:r>
            <w:r w:rsidR="00654AE7" w:rsidRPr="00A90582">
              <w:rPr>
                <w:rFonts w:ascii="Times New Roman" w:hAnsi="Times New Roman"/>
                <w:bCs/>
              </w:rPr>
              <w:fldChar w:fldCharType="begin">
                <w:ffData>
                  <w:name w:val="Check120"/>
                  <w:enabled/>
                  <w:calcOnExit w:val="0"/>
                  <w:checkBox>
                    <w:sizeAuto/>
                    <w:default w:val="0"/>
                  </w:checkBox>
                </w:ffData>
              </w:fldChar>
            </w:r>
            <w:r w:rsidRPr="00152011">
              <w:rPr>
                <w:rFonts w:ascii="Times New Roman" w:hAnsi="Times New Roman"/>
                <w:bCs/>
              </w:rPr>
              <w:instrText xml:space="preserve"> FORMCHECKBOX </w:instrText>
            </w:r>
            <w:r w:rsidR="00654AE7" w:rsidRPr="00A90582">
              <w:rPr>
                <w:rFonts w:ascii="Times New Roman" w:hAnsi="Times New Roman"/>
                <w:bCs/>
              </w:rPr>
            </w:r>
            <w:r w:rsidR="00654AE7" w:rsidRPr="00A90582">
              <w:rPr>
                <w:rFonts w:ascii="Times New Roman" w:hAnsi="Times New Roman"/>
                <w:bCs/>
              </w:rPr>
              <w:fldChar w:fldCharType="separate"/>
            </w:r>
            <w:r w:rsidR="00654AE7" w:rsidRPr="00A90582">
              <w:rPr>
                <w:rFonts w:ascii="Times New Roman" w:hAnsi="Times New Roman"/>
                <w:bCs/>
              </w:rPr>
              <w:fldChar w:fldCharType="end"/>
            </w:r>
            <w:r w:rsidRPr="00152011">
              <w:rPr>
                <w:rFonts w:ascii="Times New Roman" w:hAnsi="Times New Roman"/>
                <w:bCs/>
              </w:rPr>
              <w:t xml:space="preserve">  No</w:t>
            </w:r>
            <w:ins w:id="2004" w:author="Evan Katz" w:date="2019-06-17T16:45:00Z">
              <w:r w:rsidR="00152011">
                <w:rPr>
                  <w:rFonts w:ascii="Times New Roman" w:hAnsi="Times New Roman"/>
                  <w:bCs/>
                </w:rPr>
                <w:br/>
              </w:r>
            </w:ins>
          </w:p>
          <w:p w14:paraId="25A83C4B" w14:textId="5E5C0577" w:rsidR="00B2334B" w:rsidRPr="00580108" w:rsidRDefault="00B2210F">
            <w:pPr>
              <w:numPr>
                <w:ilvl w:val="0"/>
                <w:numId w:val="69"/>
              </w:numPr>
              <w:spacing w:line="260" w:lineRule="exact"/>
              <w:rPr>
                <w:rFonts w:ascii="Times New Roman" w:hAnsi="Times New Roman"/>
                <w:bCs/>
              </w:rPr>
              <w:pPrChange w:id="2005" w:author="Evan Katz" w:date="2019-06-17T15:11:00Z">
                <w:pPr>
                  <w:numPr>
                    <w:numId w:val="69"/>
                  </w:numPr>
                  <w:tabs>
                    <w:tab w:val="num" w:pos="720"/>
                  </w:tabs>
                  <w:spacing w:line="260" w:lineRule="exact"/>
                  <w:ind w:left="720" w:hanging="360"/>
                  <w:jc w:val="both"/>
                </w:pPr>
              </w:pPrChange>
            </w:pPr>
            <w:r w:rsidRPr="00B46F11">
              <w:rPr>
                <w:rFonts w:ascii="Times New Roman" w:hAnsi="Times New Roman"/>
                <w:bCs/>
              </w:rPr>
              <w:t xml:space="preserve">If </w:t>
            </w:r>
            <w:r w:rsidRPr="00B46F11">
              <w:rPr>
                <w:rFonts w:ascii="Times New Roman" w:hAnsi="Times New Roman"/>
                <w:b/>
                <w:bCs/>
              </w:rPr>
              <w:t>Yes</w:t>
            </w:r>
            <w:r w:rsidRPr="00B46F11">
              <w:rPr>
                <w:rFonts w:ascii="Times New Roman" w:hAnsi="Times New Roman"/>
                <w:bCs/>
              </w:rPr>
              <w:t xml:space="preserve">, has the state provided information on the process used and how the D’ value was derived?  </w:t>
            </w:r>
            <w:ins w:id="2006" w:author="Evan Katz" w:date="2019-06-17T16:44:00Z">
              <w:r w:rsidR="00152011">
                <w:rPr>
                  <w:rFonts w:ascii="Times New Roman" w:hAnsi="Times New Roman"/>
                  <w:bCs/>
                </w:rPr>
                <w:br/>
              </w:r>
            </w:ins>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ins w:id="2007" w:author="Evan Katz" w:date="2019-06-17T16:45:00Z">
              <w:r w:rsidR="00152011">
                <w:rPr>
                  <w:rFonts w:ascii="Times New Roman" w:hAnsi="Times New Roman"/>
                  <w:bCs/>
                </w:rPr>
                <w:br/>
              </w:r>
            </w:ins>
          </w:p>
          <w:p w14:paraId="421DDE11" w14:textId="1C869606" w:rsidR="00B2334B" w:rsidRPr="00B46F11" w:rsidRDefault="00B2334B">
            <w:pPr>
              <w:numPr>
                <w:ilvl w:val="0"/>
                <w:numId w:val="69"/>
              </w:numPr>
              <w:spacing w:line="260" w:lineRule="exact"/>
              <w:rPr>
                <w:rFonts w:ascii="Times New Roman" w:hAnsi="Times New Roman"/>
                <w:bCs/>
              </w:rPr>
              <w:pPrChange w:id="2008" w:author="Evan Katz" w:date="2019-06-17T15:11:00Z">
                <w:pPr>
                  <w:numPr>
                    <w:numId w:val="69"/>
                  </w:numPr>
                  <w:tabs>
                    <w:tab w:val="num" w:pos="720"/>
                  </w:tabs>
                  <w:spacing w:line="260" w:lineRule="exact"/>
                  <w:ind w:left="720" w:hanging="360"/>
                  <w:jc w:val="both"/>
                </w:pPr>
              </w:pPrChange>
            </w:pPr>
            <w:r w:rsidRPr="00B46F11">
              <w:rPr>
                <w:rFonts w:ascii="Times New Roman" w:hAnsi="Times New Roman"/>
                <w:bCs/>
              </w:rPr>
              <w:t xml:space="preserve">Is the basis for </w:t>
            </w:r>
            <w:r w:rsidR="00A8445C">
              <w:rPr>
                <w:rFonts w:ascii="Times New Roman" w:hAnsi="Times New Roman"/>
                <w:bCs/>
              </w:rPr>
              <w:t xml:space="preserve">each Factor </w:t>
            </w:r>
            <w:r w:rsidRPr="00B46F11">
              <w:rPr>
                <w:rFonts w:ascii="Times New Roman" w:hAnsi="Times New Roman"/>
                <w:bCs/>
              </w:rPr>
              <w:t xml:space="preserve">estimate fully documented, evidence-based, and appropriately justified?  </w:t>
            </w:r>
            <w:ins w:id="2009" w:author="Evan Katz" w:date="2019-06-17T16:45:00Z">
              <w:r w:rsidR="00152011">
                <w:rPr>
                  <w:rFonts w:ascii="Times New Roman" w:hAnsi="Times New Roman"/>
                  <w:bCs/>
                </w:rPr>
                <w:br/>
              </w:r>
            </w:ins>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r w:rsidR="00152011">
              <w:rPr>
                <w:rFonts w:ascii="Times New Roman" w:hAnsi="Times New Roman"/>
                <w:bCs/>
              </w:rPr>
              <w:br/>
            </w:r>
          </w:p>
          <w:p w14:paraId="4EEF6079" w14:textId="6B920CFB" w:rsidR="00B2334B" w:rsidRPr="00152011" w:rsidRDefault="00B2334B" w:rsidP="002B0721">
            <w:pPr>
              <w:numPr>
                <w:ilvl w:val="0"/>
                <w:numId w:val="69"/>
              </w:numPr>
              <w:spacing w:line="260" w:lineRule="exact"/>
              <w:rPr>
                <w:rFonts w:ascii="Times New Roman" w:hAnsi="Times New Roman"/>
                <w:bCs/>
              </w:rPr>
            </w:pPr>
            <w:r w:rsidRPr="00B46F11">
              <w:rPr>
                <w:rFonts w:ascii="Times New Roman" w:hAnsi="Times New Roman"/>
                <w:bCs/>
              </w:rPr>
              <w:t>Are any deviations from CMS</w:t>
            </w:r>
            <w:r w:rsidR="0086336E">
              <w:rPr>
                <w:rFonts w:ascii="Times New Roman" w:hAnsi="Times New Roman"/>
                <w:bCs/>
              </w:rPr>
              <w:t xml:space="preserve"> </w:t>
            </w:r>
            <w:r w:rsidRPr="00B46F11">
              <w:rPr>
                <w:rFonts w:ascii="Times New Roman" w:hAnsi="Times New Roman"/>
                <w:bCs/>
              </w:rPr>
              <w:t xml:space="preserve">372(S) data adequately explained, justified, and documented?  </w:t>
            </w:r>
            <w:ins w:id="2010" w:author="Evan Katz" w:date="2019-06-17T16:45:00Z">
              <w:r w:rsidR="00152011">
                <w:rPr>
                  <w:rFonts w:ascii="Times New Roman" w:hAnsi="Times New Roman"/>
                  <w:bCs/>
                </w:rPr>
                <w:br/>
              </w:r>
            </w:ins>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ins w:id="2011" w:author="Evan Katz" w:date="2019-06-17T16:45:00Z">
              <w:r w:rsidR="00152011">
                <w:rPr>
                  <w:rFonts w:ascii="Times New Roman" w:hAnsi="Times New Roman"/>
                  <w:bCs/>
                </w:rPr>
                <w:br/>
              </w:r>
            </w:ins>
          </w:p>
          <w:p w14:paraId="67568ABC" w14:textId="654D0432" w:rsidR="00580108" w:rsidRPr="00F272E6" w:rsidRDefault="008F57A5">
            <w:pPr>
              <w:numPr>
                <w:ilvl w:val="0"/>
                <w:numId w:val="69"/>
              </w:numPr>
              <w:spacing w:line="260" w:lineRule="exact"/>
              <w:rPr>
                <w:rFonts w:ascii="Times New Roman" w:hAnsi="Times New Roman"/>
                <w:bCs/>
              </w:rPr>
              <w:pPrChange w:id="2012" w:author="Evan Katz" w:date="2019-06-17T15:11:00Z">
                <w:pPr>
                  <w:numPr>
                    <w:numId w:val="69"/>
                  </w:numPr>
                  <w:tabs>
                    <w:tab w:val="num" w:pos="720"/>
                  </w:tabs>
                  <w:spacing w:line="260" w:lineRule="exact"/>
                  <w:ind w:left="720" w:hanging="360"/>
                  <w:jc w:val="both"/>
                </w:pPr>
              </w:pPrChange>
            </w:pPr>
            <w:r>
              <w:rPr>
                <w:rFonts w:ascii="Times New Roman" w:hAnsi="Times New Roman"/>
                <w:bCs/>
              </w:rPr>
              <w:t>Does t</w:t>
            </w:r>
            <w:r w:rsidR="004772AF" w:rsidRPr="00B46F11">
              <w:rPr>
                <w:rFonts w:ascii="Times New Roman" w:hAnsi="Times New Roman"/>
                <w:bCs/>
              </w:rPr>
              <w:t>he projected first year G’ value not deviate substantially from previous year trends unless the state has altered its Medicaid program</w:t>
            </w:r>
            <w:r>
              <w:rPr>
                <w:rFonts w:ascii="Times New Roman" w:hAnsi="Times New Roman"/>
                <w:bCs/>
              </w:rPr>
              <w:t>?</w:t>
            </w:r>
            <w:r w:rsidR="004772AF" w:rsidRPr="00B46F11">
              <w:rPr>
                <w:rFonts w:ascii="Times New Roman" w:hAnsi="Times New Roman"/>
                <w:bCs/>
              </w:rPr>
              <w:t xml:space="preserve"> </w:t>
            </w:r>
            <w:r w:rsidR="001B7A8A">
              <w:rPr>
                <w:rFonts w:ascii="Times New Roman" w:hAnsi="Times New Roman"/>
                <w:bCs/>
              </w:rPr>
              <w:t xml:space="preserve">                      </w:t>
            </w:r>
            <w:r w:rsidR="004772AF" w:rsidRPr="00B46F11">
              <w:rPr>
                <w:rFonts w:ascii="Times New Roman" w:hAnsi="Times New Roman"/>
                <w:bCs/>
              </w:rPr>
              <w:t xml:space="preserve"> </w:t>
            </w:r>
            <w:r w:rsidR="00654AE7" w:rsidRPr="00C07347">
              <w:rPr>
                <w:rFonts w:ascii="Times New Roman" w:hAnsi="Times New Roman"/>
                <w:bCs/>
              </w:rPr>
              <w:fldChar w:fldCharType="begin">
                <w:ffData>
                  <w:name w:val="Check120"/>
                  <w:enabled/>
                  <w:calcOnExit w:val="0"/>
                  <w:checkBox>
                    <w:sizeAuto/>
                    <w:default w:val="0"/>
                  </w:checkBox>
                </w:ffData>
              </w:fldChar>
            </w:r>
            <w:r w:rsidR="00B2334B" w:rsidRPr="001B7A8A">
              <w:rPr>
                <w:rFonts w:ascii="Times New Roman" w:hAnsi="Times New Roman"/>
                <w:bCs/>
              </w:rPr>
              <w:instrText xml:space="preserve"> FORMCHECKBOX </w:instrText>
            </w:r>
            <w:r w:rsidR="00654AE7" w:rsidRPr="00C07347">
              <w:rPr>
                <w:rFonts w:ascii="Times New Roman" w:hAnsi="Times New Roman"/>
                <w:bCs/>
              </w:rPr>
            </w:r>
            <w:r w:rsidR="00654AE7" w:rsidRPr="00C07347">
              <w:rPr>
                <w:rFonts w:ascii="Times New Roman" w:hAnsi="Times New Roman"/>
                <w:bCs/>
              </w:rPr>
              <w:fldChar w:fldCharType="separate"/>
            </w:r>
            <w:r w:rsidR="00654AE7" w:rsidRPr="00C07347">
              <w:rPr>
                <w:rFonts w:ascii="Times New Roman" w:hAnsi="Times New Roman"/>
                <w:bCs/>
              </w:rPr>
              <w:fldChar w:fldCharType="end"/>
            </w:r>
            <w:r w:rsidR="00B2334B" w:rsidRPr="001B7A8A">
              <w:rPr>
                <w:rFonts w:ascii="Times New Roman" w:hAnsi="Times New Roman"/>
                <w:bCs/>
              </w:rPr>
              <w:t xml:space="preserve">  Yes  </w:t>
            </w:r>
            <w:r w:rsidR="00654AE7" w:rsidRPr="00C07347">
              <w:rPr>
                <w:rFonts w:ascii="Times New Roman" w:hAnsi="Times New Roman"/>
                <w:bCs/>
              </w:rPr>
              <w:fldChar w:fldCharType="begin">
                <w:ffData>
                  <w:name w:val="Check120"/>
                  <w:enabled/>
                  <w:calcOnExit w:val="0"/>
                  <w:checkBox>
                    <w:sizeAuto/>
                    <w:default w:val="0"/>
                  </w:checkBox>
                </w:ffData>
              </w:fldChar>
            </w:r>
            <w:r w:rsidR="00B2334B" w:rsidRPr="001B7A8A">
              <w:rPr>
                <w:rFonts w:ascii="Times New Roman" w:hAnsi="Times New Roman"/>
                <w:bCs/>
              </w:rPr>
              <w:instrText xml:space="preserve"> FORMCHECKBOX </w:instrText>
            </w:r>
            <w:r w:rsidR="00654AE7" w:rsidRPr="00C07347">
              <w:rPr>
                <w:rFonts w:ascii="Times New Roman" w:hAnsi="Times New Roman"/>
                <w:bCs/>
              </w:rPr>
            </w:r>
            <w:r w:rsidR="00654AE7" w:rsidRPr="00C07347">
              <w:rPr>
                <w:rFonts w:ascii="Times New Roman" w:hAnsi="Times New Roman"/>
                <w:bCs/>
              </w:rPr>
              <w:fldChar w:fldCharType="separate"/>
            </w:r>
            <w:r w:rsidR="00654AE7" w:rsidRPr="00C07347">
              <w:rPr>
                <w:rFonts w:ascii="Times New Roman" w:hAnsi="Times New Roman"/>
                <w:bCs/>
              </w:rPr>
              <w:fldChar w:fldCharType="end"/>
            </w:r>
            <w:r w:rsidR="00B2334B" w:rsidRPr="001B7A8A">
              <w:rPr>
                <w:rFonts w:ascii="Times New Roman" w:hAnsi="Times New Roman"/>
                <w:bCs/>
              </w:rPr>
              <w:t xml:space="preserve">  No</w:t>
            </w:r>
            <w:ins w:id="2013" w:author="Evan Katz" w:date="2019-06-17T16:45:00Z">
              <w:r w:rsidR="00152011">
                <w:rPr>
                  <w:rFonts w:ascii="Times New Roman" w:hAnsi="Times New Roman"/>
                  <w:bCs/>
                </w:rPr>
                <w:br/>
              </w:r>
            </w:ins>
          </w:p>
          <w:p w14:paraId="62C02FEF" w14:textId="14D5A4A9" w:rsidR="003D761C" w:rsidRPr="003F6D2B" w:rsidRDefault="008F57A5">
            <w:pPr>
              <w:pStyle w:val="CM10"/>
              <w:numPr>
                <w:ilvl w:val="0"/>
                <w:numId w:val="69"/>
              </w:numPr>
              <w:spacing w:line="260" w:lineRule="exact"/>
              <w:rPr>
                <w:rFonts w:ascii="Times New Roman" w:hAnsi="Times New Roman"/>
                <w:bCs/>
                <w:rPrChange w:id="2014" w:author="Jonathan  Hicks" w:date="2024-11-05T20:35:00Z">
                  <w:rPr/>
                </w:rPrChange>
              </w:rPr>
              <w:pPrChange w:id="2015" w:author="Jonathan  Hicks" w:date="2024-11-05T20:35:00Z">
                <w:pPr>
                  <w:numPr>
                    <w:numId w:val="69"/>
                  </w:numPr>
                  <w:tabs>
                    <w:tab w:val="num" w:pos="720"/>
                  </w:tabs>
                  <w:spacing w:line="260" w:lineRule="exact"/>
                  <w:ind w:left="720" w:hanging="360"/>
                  <w:jc w:val="both"/>
                </w:pPr>
              </w:pPrChange>
            </w:pPr>
            <w:r>
              <w:rPr>
                <w:rFonts w:ascii="Times New Roman" w:hAnsi="Times New Roman"/>
              </w:rPr>
              <w:t>Does t</w:t>
            </w:r>
            <w:r w:rsidR="00580108">
              <w:rPr>
                <w:rFonts w:ascii="Times New Roman" w:hAnsi="Times New Roman"/>
              </w:rPr>
              <w:t>he state’s factor D, D’, G and G’ derivation detail the trend factors, including details of the data sources, how factors were trended forward, and justification of using sources outside of CMS-372(S) reports</w:t>
            </w:r>
            <w:r>
              <w:rPr>
                <w:rFonts w:ascii="Times New Roman" w:hAnsi="Times New Roman"/>
              </w:rPr>
              <w:t>?</w:t>
            </w:r>
            <w:r w:rsidR="00580108">
              <w:rPr>
                <w:rFonts w:ascii="Times New Roman" w:hAnsi="Times New Roman"/>
              </w:rPr>
              <w:t xml:space="preserve"> </w:t>
            </w:r>
          </w:p>
        </w:tc>
        <w:tc>
          <w:tcPr>
            <w:tcW w:w="3060" w:type="dxa"/>
          </w:tcPr>
          <w:p w14:paraId="01FBD5A5" w14:textId="567F41B6" w:rsidR="003D761C" w:rsidRPr="00E96FFD" w:rsidRDefault="00152011">
            <w:pPr>
              <w:rPr>
                <w:rFonts w:ascii="Times New Roman" w:hAnsi="Times New Roman"/>
                <w:bCs/>
              </w:rPr>
            </w:pPr>
            <w:ins w:id="2016" w:author="Evan Katz" w:date="2019-06-17T16:44:00Z">
              <w:r>
                <w:rPr>
                  <w:rFonts w:ascii="Times New Roman" w:hAnsi="Times New Roman"/>
                  <w:bCs/>
                </w:rPr>
                <w:br/>
              </w:r>
            </w:ins>
          </w:p>
        </w:tc>
      </w:tr>
      <w:tr w:rsidR="003D761C" w:rsidRPr="00E96FFD" w14:paraId="42D890D6" w14:textId="77777777">
        <w:tc>
          <w:tcPr>
            <w:tcW w:w="3060" w:type="dxa"/>
          </w:tcPr>
          <w:p w14:paraId="6B5D565D" w14:textId="77777777" w:rsidR="003D761C" w:rsidRPr="00B46F11" w:rsidRDefault="00477D06">
            <w:pPr>
              <w:rPr>
                <w:rFonts w:ascii="Times New Roman" w:hAnsi="Times New Roman"/>
                <w:b/>
              </w:rPr>
            </w:pPr>
            <w:r w:rsidRPr="00B46F11">
              <w:rPr>
                <w:rFonts w:ascii="Times New Roman" w:hAnsi="Times New Roman"/>
                <w:b/>
              </w:rPr>
              <w:t>J-2-</w:t>
            </w:r>
            <w:r w:rsidR="000C7022" w:rsidRPr="00B46F11">
              <w:rPr>
                <w:rFonts w:ascii="Times New Roman" w:hAnsi="Times New Roman"/>
                <w:b/>
              </w:rPr>
              <w:t>d:  Estimate of Factor D</w:t>
            </w:r>
          </w:p>
          <w:p w14:paraId="76C717CE" w14:textId="77777777" w:rsidR="000C7022" w:rsidRPr="00B46F11" w:rsidRDefault="000C7022">
            <w:pPr>
              <w:rPr>
                <w:rFonts w:ascii="Times New Roman" w:hAnsi="Times New Roman"/>
                <w:b/>
              </w:rPr>
            </w:pPr>
          </w:p>
          <w:p w14:paraId="4EE93AF0" w14:textId="77777777" w:rsidR="000C7022" w:rsidRPr="00B46F11" w:rsidRDefault="000C7022">
            <w:pPr>
              <w:rPr>
                <w:rFonts w:ascii="Times New Roman" w:hAnsi="Times New Roman"/>
                <w:b/>
              </w:rPr>
            </w:pPr>
            <w:r w:rsidRPr="00B46F11">
              <w:rPr>
                <w:rFonts w:ascii="Times New Roman" w:hAnsi="Times New Roman"/>
                <w:b/>
              </w:rPr>
              <w:t>J-2-d-i:  Estimate of Factor D – Non-Concurrent Waiver</w:t>
            </w:r>
          </w:p>
          <w:p w14:paraId="6486E1D3" w14:textId="77777777" w:rsidR="000C7022" w:rsidRPr="00B46F11" w:rsidRDefault="000C7022">
            <w:pPr>
              <w:rPr>
                <w:rFonts w:ascii="Times New Roman" w:hAnsi="Times New Roman"/>
                <w:b/>
              </w:rPr>
            </w:pPr>
          </w:p>
          <w:p w14:paraId="25925749" w14:textId="77777777" w:rsidR="000C7022" w:rsidRPr="00B46F11" w:rsidRDefault="000C7022">
            <w:pPr>
              <w:rPr>
                <w:rFonts w:ascii="Times New Roman" w:hAnsi="Times New Roman"/>
                <w:b/>
              </w:rPr>
            </w:pPr>
            <w:r w:rsidRPr="00B46F11">
              <w:rPr>
                <w:rFonts w:ascii="Times New Roman" w:hAnsi="Times New Roman"/>
                <w:b/>
              </w:rPr>
              <w:t xml:space="preserve">J-2-d-ii:  Estimate of Factor D – Concurrent </w:t>
            </w:r>
            <w:r w:rsidR="00B42FBA" w:rsidRPr="00B46F11">
              <w:rPr>
                <w:rFonts w:ascii="Times New Roman" w:hAnsi="Times New Roman"/>
                <w:b/>
              </w:rPr>
              <w:t>§1915(b)/§1915(c) Waivers</w:t>
            </w:r>
          </w:p>
        </w:tc>
        <w:tc>
          <w:tcPr>
            <w:tcW w:w="8280" w:type="dxa"/>
          </w:tcPr>
          <w:p w14:paraId="7A2B5A1E" w14:textId="77777777" w:rsidR="00B42FBA" w:rsidRPr="00B46F11" w:rsidRDefault="00610A4A">
            <w:pPr>
              <w:numPr>
                <w:ilvl w:val="0"/>
                <w:numId w:val="69"/>
              </w:numPr>
              <w:tabs>
                <w:tab w:val="clear" w:pos="720"/>
                <w:tab w:val="num" w:pos="179"/>
                <w:tab w:val="num" w:pos="364"/>
              </w:tabs>
              <w:spacing w:line="260" w:lineRule="exact"/>
              <w:ind w:left="179" w:hanging="180"/>
              <w:rPr>
                <w:rFonts w:ascii="Times New Roman" w:hAnsi="Times New Roman"/>
                <w:bCs/>
              </w:rPr>
              <w:pPrChange w:id="2017" w:author="Evan Katz" w:date="2019-06-17T15:11:00Z">
                <w:pPr>
                  <w:numPr>
                    <w:numId w:val="69"/>
                  </w:numPr>
                  <w:tabs>
                    <w:tab w:val="num" w:pos="179"/>
                    <w:tab w:val="num" w:pos="364"/>
                    <w:tab w:val="num" w:pos="720"/>
                  </w:tabs>
                  <w:spacing w:line="260" w:lineRule="exact"/>
                  <w:ind w:left="179" w:hanging="180"/>
                  <w:jc w:val="both"/>
                </w:pPr>
              </w:pPrChange>
            </w:pPr>
            <w:r w:rsidRPr="00B46F11">
              <w:rPr>
                <w:rFonts w:ascii="Times New Roman" w:hAnsi="Times New Roman"/>
                <w:bCs/>
              </w:rPr>
              <w:t xml:space="preserve">For </w:t>
            </w:r>
            <w:r w:rsidRPr="00B46F11">
              <w:rPr>
                <w:rFonts w:ascii="Times New Roman" w:hAnsi="Times New Roman"/>
                <w:b/>
                <w:bCs/>
              </w:rPr>
              <w:t>Non-Concurrent W</w:t>
            </w:r>
            <w:r w:rsidR="00B42FBA" w:rsidRPr="00B46F11">
              <w:rPr>
                <w:rFonts w:ascii="Times New Roman" w:hAnsi="Times New Roman"/>
                <w:b/>
                <w:bCs/>
              </w:rPr>
              <w:t>aivers</w:t>
            </w:r>
            <w:r w:rsidR="00B42FBA" w:rsidRPr="00B46F11">
              <w:rPr>
                <w:rFonts w:ascii="Times New Roman" w:hAnsi="Times New Roman"/>
                <w:bCs/>
              </w:rPr>
              <w:t>:</w:t>
            </w:r>
          </w:p>
          <w:p w14:paraId="6C2D1F7D" w14:textId="5169F208" w:rsidR="00B42FBA" w:rsidRDefault="00B42FBA">
            <w:pPr>
              <w:numPr>
                <w:ilvl w:val="0"/>
                <w:numId w:val="70"/>
              </w:numPr>
              <w:tabs>
                <w:tab w:val="clear" w:pos="720"/>
                <w:tab w:val="num" w:pos="320"/>
              </w:tabs>
              <w:spacing w:line="260" w:lineRule="exact"/>
              <w:ind w:left="320" w:hanging="180"/>
              <w:rPr>
                <w:rFonts w:ascii="Times New Roman" w:hAnsi="Times New Roman"/>
                <w:bCs/>
              </w:rPr>
              <w:pPrChange w:id="2018"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Is the unit of serv</w:t>
            </w:r>
            <w:r w:rsidR="00610A4A" w:rsidRPr="00B46F11">
              <w:rPr>
                <w:rFonts w:ascii="Times New Roman" w:hAnsi="Times New Roman"/>
                <w:bCs/>
              </w:rPr>
              <w:t>ice identified for each service</w:t>
            </w:r>
            <w:r w:rsidRPr="00B46F11">
              <w:rPr>
                <w:rFonts w:ascii="Times New Roman" w:hAnsi="Times New Roman"/>
                <w:bCs/>
              </w:rPr>
              <w:t>?</w:t>
            </w:r>
            <w:r w:rsidR="00610A4A" w:rsidRPr="00B46F11">
              <w:rPr>
                <w:rFonts w:ascii="Times New Roman" w:hAnsi="Times New Roman"/>
                <w:bCs/>
              </w:rPr>
              <w:t xml:space="preserve">  </w:t>
            </w:r>
            <w:ins w:id="2019" w:author="Evan Katz" w:date="2019-06-17T16:45:00Z">
              <w:r w:rsidR="00152011">
                <w:rPr>
                  <w:rFonts w:ascii="Times New Roman" w:hAnsi="Times New Roman"/>
                  <w:bCs/>
                </w:rPr>
                <w:br/>
              </w:r>
            </w:ins>
            <w:r w:rsidR="00654AE7" w:rsidRPr="00B46F11">
              <w:rPr>
                <w:rFonts w:ascii="Times New Roman" w:hAnsi="Times New Roman"/>
                <w:bCs/>
              </w:rPr>
              <w:fldChar w:fldCharType="begin">
                <w:ffData>
                  <w:name w:val="Check120"/>
                  <w:enabled/>
                  <w:calcOnExit w:val="0"/>
                  <w:checkBox>
                    <w:sizeAuto/>
                    <w:default w:val="0"/>
                  </w:checkBox>
                </w:ffData>
              </w:fldChar>
            </w:r>
            <w:r w:rsidR="00610A4A"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610A4A"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00610A4A"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00610A4A" w:rsidRPr="00B46F11">
              <w:rPr>
                <w:rFonts w:ascii="Times New Roman" w:hAnsi="Times New Roman"/>
                <w:bCs/>
              </w:rPr>
              <w:t xml:space="preserve">  No</w:t>
            </w:r>
            <w:ins w:id="2020" w:author="Evan Katz" w:date="2019-06-17T16:45:00Z">
              <w:r w:rsidR="00152011">
                <w:rPr>
                  <w:rFonts w:ascii="Times New Roman" w:hAnsi="Times New Roman"/>
                  <w:bCs/>
                </w:rPr>
                <w:br/>
              </w:r>
            </w:ins>
          </w:p>
          <w:p w14:paraId="1A1E0283" w14:textId="75F559E1" w:rsidR="00610A4A" w:rsidRPr="00B46F11" w:rsidRDefault="00610A4A">
            <w:pPr>
              <w:numPr>
                <w:ilvl w:val="0"/>
                <w:numId w:val="70"/>
              </w:numPr>
              <w:tabs>
                <w:tab w:val="clear" w:pos="720"/>
                <w:tab w:val="num" w:pos="320"/>
              </w:tabs>
              <w:spacing w:line="260" w:lineRule="exact"/>
              <w:ind w:left="320" w:hanging="180"/>
              <w:rPr>
                <w:rFonts w:ascii="Times New Roman" w:hAnsi="Times New Roman"/>
                <w:bCs/>
              </w:rPr>
              <w:pPrChange w:id="2021"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Does the estimated number of units per user reflect the estimated ALOS rather than the potential maximum number of service units that a participant may utilize?  </w:t>
            </w:r>
            <w:ins w:id="2022" w:author="Evan Katz" w:date="2019-06-17T16:45:00Z">
              <w:r w:rsidR="00152011">
                <w:rPr>
                  <w:rFonts w:ascii="Times New Roman" w:hAnsi="Times New Roman"/>
                  <w:bCs/>
                </w:rPr>
                <w:br/>
              </w:r>
            </w:ins>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p>
          <w:p w14:paraId="0C53180F" w14:textId="6E2A7C7C" w:rsidR="00610A4A" w:rsidRPr="00B46F11" w:rsidRDefault="00152011">
            <w:pPr>
              <w:spacing w:line="260" w:lineRule="exact"/>
              <w:rPr>
                <w:rFonts w:ascii="Times New Roman" w:hAnsi="Times New Roman"/>
                <w:bCs/>
              </w:rPr>
              <w:pPrChange w:id="2023" w:author="Evan Katz" w:date="2019-06-17T15:11:00Z">
                <w:pPr>
                  <w:spacing w:line="260" w:lineRule="exact"/>
                  <w:jc w:val="both"/>
                </w:pPr>
              </w:pPrChange>
            </w:pPr>
            <w:ins w:id="2024" w:author="Evan Katz" w:date="2019-06-17T16:45:00Z">
              <w:r>
                <w:rPr>
                  <w:rFonts w:ascii="Times New Roman" w:hAnsi="Times New Roman"/>
                  <w:bCs/>
                </w:rPr>
                <w:br/>
              </w:r>
            </w:ins>
          </w:p>
          <w:p w14:paraId="6ACEC154" w14:textId="77777777" w:rsidR="00610A4A" w:rsidRPr="00B46F11" w:rsidRDefault="00610A4A">
            <w:pPr>
              <w:numPr>
                <w:ilvl w:val="0"/>
                <w:numId w:val="69"/>
              </w:numPr>
              <w:tabs>
                <w:tab w:val="clear" w:pos="720"/>
                <w:tab w:val="num" w:pos="179"/>
                <w:tab w:val="num" w:pos="364"/>
              </w:tabs>
              <w:spacing w:line="260" w:lineRule="exact"/>
              <w:ind w:left="179" w:hanging="180"/>
              <w:rPr>
                <w:rFonts w:ascii="Times New Roman" w:hAnsi="Times New Roman"/>
                <w:bCs/>
              </w:rPr>
              <w:pPrChange w:id="2025" w:author="Evan Katz" w:date="2019-06-17T15:11:00Z">
                <w:pPr>
                  <w:numPr>
                    <w:numId w:val="69"/>
                  </w:numPr>
                  <w:tabs>
                    <w:tab w:val="num" w:pos="179"/>
                    <w:tab w:val="num" w:pos="364"/>
                    <w:tab w:val="num" w:pos="720"/>
                  </w:tabs>
                  <w:spacing w:line="260" w:lineRule="exact"/>
                  <w:ind w:left="179" w:hanging="180"/>
                  <w:jc w:val="both"/>
                </w:pPr>
              </w:pPrChange>
            </w:pPr>
            <w:r w:rsidRPr="00B46F11">
              <w:rPr>
                <w:rFonts w:ascii="Times New Roman" w:hAnsi="Times New Roman"/>
                <w:bCs/>
              </w:rPr>
              <w:t xml:space="preserve">For </w:t>
            </w:r>
            <w:r w:rsidRPr="00B46F11">
              <w:rPr>
                <w:rFonts w:ascii="Times New Roman" w:hAnsi="Times New Roman"/>
                <w:b/>
                <w:bCs/>
              </w:rPr>
              <w:t>Concurrent Waivers</w:t>
            </w:r>
            <w:r w:rsidRPr="00B46F11">
              <w:rPr>
                <w:rFonts w:ascii="Times New Roman" w:hAnsi="Times New Roman"/>
                <w:bCs/>
              </w:rPr>
              <w:t>, when there are services paid outside the capitation rate, has the state calculated:</w:t>
            </w:r>
          </w:p>
          <w:p w14:paraId="18DB911B" w14:textId="082A1FA1" w:rsidR="00610A4A" w:rsidRPr="00B46F11" w:rsidRDefault="00610A4A">
            <w:pPr>
              <w:numPr>
                <w:ilvl w:val="0"/>
                <w:numId w:val="70"/>
              </w:numPr>
              <w:tabs>
                <w:tab w:val="clear" w:pos="720"/>
                <w:tab w:val="num" w:pos="320"/>
              </w:tabs>
              <w:spacing w:line="260" w:lineRule="exact"/>
              <w:ind w:left="320" w:hanging="180"/>
              <w:rPr>
                <w:rFonts w:ascii="Times New Roman" w:hAnsi="Times New Roman"/>
                <w:bCs/>
              </w:rPr>
              <w:pPrChange w:id="2026"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The total of all waiver costs?  </w:t>
            </w:r>
            <w:ins w:id="2027" w:author="Evan Katz" w:date="2019-06-17T16:45:00Z">
              <w:r w:rsidR="00152011">
                <w:rPr>
                  <w:rFonts w:ascii="Times New Roman" w:hAnsi="Times New Roman"/>
                  <w:bCs/>
                </w:rPr>
                <w:br/>
              </w:r>
            </w:ins>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ins w:id="2028" w:author="Evan Katz" w:date="2019-06-17T16:46:00Z">
              <w:r w:rsidR="00152011">
                <w:rPr>
                  <w:rFonts w:ascii="Times New Roman" w:hAnsi="Times New Roman"/>
                  <w:bCs/>
                </w:rPr>
                <w:br/>
              </w:r>
            </w:ins>
          </w:p>
          <w:p w14:paraId="3A5A6757" w14:textId="23A79737" w:rsidR="00610A4A" w:rsidRPr="00B46F11" w:rsidRDefault="00610A4A">
            <w:pPr>
              <w:numPr>
                <w:ilvl w:val="0"/>
                <w:numId w:val="70"/>
              </w:numPr>
              <w:tabs>
                <w:tab w:val="clear" w:pos="720"/>
                <w:tab w:val="num" w:pos="320"/>
              </w:tabs>
              <w:spacing w:line="260" w:lineRule="exact"/>
              <w:ind w:left="320" w:hanging="180"/>
              <w:rPr>
                <w:rFonts w:ascii="Times New Roman" w:hAnsi="Times New Roman"/>
                <w:bCs/>
              </w:rPr>
              <w:pPrChange w:id="2029"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The subtotal for services paid within the capitation rate?  </w:t>
            </w:r>
            <w:ins w:id="2030" w:author="Evan Katz" w:date="2019-06-17T16:46:00Z">
              <w:r w:rsidR="00152011">
                <w:rPr>
                  <w:rFonts w:ascii="Times New Roman" w:hAnsi="Times New Roman"/>
                  <w:bCs/>
                </w:rPr>
                <w:br/>
              </w:r>
            </w:ins>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ins w:id="2031" w:author="Evan Katz" w:date="2019-06-17T16:46:00Z">
              <w:r w:rsidR="00152011">
                <w:rPr>
                  <w:rFonts w:ascii="Times New Roman" w:hAnsi="Times New Roman"/>
                  <w:bCs/>
                </w:rPr>
                <w:br/>
              </w:r>
            </w:ins>
          </w:p>
          <w:p w14:paraId="393B46BA" w14:textId="25F2998A" w:rsidR="00610A4A" w:rsidRPr="00B46F11" w:rsidRDefault="00610A4A">
            <w:pPr>
              <w:numPr>
                <w:ilvl w:val="0"/>
                <w:numId w:val="70"/>
              </w:numPr>
              <w:tabs>
                <w:tab w:val="clear" w:pos="720"/>
                <w:tab w:val="num" w:pos="320"/>
              </w:tabs>
              <w:spacing w:line="260" w:lineRule="exact"/>
              <w:ind w:left="320" w:hanging="180"/>
              <w:rPr>
                <w:rFonts w:ascii="Times New Roman" w:hAnsi="Times New Roman"/>
                <w:bCs/>
              </w:rPr>
              <w:pPrChange w:id="2032"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The subtotal for services paid outside the rate?  </w:t>
            </w:r>
            <w:ins w:id="2033" w:author="Evan Katz" w:date="2019-06-17T16:46:00Z">
              <w:r w:rsidR="00152011">
                <w:rPr>
                  <w:rFonts w:ascii="Times New Roman" w:hAnsi="Times New Roman"/>
                  <w:bCs/>
                </w:rPr>
                <w:br/>
              </w:r>
            </w:ins>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ins w:id="2034" w:author="Evan Katz" w:date="2019-06-17T16:46:00Z">
              <w:r w:rsidR="00152011">
                <w:rPr>
                  <w:rFonts w:ascii="Times New Roman" w:hAnsi="Times New Roman"/>
                  <w:bCs/>
                </w:rPr>
                <w:br/>
              </w:r>
            </w:ins>
          </w:p>
          <w:p w14:paraId="32152A68" w14:textId="41B22D6E" w:rsidR="001D18FF" w:rsidRPr="00B46F11" w:rsidRDefault="001D18FF">
            <w:pPr>
              <w:numPr>
                <w:ilvl w:val="0"/>
                <w:numId w:val="70"/>
              </w:numPr>
              <w:tabs>
                <w:tab w:val="clear" w:pos="720"/>
                <w:tab w:val="num" w:pos="320"/>
              </w:tabs>
              <w:spacing w:line="260" w:lineRule="exact"/>
              <w:ind w:left="320" w:hanging="180"/>
              <w:rPr>
                <w:rFonts w:ascii="Times New Roman" w:hAnsi="Times New Roman"/>
                <w:bCs/>
              </w:rPr>
              <w:pPrChange w:id="2035"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The average cost per unduplicated participant for all waiver services?  </w:t>
            </w:r>
            <w:r w:rsidR="0086336E">
              <w:rPr>
                <w:rFonts w:ascii="Times New Roman" w:hAnsi="Times New Roman"/>
                <w:bCs/>
              </w:rPr>
              <w:t xml:space="preserve">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ins w:id="2036" w:author="Evan Katz" w:date="2019-06-17T16:46:00Z">
              <w:r w:rsidR="00152011">
                <w:rPr>
                  <w:rFonts w:ascii="Times New Roman" w:hAnsi="Times New Roman"/>
                  <w:bCs/>
                </w:rPr>
                <w:br/>
              </w:r>
            </w:ins>
          </w:p>
          <w:p w14:paraId="7108B3A4" w14:textId="2BB9E07C" w:rsidR="001D18FF" w:rsidRPr="00B46F11" w:rsidRDefault="001D18FF">
            <w:pPr>
              <w:numPr>
                <w:ilvl w:val="0"/>
                <w:numId w:val="70"/>
              </w:numPr>
              <w:tabs>
                <w:tab w:val="clear" w:pos="720"/>
                <w:tab w:val="num" w:pos="320"/>
              </w:tabs>
              <w:spacing w:line="260" w:lineRule="exact"/>
              <w:ind w:left="320" w:hanging="180"/>
              <w:rPr>
                <w:rFonts w:ascii="Times New Roman" w:hAnsi="Times New Roman"/>
                <w:bCs/>
              </w:rPr>
              <w:pPrChange w:id="2037" w:author="Evan Katz" w:date="2019-06-17T15:11:00Z">
                <w:pPr>
                  <w:numPr>
                    <w:numId w:val="70"/>
                  </w:numPr>
                  <w:tabs>
                    <w:tab w:val="num" w:pos="320"/>
                    <w:tab w:val="num" w:pos="720"/>
                  </w:tabs>
                  <w:spacing w:line="260" w:lineRule="exact"/>
                  <w:ind w:left="320" w:hanging="180"/>
                  <w:jc w:val="both"/>
                </w:pPr>
              </w:pPrChange>
            </w:pPr>
            <w:r w:rsidRPr="00B46F11">
              <w:rPr>
                <w:rFonts w:ascii="Times New Roman" w:hAnsi="Times New Roman"/>
                <w:bCs/>
              </w:rPr>
              <w:t xml:space="preserve">The average costs for services paid within and outside the capitation rate?  </w:t>
            </w:r>
            <w:r w:rsidR="0086336E">
              <w:rPr>
                <w:rFonts w:ascii="Times New Roman" w:hAnsi="Times New Roman"/>
                <w:bCs/>
              </w:rPr>
              <w:t xml:space="preserve">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Yes  </w:t>
            </w:r>
            <w:r w:rsidR="00654AE7" w:rsidRPr="00B46F11">
              <w:rPr>
                <w:rFonts w:ascii="Times New Roman" w:hAnsi="Times New Roman"/>
                <w:bCs/>
              </w:rPr>
              <w:fldChar w:fldCharType="begin">
                <w:ffData>
                  <w:name w:val="Check120"/>
                  <w:enabled/>
                  <w:calcOnExit w:val="0"/>
                  <w:checkBox>
                    <w:sizeAuto/>
                    <w:default w:val="0"/>
                  </w:checkBox>
                </w:ffData>
              </w:fldChar>
            </w:r>
            <w:r w:rsidRPr="00B46F11">
              <w:rPr>
                <w:rFonts w:ascii="Times New Roman" w:hAnsi="Times New Roman"/>
                <w:bCs/>
              </w:rPr>
              <w:instrText xml:space="preserve"> FORMCHECKBOX </w:instrText>
            </w:r>
            <w:r w:rsidR="00654AE7" w:rsidRPr="00B46F11">
              <w:rPr>
                <w:rFonts w:ascii="Times New Roman" w:hAnsi="Times New Roman"/>
                <w:bCs/>
              </w:rPr>
            </w:r>
            <w:r w:rsidR="00654AE7" w:rsidRPr="00B46F11">
              <w:rPr>
                <w:rFonts w:ascii="Times New Roman" w:hAnsi="Times New Roman"/>
                <w:bCs/>
              </w:rPr>
              <w:fldChar w:fldCharType="separate"/>
            </w:r>
            <w:r w:rsidR="00654AE7" w:rsidRPr="00B46F11">
              <w:rPr>
                <w:rFonts w:ascii="Times New Roman" w:hAnsi="Times New Roman"/>
                <w:bCs/>
              </w:rPr>
              <w:fldChar w:fldCharType="end"/>
            </w:r>
            <w:r w:rsidRPr="00B46F11">
              <w:rPr>
                <w:rFonts w:ascii="Times New Roman" w:hAnsi="Times New Roman"/>
                <w:bCs/>
              </w:rPr>
              <w:t xml:space="preserve">  No</w:t>
            </w:r>
            <w:ins w:id="2038" w:author="Evan Katz" w:date="2019-06-17T16:46:00Z">
              <w:r w:rsidR="00152011">
                <w:rPr>
                  <w:rFonts w:ascii="Times New Roman" w:hAnsi="Times New Roman"/>
                  <w:bCs/>
                </w:rPr>
                <w:br/>
              </w:r>
            </w:ins>
          </w:p>
        </w:tc>
        <w:tc>
          <w:tcPr>
            <w:tcW w:w="3060" w:type="dxa"/>
          </w:tcPr>
          <w:p w14:paraId="75E08EF0" w14:textId="77777777" w:rsidR="003D761C" w:rsidRPr="00E96FFD" w:rsidRDefault="003D761C">
            <w:pPr>
              <w:rPr>
                <w:rFonts w:ascii="Times New Roman" w:hAnsi="Times New Roman"/>
                <w:bCs/>
              </w:rPr>
            </w:pPr>
          </w:p>
        </w:tc>
      </w:tr>
    </w:tbl>
    <w:p w14:paraId="09394121" w14:textId="77777777" w:rsidR="003D761C" w:rsidRPr="00E96FFD" w:rsidRDefault="003D761C">
      <w:pPr>
        <w:rPr>
          <w:rFonts w:ascii="Times New Roman" w:hAnsi="Times New Roman"/>
          <w:b/>
          <w:bCs/>
        </w:rPr>
      </w:pPr>
    </w:p>
    <w:p w14:paraId="74844B3A" w14:textId="77777777" w:rsidR="00654868" w:rsidRPr="00E96FFD" w:rsidRDefault="00654868">
      <w:pPr>
        <w:rPr>
          <w:rFonts w:ascii="Times New Roman" w:hAnsi="Times New Roman"/>
          <w:b/>
          <w:bCs/>
        </w:rPr>
      </w:pPr>
    </w:p>
    <w:sectPr w:rsidR="00654868" w:rsidRPr="00E96FFD" w:rsidSect="00AC2385">
      <w:headerReference w:type="default" r:id="rId12"/>
      <w:footerReference w:type="default" r:id="rId13"/>
      <w:pgSz w:w="15696" w:h="12240" w:orient="landscape" w:code="1"/>
      <w:pgMar w:top="1152" w:right="432" w:bottom="1152" w:left="432" w:header="720" w:footer="720" w:gutter="0"/>
      <w:pgNumType w:start="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59FD7B" w14:textId="77777777" w:rsidR="00A30CAA" w:rsidRDefault="00A30CAA">
      <w:r>
        <w:separator/>
      </w:r>
    </w:p>
  </w:endnote>
  <w:endnote w:type="continuationSeparator" w:id="0">
    <w:p w14:paraId="1DEACC13" w14:textId="77777777" w:rsidR="00A30CAA" w:rsidRDefault="00A3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 Ionic">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4CA24" w14:textId="77777777" w:rsidR="002972FE" w:rsidRPr="003F4C62" w:rsidRDefault="002972FE" w:rsidP="00581E7D">
    <w:pPr>
      <w:pStyle w:val="Footer"/>
      <w:framePr w:wrap="around" w:vAnchor="text" w:hAnchor="page" w:x="15013" w:y="-41"/>
      <w:rPr>
        <w:rStyle w:val="PageNumber"/>
        <w:rFonts w:ascii="Times New Roman" w:hAnsi="Times New Roman"/>
      </w:rPr>
    </w:pPr>
    <w:r w:rsidRPr="003F4C62">
      <w:rPr>
        <w:rStyle w:val="PageNumber"/>
        <w:rFonts w:ascii="Times New Roman" w:hAnsi="Times New Roman"/>
      </w:rPr>
      <w:fldChar w:fldCharType="begin"/>
    </w:r>
    <w:r w:rsidRPr="003F4C62">
      <w:rPr>
        <w:rStyle w:val="PageNumber"/>
        <w:rFonts w:ascii="Times New Roman" w:hAnsi="Times New Roman"/>
      </w:rPr>
      <w:instrText xml:space="preserve">PAGE  </w:instrText>
    </w:r>
    <w:r w:rsidRPr="003F4C62">
      <w:rPr>
        <w:rStyle w:val="PageNumber"/>
        <w:rFonts w:ascii="Times New Roman" w:hAnsi="Times New Roman"/>
      </w:rPr>
      <w:fldChar w:fldCharType="separate"/>
    </w:r>
    <w:r>
      <w:rPr>
        <w:rStyle w:val="PageNumber"/>
        <w:rFonts w:ascii="Times New Roman" w:hAnsi="Times New Roman"/>
        <w:noProof/>
      </w:rPr>
      <w:t>73</w:t>
    </w:r>
    <w:r w:rsidRPr="003F4C62">
      <w:rPr>
        <w:rStyle w:val="PageNumber"/>
        <w:rFonts w:ascii="Times New Roman" w:hAnsi="Times New Roman"/>
      </w:rPr>
      <w:fldChar w:fldCharType="end"/>
    </w:r>
  </w:p>
  <w:p w14:paraId="20DB8BF1" w14:textId="6023F962" w:rsidR="002972FE" w:rsidRPr="00C517B1" w:rsidRDefault="002972FE" w:rsidP="00AC2385">
    <w:pPr>
      <w:pStyle w:val="Footer"/>
      <w:tabs>
        <w:tab w:val="left" w:pos="8640"/>
      </w:tabs>
      <w:ind w:right="360"/>
      <w:rPr>
        <w:rFonts w:ascii="Times New Roman" w:hAnsi="Times New Roman"/>
        <w:b/>
      </w:rPr>
    </w:pPr>
    <w:r>
      <w:rPr>
        <w:rFonts w:ascii="Times New Roman" w:hAnsi="Times New Roman"/>
        <w:b/>
      </w:rPr>
      <w:t>CMS Instrument for Reviewing HCBS Waiver Applications –</w:t>
    </w:r>
    <w:r w:rsidR="00B10CBB">
      <w:rPr>
        <w:rFonts w:ascii="Times New Roman" w:hAnsi="Times New Roman"/>
        <w:b/>
      </w:rPr>
      <w:t xml:space="preserve"> December 2024</w:t>
    </w:r>
    <w:r>
      <w:rPr>
        <w:rFonts w:ascii="Times New Roman" w:hAnsi="Times New Roman"/>
        <w:b/>
      </w:rPr>
      <w:tab/>
      <w:t xml:space="preserve"> </w:t>
    </w:r>
  </w:p>
  <w:p w14:paraId="6E42C612" w14:textId="77777777" w:rsidR="002972FE" w:rsidRDefault="002972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C8DD5" w14:textId="77777777" w:rsidR="00A30CAA" w:rsidRDefault="00A30CAA">
      <w:r>
        <w:separator/>
      </w:r>
    </w:p>
  </w:footnote>
  <w:footnote w:type="continuationSeparator" w:id="0">
    <w:p w14:paraId="39D4C26D" w14:textId="77777777" w:rsidR="00A30CAA" w:rsidRDefault="00A30CAA">
      <w:r>
        <w:continuationSeparator/>
      </w:r>
    </w:p>
  </w:footnote>
  <w:footnote w:id="1">
    <w:p w14:paraId="1A683F6B" w14:textId="15CA8277" w:rsidR="002972FE" w:rsidRPr="00A67F12" w:rsidRDefault="002972FE" w:rsidP="00C747B0">
      <w:pPr>
        <w:rPr>
          <w:b/>
          <w:bCs/>
          <w:sz w:val="16"/>
          <w:szCs w:val="16"/>
        </w:rPr>
      </w:pPr>
      <w:r>
        <w:rPr>
          <w:rStyle w:val="FootnoteReference"/>
        </w:rPr>
        <w:footnoteRef/>
      </w:r>
      <w:r>
        <w:t xml:space="preserve"> </w:t>
      </w:r>
      <w:r>
        <w:rPr>
          <w:bCs/>
          <w:sz w:val="16"/>
          <w:szCs w:val="16"/>
        </w:rPr>
        <w:t>The Medicaid Statute, 1915(c)</w:t>
      </w:r>
      <w:r w:rsidRPr="00A67F12">
        <w:rPr>
          <w:bCs/>
          <w:sz w:val="16"/>
          <w:szCs w:val="16"/>
        </w:rPr>
        <w:t>(2)(A) states that  “A waiver shall not be granted…unless the State provides assurances satisfactory to the Secretary that necessary safeguards…. have been taken to protect the health and welfare of individuals provided services under the waiver and to assure financial accountability for funds expended with respect to such services.”</w:t>
      </w:r>
    </w:p>
    <w:p w14:paraId="2C55AC3C" w14:textId="77777777" w:rsidR="002972FE" w:rsidRDefault="002972FE" w:rsidP="00C747B0">
      <w:pPr>
        <w:pStyle w:val="FootnoteText"/>
      </w:pPr>
    </w:p>
    <w:p w14:paraId="6DBD54C2" w14:textId="77777777" w:rsidR="002972FE" w:rsidRDefault="002972FE" w:rsidP="00C747B0">
      <w:pPr>
        <w:pStyle w:val="FootnoteText"/>
      </w:pPr>
    </w:p>
    <w:p w14:paraId="136983F3" w14:textId="77777777" w:rsidR="002972FE" w:rsidRDefault="002972FE" w:rsidP="00C747B0">
      <w:pPr>
        <w:pStyle w:val="FootnoteText"/>
      </w:pPr>
    </w:p>
    <w:p w14:paraId="51F7C34A" w14:textId="77777777" w:rsidR="002972FE" w:rsidRDefault="002972FE" w:rsidP="00C747B0">
      <w:pPr>
        <w:pStyle w:val="FootnoteText"/>
      </w:pPr>
    </w:p>
    <w:p w14:paraId="290BC8B3" w14:textId="77777777" w:rsidR="002972FE" w:rsidRDefault="002972FE" w:rsidP="00C747B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39268" w14:textId="77777777" w:rsidR="002972FE" w:rsidRDefault="002972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C4B45"/>
    <w:multiLevelType w:val="hybridMultilevel"/>
    <w:tmpl w:val="BC72FE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F262E3"/>
    <w:multiLevelType w:val="hybridMultilevel"/>
    <w:tmpl w:val="25F6BF4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BB5CC8"/>
    <w:multiLevelType w:val="hybridMultilevel"/>
    <w:tmpl w:val="65D890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8E601B"/>
    <w:multiLevelType w:val="hybridMultilevel"/>
    <w:tmpl w:val="CB9CC57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2220" w:hanging="360"/>
      </w:pPr>
    </w:lvl>
    <w:lvl w:ilvl="2" w:tplc="0409001B">
      <w:start w:val="1"/>
      <w:numFmt w:val="lowerRoman"/>
      <w:lvlText w:val="%3."/>
      <w:lvlJc w:val="right"/>
      <w:pPr>
        <w:ind w:left="2940" w:hanging="180"/>
      </w:pPr>
    </w:lvl>
    <w:lvl w:ilvl="3" w:tplc="0409000F">
      <w:start w:val="1"/>
      <w:numFmt w:val="decimal"/>
      <w:lvlText w:val="%4."/>
      <w:lvlJc w:val="left"/>
      <w:pPr>
        <w:ind w:left="3660" w:hanging="360"/>
      </w:pPr>
    </w:lvl>
    <w:lvl w:ilvl="4" w:tplc="04090019">
      <w:start w:val="1"/>
      <w:numFmt w:val="lowerLetter"/>
      <w:lvlText w:val="%5."/>
      <w:lvlJc w:val="left"/>
      <w:pPr>
        <w:ind w:left="4380" w:hanging="360"/>
      </w:pPr>
    </w:lvl>
    <w:lvl w:ilvl="5" w:tplc="0409001B">
      <w:start w:val="1"/>
      <w:numFmt w:val="lowerRoman"/>
      <w:lvlText w:val="%6."/>
      <w:lvlJc w:val="right"/>
      <w:pPr>
        <w:ind w:left="5100" w:hanging="180"/>
      </w:pPr>
    </w:lvl>
    <w:lvl w:ilvl="6" w:tplc="0409000F">
      <w:start w:val="1"/>
      <w:numFmt w:val="decimal"/>
      <w:lvlText w:val="%7."/>
      <w:lvlJc w:val="left"/>
      <w:pPr>
        <w:ind w:left="5820" w:hanging="360"/>
      </w:pPr>
    </w:lvl>
    <w:lvl w:ilvl="7" w:tplc="04090019">
      <w:start w:val="1"/>
      <w:numFmt w:val="lowerLetter"/>
      <w:lvlText w:val="%8."/>
      <w:lvlJc w:val="left"/>
      <w:pPr>
        <w:ind w:left="6540" w:hanging="360"/>
      </w:pPr>
    </w:lvl>
    <w:lvl w:ilvl="8" w:tplc="0409001B">
      <w:start w:val="1"/>
      <w:numFmt w:val="lowerRoman"/>
      <w:lvlText w:val="%9."/>
      <w:lvlJc w:val="right"/>
      <w:pPr>
        <w:ind w:left="7260" w:hanging="180"/>
      </w:pPr>
    </w:lvl>
  </w:abstractNum>
  <w:abstractNum w:abstractNumId="4" w15:restartNumberingAfterBreak="0">
    <w:nsid w:val="04EA2FD7"/>
    <w:multiLevelType w:val="hybridMultilevel"/>
    <w:tmpl w:val="001A3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C97FEA"/>
    <w:multiLevelType w:val="hybridMultilevel"/>
    <w:tmpl w:val="2F4CF926"/>
    <w:lvl w:ilvl="0" w:tplc="04090001">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D5427"/>
    <w:multiLevelType w:val="hybridMultilevel"/>
    <w:tmpl w:val="3C864E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CA62E6"/>
    <w:multiLevelType w:val="hybridMultilevel"/>
    <w:tmpl w:val="DCAC4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C56CB"/>
    <w:multiLevelType w:val="hybridMultilevel"/>
    <w:tmpl w:val="D88E4D4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BD52CA"/>
    <w:multiLevelType w:val="hybridMultilevel"/>
    <w:tmpl w:val="D1D2E5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3A6996"/>
    <w:multiLevelType w:val="hybridMultilevel"/>
    <w:tmpl w:val="544667E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15771C9"/>
    <w:multiLevelType w:val="hybridMultilevel"/>
    <w:tmpl w:val="F10C08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6E3B9B"/>
    <w:multiLevelType w:val="hybridMultilevel"/>
    <w:tmpl w:val="C43CA7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687B0D"/>
    <w:multiLevelType w:val="hybridMultilevel"/>
    <w:tmpl w:val="C7AEFB20"/>
    <w:lvl w:ilvl="0" w:tplc="04090001">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F075A4"/>
    <w:multiLevelType w:val="hybridMultilevel"/>
    <w:tmpl w:val="D07CA0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537CEB"/>
    <w:multiLevelType w:val="hybridMultilevel"/>
    <w:tmpl w:val="36361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6167F3"/>
    <w:multiLevelType w:val="hybridMultilevel"/>
    <w:tmpl w:val="3F1A3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884D9A"/>
    <w:multiLevelType w:val="hybridMultilevel"/>
    <w:tmpl w:val="9F8E8ACE"/>
    <w:lvl w:ilvl="0" w:tplc="04090001">
      <w:start w:val="1"/>
      <w:numFmt w:val="bullet"/>
      <w:lvlText w:val=""/>
      <w:lvlJc w:val="left"/>
      <w:pPr>
        <w:tabs>
          <w:tab w:val="num" w:pos="504"/>
        </w:tabs>
        <w:ind w:left="504" w:hanging="360"/>
      </w:pPr>
      <w:rPr>
        <w:rFonts w:ascii="Symbol" w:hAnsi="Symbol" w:hint="default"/>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C6108D"/>
    <w:multiLevelType w:val="hybridMultilevel"/>
    <w:tmpl w:val="21DC5DDE"/>
    <w:lvl w:ilvl="0" w:tplc="04090001">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D90432"/>
    <w:multiLevelType w:val="hybridMultilevel"/>
    <w:tmpl w:val="6598E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8F1721"/>
    <w:multiLevelType w:val="hybridMultilevel"/>
    <w:tmpl w:val="00621F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AB41D67"/>
    <w:multiLevelType w:val="hybridMultilevel"/>
    <w:tmpl w:val="AAF284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DAD2D10"/>
    <w:multiLevelType w:val="hybridMultilevel"/>
    <w:tmpl w:val="F60852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BA76E1"/>
    <w:multiLevelType w:val="hybridMultilevel"/>
    <w:tmpl w:val="A9D6E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1574A81"/>
    <w:multiLevelType w:val="hybridMultilevel"/>
    <w:tmpl w:val="F4F4BB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18C2DBF"/>
    <w:multiLevelType w:val="hybridMultilevel"/>
    <w:tmpl w:val="4D0E681C"/>
    <w:lvl w:ilvl="0" w:tplc="04090001">
      <w:start w:val="1"/>
      <w:numFmt w:val="bullet"/>
      <w:lvlText w:val=""/>
      <w:lvlJc w:val="left"/>
      <w:pPr>
        <w:tabs>
          <w:tab w:val="num" w:pos="504"/>
        </w:tabs>
        <w:ind w:left="504"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856E66"/>
    <w:multiLevelType w:val="hybridMultilevel"/>
    <w:tmpl w:val="FA509AC2"/>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3E2423A"/>
    <w:multiLevelType w:val="hybridMultilevel"/>
    <w:tmpl w:val="88965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5056DD4"/>
    <w:multiLevelType w:val="hybridMultilevel"/>
    <w:tmpl w:val="6B88D2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64F57F2"/>
    <w:multiLevelType w:val="hybridMultilevel"/>
    <w:tmpl w:val="3CAAB8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6E25964"/>
    <w:multiLevelType w:val="hybridMultilevel"/>
    <w:tmpl w:val="19DAFE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768777C"/>
    <w:multiLevelType w:val="hybridMultilevel"/>
    <w:tmpl w:val="4B28C450"/>
    <w:lvl w:ilvl="0" w:tplc="04090001">
      <w:start w:val="1"/>
      <w:numFmt w:val="bullet"/>
      <w:lvlText w:val=""/>
      <w:lvlJc w:val="left"/>
      <w:pPr>
        <w:tabs>
          <w:tab w:val="num" w:pos="720"/>
        </w:tabs>
        <w:ind w:left="720" w:hanging="360"/>
      </w:pPr>
      <w:rPr>
        <w:rFonts w:ascii="Symbol" w:hAnsi="Symbol" w:hint="default"/>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7BE568F"/>
    <w:multiLevelType w:val="hybridMultilevel"/>
    <w:tmpl w:val="F18C3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352BC1"/>
    <w:multiLevelType w:val="hybridMultilevel"/>
    <w:tmpl w:val="7638D0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BA50252"/>
    <w:multiLevelType w:val="hybridMultilevel"/>
    <w:tmpl w:val="677461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D0E3509"/>
    <w:multiLevelType w:val="hybridMultilevel"/>
    <w:tmpl w:val="9288F9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FB1A9A"/>
    <w:multiLevelType w:val="hybridMultilevel"/>
    <w:tmpl w:val="9432DAC0"/>
    <w:lvl w:ilvl="0" w:tplc="04090001">
      <w:start w:val="1"/>
      <w:numFmt w:val="bullet"/>
      <w:lvlText w:val=""/>
      <w:lvlJc w:val="left"/>
      <w:pPr>
        <w:ind w:left="1025" w:hanging="360"/>
      </w:pPr>
      <w:rPr>
        <w:rFonts w:ascii="Symbol" w:hAnsi="Symbol" w:hint="default"/>
      </w:rPr>
    </w:lvl>
    <w:lvl w:ilvl="1" w:tplc="04090003" w:tentative="1">
      <w:start w:val="1"/>
      <w:numFmt w:val="bullet"/>
      <w:lvlText w:val="o"/>
      <w:lvlJc w:val="left"/>
      <w:pPr>
        <w:ind w:left="1745" w:hanging="360"/>
      </w:pPr>
      <w:rPr>
        <w:rFonts w:ascii="Courier New" w:hAnsi="Courier New" w:cs="Courier New" w:hint="default"/>
      </w:rPr>
    </w:lvl>
    <w:lvl w:ilvl="2" w:tplc="04090005" w:tentative="1">
      <w:start w:val="1"/>
      <w:numFmt w:val="bullet"/>
      <w:lvlText w:val=""/>
      <w:lvlJc w:val="left"/>
      <w:pPr>
        <w:ind w:left="2465" w:hanging="360"/>
      </w:pPr>
      <w:rPr>
        <w:rFonts w:ascii="Wingdings" w:hAnsi="Wingdings" w:hint="default"/>
      </w:rPr>
    </w:lvl>
    <w:lvl w:ilvl="3" w:tplc="04090001" w:tentative="1">
      <w:start w:val="1"/>
      <w:numFmt w:val="bullet"/>
      <w:lvlText w:val=""/>
      <w:lvlJc w:val="left"/>
      <w:pPr>
        <w:ind w:left="3185" w:hanging="360"/>
      </w:pPr>
      <w:rPr>
        <w:rFonts w:ascii="Symbol" w:hAnsi="Symbol" w:hint="default"/>
      </w:rPr>
    </w:lvl>
    <w:lvl w:ilvl="4" w:tplc="04090003" w:tentative="1">
      <w:start w:val="1"/>
      <w:numFmt w:val="bullet"/>
      <w:lvlText w:val="o"/>
      <w:lvlJc w:val="left"/>
      <w:pPr>
        <w:ind w:left="3905" w:hanging="360"/>
      </w:pPr>
      <w:rPr>
        <w:rFonts w:ascii="Courier New" w:hAnsi="Courier New" w:cs="Courier New" w:hint="default"/>
      </w:rPr>
    </w:lvl>
    <w:lvl w:ilvl="5" w:tplc="04090005" w:tentative="1">
      <w:start w:val="1"/>
      <w:numFmt w:val="bullet"/>
      <w:lvlText w:val=""/>
      <w:lvlJc w:val="left"/>
      <w:pPr>
        <w:ind w:left="4625" w:hanging="360"/>
      </w:pPr>
      <w:rPr>
        <w:rFonts w:ascii="Wingdings" w:hAnsi="Wingdings" w:hint="default"/>
      </w:rPr>
    </w:lvl>
    <w:lvl w:ilvl="6" w:tplc="04090001" w:tentative="1">
      <w:start w:val="1"/>
      <w:numFmt w:val="bullet"/>
      <w:lvlText w:val=""/>
      <w:lvlJc w:val="left"/>
      <w:pPr>
        <w:ind w:left="5345" w:hanging="360"/>
      </w:pPr>
      <w:rPr>
        <w:rFonts w:ascii="Symbol" w:hAnsi="Symbol" w:hint="default"/>
      </w:rPr>
    </w:lvl>
    <w:lvl w:ilvl="7" w:tplc="04090003" w:tentative="1">
      <w:start w:val="1"/>
      <w:numFmt w:val="bullet"/>
      <w:lvlText w:val="o"/>
      <w:lvlJc w:val="left"/>
      <w:pPr>
        <w:ind w:left="6065" w:hanging="360"/>
      </w:pPr>
      <w:rPr>
        <w:rFonts w:ascii="Courier New" w:hAnsi="Courier New" w:cs="Courier New" w:hint="default"/>
      </w:rPr>
    </w:lvl>
    <w:lvl w:ilvl="8" w:tplc="04090005" w:tentative="1">
      <w:start w:val="1"/>
      <w:numFmt w:val="bullet"/>
      <w:lvlText w:val=""/>
      <w:lvlJc w:val="left"/>
      <w:pPr>
        <w:ind w:left="6785" w:hanging="360"/>
      </w:pPr>
      <w:rPr>
        <w:rFonts w:ascii="Wingdings" w:hAnsi="Wingdings" w:hint="default"/>
      </w:rPr>
    </w:lvl>
  </w:abstractNum>
  <w:abstractNum w:abstractNumId="37" w15:restartNumberingAfterBreak="0">
    <w:nsid w:val="305206BB"/>
    <w:multiLevelType w:val="hybridMultilevel"/>
    <w:tmpl w:val="C02A88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0F1394C"/>
    <w:multiLevelType w:val="hybridMultilevel"/>
    <w:tmpl w:val="CC56B6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1262F1E"/>
    <w:multiLevelType w:val="hybridMultilevel"/>
    <w:tmpl w:val="B5BC9C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1EB3F18"/>
    <w:multiLevelType w:val="hybridMultilevel"/>
    <w:tmpl w:val="974E0D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22873C0"/>
    <w:multiLevelType w:val="hybridMultilevel"/>
    <w:tmpl w:val="B3FEAB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29C3E9C"/>
    <w:multiLevelType w:val="hybridMultilevel"/>
    <w:tmpl w:val="74DA5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33F85D71"/>
    <w:multiLevelType w:val="hybridMultilevel"/>
    <w:tmpl w:val="3D124C16"/>
    <w:lvl w:ilvl="0" w:tplc="04090001">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44F7604"/>
    <w:multiLevelType w:val="hybridMultilevel"/>
    <w:tmpl w:val="A5E00E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78826A8"/>
    <w:multiLevelType w:val="hybridMultilevel"/>
    <w:tmpl w:val="7D78C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C206264"/>
    <w:multiLevelType w:val="hybridMultilevel"/>
    <w:tmpl w:val="D56076C4"/>
    <w:lvl w:ilvl="0" w:tplc="04090003">
      <w:start w:val="1"/>
      <w:numFmt w:val="bullet"/>
      <w:lvlText w:val="o"/>
      <w:lvlJc w:val="left"/>
      <w:pPr>
        <w:tabs>
          <w:tab w:val="num" w:pos="792"/>
        </w:tabs>
        <w:ind w:left="792" w:hanging="360"/>
      </w:pPr>
      <w:rPr>
        <w:rFonts w:ascii="Courier New" w:hAnsi="Courier New" w:cs="Courier New" w:hint="default"/>
      </w:rPr>
    </w:lvl>
    <w:lvl w:ilvl="1" w:tplc="04090019">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E3C3222"/>
    <w:multiLevelType w:val="hybridMultilevel"/>
    <w:tmpl w:val="8C4A6F4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8" w15:restartNumberingAfterBreak="0">
    <w:nsid w:val="3EEA59F0"/>
    <w:multiLevelType w:val="hybridMultilevel"/>
    <w:tmpl w:val="286E58FC"/>
    <w:lvl w:ilvl="0" w:tplc="04090001">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3EEF238E"/>
    <w:multiLevelType w:val="hybridMultilevel"/>
    <w:tmpl w:val="4BEAB4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02D4B1A"/>
    <w:multiLevelType w:val="hybridMultilevel"/>
    <w:tmpl w:val="F8580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1B75DFC"/>
    <w:multiLevelType w:val="hybridMultilevel"/>
    <w:tmpl w:val="A4189D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3321851"/>
    <w:multiLevelType w:val="hybridMultilevel"/>
    <w:tmpl w:val="012672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41C32BE"/>
    <w:multiLevelType w:val="hybridMultilevel"/>
    <w:tmpl w:val="108AEA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58E2B35"/>
    <w:multiLevelType w:val="hybridMultilevel"/>
    <w:tmpl w:val="730CEE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5FE5547"/>
    <w:multiLevelType w:val="hybridMultilevel"/>
    <w:tmpl w:val="796EFF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6A56DA6"/>
    <w:multiLevelType w:val="hybridMultilevel"/>
    <w:tmpl w:val="F94448C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472C28ED"/>
    <w:multiLevelType w:val="hybridMultilevel"/>
    <w:tmpl w:val="17E8A5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474266B7"/>
    <w:multiLevelType w:val="hybridMultilevel"/>
    <w:tmpl w:val="A6DA8E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9ED53E5"/>
    <w:multiLevelType w:val="hybridMultilevel"/>
    <w:tmpl w:val="18AA7E0E"/>
    <w:lvl w:ilvl="0" w:tplc="04090001">
      <w:start w:val="1"/>
      <w:numFmt w:val="bullet"/>
      <w:lvlText w:val=""/>
      <w:lvlJc w:val="left"/>
      <w:pPr>
        <w:ind w:left="504" w:hanging="360"/>
      </w:pPr>
      <w:rPr>
        <w:rFonts w:ascii="Symbol" w:hAnsi="Symbol" w:hint="default"/>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4A335CDD"/>
    <w:multiLevelType w:val="hybridMultilevel"/>
    <w:tmpl w:val="056A32F2"/>
    <w:lvl w:ilvl="0" w:tplc="04090001">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4A3C1A3B"/>
    <w:multiLevelType w:val="hybridMultilevel"/>
    <w:tmpl w:val="496870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A3D4B2C"/>
    <w:multiLevelType w:val="hybridMultilevel"/>
    <w:tmpl w:val="428412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B703FE3"/>
    <w:multiLevelType w:val="hybridMultilevel"/>
    <w:tmpl w:val="7714CA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C482BA5"/>
    <w:multiLevelType w:val="hybridMultilevel"/>
    <w:tmpl w:val="441C48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C703385"/>
    <w:multiLevelType w:val="hybridMultilevel"/>
    <w:tmpl w:val="67CA4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C7036F5"/>
    <w:multiLevelType w:val="hybridMultilevel"/>
    <w:tmpl w:val="196C8622"/>
    <w:lvl w:ilvl="0" w:tplc="04090001">
      <w:start w:val="1"/>
      <w:numFmt w:val="bullet"/>
      <w:lvlText w:val=""/>
      <w:lvlJc w:val="left"/>
      <w:pPr>
        <w:tabs>
          <w:tab w:val="num" w:pos="864"/>
        </w:tabs>
        <w:ind w:left="864" w:hanging="360"/>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67" w15:restartNumberingAfterBreak="0">
    <w:nsid w:val="4CB62A45"/>
    <w:multiLevelType w:val="hybridMultilevel"/>
    <w:tmpl w:val="B13CD77C"/>
    <w:lvl w:ilvl="0" w:tplc="04090001">
      <w:start w:val="1"/>
      <w:numFmt w:val="bullet"/>
      <w:lvlText w:val=""/>
      <w:lvlJc w:val="left"/>
      <w:pPr>
        <w:tabs>
          <w:tab w:val="num" w:pos="864"/>
        </w:tabs>
        <w:ind w:left="864" w:hanging="360"/>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68" w15:restartNumberingAfterBreak="0">
    <w:nsid w:val="4F14780F"/>
    <w:multiLevelType w:val="hybridMultilevel"/>
    <w:tmpl w:val="6778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F6812E2"/>
    <w:multiLevelType w:val="hybridMultilevel"/>
    <w:tmpl w:val="52F4DF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47A0C1F"/>
    <w:multiLevelType w:val="hybridMultilevel"/>
    <w:tmpl w:val="51CECF38"/>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5817402"/>
    <w:multiLevelType w:val="hybridMultilevel"/>
    <w:tmpl w:val="6D1AE226"/>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5FC61A8"/>
    <w:multiLevelType w:val="hybridMultilevel"/>
    <w:tmpl w:val="898AE62A"/>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7DE15C5"/>
    <w:multiLevelType w:val="hybridMultilevel"/>
    <w:tmpl w:val="9E50013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4" w15:restartNumberingAfterBreak="0">
    <w:nsid w:val="57DF6030"/>
    <w:multiLevelType w:val="hybridMultilevel"/>
    <w:tmpl w:val="B53EB11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5" w15:restartNumberingAfterBreak="0">
    <w:nsid w:val="58004816"/>
    <w:multiLevelType w:val="hybridMultilevel"/>
    <w:tmpl w:val="805E1440"/>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8C07A94"/>
    <w:multiLevelType w:val="hybridMultilevel"/>
    <w:tmpl w:val="A760C074"/>
    <w:lvl w:ilvl="0" w:tplc="67C4461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5B982D52"/>
    <w:multiLevelType w:val="hybridMultilevel"/>
    <w:tmpl w:val="AC76A71E"/>
    <w:lvl w:ilvl="0" w:tplc="04090001">
      <w:start w:val="1"/>
      <w:numFmt w:val="bullet"/>
      <w:lvlText w:val=""/>
      <w:lvlJc w:val="left"/>
      <w:pPr>
        <w:tabs>
          <w:tab w:val="num" w:pos="504"/>
        </w:tabs>
        <w:ind w:left="504" w:hanging="360"/>
      </w:pPr>
      <w:rPr>
        <w:rFonts w:ascii="Symbol" w:hAnsi="Symbol" w:hint="default"/>
        <w:sz w:val="18"/>
        <w:szCs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C212981"/>
    <w:multiLevelType w:val="hybridMultilevel"/>
    <w:tmpl w:val="C5DAB052"/>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CE15BD0"/>
    <w:multiLevelType w:val="hybridMultilevel"/>
    <w:tmpl w:val="128CF5E6"/>
    <w:lvl w:ilvl="0" w:tplc="04090001">
      <w:start w:val="1"/>
      <w:numFmt w:val="bullet"/>
      <w:lvlText w:val=""/>
      <w:lvlJc w:val="left"/>
      <w:pPr>
        <w:tabs>
          <w:tab w:val="num" w:pos="504"/>
        </w:tabs>
        <w:ind w:left="504"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D9E4618"/>
    <w:multiLevelType w:val="hybridMultilevel"/>
    <w:tmpl w:val="950683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FE47BC9"/>
    <w:multiLevelType w:val="hybridMultilevel"/>
    <w:tmpl w:val="4ED6E1DE"/>
    <w:lvl w:ilvl="0" w:tplc="F09C409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25A63C7"/>
    <w:multiLevelType w:val="hybridMultilevel"/>
    <w:tmpl w:val="31F4A3FE"/>
    <w:lvl w:ilvl="0" w:tplc="1DA49D0C">
      <w:start w:val="1"/>
      <w:numFmt w:val="bullet"/>
      <w:lvlText w:val=""/>
      <w:lvlJc w:val="left"/>
      <w:pPr>
        <w:tabs>
          <w:tab w:val="num" w:pos="720"/>
        </w:tabs>
        <w:ind w:left="720" w:hanging="360"/>
      </w:pPr>
      <w:rPr>
        <w:rFonts w:ascii="Symbol" w:hAnsi="Symbol" w:hint="default"/>
      </w:rPr>
    </w:lvl>
    <w:lvl w:ilvl="1" w:tplc="4F583C76" w:tentative="1">
      <w:start w:val="1"/>
      <w:numFmt w:val="bullet"/>
      <w:lvlText w:val="o"/>
      <w:lvlJc w:val="left"/>
      <w:pPr>
        <w:tabs>
          <w:tab w:val="num" w:pos="1440"/>
        </w:tabs>
        <w:ind w:left="1440" w:hanging="360"/>
      </w:pPr>
      <w:rPr>
        <w:rFonts w:ascii="Courier New" w:hAnsi="Courier New" w:cs="Courier New" w:hint="default"/>
      </w:rPr>
    </w:lvl>
    <w:lvl w:ilvl="2" w:tplc="F580C0B0" w:tentative="1">
      <w:start w:val="1"/>
      <w:numFmt w:val="bullet"/>
      <w:lvlText w:val=""/>
      <w:lvlJc w:val="left"/>
      <w:pPr>
        <w:tabs>
          <w:tab w:val="num" w:pos="2160"/>
        </w:tabs>
        <w:ind w:left="2160" w:hanging="360"/>
      </w:pPr>
      <w:rPr>
        <w:rFonts w:ascii="Wingdings" w:hAnsi="Wingdings" w:hint="default"/>
      </w:rPr>
    </w:lvl>
    <w:lvl w:ilvl="3" w:tplc="ACF23B5E" w:tentative="1">
      <w:start w:val="1"/>
      <w:numFmt w:val="bullet"/>
      <w:lvlText w:val=""/>
      <w:lvlJc w:val="left"/>
      <w:pPr>
        <w:tabs>
          <w:tab w:val="num" w:pos="2880"/>
        </w:tabs>
        <w:ind w:left="2880" w:hanging="360"/>
      </w:pPr>
      <w:rPr>
        <w:rFonts w:ascii="Symbol" w:hAnsi="Symbol" w:hint="default"/>
      </w:rPr>
    </w:lvl>
    <w:lvl w:ilvl="4" w:tplc="E7CE526A" w:tentative="1">
      <w:start w:val="1"/>
      <w:numFmt w:val="bullet"/>
      <w:lvlText w:val="o"/>
      <w:lvlJc w:val="left"/>
      <w:pPr>
        <w:tabs>
          <w:tab w:val="num" w:pos="3600"/>
        </w:tabs>
        <w:ind w:left="3600" w:hanging="360"/>
      </w:pPr>
      <w:rPr>
        <w:rFonts w:ascii="Courier New" w:hAnsi="Courier New" w:cs="Courier New" w:hint="default"/>
      </w:rPr>
    </w:lvl>
    <w:lvl w:ilvl="5" w:tplc="14F20C7E" w:tentative="1">
      <w:start w:val="1"/>
      <w:numFmt w:val="bullet"/>
      <w:lvlText w:val=""/>
      <w:lvlJc w:val="left"/>
      <w:pPr>
        <w:tabs>
          <w:tab w:val="num" w:pos="4320"/>
        </w:tabs>
        <w:ind w:left="4320" w:hanging="360"/>
      </w:pPr>
      <w:rPr>
        <w:rFonts w:ascii="Wingdings" w:hAnsi="Wingdings" w:hint="default"/>
      </w:rPr>
    </w:lvl>
    <w:lvl w:ilvl="6" w:tplc="87CADFFE" w:tentative="1">
      <w:start w:val="1"/>
      <w:numFmt w:val="bullet"/>
      <w:lvlText w:val=""/>
      <w:lvlJc w:val="left"/>
      <w:pPr>
        <w:tabs>
          <w:tab w:val="num" w:pos="5040"/>
        </w:tabs>
        <w:ind w:left="5040" w:hanging="360"/>
      </w:pPr>
      <w:rPr>
        <w:rFonts w:ascii="Symbol" w:hAnsi="Symbol" w:hint="default"/>
      </w:rPr>
    </w:lvl>
    <w:lvl w:ilvl="7" w:tplc="D27A2296" w:tentative="1">
      <w:start w:val="1"/>
      <w:numFmt w:val="bullet"/>
      <w:lvlText w:val="o"/>
      <w:lvlJc w:val="left"/>
      <w:pPr>
        <w:tabs>
          <w:tab w:val="num" w:pos="5760"/>
        </w:tabs>
        <w:ind w:left="5760" w:hanging="360"/>
      </w:pPr>
      <w:rPr>
        <w:rFonts w:ascii="Courier New" w:hAnsi="Courier New" w:cs="Courier New" w:hint="default"/>
      </w:rPr>
    </w:lvl>
    <w:lvl w:ilvl="8" w:tplc="38161D6A"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27E57AC"/>
    <w:multiLevelType w:val="hybridMultilevel"/>
    <w:tmpl w:val="31D4FD5A"/>
    <w:lvl w:ilvl="0" w:tplc="2384DBC8">
      <w:start w:val="1"/>
      <w:numFmt w:val="bullet"/>
      <w:lvlText w:val=""/>
      <w:lvlJc w:val="left"/>
      <w:pPr>
        <w:tabs>
          <w:tab w:val="num" w:pos="504"/>
        </w:tabs>
        <w:ind w:left="504" w:hanging="360"/>
      </w:pPr>
      <w:rPr>
        <w:rFonts w:ascii="Symbol" w:hAnsi="Symbol" w:hint="default"/>
        <w:color w:val="auto"/>
        <w:sz w:val="20"/>
        <w:szCs w:val="20"/>
      </w:rPr>
    </w:lvl>
    <w:lvl w:ilvl="1" w:tplc="04090011">
      <w:start w:val="1"/>
      <w:numFmt w:val="decimal"/>
      <w:lvlText w:val="%2)"/>
      <w:lvlJc w:val="left"/>
      <w:pPr>
        <w:tabs>
          <w:tab w:val="num" w:pos="864"/>
        </w:tabs>
        <w:ind w:left="864" w:hanging="360"/>
      </w:pPr>
      <w:rPr>
        <w:rFonts w:hint="default"/>
      </w:rPr>
    </w:lvl>
    <w:lvl w:ilvl="2" w:tplc="0409001B" w:tentative="1">
      <w:start w:val="1"/>
      <w:numFmt w:val="bullet"/>
      <w:lvlText w:val=""/>
      <w:lvlJc w:val="left"/>
      <w:pPr>
        <w:tabs>
          <w:tab w:val="num" w:pos="1584"/>
        </w:tabs>
        <w:ind w:left="1584" w:hanging="360"/>
      </w:pPr>
      <w:rPr>
        <w:rFonts w:ascii="Wingdings" w:hAnsi="Wingdings" w:hint="default"/>
      </w:rPr>
    </w:lvl>
    <w:lvl w:ilvl="3" w:tplc="0409000F" w:tentative="1">
      <w:start w:val="1"/>
      <w:numFmt w:val="bullet"/>
      <w:lvlText w:val=""/>
      <w:lvlJc w:val="left"/>
      <w:pPr>
        <w:tabs>
          <w:tab w:val="num" w:pos="2304"/>
        </w:tabs>
        <w:ind w:left="2304" w:hanging="360"/>
      </w:pPr>
      <w:rPr>
        <w:rFonts w:ascii="Symbol" w:hAnsi="Symbol" w:hint="default"/>
      </w:rPr>
    </w:lvl>
    <w:lvl w:ilvl="4" w:tplc="04090019" w:tentative="1">
      <w:start w:val="1"/>
      <w:numFmt w:val="bullet"/>
      <w:lvlText w:val="o"/>
      <w:lvlJc w:val="left"/>
      <w:pPr>
        <w:tabs>
          <w:tab w:val="num" w:pos="3024"/>
        </w:tabs>
        <w:ind w:left="3024" w:hanging="360"/>
      </w:pPr>
      <w:rPr>
        <w:rFonts w:ascii="Courier New" w:hAnsi="Courier New" w:cs="Courier New" w:hint="default"/>
      </w:rPr>
    </w:lvl>
    <w:lvl w:ilvl="5" w:tplc="0409001B" w:tentative="1">
      <w:start w:val="1"/>
      <w:numFmt w:val="bullet"/>
      <w:lvlText w:val=""/>
      <w:lvlJc w:val="left"/>
      <w:pPr>
        <w:tabs>
          <w:tab w:val="num" w:pos="3744"/>
        </w:tabs>
        <w:ind w:left="3744" w:hanging="360"/>
      </w:pPr>
      <w:rPr>
        <w:rFonts w:ascii="Wingdings" w:hAnsi="Wingdings" w:hint="default"/>
      </w:rPr>
    </w:lvl>
    <w:lvl w:ilvl="6" w:tplc="0409000F" w:tentative="1">
      <w:start w:val="1"/>
      <w:numFmt w:val="bullet"/>
      <w:lvlText w:val=""/>
      <w:lvlJc w:val="left"/>
      <w:pPr>
        <w:tabs>
          <w:tab w:val="num" w:pos="4464"/>
        </w:tabs>
        <w:ind w:left="4464" w:hanging="360"/>
      </w:pPr>
      <w:rPr>
        <w:rFonts w:ascii="Symbol" w:hAnsi="Symbol" w:hint="default"/>
      </w:rPr>
    </w:lvl>
    <w:lvl w:ilvl="7" w:tplc="04090019" w:tentative="1">
      <w:start w:val="1"/>
      <w:numFmt w:val="bullet"/>
      <w:lvlText w:val="o"/>
      <w:lvlJc w:val="left"/>
      <w:pPr>
        <w:tabs>
          <w:tab w:val="num" w:pos="5184"/>
        </w:tabs>
        <w:ind w:left="5184" w:hanging="360"/>
      </w:pPr>
      <w:rPr>
        <w:rFonts w:ascii="Courier New" w:hAnsi="Courier New" w:cs="Courier New" w:hint="default"/>
      </w:rPr>
    </w:lvl>
    <w:lvl w:ilvl="8" w:tplc="0409001B" w:tentative="1">
      <w:start w:val="1"/>
      <w:numFmt w:val="bullet"/>
      <w:lvlText w:val=""/>
      <w:lvlJc w:val="left"/>
      <w:pPr>
        <w:tabs>
          <w:tab w:val="num" w:pos="5904"/>
        </w:tabs>
        <w:ind w:left="5904" w:hanging="360"/>
      </w:pPr>
      <w:rPr>
        <w:rFonts w:ascii="Wingdings" w:hAnsi="Wingdings" w:hint="default"/>
      </w:rPr>
    </w:lvl>
  </w:abstractNum>
  <w:abstractNum w:abstractNumId="84" w15:restartNumberingAfterBreak="0">
    <w:nsid w:val="649D1729"/>
    <w:multiLevelType w:val="hybridMultilevel"/>
    <w:tmpl w:val="4A10B9E0"/>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66325673"/>
    <w:multiLevelType w:val="hybridMultilevel"/>
    <w:tmpl w:val="995ABA16"/>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79C1895"/>
    <w:multiLevelType w:val="hybridMultilevel"/>
    <w:tmpl w:val="875E9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8D86274"/>
    <w:multiLevelType w:val="hybridMultilevel"/>
    <w:tmpl w:val="89482B04"/>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69F12296"/>
    <w:multiLevelType w:val="hybridMultilevel"/>
    <w:tmpl w:val="4432B3DA"/>
    <w:lvl w:ilvl="0" w:tplc="67C4461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A0B6BB5"/>
    <w:multiLevelType w:val="hybridMultilevel"/>
    <w:tmpl w:val="DEBE9C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0" w15:restartNumberingAfterBreak="0">
    <w:nsid w:val="6AD364E1"/>
    <w:multiLevelType w:val="hybridMultilevel"/>
    <w:tmpl w:val="A330D5D2"/>
    <w:lvl w:ilvl="0" w:tplc="67C446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C5726FF"/>
    <w:multiLevelType w:val="hybridMultilevel"/>
    <w:tmpl w:val="6360B108"/>
    <w:lvl w:ilvl="0" w:tplc="67C44618">
      <w:start w:val="1"/>
      <w:numFmt w:val="bullet"/>
      <w:lvlText w:val=""/>
      <w:lvlJc w:val="left"/>
      <w:pPr>
        <w:tabs>
          <w:tab w:val="num" w:pos="792"/>
        </w:tabs>
        <w:ind w:left="792"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718B317A"/>
    <w:multiLevelType w:val="hybridMultilevel"/>
    <w:tmpl w:val="922E742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36364BA"/>
    <w:multiLevelType w:val="hybridMultilevel"/>
    <w:tmpl w:val="DF009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741F2D34"/>
    <w:multiLevelType w:val="hybridMultilevel"/>
    <w:tmpl w:val="C6703C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754C3F1D"/>
    <w:multiLevelType w:val="hybridMultilevel"/>
    <w:tmpl w:val="41CA4AFC"/>
    <w:lvl w:ilvl="0" w:tplc="67C4461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755E6601"/>
    <w:multiLevelType w:val="hybridMultilevel"/>
    <w:tmpl w:val="172AF4E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75A928A8"/>
    <w:multiLevelType w:val="hybridMultilevel"/>
    <w:tmpl w:val="F00EE9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646292A"/>
    <w:multiLevelType w:val="hybridMultilevel"/>
    <w:tmpl w:val="DB888836"/>
    <w:lvl w:ilvl="0" w:tplc="04090001">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77F257E"/>
    <w:multiLevelType w:val="hybridMultilevel"/>
    <w:tmpl w:val="B63A469C"/>
    <w:lvl w:ilvl="0" w:tplc="04090001">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9F44DA4"/>
    <w:multiLevelType w:val="hybridMultilevel"/>
    <w:tmpl w:val="98C8D4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7B467997"/>
    <w:multiLevelType w:val="hybridMultilevel"/>
    <w:tmpl w:val="DB48F3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BAE176E"/>
    <w:multiLevelType w:val="hybridMultilevel"/>
    <w:tmpl w:val="19C27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BCE5691"/>
    <w:multiLevelType w:val="hybridMultilevel"/>
    <w:tmpl w:val="9566F496"/>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C5766FA"/>
    <w:multiLevelType w:val="hybridMultilevel"/>
    <w:tmpl w:val="8D7C5E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7E0484"/>
    <w:multiLevelType w:val="hybridMultilevel"/>
    <w:tmpl w:val="D82A576E"/>
    <w:lvl w:ilvl="0" w:tplc="04090017">
      <w:start w:val="1"/>
      <w:numFmt w:val="lowerLetter"/>
      <w:lvlText w:val="%1)"/>
      <w:lvlJc w:val="left"/>
      <w:pPr>
        <w:ind w:left="1584" w:hanging="360"/>
      </w:pPr>
    </w:lvl>
    <w:lvl w:ilvl="1" w:tplc="04090019">
      <w:start w:val="1"/>
      <w:numFmt w:val="lowerLetter"/>
      <w:lvlText w:val="%2."/>
      <w:lvlJc w:val="left"/>
      <w:pPr>
        <w:ind w:left="2304" w:hanging="360"/>
      </w:pPr>
    </w:lvl>
    <w:lvl w:ilvl="2" w:tplc="0409001B">
      <w:start w:val="1"/>
      <w:numFmt w:val="lowerRoman"/>
      <w:lvlText w:val="%3."/>
      <w:lvlJc w:val="right"/>
      <w:pPr>
        <w:ind w:left="3024" w:hanging="180"/>
      </w:pPr>
    </w:lvl>
    <w:lvl w:ilvl="3" w:tplc="0409000F">
      <w:start w:val="1"/>
      <w:numFmt w:val="decimal"/>
      <w:lvlText w:val="%4."/>
      <w:lvlJc w:val="left"/>
      <w:pPr>
        <w:ind w:left="3744" w:hanging="360"/>
      </w:pPr>
    </w:lvl>
    <w:lvl w:ilvl="4" w:tplc="04090019">
      <w:start w:val="1"/>
      <w:numFmt w:val="lowerLetter"/>
      <w:lvlText w:val="%5."/>
      <w:lvlJc w:val="left"/>
      <w:pPr>
        <w:ind w:left="4464" w:hanging="360"/>
      </w:pPr>
    </w:lvl>
    <w:lvl w:ilvl="5" w:tplc="0409001B">
      <w:start w:val="1"/>
      <w:numFmt w:val="lowerRoman"/>
      <w:lvlText w:val="%6."/>
      <w:lvlJc w:val="right"/>
      <w:pPr>
        <w:ind w:left="5184" w:hanging="180"/>
      </w:pPr>
    </w:lvl>
    <w:lvl w:ilvl="6" w:tplc="0409000F">
      <w:start w:val="1"/>
      <w:numFmt w:val="decimal"/>
      <w:lvlText w:val="%7."/>
      <w:lvlJc w:val="left"/>
      <w:pPr>
        <w:ind w:left="5904" w:hanging="360"/>
      </w:pPr>
    </w:lvl>
    <w:lvl w:ilvl="7" w:tplc="04090019">
      <w:start w:val="1"/>
      <w:numFmt w:val="lowerLetter"/>
      <w:lvlText w:val="%8."/>
      <w:lvlJc w:val="left"/>
      <w:pPr>
        <w:ind w:left="6624" w:hanging="360"/>
      </w:pPr>
    </w:lvl>
    <w:lvl w:ilvl="8" w:tplc="0409001B">
      <w:start w:val="1"/>
      <w:numFmt w:val="lowerRoman"/>
      <w:lvlText w:val="%9."/>
      <w:lvlJc w:val="right"/>
      <w:pPr>
        <w:ind w:left="7344" w:hanging="180"/>
      </w:pPr>
    </w:lvl>
  </w:abstractNum>
  <w:abstractNum w:abstractNumId="106" w15:restartNumberingAfterBreak="0">
    <w:nsid w:val="7EC478D0"/>
    <w:multiLevelType w:val="hybridMultilevel"/>
    <w:tmpl w:val="371A4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63835329">
    <w:abstractNumId w:val="89"/>
  </w:num>
  <w:num w:numId="2" w16cid:durableId="1683314487">
    <w:abstractNumId w:val="58"/>
  </w:num>
  <w:num w:numId="3" w16cid:durableId="914822543">
    <w:abstractNumId w:val="85"/>
  </w:num>
  <w:num w:numId="4" w16cid:durableId="659046678">
    <w:abstractNumId w:val="29"/>
  </w:num>
  <w:num w:numId="5" w16cid:durableId="1235629940">
    <w:abstractNumId w:val="12"/>
  </w:num>
  <w:num w:numId="6" w16cid:durableId="1159809143">
    <w:abstractNumId w:val="2"/>
  </w:num>
  <w:num w:numId="7" w16cid:durableId="1195458327">
    <w:abstractNumId w:val="28"/>
  </w:num>
  <w:num w:numId="8" w16cid:durableId="1561986223">
    <w:abstractNumId w:val="61"/>
  </w:num>
  <w:num w:numId="9" w16cid:durableId="1964841779">
    <w:abstractNumId w:val="90"/>
  </w:num>
  <w:num w:numId="10" w16cid:durableId="1218320809">
    <w:abstractNumId w:val="82"/>
  </w:num>
  <w:num w:numId="11" w16cid:durableId="365299416">
    <w:abstractNumId w:val="81"/>
  </w:num>
  <w:num w:numId="12" w16cid:durableId="93257921">
    <w:abstractNumId w:val="80"/>
  </w:num>
  <w:num w:numId="13" w16cid:durableId="1991783887">
    <w:abstractNumId w:val="86"/>
  </w:num>
  <w:num w:numId="14" w16cid:durableId="146098716">
    <w:abstractNumId w:val="4"/>
  </w:num>
  <w:num w:numId="15" w16cid:durableId="2069255045">
    <w:abstractNumId w:val="16"/>
  </w:num>
  <w:num w:numId="16" w16cid:durableId="1737627608">
    <w:abstractNumId w:val="70"/>
  </w:num>
  <w:num w:numId="17" w16cid:durableId="529806535">
    <w:abstractNumId w:val="102"/>
  </w:num>
  <w:num w:numId="18" w16cid:durableId="1611426460">
    <w:abstractNumId w:val="44"/>
  </w:num>
  <w:num w:numId="19" w16cid:durableId="1031108160">
    <w:abstractNumId w:val="34"/>
  </w:num>
  <w:num w:numId="20" w16cid:durableId="961036377">
    <w:abstractNumId w:val="94"/>
  </w:num>
  <w:num w:numId="21" w16cid:durableId="494154108">
    <w:abstractNumId w:val="54"/>
  </w:num>
  <w:num w:numId="22" w16cid:durableId="287204940">
    <w:abstractNumId w:val="84"/>
  </w:num>
  <w:num w:numId="23" w16cid:durableId="971445174">
    <w:abstractNumId w:val="71"/>
  </w:num>
  <w:num w:numId="24" w16cid:durableId="1851990469">
    <w:abstractNumId w:val="75"/>
  </w:num>
  <w:num w:numId="25" w16cid:durableId="1925138332">
    <w:abstractNumId w:val="95"/>
  </w:num>
  <w:num w:numId="26" w16cid:durableId="1873835056">
    <w:abstractNumId w:val="93"/>
  </w:num>
  <w:num w:numId="27" w16cid:durableId="1841508560">
    <w:abstractNumId w:val="62"/>
  </w:num>
  <w:num w:numId="28" w16cid:durableId="2085570628">
    <w:abstractNumId w:val="50"/>
  </w:num>
  <w:num w:numId="29" w16cid:durableId="1079445333">
    <w:abstractNumId w:val="92"/>
  </w:num>
  <w:num w:numId="30" w16cid:durableId="823358056">
    <w:abstractNumId w:val="26"/>
  </w:num>
  <w:num w:numId="31" w16cid:durableId="872964504">
    <w:abstractNumId w:val="19"/>
  </w:num>
  <w:num w:numId="32" w16cid:durableId="808594093">
    <w:abstractNumId w:val="21"/>
  </w:num>
  <w:num w:numId="33" w16cid:durableId="1105002607">
    <w:abstractNumId w:val="99"/>
  </w:num>
  <w:num w:numId="34" w16cid:durableId="1001540657">
    <w:abstractNumId w:val="46"/>
  </w:num>
  <w:num w:numId="35" w16cid:durableId="1226257864">
    <w:abstractNumId w:val="91"/>
  </w:num>
  <w:num w:numId="36" w16cid:durableId="1977685895">
    <w:abstractNumId w:val="96"/>
  </w:num>
  <w:num w:numId="37" w16cid:durableId="2075618089">
    <w:abstractNumId w:val="55"/>
  </w:num>
  <w:num w:numId="38" w16cid:durableId="1576403235">
    <w:abstractNumId w:val="97"/>
  </w:num>
  <w:num w:numId="39" w16cid:durableId="2026441823">
    <w:abstractNumId w:val="69"/>
  </w:num>
  <w:num w:numId="40" w16cid:durableId="1389649526">
    <w:abstractNumId w:val="67"/>
  </w:num>
  <w:num w:numId="41" w16cid:durableId="368384827">
    <w:abstractNumId w:val="0"/>
  </w:num>
  <w:num w:numId="42" w16cid:durableId="1894271059">
    <w:abstractNumId w:val="66"/>
  </w:num>
  <w:num w:numId="43" w16cid:durableId="1897278193">
    <w:abstractNumId w:val="53"/>
  </w:num>
  <w:num w:numId="44" w16cid:durableId="1018654197">
    <w:abstractNumId w:val="37"/>
  </w:num>
  <w:num w:numId="45" w16cid:durableId="1166944067">
    <w:abstractNumId w:val="6"/>
  </w:num>
  <w:num w:numId="46" w16cid:durableId="899754005">
    <w:abstractNumId w:val="87"/>
  </w:num>
  <w:num w:numId="47" w16cid:durableId="485366863">
    <w:abstractNumId w:val="38"/>
  </w:num>
  <w:num w:numId="48" w16cid:durableId="1315522394">
    <w:abstractNumId w:val="104"/>
  </w:num>
  <w:num w:numId="49" w16cid:durableId="1376002247">
    <w:abstractNumId w:val="51"/>
  </w:num>
  <w:num w:numId="50" w16cid:durableId="1687099188">
    <w:abstractNumId w:val="63"/>
  </w:num>
  <w:num w:numId="51" w16cid:durableId="1810586200">
    <w:abstractNumId w:val="1"/>
  </w:num>
  <w:num w:numId="52" w16cid:durableId="498546075">
    <w:abstractNumId w:val="7"/>
  </w:num>
  <w:num w:numId="53" w16cid:durableId="556404622">
    <w:abstractNumId w:val="106"/>
  </w:num>
  <w:num w:numId="54" w16cid:durableId="880821401">
    <w:abstractNumId w:val="49"/>
  </w:num>
  <w:num w:numId="55" w16cid:durableId="2017995390">
    <w:abstractNumId w:val="101"/>
  </w:num>
  <w:num w:numId="56" w16cid:durableId="1612126624">
    <w:abstractNumId w:val="52"/>
  </w:num>
  <w:num w:numId="57" w16cid:durableId="73547864">
    <w:abstractNumId w:val="72"/>
  </w:num>
  <w:num w:numId="58" w16cid:durableId="1805152074">
    <w:abstractNumId w:val="88"/>
  </w:num>
  <w:num w:numId="59" w16cid:durableId="1135290602">
    <w:abstractNumId w:val="41"/>
  </w:num>
  <w:num w:numId="60" w16cid:durableId="996112085">
    <w:abstractNumId w:val="64"/>
  </w:num>
  <w:num w:numId="61" w16cid:durableId="126819781">
    <w:abstractNumId w:val="22"/>
  </w:num>
  <w:num w:numId="62" w16cid:durableId="1857497080">
    <w:abstractNumId w:val="18"/>
  </w:num>
  <w:num w:numId="63" w16cid:durableId="1266379603">
    <w:abstractNumId w:val="103"/>
  </w:num>
  <w:num w:numId="64" w16cid:durableId="1928152799">
    <w:abstractNumId w:val="43"/>
  </w:num>
  <w:num w:numId="65" w16cid:durableId="1180008231">
    <w:abstractNumId w:val="78"/>
  </w:num>
  <w:num w:numId="66" w16cid:durableId="100761302">
    <w:abstractNumId w:val="11"/>
  </w:num>
  <w:num w:numId="67" w16cid:durableId="404113687">
    <w:abstractNumId w:val="30"/>
  </w:num>
  <w:num w:numId="68" w16cid:durableId="344332428">
    <w:abstractNumId w:val="24"/>
  </w:num>
  <w:num w:numId="69" w16cid:durableId="1653408267">
    <w:abstractNumId w:val="31"/>
  </w:num>
  <w:num w:numId="70" w16cid:durableId="1285308670">
    <w:abstractNumId w:val="98"/>
  </w:num>
  <w:num w:numId="71" w16cid:durableId="1244679674">
    <w:abstractNumId w:val="59"/>
  </w:num>
  <w:num w:numId="72" w16cid:durableId="1366953437">
    <w:abstractNumId w:val="20"/>
  </w:num>
  <w:num w:numId="73" w16cid:durableId="639652169">
    <w:abstractNumId w:val="76"/>
  </w:num>
  <w:num w:numId="74" w16cid:durableId="1559705367">
    <w:abstractNumId w:val="8"/>
  </w:num>
  <w:num w:numId="75" w16cid:durableId="1808432161">
    <w:abstractNumId w:val="68"/>
  </w:num>
  <w:num w:numId="76" w16cid:durableId="239601300">
    <w:abstractNumId w:val="32"/>
  </w:num>
  <w:num w:numId="77" w16cid:durableId="1089540614">
    <w:abstractNumId w:val="65"/>
  </w:num>
  <w:num w:numId="78" w16cid:durableId="1312515325">
    <w:abstractNumId w:val="3"/>
  </w:num>
  <w:num w:numId="79" w16cid:durableId="117742135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24020372">
    <w:abstractNumId w:val="59"/>
  </w:num>
  <w:num w:numId="81" w16cid:durableId="1964529945">
    <w:abstractNumId w:val="3"/>
  </w:num>
  <w:num w:numId="82" w16cid:durableId="1064524715">
    <w:abstractNumId w:val="105"/>
  </w:num>
  <w:num w:numId="83" w16cid:durableId="1995908120">
    <w:abstractNumId w:val="45"/>
  </w:num>
  <w:num w:numId="84" w16cid:durableId="1239444347">
    <w:abstractNumId w:val="15"/>
  </w:num>
  <w:num w:numId="85" w16cid:durableId="446898399">
    <w:abstractNumId w:val="13"/>
  </w:num>
  <w:num w:numId="86" w16cid:durableId="1252816855">
    <w:abstractNumId w:val="56"/>
  </w:num>
  <w:num w:numId="87" w16cid:durableId="268857905">
    <w:abstractNumId w:val="17"/>
  </w:num>
  <w:num w:numId="88" w16cid:durableId="2140612303">
    <w:abstractNumId w:val="83"/>
  </w:num>
  <w:num w:numId="89" w16cid:durableId="802507051">
    <w:abstractNumId w:val="10"/>
  </w:num>
  <w:num w:numId="90" w16cid:durableId="939487528">
    <w:abstractNumId w:val="39"/>
  </w:num>
  <w:num w:numId="91" w16cid:durableId="406996164">
    <w:abstractNumId w:val="40"/>
  </w:num>
  <w:num w:numId="92" w16cid:durableId="661545665">
    <w:abstractNumId w:val="74"/>
  </w:num>
  <w:num w:numId="93" w16cid:durableId="294333644">
    <w:abstractNumId w:val="25"/>
  </w:num>
  <w:num w:numId="94" w16cid:durableId="284310032">
    <w:abstractNumId w:val="77"/>
  </w:num>
  <w:num w:numId="95" w16cid:durableId="1178689927">
    <w:abstractNumId w:val="79"/>
  </w:num>
  <w:num w:numId="96" w16cid:durableId="1621645649">
    <w:abstractNumId w:val="5"/>
  </w:num>
  <w:num w:numId="97" w16cid:durableId="1272665931">
    <w:abstractNumId w:val="48"/>
  </w:num>
  <w:num w:numId="98" w16cid:durableId="1956517820">
    <w:abstractNumId w:val="35"/>
  </w:num>
  <w:num w:numId="99" w16cid:durableId="1264924438">
    <w:abstractNumId w:val="42"/>
  </w:num>
  <w:num w:numId="100" w16cid:durableId="1125276108">
    <w:abstractNumId w:val="47"/>
  </w:num>
  <w:num w:numId="101" w16cid:durableId="1779107967">
    <w:abstractNumId w:val="36"/>
  </w:num>
  <w:num w:numId="102" w16cid:durableId="612447293">
    <w:abstractNumId w:val="73"/>
  </w:num>
  <w:num w:numId="103" w16cid:durableId="854267641">
    <w:abstractNumId w:val="14"/>
  </w:num>
  <w:num w:numId="104" w16cid:durableId="778720692">
    <w:abstractNumId w:val="23"/>
  </w:num>
  <w:num w:numId="105" w16cid:durableId="110057040">
    <w:abstractNumId w:val="100"/>
  </w:num>
  <w:num w:numId="106" w16cid:durableId="2043281625">
    <w:abstractNumId w:val="27"/>
  </w:num>
  <w:num w:numId="107" w16cid:durableId="1691712543">
    <w:abstractNumId w:val="60"/>
  </w:num>
  <w:num w:numId="108" w16cid:durableId="1839878843">
    <w:abstractNumId w:val="9"/>
  </w:num>
  <w:num w:numId="109" w16cid:durableId="1330407726">
    <w:abstractNumId w:val="57"/>
  </w:num>
  <w:num w:numId="110" w16cid:durableId="443306703">
    <w:abstractNumId w:val="33"/>
  </w:num>
  <w:numIdMacAtCleanup w:val="1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van Katz">
    <w15:presenceInfo w15:providerId="None" w15:userId="Evan Katz"/>
  </w15:person>
  <w15:person w15:author="Poisal, Kathryn (CMS/CMCS)">
    <w15:presenceInfo w15:providerId="AD" w15:userId="S::kathryn.poisal@cms.hhs.gov::f181ab7a-a2e1-47c6-abce-99c7ccaeec7a"/>
  </w15:person>
  <w15:person w15:author="Jonathan  Hicks">
    <w15:presenceInfo w15:providerId="AD" w15:userId="S-1-12-1-221156120-1208437856-1012433806-1974571073"/>
  </w15:person>
  <w15:person w15:author="Jonathan Hicks">
    <w15:presenceInfo w15:providerId="AD" w15:userId="S::jhicks@gswell.com::63b99082-f11a-4a84-afb8-c68b62a4d1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DB2"/>
    <w:rsid w:val="00000422"/>
    <w:rsid w:val="00000E9C"/>
    <w:rsid w:val="000026EF"/>
    <w:rsid w:val="00005B52"/>
    <w:rsid w:val="00006F4E"/>
    <w:rsid w:val="0000759C"/>
    <w:rsid w:val="000108C1"/>
    <w:rsid w:val="00010AF8"/>
    <w:rsid w:val="00011A9C"/>
    <w:rsid w:val="000128F0"/>
    <w:rsid w:val="00013336"/>
    <w:rsid w:val="0002081D"/>
    <w:rsid w:val="00022BDE"/>
    <w:rsid w:val="00024CFC"/>
    <w:rsid w:val="000275C1"/>
    <w:rsid w:val="00034F34"/>
    <w:rsid w:val="00035EE5"/>
    <w:rsid w:val="00037828"/>
    <w:rsid w:val="00037E1A"/>
    <w:rsid w:val="00041182"/>
    <w:rsid w:val="0004182D"/>
    <w:rsid w:val="0004587D"/>
    <w:rsid w:val="00046A23"/>
    <w:rsid w:val="00046F8D"/>
    <w:rsid w:val="0004709A"/>
    <w:rsid w:val="000471B5"/>
    <w:rsid w:val="000530EF"/>
    <w:rsid w:val="00054B62"/>
    <w:rsid w:val="00055A25"/>
    <w:rsid w:val="0005664A"/>
    <w:rsid w:val="000576DC"/>
    <w:rsid w:val="0005783A"/>
    <w:rsid w:val="00057A13"/>
    <w:rsid w:val="0006031F"/>
    <w:rsid w:val="00060429"/>
    <w:rsid w:val="000616AA"/>
    <w:rsid w:val="000648B4"/>
    <w:rsid w:val="000651B3"/>
    <w:rsid w:val="000671A3"/>
    <w:rsid w:val="00067958"/>
    <w:rsid w:val="00067B99"/>
    <w:rsid w:val="00067C42"/>
    <w:rsid w:val="00070BC8"/>
    <w:rsid w:val="00072150"/>
    <w:rsid w:val="00074A7F"/>
    <w:rsid w:val="00076EAD"/>
    <w:rsid w:val="000770C4"/>
    <w:rsid w:val="0007746F"/>
    <w:rsid w:val="00080B10"/>
    <w:rsid w:val="00082321"/>
    <w:rsid w:val="000830A1"/>
    <w:rsid w:val="00083884"/>
    <w:rsid w:val="0008548C"/>
    <w:rsid w:val="00090AA2"/>
    <w:rsid w:val="00096459"/>
    <w:rsid w:val="000971C8"/>
    <w:rsid w:val="00097738"/>
    <w:rsid w:val="000A4043"/>
    <w:rsid w:val="000A52B3"/>
    <w:rsid w:val="000A5E57"/>
    <w:rsid w:val="000A62E0"/>
    <w:rsid w:val="000A6B3A"/>
    <w:rsid w:val="000A7359"/>
    <w:rsid w:val="000B41DA"/>
    <w:rsid w:val="000B5579"/>
    <w:rsid w:val="000B7E69"/>
    <w:rsid w:val="000C0366"/>
    <w:rsid w:val="000C0771"/>
    <w:rsid w:val="000C0C5D"/>
    <w:rsid w:val="000C3412"/>
    <w:rsid w:val="000C4845"/>
    <w:rsid w:val="000C5A1A"/>
    <w:rsid w:val="000C6B9B"/>
    <w:rsid w:val="000C7022"/>
    <w:rsid w:val="000C783C"/>
    <w:rsid w:val="000D13E9"/>
    <w:rsid w:val="000D1C04"/>
    <w:rsid w:val="000D315E"/>
    <w:rsid w:val="000D499E"/>
    <w:rsid w:val="000D5C47"/>
    <w:rsid w:val="000E2110"/>
    <w:rsid w:val="000E3FE3"/>
    <w:rsid w:val="000E50B5"/>
    <w:rsid w:val="000E743A"/>
    <w:rsid w:val="000E7D5D"/>
    <w:rsid w:val="000F0B26"/>
    <w:rsid w:val="000F2157"/>
    <w:rsid w:val="000F228E"/>
    <w:rsid w:val="000F27A2"/>
    <w:rsid w:val="000F2DAF"/>
    <w:rsid w:val="000F3361"/>
    <w:rsid w:val="000F3FF5"/>
    <w:rsid w:val="000F54B5"/>
    <w:rsid w:val="000F594D"/>
    <w:rsid w:val="000F655F"/>
    <w:rsid w:val="001023E4"/>
    <w:rsid w:val="00103485"/>
    <w:rsid w:val="00104D87"/>
    <w:rsid w:val="0011085E"/>
    <w:rsid w:val="00111224"/>
    <w:rsid w:val="00111CB0"/>
    <w:rsid w:val="001121FE"/>
    <w:rsid w:val="0011229E"/>
    <w:rsid w:val="00114611"/>
    <w:rsid w:val="00117B55"/>
    <w:rsid w:val="00120563"/>
    <w:rsid w:val="001212AD"/>
    <w:rsid w:val="00122E51"/>
    <w:rsid w:val="00123C71"/>
    <w:rsid w:val="00126B6F"/>
    <w:rsid w:val="00130462"/>
    <w:rsid w:val="00130923"/>
    <w:rsid w:val="00130A73"/>
    <w:rsid w:val="00131482"/>
    <w:rsid w:val="001346ED"/>
    <w:rsid w:val="00136130"/>
    <w:rsid w:val="001420B2"/>
    <w:rsid w:val="00142341"/>
    <w:rsid w:val="001434E9"/>
    <w:rsid w:val="00144904"/>
    <w:rsid w:val="001468F7"/>
    <w:rsid w:val="0014728D"/>
    <w:rsid w:val="001509E2"/>
    <w:rsid w:val="00152011"/>
    <w:rsid w:val="0015416A"/>
    <w:rsid w:val="00160592"/>
    <w:rsid w:val="00160D27"/>
    <w:rsid w:val="00160E8E"/>
    <w:rsid w:val="00161228"/>
    <w:rsid w:val="00161CC2"/>
    <w:rsid w:val="001630E1"/>
    <w:rsid w:val="0016467B"/>
    <w:rsid w:val="0016685C"/>
    <w:rsid w:val="00171CA9"/>
    <w:rsid w:val="0017303E"/>
    <w:rsid w:val="001733D5"/>
    <w:rsid w:val="00174447"/>
    <w:rsid w:val="00175FED"/>
    <w:rsid w:val="001767B8"/>
    <w:rsid w:val="001777C8"/>
    <w:rsid w:val="00181096"/>
    <w:rsid w:val="00181304"/>
    <w:rsid w:val="00183C75"/>
    <w:rsid w:val="0018400B"/>
    <w:rsid w:val="00184815"/>
    <w:rsid w:val="001853ED"/>
    <w:rsid w:val="00190440"/>
    <w:rsid w:val="001908A5"/>
    <w:rsid w:val="00192C26"/>
    <w:rsid w:val="0019558B"/>
    <w:rsid w:val="00196303"/>
    <w:rsid w:val="00196ADA"/>
    <w:rsid w:val="00196D07"/>
    <w:rsid w:val="001A4999"/>
    <w:rsid w:val="001A5301"/>
    <w:rsid w:val="001A6309"/>
    <w:rsid w:val="001B079D"/>
    <w:rsid w:val="001B1B27"/>
    <w:rsid w:val="001B28AD"/>
    <w:rsid w:val="001B6E08"/>
    <w:rsid w:val="001B7A8A"/>
    <w:rsid w:val="001C25E5"/>
    <w:rsid w:val="001C2AE3"/>
    <w:rsid w:val="001C3967"/>
    <w:rsid w:val="001C5685"/>
    <w:rsid w:val="001C6F9B"/>
    <w:rsid w:val="001D1749"/>
    <w:rsid w:val="001D18FF"/>
    <w:rsid w:val="001D4485"/>
    <w:rsid w:val="001D44DD"/>
    <w:rsid w:val="001E3366"/>
    <w:rsid w:val="001E4238"/>
    <w:rsid w:val="001E4EEA"/>
    <w:rsid w:val="001E7278"/>
    <w:rsid w:val="001E7A4C"/>
    <w:rsid w:val="001F008D"/>
    <w:rsid w:val="001F1FA8"/>
    <w:rsid w:val="001F6842"/>
    <w:rsid w:val="00202C1F"/>
    <w:rsid w:val="00203F1D"/>
    <w:rsid w:val="00210DC6"/>
    <w:rsid w:val="002116C5"/>
    <w:rsid w:val="002122F1"/>
    <w:rsid w:val="00213AE4"/>
    <w:rsid w:val="00217BC8"/>
    <w:rsid w:val="00220E99"/>
    <w:rsid w:val="0022137D"/>
    <w:rsid w:val="002216C5"/>
    <w:rsid w:val="00221896"/>
    <w:rsid w:val="00221A7C"/>
    <w:rsid w:val="002225F3"/>
    <w:rsid w:val="002230CA"/>
    <w:rsid w:val="0022387C"/>
    <w:rsid w:val="002268F4"/>
    <w:rsid w:val="00227344"/>
    <w:rsid w:val="002309C3"/>
    <w:rsid w:val="00235913"/>
    <w:rsid w:val="00235935"/>
    <w:rsid w:val="00242CA2"/>
    <w:rsid w:val="00242D99"/>
    <w:rsid w:val="0024508C"/>
    <w:rsid w:val="00246915"/>
    <w:rsid w:val="00247771"/>
    <w:rsid w:val="002508D1"/>
    <w:rsid w:val="00252BE1"/>
    <w:rsid w:val="00254950"/>
    <w:rsid w:val="002560B1"/>
    <w:rsid w:val="0026057A"/>
    <w:rsid w:val="00261C63"/>
    <w:rsid w:val="002627EE"/>
    <w:rsid w:val="002664F5"/>
    <w:rsid w:val="002709E5"/>
    <w:rsid w:val="00270D1C"/>
    <w:rsid w:val="00271018"/>
    <w:rsid w:val="00280337"/>
    <w:rsid w:val="002806FB"/>
    <w:rsid w:val="00280C19"/>
    <w:rsid w:val="002829DE"/>
    <w:rsid w:val="00282CBF"/>
    <w:rsid w:val="0028350E"/>
    <w:rsid w:val="002913AD"/>
    <w:rsid w:val="00292C7B"/>
    <w:rsid w:val="002972FE"/>
    <w:rsid w:val="00297F09"/>
    <w:rsid w:val="002A04C9"/>
    <w:rsid w:val="002A13A6"/>
    <w:rsid w:val="002A3E45"/>
    <w:rsid w:val="002A4119"/>
    <w:rsid w:val="002A48EE"/>
    <w:rsid w:val="002A5B61"/>
    <w:rsid w:val="002A6800"/>
    <w:rsid w:val="002A73A2"/>
    <w:rsid w:val="002B060C"/>
    <w:rsid w:val="002B0721"/>
    <w:rsid w:val="002B0B02"/>
    <w:rsid w:val="002B30E9"/>
    <w:rsid w:val="002B47A2"/>
    <w:rsid w:val="002B55DE"/>
    <w:rsid w:val="002B7F3D"/>
    <w:rsid w:val="002C0B73"/>
    <w:rsid w:val="002C1916"/>
    <w:rsid w:val="002C4972"/>
    <w:rsid w:val="002C6845"/>
    <w:rsid w:val="002D6447"/>
    <w:rsid w:val="002D6652"/>
    <w:rsid w:val="002D79D7"/>
    <w:rsid w:val="002E1466"/>
    <w:rsid w:val="002E2AF5"/>
    <w:rsid w:val="002E2C64"/>
    <w:rsid w:val="002F22B2"/>
    <w:rsid w:val="002F22C5"/>
    <w:rsid w:val="002F3247"/>
    <w:rsid w:val="002F4A46"/>
    <w:rsid w:val="002F7D8C"/>
    <w:rsid w:val="00303086"/>
    <w:rsid w:val="00304DF5"/>
    <w:rsid w:val="00305191"/>
    <w:rsid w:val="00305934"/>
    <w:rsid w:val="00305CD1"/>
    <w:rsid w:val="00307308"/>
    <w:rsid w:val="003134E2"/>
    <w:rsid w:val="003160E3"/>
    <w:rsid w:val="00316EEF"/>
    <w:rsid w:val="00317270"/>
    <w:rsid w:val="003213FF"/>
    <w:rsid w:val="0032178C"/>
    <w:rsid w:val="00321995"/>
    <w:rsid w:val="0032239C"/>
    <w:rsid w:val="00323ECB"/>
    <w:rsid w:val="003266CD"/>
    <w:rsid w:val="00332415"/>
    <w:rsid w:val="00332DCE"/>
    <w:rsid w:val="00332EFD"/>
    <w:rsid w:val="00337525"/>
    <w:rsid w:val="003376E6"/>
    <w:rsid w:val="00342974"/>
    <w:rsid w:val="0034306D"/>
    <w:rsid w:val="003438BE"/>
    <w:rsid w:val="00346D34"/>
    <w:rsid w:val="00347CF9"/>
    <w:rsid w:val="0035162A"/>
    <w:rsid w:val="003530DD"/>
    <w:rsid w:val="003532F0"/>
    <w:rsid w:val="00353755"/>
    <w:rsid w:val="00356EC8"/>
    <w:rsid w:val="00357EB0"/>
    <w:rsid w:val="003615D6"/>
    <w:rsid w:val="00363577"/>
    <w:rsid w:val="00365860"/>
    <w:rsid w:val="00365CD1"/>
    <w:rsid w:val="00366A24"/>
    <w:rsid w:val="00366E45"/>
    <w:rsid w:val="00366E89"/>
    <w:rsid w:val="003671B5"/>
    <w:rsid w:val="0036780D"/>
    <w:rsid w:val="003744CA"/>
    <w:rsid w:val="0038281B"/>
    <w:rsid w:val="00384205"/>
    <w:rsid w:val="003854B4"/>
    <w:rsid w:val="00386CBE"/>
    <w:rsid w:val="00387370"/>
    <w:rsid w:val="00387859"/>
    <w:rsid w:val="00395ACF"/>
    <w:rsid w:val="00397DBD"/>
    <w:rsid w:val="003A17C4"/>
    <w:rsid w:val="003A4EEE"/>
    <w:rsid w:val="003A55DF"/>
    <w:rsid w:val="003B1F31"/>
    <w:rsid w:val="003B6C69"/>
    <w:rsid w:val="003B6E06"/>
    <w:rsid w:val="003C0099"/>
    <w:rsid w:val="003C206D"/>
    <w:rsid w:val="003C2194"/>
    <w:rsid w:val="003C6364"/>
    <w:rsid w:val="003D3759"/>
    <w:rsid w:val="003D3BD3"/>
    <w:rsid w:val="003D761C"/>
    <w:rsid w:val="003E6CA9"/>
    <w:rsid w:val="003F3124"/>
    <w:rsid w:val="003F36AA"/>
    <w:rsid w:val="003F4697"/>
    <w:rsid w:val="003F4C62"/>
    <w:rsid w:val="003F569C"/>
    <w:rsid w:val="003F5E7B"/>
    <w:rsid w:val="003F616B"/>
    <w:rsid w:val="003F69FB"/>
    <w:rsid w:val="003F6D2B"/>
    <w:rsid w:val="003F7A15"/>
    <w:rsid w:val="00404284"/>
    <w:rsid w:val="0041221A"/>
    <w:rsid w:val="00413614"/>
    <w:rsid w:val="00414150"/>
    <w:rsid w:val="00417847"/>
    <w:rsid w:val="00420D64"/>
    <w:rsid w:val="004219D5"/>
    <w:rsid w:val="00422F08"/>
    <w:rsid w:val="004267B9"/>
    <w:rsid w:val="00431ECF"/>
    <w:rsid w:val="00433908"/>
    <w:rsid w:val="00436D54"/>
    <w:rsid w:val="004404D6"/>
    <w:rsid w:val="00442CE8"/>
    <w:rsid w:val="00445596"/>
    <w:rsid w:val="00445BA7"/>
    <w:rsid w:val="00447576"/>
    <w:rsid w:val="0045222B"/>
    <w:rsid w:val="00457253"/>
    <w:rsid w:val="00457BEB"/>
    <w:rsid w:val="00461549"/>
    <w:rsid w:val="0046180B"/>
    <w:rsid w:val="00462E53"/>
    <w:rsid w:val="00463E7B"/>
    <w:rsid w:val="0046456F"/>
    <w:rsid w:val="00466FF2"/>
    <w:rsid w:val="00470795"/>
    <w:rsid w:val="004749E0"/>
    <w:rsid w:val="00474DC0"/>
    <w:rsid w:val="00476FEA"/>
    <w:rsid w:val="004772AF"/>
    <w:rsid w:val="00477D06"/>
    <w:rsid w:val="0048071A"/>
    <w:rsid w:val="004809D8"/>
    <w:rsid w:val="00482012"/>
    <w:rsid w:val="00483B23"/>
    <w:rsid w:val="00484C60"/>
    <w:rsid w:val="0048625C"/>
    <w:rsid w:val="004862DC"/>
    <w:rsid w:val="00486E54"/>
    <w:rsid w:val="00492159"/>
    <w:rsid w:val="004925E7"/>
    <w:rsid w:val="00492792"/>
    <w:rsid w:val="0049288B"/>
    <w:rsid w:val="00496E1D"/>
    <w:rsid w:val="0049724E"/>
    <w:rsid w:val="004972AC"/>
    <w:rsid w:val="00497FBC"/>
    <w:rsid w:val="004A2DE1"/>
    <w:rsid w:val="004A3FB3"/>
    <w:rsid w:val="004A6B51"/>
    <w:rsid w:val="004B2059"/>
    <w:rsid w:val="004B2FB8"/>
    <w:rsid w:val="004B4EFA"/>
    <w:rsid w:val="004B75FD"/>
    <w:rsid w:val="004B7DFD"/>
    <w:rsid w:val="004C0C97"/>
    <w:rsid w:val="004C1B72"/>
    <w:rsid w:val="004C4F24"/>
    <w:rsid w:val="004C5BFF"/>
    <w:rsid w:val="004C6ED5"/>
    <w:rsid w:val="004C6F63"/>
    <w:rsid w:val="004D2ABA"/>
    <w:rsid w:val="004D2E53"/>
    <w:rsid w:val="004D3418"/>
    <w:rsid w:val="004D6091"/>
    <w:rsid w:val="004D6A3F"/>
    <w:rsid w:val="004D6E0D"/>
    <w:rsid w:val="004D7375"/>
    <w:rsid w:val="004D7D10"/>
    <w:rsid w:val="004E1D6D"/>
    <w:rsid w:val="004E1DEA"/>
    <w:rsid w:val="004E285C"/>
    <w:rsid w:val="004F01B1"/>
    <w:rsid w:val="004F4ADA"/>
    <w:rsid w:val="004F7C2E"/>
    <w:rsid w:val="004F7FAB"/>
    <w:rsid w:val="00501FCD"/>
    <w:rsid w:val="0050480B"/>
    <w:rsid w:val="005053AC"/>
    <w:rsid w:val="00514537"/>
    <w:rsid w:val="00515010"/>
    <w:rsid w:val="0052113C"/>
    <w:rsid w:val="00523B8B"/>
    <w:rsid w:val="005246B7"/>
    <w:rsid w:val="0053356E"/>
    <w:rsid w:val="00536A8F"/>
    <w:rsid w:val="00537EC9"/>
    <w:rsid w:val="0054205F"/>
    <w:rsid w:val="0054273A"/>
    <w:rsid w:val="00542BB3"/>
    <w:rsid w:val="00543303"/>
    <w:rsid w:val="005436AD"/>
    <w:rsid w:val="00545C54"/>
    <w:rsid w:val="00546512"/>
    <w:rsid w:val="0054664A"/>
    <w:rsid w:val="005541E4"/>
    <w:rsid w:val="00555150"/>
    <w:rsid w:val="005571AD"/>
    <w:rsid w:val="00560EAD"/>
    <w:rsid w:val="00561444"/>
    <w:rsid w:val="0056357D"/>
    <w:rsid w:val="00565C54"/>
    <w:rsid w:val="00566F8A"/>
    <w:rsid w:val="005722F7"/>
    <w:rsid w:val="005734F0"/>
    <w:rsid w:val="00573D22"/>
    <w:rsid w:val="005746FA"/>
    <w:rsid w:val="0057746F"/>
    <w:rsid w:val="00580108"/>
    <w:rsid w:val="00580BBE"/>
    <w:rsid w:val="00581E7D"/>
    <w:rsid w:val="00584D08"/>
    <w:rsid w:val="0059012B"/>
    <w:rsid w:val="0059022B"/>
    <w:rsid w:val="0059472C"/>
    <w:rsid w:val="00596164"/>
    <w:rsid w:val="005979B0"/>
    <w:rsid w:val="005A003E"/>
    <w:rsid w:val="005A1AAB"/>
    <w:rsid w:val="005A4C00"/>
    <w:rsid w:val="005A5D39"/>
    <w:rsid w:val="005A6AE8"/>
    <w:rsid w:val="005A6C09"/>
    <w:rsid w:val="005A7353"/>
    <w:rsid w:val="005A764E"/>
    <w:rsid w:val="005A7710"/>
    <w:rsid w:val="005C1A8F"/>
    <w:rsid w:val="005C7CE0"/>
    <w:rsid w:val="005C7D15"/>
    <w:rsid w:val="005D317F"/>
    <w:rsid w:val="005D3A78"/>
    <w:rsid w:val="005D7F6A"/>
    <w:rsid w:val="005E0BE9"/>
    <w:rsid w:val="005E34FA"/>
    <w:rsid w:val="005E467E"/>
    <w:rsid w:val="005E4F4B"/>
    <w:rsid w:val="005E52C5"/>
    <w:rsid w:val="005F315C"/>
    <w:rsid w:val="005F584A"/>
    <w:rsid w:val="005F6122"/>
    <w:rsid w:val="00605C78"/>
    <w:rsid w:val="006103CF"/>
    <w:rsid w:val="00610A4A"/>
    <w:rsid w:val="006131AB"/>
    <w:rsid w:val="00615871"/>
    <w:rsid w:val="00615FE1"/>
    <w:rsid w:val="006163D3"/>
    <w:rsid w:val="00616A46"/>
    <w:rsid w:val="00620F89"/>
    <w:rsid w:val="00621360"/>
    <w:rsid w:val="0062661C"/>
    <w:rsid w:val="00631201"/>
    <w:rsid w:val="0063149F"/>
    <w:rsid w:val="00631CD2"/>
    <w:rsid w:val="00631D0E"/>
    <w:rsid w:val="0063256E"/>
    <w:rsid w:val="0063415D"/>
    <w:rsid w:val="0063511E"/>
    <w:rsid w:val="00636861"/>
    <w:rsid w:val="00640524"/>
    <w:rsid w:val="00641E37"/>
    <w:rsid w:val="00643BF6"/>
    <w:rsid w:val="00644563"/>
    <w:rsid w:val="00645BD6"/>
    <w:rsid w:val="0065124D"/>
    <w:rsid w:val="00651D8B"/>
    <w:rsid w:val="00651E20"/>
    <w:rsid w:val="00654868"/>
    <w:rsid w:val="00654AE7"/>
    <w:rsid w:val="00654FCF"/>
    <w:rsid w:val="0065501F"/>
    <w:rsid w:val="006613CB"/>
    <w:rsid w:val="006654E6"/>
    <w:rsid w:val="00665A6B"/>
    <w:rsid w:val="00667C19"/>
    <w:rsid w:val="00670A40"/>
    <w:rsid w:val="006735A8"/>
    <w:rsid w:val="00673985"/>
    <w:rsid w:val="00673B83"/>
    <w:rsid w:val="00675701"/>
    <w:rsid w:val="00676C0A"/>
    <w:rsid w:val="006803E9"/>
    <w:rsid w:val="00680667"/>
    <w:rsid w:val="00680B0E"/>
    <w:rsid w:val="00681ED0"/>
    <w:rsid w:val="00683B1F"/>
    <w:rsid w:val="006853D8"/>
    <w:rsid w:val="0068624C"/>
    <w:rsid w:val="006875EE"/>
    <w:rsid w:val="00690126"/>
    <w:rsid w:val="00690403"/>
    <w:rsid w:val="00693E0A"/>
    <w:rsid w:val="006953DF"/>
    <w:rsid w:val="006A1D58"/>
    <w:rsid w:val="006A3487"/>
    <w:rsid w:val="006A394B"/>
    <w:rsid w:val="006A5648"/>
    <w:rsid w:val="006B0D88"/>
    <w:rsid w:val="006B1D2B"/>
    <w:rsid w:val="006B655F"/>
    <w:rsid w:val="006B6938"/>
    <w:rsid w:val="006B79A0"/>
    <w:rsid w:val="006C432B"/>
    <w:rsid w:val="006C7EBC"/>
    <w:rsid w:val="006D0619"/>
    <w:rsid w:val="006D1114"/>
    <w:rsid w:val="006D32F0"/>
    <w:rsid w:val="006D3481"/>
    <w:rsid w:val="006D5010"/>
    <w:rsid w:val="006E18EA"/>
    <w:rsid w:val="006E18F0"/>
    <w:rsid w:val="006E593F"/>
    <w:rsid w:val="006E6965"/>
    <w:rsid w:val="006E70E3"/>
    <w:rsid w:val="006F3DFE"/>
    <w:rsid w:val="006F5023"/>
    <w:rsid w:val="006F5A81"/>
    <w:rsid w:val="006F715A"/>
    <w:rsid w:val="0070064F"/>
    <w:rsid w:val="007006BF"/>
    <w:rsid w:val="00700AB7"/>
    <w:rsid w:val="00704530"/>
    <w:rsid w:val="00706780"/>
    <w:rsid w:val="00707ABA"/>
    <w:rsid w:val="00710084"/>
    <w:rsid w:val="00710236"/>
    <w:rsid w:val="0071063D"/>
    <w:rsid w:val="00714D55"/>
    <w:rsid w:val="007175AD"/>
    <w:rsid w:val="00720BE9"/>
    <w:rsid w:val="00721617"/>
    <w:rsid w:val="00721ADF"/>
    <w:rsid w:val="00722B16"/>
    <w:rsid w:val="0072643F"/>
    <w:rsid w:val="00730029"/>
    <w:rsid w:val="00732336"/>
    <w:rsid w:val="00733BF5"/>
    <w:rsid w:val="007341D0"/>
    <w:rsid w:val="00735E2E"/>
    <w:rsid w:val="007368C0"/>
    <w:rsid w:val="00741DA9"/>
    <w:rsid w:val="00742371"/>
    <w:rsid w:val="00750C7F"/>
    <w:rsid w:val="007512D3"/>
    <w:rsid w:val="00753C96"/>
    <w:rsid w:val="00754F88"/>
    <w:rsid w:val="00757DBA"/>
    <w:rsid w:val="00761021"/>
    <w:rsid w:val="007614CB"/>
    <w:rsid w:val="00764041"/>
    <w:rsid w:val="007660CE"/>
    <w:rsid w:val="007664B7"/>
    <w:rsid w:val="00767711"/>
    <w:rsid w:val="00775EF2"/>
    <w:rsid w:val="007762FB"/>
    <w:rsid w:val="00776E08"/>
    <w:rsid w:val="00782FAB"/>
    <w:rsid w:val="00793F15"/>
    <w:rsid w:val="007947D5"/>
    <w:rsid w:val="0079580C"/>
    <w:rsid w:val="00796318"/>
    <w:rsid w:val="00797770"/>
    <w:rsid w:val="00797E46"/>
    <w:rsid w:val="007A054C"/>
    <w:rsid w:val="007A10E1"/>
    <w:rsid w:val="007A2412"/>
    <w:rsid w:val="007B30B1"/>
    <w:rsid w:val="007B33B1"/>
    <w:rsid w:val="007B4AA8"/>
    <w:rsid w:val="007B637D"/>
    <w:rsid w:val="007B6E34"/>
    <w:rsid w:val="007B7F1C"/>
    <w:rsid w:val="007C0977"/>
    <w:rsid w:val="007C0FDB"/>
    <w:rsid w:val="007C1659"/>
    <w:rsid w:val="007C2827"/>
    <w:rsid w:val="007D26B3"/>
    <w:rsid w:val="007D273B"/>
    <w:rsid w:val="007D3C56"/>
    <w:rsid w:val="007D401D"/>
    <w:rsid w:val="007D7BFA"/>
    <w:rsid w:val="007E2C99"/>
    <w:rsid w:val="007E367D"/>
    <w:rsid w:val="007E45DA"/>
    <w:rsid w:val="007E7121"/>
    <w:rsid w:val="007E788B"/>
    <w:rsid w:val="007E7A40"/>
    <w:rsid w:val="007E7CA8"/>
    <w:rsid w:val="007F560E"/>
    <w:rsid w:val="00801D36"/>
    <w:rsid w:val="008029DC"/>
    <w:rsid w:val="00803AC4"/>
    <w:rsid w:val="00803BB4"/>
    <w:rsid w:val="00805D3F"/>
    <w:rsid w:val="00807567"/>
    <w:rsid w:val="008117D8"/>
    <w:rsid w:val="0081352A"/>
    <w:rsid w:val="0081654B"/>
    <w:rsid w:val="00816F3A"/>
    <w:rsid w:val="00820870"/>
    <w:rsid w:val="0082114D"/>
    <w:rsid w:val="00821A6B"/>
    <w:rsid w:val="00822B85"/>
    <w:rsid w:val="00826781"/>
    <w:rsid w:val="00827274"/>
    <w:rsid w:val="0083134C"/>
    <w:rsid w:val="00832593"/>
    <w:rsid w:val="0083658F"/>
    <w:rsid w:val="00840D87"/>
    <w:rsid w:val="00843BF4"/>
    <w:rsid w:val="00843D9B"/>
    <w:rsid w:val="00851B43"/>
    <w:rsid w:val="00853327"/>
    <w:rsid w:val="00854635"/>
    <w:rsid w:val="00857799"/>
    <w:rsid w:val="00857A88"/>
    <w:rsid w:val="0086336E"/>
    <w:rsid w:val="008633CD"/>
    <w:rsid w:val="0086404F"/>
    <w:rsid w:val="00872149"/>
    <w:rsid w:val="00876136"/>
    <w:rsid w:val="00876850"/>
    <w:rsid w:val="00876A6D"/>
    <w:rsid w:val="00881743"/>
    <w:rsid w:val="0088183A"/>
    <w:rsid w:val="00881E95"/>
    <w:rsid w:val="00882AED"/>
    <w:rsid w:val="00882CCC"/>
    <w:rsid w:val="00885DB2"/>
    <w:rsid w:val="00890F13"/>
    <w:rsid w:val="008958FA"/>
    <w:rsid w:val="00897B0B"/>
    <w:rsid w:val="008A35F3"/>
    <w:rsid w:val="008A73E3"/>
    <w:rsid w:val="008B65C6"/>
    <w:rsid w:val="008C215F"/>
    <w:rsid w:val="008C467B"/>
    <w:rsid w:val="008C7242"/>
    <w:rsid w:val="008D3251"/>
    <w:rsid w:val="008D43C3"/>
    <w:rsid w:val="008D4BD1"/>
    <w:rsid w:val="008D6D48"/>
    <w:rsid w:val="008D7C3E"/>
    <w:rsid w:val="008D7D20"/>
    <w:rsid w:val="008E16B0"/>
    <w:rsid w:val="008E7F16"/>
    <w:rsid w:val="008F0A30"/>
    <w:rsid w:val="008F26B6"/>
    <w:rsid w:val="008F3EC4"/>
    <w:rsid w:val="008F57A5"/>
    <w:rsid w:val="008F5927"/>
    <w:rsid w:val="008F6650"/>
    <w:rsid w:val="00902313"/>
    <w:rsid w:val="009028C1"/>
    <w:rsid w:val="00902CAF"/>
    <w:rsid w:val="00904191"/>
    <w:rsid w:val="009109A7"/>
    <w:rsid w:val="00910B53"/>
    <w:rsid w:val="009112E2"/>
    <w:rsid w:val="00915954"/>
    <w:rsid w:val="009168C2"/>
    <w:rsid w:val="00916D3A"/>
    <w:rsid w:val="00917189"/>
    <w:rsid w:val="00917364"/>
    <w:rsid w:val="009209A5"/>
    <w:rsid w:val="00922085"/>
    <w:rsid w:val="00923A86"/>
    <w:rsid w:val="0092507A"/>
    <w:rsid w:val="009250F5"/>
    <w:rsid w:val="00926198"/>
    <w:rsid w:val="009317E3"/>
    <w:rsid w:val="00931914"/>
    <w:rsid w:val="00932972"/>
    <w:rsid w:val="00933C43"/>
    <w:rsid w:val="009403F0"/>
    <w:rsid w:val="00942BDD"/>
    <w:rsid w:val="00943204"/>
    <w:rsid w:val="00943F96"/>
    <w:rsid w:val="00946D45"/>
    <w:rsid w:val="009475E9"/>
    <w:rsid w:val="00951775"/>
    <w:rsid w:val="009523F9"/>
    <w:rsid w:val="00953699"/>
    <w:rsid w:val="00953BFB"/>
    <w:rsid w:val="009546E6"/>
    <w:rsid w:val="009571A5"/>
    <w:rsid w:val="00957521"/>
    <w:rsid w:val="009575AC"/>
    <w:rsid w:val="009614FE"/>
    <w:rsid w:val="00961BF4"/>
    <w:rsid w:val="009628AE"/>
    <w:rsid w:val="009705E2"/>
    <w:rsid w:val="00970E70"/>
    <w:rsid w:val="0097193C"/>
    <w:rsid w:val="00971D32"/>
    <w:rsid w:val="00973B80"/>
    <w:rsid w:val="00973F48"/>
    <w:rsid w:val="0097560F"/>
    <w:rsid w:val="00975DCC"/>
    <w:rsid w:val="009768F4"/>
    <w:rsid w:val="00977455"/>
    <w:rsid w:val="00981C35"/>
    <w:rsid w:val="009846AB"/>
    <w:rsid w:val="00986A75"/>
    <w:rsid w:val="00987099"/>
    <w:rsid w:val="00987FE5"/>
    <w:rsid w:val="00991CB5"/>
    <w:rsid w:val="009926B1"/>
    <w:rsid w:val="00993342"/>
    <w:rsid w:val="00994965"/>
    <w:rsid w:val="00996D5B"/>
    <w:rsid w:val="009A0FB1"/>
    <w:rsid w:val="009A176F"/>
    <w:rsid w:val="009A2474"/>
    <w:rsid w:val="009A7AF1"/>
    <w:rsid w:val="009B012D"/>
    <w:rsid w:val="009B0407"/>
    <w:rsid w:val="009B0B5E"/>
    <w:rsid w:val="009B1F51"/>
    <w:rsid w:val="009B3782"/>
    <w:rsid w:val="009B5BA7"/>
    <w:rsid w:val="009C22FD"/>
    <w:rsid w:val="009C4BEB"/>
    <w:rsid w:val="009C6040"/>
    <w:rsid w:val="009D0A48"/>
    <w:rsid w:val="009D1834"/>
    <w:rsid w:val="009D21A7"/>
    <w:rsid w:val="009D555E"/>
    <w:rsid w:val="009D55BE"/>
    <w:rsid w:val="009D5794"/>
    <w:rsid w:val="009D7E16"/>
    <w:rsid w:val="009E2871"/>
    <w:rsid w:val="009E69AD"/>
    <w:rsid w:val="009F0784"/>
    <w:rsid w:val="009F3270"/>
    <w:rsid w:val="009F41A1"/>
    <w:rsid w:val="00A0123E"/>
    <w:rsid w:val="00A050E0"/>
    <w:rsid w:val="00A07B90"/>
    <w:rsid w:val="00A20599"/>
    <w:rsid w:val="00A21A06"/>
    <w:rsid w:val="00A23A72"/>
    <w:rsid w:val="00A25830"/>
    <w:rsid w:val="00A25C6A"/>
    <w:rsid w:val="00A275DF"/>
    <w:rsid w:val="00A30CAA"/>
    <w:rsid w:val="00A31BFA"/>
    <w:rsid w:val="00A3333E"/>
    <w:rsid w:val="00A34F81"/>
    <w:rsid w:val="00A35E7F"/>
    <w:rsid w:val="00A4175D"/>
    <w:rsid w:val="00A42530"/>
    <w:rsid w:val="00A434F7"/>
    <w:rsid w:val="00A4371B"/>
    <w:rsid w:val="00A44DE8"/>
    <w:rsid w:val="00A455FA"/>
    <w:rsid w:val="00A47E6B"/>
    <w:rsid w:val="00A50F02"/>
    <w:rsid w:val="00A52DAA"/>
    <w:rsid w:val="00A53118"/>
    <w:rsid w:val="00A53FA8"/>
    <w:rsid w:val="00A64580"/>
    <w:rsid w:val="00A65B60"/>
    <w:rsid w:val="00A676B7"/>
    <w:rsid w:val="00A70EE3"/>
    <w:rsid w:val="00A71CA5"/>
    <w:rsid w:val="00A73FC6"/>
    <w:rsid w:val="00A74DF9"/>
    <w:rsid w:val="00A75904"/>
    <w:rsid w:val="00A80311"/>
    <w:rsid w:val="00A8445C"/>
    <w:rsid w:val="00A84540"/>
    <w:rsid w:val="00A86E27"/>
    <w:rsid w:val="00A90582"/>
    <w:rsid w:val="00A93D61"/>
    <w:rsid w:val="00A95494"/>
    <w:rsid w:val="00AA51AD"/>
    <w:rsid w:val="00AA576A"/>
    <w:rsid w:val="00AA57EC"/>
    <w:rsid w:val="00AA6BB8"/>
    <w:rsid w:val="00AC1BC4"/>
    <w:rsid w:val="00AC2385"/>
    <w:rsid w:val="00AC6C3F"/>
    <w:rsid w:val="00AD248D"/>
    <w:rsid w:val="00AD417B"/>
    <w:rsid w:val="00AD4CB4"/>
    <w:rsid w:val="00AD59C0"/>
    <w:rsid w:val="00AE109A"/>
    <w:rsid w:val="00AE5DE0"/>
    <w:rsid w:val="00AF1452"/>
    <w:rsid w:val="00AF1945"/>
    <w:rsid w:val="00AF48A7"/>
    <w:rsid w:val="00AF4DBC"/>
    <w:rsid w:val="00AF7AF2"/>
    <w:rsid w:val="00B00E61"/>
    <w:rsid w:val="00B02DB8"/>
    <w:rsid w:val="00B0301F"/>
    <w:rsid w:val="00B0335B"/>
    <w:rsid w:val="00B033BE"/>
    <w:rsid w:val="00B03D35"/>
    <w:rsid w:val="00B0603D"/>
    <w:rsid w:val="00B07E3C"/>
    <w:rsid w:val="00B109B6"/>
    <w:rsid w:val="00B10CBB"/>
    <w:rsid w:val="00B132B9"/>
    <w:rsid w:val="00B17E52"/>
    <w:rsid w:val="00B213E6"/>
    <w:rsid w:val="00B2210F"/>
    <w:rsid w:val="00B2334B"/>
    <w:rsid w:val="00B24BCC"/>
    <w:rsid w:val="00B27AAE"/>
    <w:rsid w:val="00B302D3"/>
    <w:rsid w:val="00B318DB"/>
    <w:rsid w:val="00B35812"/>
    <w:rsid w:val="00B364A9"/>
    <w:rsid w:val="00B40229"/>
    <w:rsid w:val="00B404BC"/>
    <w:rsid w:val="00B410BD"/>
    <w:rsid w:val="00B41D92"/>
    <w:rsid w:val="00B42951"/>
    <w:rsid w:val="00B42FBA"/>
    <w:rsid w:val="00B43609"/>
    <w:rsid w:val="00B43B88"/>
    <w:rsid w:val="00B44643"/>
    <w:rsid w:val="00B449E1"/>
    <w:rsid w:val="00B46F11"/>
    <w:rsid w:val="00B47189"/>
    <w:rsid w:val="00B52B15"/>
    <w:rsid w:val="00B53EC2"/>
    <w:rsid w:val="00B54909"/>
    <w:rsid w:val="00B55830"/>
    <w:rsid w:val="00B56148"/>
    <w:rsid w:val="00B564AD"/>
    <w:rsid w:val="00B577D8"/>
    <w:rsid w:val="00B60EFB"/>
    <w:rsid w:val="00B64893"/>
    <w:rsid w:val="00B655AE"/>
    <w:rsid w:val="00B6620D"/>
    <w:rsid w:val="00B67114"/>
    <w:rsid w:val="00B67BC0"/>
    <w:rsid w:val="00B763AC"/>
    <w:rsid w:val="00B77B06"/>
    <w:rsid w:val="00B8014E"/>
    <w:rsid w:val="00B80E80"/>
    <w:rsid w:val="00B80EC6"/>
    <w:rsid w:val="00B865F2"/>
    <w:rsid w:val="00B93B54"/>
    <w:rsid w:val="00B94B72"/>
    <w:rsid w:val="00B95362"/>
    <w:rsid w:val="00B97FF8"/>
    <w:rsid w:val="00BA0260"/>
    <w:rsid w:val="00BA0A8C"/>
    <w:rsid w:val="00BA127A"/>
    <w:rsid w:val="00BA4EF5"/>
    <w:rsid w:val="00BB01AE"/>
    <w:rsid w:val="00BB44A5"/>
    <w:rsid w:val="00BB58EB"/>
    <w:rsid w:val="00BB7802"/>
    <w:rsid w:val="00BC7E49"/>
    <w:rsid w:val="00BD015C"/>
    <w:rsid w:val="00BD04D2"/>
    <w:rsid w:val="00BD0882"/>
    <w:rsid w:val="00BD24A4"/>
    <w:rsid w:val="00BD39F5"/>
    <w:rsid w:val="00BD5E3C"/>
    <w:rsid w:val="00BD5F41"/>
    <w:rsid w:val="00BE3E4C"/>
    <w:rsid w:val="00BE50DD"/>
    <w:rsid w:val="00BE50EC"/>
    <w:rsid w:val="00BE5F1B"/>
    <w:rsid w:val="00BE7866"/>
    <w:rsid w:val="00BE7D48"/>
    <w:rsid w:val="00BF0170"/>
    <w:rsid w:val="00BF0E8F"/>
    <w:rsid w:val="00BF10D2"/>
    <w:rsid w:val="00BF1114"/>
    <w:rsid w:val="00BF4289"/>
    <w:rsid w:val="00C01518"/>
    <w:rsid w:val="00C02070"/>
    <w:rsid w:val="00C04188"/>
    <w:rsid w:val="00C05580"/>
    <w:rsid w:val="00C07347"/>
    <w:rsid w:val="00C07651"/>
    <w:rsid w:val="00C07759"/>
    <w:rsid w:val="00C119E0"/>
    <w:rsid w:val="00C129C7"/>
    <w:rsid w:val="00C135DB"/>
    <w:rsid w:val="00C1680E"/>
    <w:rsid w:val="00C17BAD"/>
    <w:rsid w:val="00C17F94"/>
    <w:rsid w:val="00C20871"/>
    <w:rsid w:val="00C225AE"/>
    <w:rsid w:val="00C24AF7"/>
    <w:rsid w:val="00C259ED"/>
    <w:rsid w:val="00C27FBB"/>
    <w:rsid w:val="00C308C2"/>
    <w:rsid w:val="00C30B3C"/>
    <w:rsid w:val="00C31E8D"/>
    <w:rsid w:val="00C32C34"/>
    <w:rsid w:val="00C344F0"/>
    <w:rsid w:val="00C35310"/>
    <w:rsid w:val="00C35317"/>
    <w:rsid w:val="00C37335"/>
    <w:rsid w:val="00C420F6"/>
    <w:rsid w:val="00C432DA"/>
    <w:rsid w:val="00C4404F"/>
    <w:rsid w:val="00C46ACE"/>
    <w:rsid w:val="00C50347"/>
    <w:rsid w:val="00C517B1"/>
    <w:rsid w:val="00C5227D"/>
    <w:rsid w:val="00C52D97"/>
    <w:rsid w:val="00C5365A"/>
    <w:rsid w:val="00C55BC7"/>
    <w:rsid w:val="00C61F82"/>
    <w:rsid w:val="00C63471"/>
    <w:rsid w:val="00C63D27"/>
    <w:rsid w:val="00C65771"/>
    <w:rsid w:val="00C6750A"/>
    <w:rsid w:val="00C67D0B"/>
    <w:rsid w:val="00C747B0"/>
    <w:rsid w:val="00C75B07"/>
    <w:rsid w:val="00C7638E"/>
    <w:rsid w:val="00C8002A"/>
    <w:rsid w:val="00C829E9"/>
    <w:rsid w:val="00C83295"/>
    <w:rsid w:val="00C83456"/>
    <w:rsid w:val="00C855D2"/>
    <w:rsid w:val="00C918F5"/>
    <w:rsid w:val="00C91C39"/>
    <w:rsid w:val="00C92EBF"/>
    <w:rsid w:val="00C9374E"/>
    <w:rsid w:val="00C94DFA"/>
    <w:rsid w:val="00C951BE"/>
    <w:rsid w:val="00CA0DE2"/>
    <w:rsid w:val="00CA175B"/>
    <w:rsid w:val="00CA690B"/>
    <w:rsid w:val="00CA6E0D"/>
    <w:rsid w:val="00CB0B91"/>
    <w:rsid w:val="00CB3E4A"/>
    <w:rsid w:val="00CC1B18"/>
    <w:rsid w:val="00CC248E"/>
    <w:rsid w:val="00CC42B0"/>
    <w:rsid w:val="00CC5B9F"/>
    <w:rsid w:val="00CC73E6"/>
    <w:rsid w:val="00CC7AF0"/>
    <w:rsid w:val="00CC7B03"/>
    <w:rsid w:val="00CD0FF9"/>
    <w:rsid w:val="00CD18AD"/>
    <w:rsid w:val="00CD4886"/>
    <w:rsid w:val="00CD4BC4"/>
    <w:rsid w:val="00CD58A9"/>
    <w:rsid w:val="00CD6647"/>
    <w:rsid w:val="00CE2402"/>
    <w:rsid w:val="00CE278D"/>
    <w:rsid w:val="00CE3AD1"/>
    <w:rsid w:val="00CE4D70"/>
    <w:rsid w:val="00CE5F3B"/>
    <w:rsid w:val="00CF24C7"/>
    <w:rsid w:val="00CF28C0"/>
    <w:rsid w:val="00CF34E6"/>
    <w:rsid w:val="00CF3F4B"/>
    <w:rsid w:val="00CF5C70"/>
    <w:rsid w:val="00CF652D"/>
    <w:rsid w:val="00CF652E"/>
    <w:rsid w:val="00CF7404"/>
    <w:rsid w:val="00CF7BDA"/>
    <w:rsid w:val="00D00AE0"/>
    <w:rsid w:val="00D010EF"/>
    <w:rsid w:val="00D0297A"/>
    <w:rsid w:val="00D04660"/>
    <w:rsid w:val="00D10567"/>
    <w:rsid w:val="00D144B9"/>
    <w:rsid w:val="00D167A2"/>
    <w:rsid w:val="00D17E66"/>
    <w:rsid w:val="00D208FF"/>
    <w:rsid w:val="00D25F2D"/>
    <w:rsid w:val="00D27C11"/>
    <w:rsid w:val="00D3124E"/>
    <w:rsid w:val="00D3590D"/>
    <w:rsid w:val="00D36985"/>
    <w:rsid w:val="00D37C7D"/>
    <w:rsid w:val="00D414CC"/>
    <w:rsid w:val="00D42071"/>
    <w:rsid w:val="00D43990"/>
    <w:rsid w:val="00D4571B"/>
    <w:rsid w:val="00D50859"/>
    <w:rsid w:val="00D51890"/>
    <w:rsid w:val="00D52614"/>
    <w:rsid w:val="00D552E3"/>
    <w:rsid w:val="00D638A8"/>
    <w:rsid w:val="00D67528"/>
    <w:rsid w:val="00D72D95"/>
    <w:rsid w:val="00D7551E"/>
    <w:rsid w:val="00D76E0E"/>
    <w:rsid w:val="00D77F90"/>
    <w:rsid w:val="00D82B29"/>
    <w:rsid w:val="00D8381E"/>
    <w:rsid w:val="00D84E5C"/>
    <w:rsid w:val="00D85CEE"/>
    <w:rsid w:val="00D872C6"/>
    <w:rsid w:val="00D9243D"/>
    <w:rsid w:val="00D936A8"/>
    <w:rsid w:val="00D9779D"/>
    <w:rsid w:val="00DA26E9"/>
    <w:rsid w:val="00DA2747"/>
    <w:rsid w:val="00DB0A9B"/>
    <w:rsid w:val="00DB2000"/>
    <w:rsid w:val="00DB308E"/>
    <w:rsid w:val="00DC06DF"/>
    <w:rsid w:val="00DC07BB"/>
    <w:rsid w:val="00DC35A3"/>
    <w:rsid w:val="00DC54C5"/>
    <w:rsid w:val="00DC69E8"/>
    <w:rsid w:val="00DC6F77"/>
    <w:rsid w:val="00DD0BBA"/>
    <w:rsid w:val="00DD1B28"/>
    <w:rsid w:val="00DD1F56"/>
    <w:rsid w:val="00DD4BC2"/>
    <w:rsid w:val="00DD51F9"/>
    <w:rsid w:val="00DD5EC5"/>
    <w:rsid w:val="00DD69A7"/>
    <w:rsid w:val="00DD6AEB"/>
    <w:rsid w:val="00DE06A7"/>
    <w:rsid w:val="00DE442E"/>
    <w:rsid w:val="00DF2B3D"/>
    <w:rsid w:val="00DF46D8"/>
    <w:rsid w:val="00E00C68"/>
    <w:rsid w:val="00E010E3"/>
    <w:rsid w:val="00E01E07"/>
    <w:rsid w:val="00E0292F"/>
    <w:rsid w:val="00E03CDA"/>
    <w:rsid w:val="00E06760"/>
    <w:rsid w:val="00E119A8"/>
    <w:rsid w:val="00E11A41"/>
    <w:rsid w:val="00E13AC4"/>
    <w:rsid w:val="00E22888"/>
    <w:rsid w:val="00E230E0"/>
    <w:rsid w:val="00E23275"/>
    <w:rsid w:val="00E246DC"/>
    <w:rsid w:val="00E30BF0"/>
    <w:rsid w:val="00E32DFF"/>
    <w:rsid w:val="00E3770B"/>
    <w:rsid w:val="00E37947"/>
    <w:rsid w:val="00E37D4A"/>
    <w:rsid w:val="00E40B13"/>
    <w:rsid w:val="00E4146D"/>
    <w:rsid w:val="00E4150D"/>
    <w:rsid w:val="00E4178A"/>
    <w:rsid w:val="00E41BE3"/>
    <w:rsid w:val="00E423B1"/>
    <w:rsid w:val="00E43814"/>
    <w:rsid w:val="00E44440"/>
    <w:rsid w:val="00E44677"/>
    <w:rsid w:val="00E45DDB"/>
    <w:rsid w:val="00E478FE"/>
    <w:rsid w:val="00E50F2D"/>
    <w:rsid w:val="00E55B56"/>
    <w:rsid w:val="00E61FDC"/>
    <w:rsid w:val="00E67079"/>
    <w:rsid w:val="00E671C8"/>
    <w:rsid w:val="00E6739D"/>
    <w:rsid w:val="00E71D0A"/>
    <w:rsid w:val="00E7569E"/>
    <w:rsid w:val="00E7630A"/>
    <w:rsid w:val="00E775E5"/>
    <w:rsid w:val="00E800C9"/>
    <w:rsid w:val="00E801A4"/>
    <w:rsid w:val="00E829CD"/>
    <w:rsid w:val="00E903EE"/>
    <w:rsid w:val="00E91FDF"/>
    <w:rsid w:val="00E92CAC"/>
    <w:rsid w:val="00E933A7"/>
    <w:rsid w:val="00E96085"/>
    <w:rsid w:val="00E96FFD"/>
    <w:rsid w:val="00EA05EC"/>
    <w:rsid w:val="00EA377D"/>
    <w:rsid w:val="00EA3E5D"/>
    <w:rsid w:val="00EA4192"/>
    <w:rsid w:val="00EA6A25"/>
    <w:rsid w:val="00EB1444"/>
    <w:rsid w:val="00EB2DBF"/>
    <w:rsid w:val="00EB452F"/>
    <w:rsid w:val="00EB46D4"/>
    <w:rsid w:val="00EB4B9A"/>
    <w:rsid w:val="00EB7145"/>
    <w:rsid w:val="00EB75C0"/>
    <w:rsid w:val="00EB7C27"/>
    <w:rsid w:val="00EC0352"/>
    <w:rsid w:val="00EC079B"/>
    <w:rsid w:val="00EC1630"/>
    <w:rsid w:val="00EC520D"/>
    <w:rsid w:val="00EC57EB"/>
    <w:rsid w:val="00EC6A09"/>
    <w:rsid w:val="00ED2723"/>
    <w:rsid w:val="00ED410D"/>
    <w:rsid w:val="00ED7BBC"/>
    <w:rsid w:val="00ED7F9A"/>
    <w:rsid w:val="00EE04BD"/>
    <w:rsid w:val="00EE0DC7"/>
    <w:rsid w:val="00EE231D"/>
    <w:rsid w:val="00EE32E6"/>
    <w:rsid w:val="00EE4987"/>
    <w:rsid w:val="00EE616E"/>
    <w:rsid w:val="00EE7731"/>
    <w:rsid w:val="00EF2582"/>
    <w:rsid w:val="00EF50E6"/>
    <w:rsid w:val="00F00430"/>
    <w:rsid w:val="00F027B8"/>
    <w:rsid w:val="00F036BE"/>
    <w:rsid w:val="00F05A67"/>
    <w:rsid w:val="00F103F7"/>
    <w:rsid w:val="00F1069B"/>
    <w:rsid w:val="00F1134F"/>
    <w:rsid w:val="00F2017E"/>
    <w:rsid w:val="00F21BD6"/>
    <w:rsid w:val="00F225AF"/>
    <w:rsid w:val="00F22657"/>
    <w:rsid w:val="00F246D8"/>
    <w:rsid w:val="00F25EF8"/>
    <w:rsid w:val="00F26626"/>
    <w:rsid w:val="00F26E3B"/>
    <w:rsid w:val="00F272E6"/>
    <w:rsid w:val="00F3045F"/>
    <w:rsid w:val="00F306E3"/>
    <w:rsid w:val="00F42213"/>
    <w:rsid w:val="00F4414C"/>
    <w:rsid w:val="00F443AE"/>
    <w:rsid w:val="00F445F8"/>
    <w:rsid w:val="00F46E40"/>
    <w:rsid w:val="00F50CD7"/>
    <w:rsid w:val="00F53B3C"/>
    <w:rsid w:val="00F5494A"/>
    <w:rsid w:val="00F56CF4"/>
    <w:rsid w:val="00F60A41"/>
    <w:rsid w:val="00F627B8"/>
    <w:rsid w:val="00F65E43"/>
    <w:rsid w:val="00F70C09"/>
    <w:rsid w:val="00F70D8A"/>
    <w:rsid w:val="00F71436"/>
    <w:rsid w:val="00F71687"/>
    <w:rsid w:val="00F717EC"/>
    <w:rsid w:val="00F71CA7"/>
    <w:rsid w:val="00F72FA0"/>
    <w:rsid w:val="00F76C5E"/>
    <w:rsid w:val="00F774E5"/>
    <w:rsid w:val="00F80B35"/>
    <w:rsid w:val="00F80C76"/>
    <w:rsid w:val="00F82951"/>
    <w:rsid w:val="00F84312"/>
    <w:rsid w:val="00F847F9"/>
    <w:rsid w:val="00F84846"/>
    <w:rsid w:val="00F85B9C"/>
    <w:rsid w:val="00F86A9D"/>
    <w:rsid w:val="00F86C7F"/>
    <w:rsid w:val="00F86F52"/>
    <w:rsid w:val="00F8719C"/>
    <w:rsid w:val="00F87B74"/>
    <w:rsid w:val="00F90F37"/>
    <w:rsid w:val="00F9143A"/>
    <w:rsid w:val="00F9202A"/>
    <w:rsid w:val="00F94B7C"/>
    <w:rsid w:val="00F95944"/>
    <w:rsid w:val="00F96DA9"/>
    <w:rsid w:val="00F971EB"/>
    <w:rsid w:val="00F97B31"/>
    <w:rsid w:val="00FA1113"/>
    <w:rsid w:val="00FA333A"/>
    <w:rsid w:val="00FA5803"/>
    <w:rsid w:val="00FA6326"/>
    <w:rsid w:val="00FA663D"/>
    <w:rsid w:val="00FA715C"/>
    <w:rsid w:val="00FA7E4B"/>
    <w:rsid w:val="00FB4E73"/>
    <w:rsid w:val="00FB5B09"/>
    <w:rsid w:val="00FB5EDE"/>
    <w:rsid w:val="00FB7D5D"/>
    <w:rsid w:val="00FC13B8"/>
    <w:rsid w:val="00FC17AC"/>
    <w:rsid w:val="00FC20B7"/>
    <w:rsid w:val="00FC4464"/>
    <w:rsid w:val="00FD0257"/>
    <w:rsid w:val="00FD18AA"/>
    <w:rsid w:val="00FD69C2"/>
    <w:rsid w:val="00FD71D7"/>
    <w:rsid w:val="00FE005F"/>
    <w:rsid w:val="00FE0EAA"/>
    <w:rsid w:val="00FE2243"/>
    <w:rsid w:val="00FE786F"/>
    <w:rsid w:val="00FF1606"/>
    <w:rsid w:val="00FF5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4B717"/>
  <w15:docId w15:val="{39894977-9532-44D4-B932-B1ABCD01A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3124E"/>
    <w:rPr>
      <w:rFonts w:ascii="Arial" w:hAnsi="Arial"/>
      <w:sz w:val="24"/>
      <w:szCs w:val="24"/>
    </w:rPr>
  </w:style>
  <w:style w:type="paragraph" w:styleId="Heading1">
    <w:name w:val="heading 1"/>
    <w:basedOn w:val="Normal"/>
    <w:next w:val="Normal"/>
    <w:qFormat/>
    <w:rsid w:val="00FC4464"/>
    <w:pPr>
      <w:tabs>
        <w:tab w:val="left" w:pos="180"/>
      </w:tabs>
      <w:jc w:val="center"/>
      <w:outlineLvl w:val="0"/>
    </w:pPr>
    <w:rPr>
      <w:rFonts w:ascii="Times New Roman" w:hAnsi="Times New Roman"/>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30462"/>
    <w:pPr>
      <w:tabs>
        <w:tab w:val="center" w:pos="4320"/>
        <w:tab w:val="right" w:pos="8640"/>
      </w:tabs>
    </w:pPr>
  </w:style>
  <w:style w:type="paragraph" w:styleId="Footer">
    <w:name w:val="footer"/>
    <w:basedOn w:val="Normal"/>
    <w:rsid w:val="00130462"/>
    <w:pPr>
      <w:tabs>
        <w:tab w:val="center" w:pos="4320"/>
        <w:tab w:val="right" w:pos="8640"/>
      </w:tabs>
    </w:pPr>
  </w:style>
  <w:style w:type="character" w:styleId="PageNumber">
    <w:name w:val="page number"/>
    <w:basedOn w:val="DefaultParagraphFont"/>
    <w:rsid w:val="00130462"/>
  </w:style>
  <w:style w:type="paragraph" w:styleId="BalloonText">
    <w:name w:val="Balloon Text"/>
    <w:basedOn w:val="Normal"/>
    <w:semiHidden/>
    <w:rsid w:val="00130462"/>
    <w:rPr>
      <w:rFonts w:ascii="Tahoma" w:hAnsi="Tahoma" w:cs="Tahoma"/>
      <w:sz w:val="16"/>
      <w:szCs w:val="16"/>
    </w:rPr>
  </w:style>
  <w:style w:type="table" w:styleId="TableGrid">
    <w:name w:val="Table Grid"/>
    <w:basedOn w:val="TableNormal"/>
    <w:rsid w:val="00CB0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E478FE"/>
    <w:rPr>
      <w:i/>
      <w:iCs/>
    </w:rPr>
  </w:style>
  <w:style w:type="paragraph" w:styleId="TOC1">
    <w:name w:val="toc 1"/>
    <w:basedOn w:val="Normal"/>
    <w:next w:val="Normal"/>
    <w:autoRedefine/>
    <w:semiHidden/>
    <w:rsid w:val="00FC4464"/>
    <w:pPr>
      <w:tabs>
        <w:tab w:val="right" w:leader="dot" w:pos="12420"/>
      </w:tabs>
      <w:jc w:val="center"/>
    </w:pPr>
    <w:rPr>
      <w:rFonts w:ascii="Times New Roman" w:hAnsi="Times New Roman"/>
      <w:b/>
      <w:noProof/>
    </w:rPr>
  </w:style>
  <w:style w:type="character" w:styleId="Hyperlink">
    <w:name w:val="Hyperlink"/>
    <w:basedOn w:val="DefaultParagraphFont"/>
    <w:rsid w:val="003D3759"/>
    <w:rPr>
      <w:color w:val="0000FF"/>
      <w:u w:val="single"/>
    </w:rPr>
  </w:style>
  <w:style w:type="paragraph" w:styleId="FootnoteText">
    <w:name w:val="footnote text"/>
    <w:basedOn w:val="Normal"/>
    <w:semiHidden/>
    <w:rsid w:val="00D414CC"/>
    <w:rPr>
      <w:rFonts w:ascii="Times New Roman" w:hAnsi="Times New Roman"/>
      <w:sz w:val="20"/>
      <w:szCs w:val="20"/>
    </w:rPr>
  </w:style>
  <w:style w:type="character" w:styleId="FootnoteReference">
    <w:name w:val="footnote reference"/>
    <w:basedOn w:val="DefaultParagraphFont"/>
    <w:semiHidden/>
    <w:rsid w:val="00D414CC"/>
    <w:rPr>
      <w:vertAlign w:val="superscript"/>
    </w:rPr>
  </w:style>
  <w:style w:type="paragraph" w:customStyle="1" w:styleId="InstructionsStandardChar">
    <w:name w:val="Instructions Standard Char"/>
    <w:basedOn w:val="Normal"/>
    <w:link w:val="InstructionsStandardCharChar"/>
    <w:rsid w:val="00CF652D"/>
    <w:pPr>
      <w:spacing w:after="120" w:line="260" w:lineRule="exact"/>
      <w:jc w:val="both"/>
    </w:pPr>
    <w:rPr>
      <w:color w:val="000000"/>
      <w:kern w:val="24"/>
    </w:rPr>
  </w:style>
  <w:style w:type="paragraph" w:customStyle="1" w:styleId="Instructions-Bullet-Level1">
    <w:name w:val="Instructions - Bullet - Level 1"/>
    <w:basedOn w:val="Normal"/>
    <w:rsid w:val="00CF652D"/>
    <w:pPr>
      <w:tabs>
        <w:tab w:val="num" w:pos="360"/>
      </w:tabs>
      <w:spacing w:after="60" w:line="260" w:lineRule="exact"/>
      <w:ind w:left="360" w:hanging="216"/>
      <w:jc w:val="both"/>
    </w:pPr>
    <w:rPr>
      <w:rFonts w:ascii="Times New Roman" w:hAnsi="Times New Roman"/>
      <w:color w:val="000000"/>
      <w:kern w:val="24"/>
    </w:rPr>
  </w:style>
  <w:style w:type="character" w:customStyle="1" w:styleId="InstructionsStandardCharChar">
    <w:name w:val="Instructions Standard Char Char"/>
    <w:basedOn w:val="DefaultParagraphFont"/>
    <w:link w:val="InstructionsStandardChar"/>
    <w:rsid w:val="00CF652D"/>
    <w:rPr>
      <w:rFonts w:ascii="Arial" w:hAnsi="Arial"/>
      <w:color w:val="000000"/>
      <w:kern w:val="24"/>
      <w:sz w:val="24"/>
      <w:szCs w:val="24"/>
      <w:lang w:val="en-US" w:eastAsia="en-US" w:bidi="ar-SA"/>
    </w:rPr>
  </w:style>
  <w:style w:type="paragraph" w:styleId="BodyText2">
    <w:name w:val="Body Text 2"/>
    <w:basedOn w:val="Normal"/>
    <w:link w:val="BodyText2Char"/>
    <w:rsid w:val="00CC1B18"/>
    <w:pPr>
      <w:spacing w:after="120"/>
    </w:pPr>
    <w:rPr>
      <w:rFonts w:ascii="Times New Roman" w:hAnsi="Times New Roman"/>
      <w:b/>
      <w:szCs w:val="20"/>
    </w:rPr>
  </w:style>
  <w:style w:type="paragraph" w:customStyle="1" w:styleId="InstructionsStandard">
    <w:name w:val="Instructions Standard"/>
    <w:basedOn w:val="Normal"/>
    <w:rsid w:val="000C6B9B"/>
    <w:pPr>
      <w:spacing w:after="120" w:line="260" w:lineRule="exact"/>
      <w:jc w:val="both"/>
    </w:pPr>
    <w:rPr>
      <w:rFonts w:ascii="Times New Roman" w:hAnsi="Times New Roman"/>
      <w:color w:val="000000"/>
      <w:kern w:val="24"/>
    </w:rPr>
  </w:style>
  <w:style w:type="character" w:styleId="Strong">
    <w:name w:val="Strong"/>
    <w:basedOn w:val="DefaultParagraphFont"/>
    <w:qFormat/>
    <w:rsid w:val="002A48EE"/>
    <w:rPr>
      <w:b/>
      <w:bCs/>
    </w:rPr>
  </w:style>
  <w:style w:type="paragraph" w:styleId="ListParagraph">
    <w:name w:val="List Paragraph"/>
    <w:basedOn w:val="Normal"/>
    <w:uiPriority w:val="34"/>
    <w:qFormat/>
    <w:rsid w:val="00395ACF"/>
    <w:pPr>
      <w:ind w:left="720"/>
      <w:contextualSpacing/>
    </w:pPr>
  </w:style>
  <w:style w:type="character" w:customStyle="1" w:styleId="outputtextnb">
    <w:name w:val="outputtextnb"/>
    <w:basedOn w:val="DefaultParagraphFont"/>
    <w:rsid w:val="001346ED"/>
  </w:style>
  <w:style w:type="character" w:styleId="CommentReference">
    <w:name w:val="annotation reference"/>
    <w:basedOn w:val="DefaultParagraphFont"/>
    <w:uiPriority w:val="99"/>
    <w:semiHidden/>
    <w:unhideWhenUsed/>
    <w:rsid w:val="001630E1"/>
    <w:rPr>
      <w:sz w:val="16"/>
      <w:szCs w:val="16"/>
    </w:rPr>
  </w:style>
  <w:style w:type="paragraph" w:styleId="CommentText">
    <w:name w:val="annotation text"/>
    <w:basedOn w:val="Normal"/>
    <w:link w:val="CommentTextChar"/>
    <w:uiPriority w:val="99"/>
    <w:semiHidden/>
    <w:unhideWhenUsed/>
    <w:rsid w:val="001630E1"/>
    <w:rPr>
      <w:sz w:val="20"/>
      <w:szCs w:val="20"/>
    </w:rPr>
  </w:style>
  <w:style w:type="character" w:customStyle="1" w:styleId="CommentTextChar">
    <w:name w:val="Comment Text Char"/>
    <w:basedOn w:val="DefaultParagraphFont"/>
    <w:link w:val="CommentText"/>
    <w:uiPriority w:val="99"/>
    <w:semiHidden/>
    <w:rsid w:val="001630E1"/>
    <w:rPr>
      <w:rFonts w:ascii="Arial" w:hAnsi="Arial"/>
    </w:rPr>
  </w:style>
  <w:style w:type="paragraph" w:styleId="CommentSubject">
    <w:name w:val="annotation subject"/>
    <w:basedOn w:val="CommentText"/>
    <w:next w:val="CommentText"/>
    <w:link w:val="CommentSubjectChar"/>
    <w:semiHidden/>
    <w:unhideWhenUsed/>
    <w:rsid w:val="001630E1"/>
    <w:rPr>
      <w:b/>
      <w:bCs/>
    </w:rPr>
  </w:style>
  <w:style w:type="character" w:customStyle="1" w:styleId="CommentSubjectChar">
    <w:name w:val="Comment Subject Char"/>
    <w:basedOn w:val="CommentTextChar"/>
    <w:link w:val="CommentSubject"/>
    <w:semiHidden/>
    <w:rsid w:val="001630E1"/>
    <w:rPr>
      <w:rFonts w:ascii="Arial" w:hAnsi="Arial"/>
      <w:b/>
      <w:bCs/>
    </w:rPr>
  </w:style>
  <w:style w:type="character" w:customStyle="1" w:styleId="BodyText2Char">
    <w:name w:val="Body Text 2 Char"/>
    <w:basedOn w:val="DefaultParagraphFont"/>
    <w:link w:val="BodyText2"/>
    <w:rsid w:val="00C01518"/>
    <w:rPr>
      <w:b/>
      <w:sz w:val="24"/>
    </w:rPr>
  </w:style>
  <w:style w:type="paragraph" w:styleId="BodyTextIndent">
    <w:name w:val="Body Text Indent"/>
    <w:basedOn w:val="Normal"/>
    <w:link w:val="BodyTextIndentChar"/>
    <w:semiHidden/>
    <w:unhideWhenUsed/>
    <w:rsid w:val="003F69FB"/>
    <w:pPr>
      <w:spacing w:after="120"/>
      <w:ind w:left="360"/>
    </w:pPr>
  </w:style>
  <w:style w:type="character" w:customStyle="1" w:styleId="BodyTextIndentChar">
    <w:name w:val="Body Text Indent Char"/>
    <w:basedOn w:val="DefaultParagraphFont"/>
    <w:link w:val="BodyTextIndent"/>
    <w:semiHidden/>
    <w:rsid w:val="003F69FB"/>
    <w:rPr>
      <w:rFonts w:ascii="Arial" w:hAnsi="Arial"/>
      <w:sz w:val="24"/>
      <w:szCs w:val="24"/>
    </w:rPr>
  </w:style>
  <w:style w:type="paragraph" w:customStyle="1" w:styleId="CM10">
    <w:name w:val="CM10"/>
    <w:basedOn w:val="Normal"/>
    <w:next w:val="Normal"/>
    <w:rsid w:val="00580108"/>
    <w:pPr>
      <w:widowControl w:val="0"/>
      <w:autoSpaceDE w:val="0"/>
      <w:autoSpaceDN w:val="0"/>
      <w:adjustRightInd w:val="0"/>
      <w:spacing w:line="160" w:lineRule="atLeast"/>
    </w:pPr>
    <w:rPr>
      <w:rFonts w:ascii="M Ionic" w:hAnsi="M Ionic" w:cs="M Ionic"/>
    </w:rPr>
  </w:style>
  <w:style w:type="paragraph" w:styleId="Revision">
    <w:name w:val="Revision"/>
    <w:hidden/>
    <w:uiPriority w:val="99"/>
    <w:semiHidden/>
    <w:rsid w:val="00A90582"/>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550998">
      <w:bodyDiv w:val="1"/>
      <w:marLeft w:val="0"/>
      <w:marRight w:val="0"/>
      <w:marTop w:val="0"/>
      <w:marBottom w:val="0"/>
      <w:divBdr>
        <w:top w:val="none" w:sz="0" w:space="0" w:color="auto"/>
        <w:left w:val="none" w:sz="0" w:space="0" w:color="auto"/>
        <w:bottom w:val="none" w:sz="0" w:space="0" w:color="auto"/>
        <w:right w:val="none" w:sz="0" w:space="0" w:color="auto"/>
      </w:divBdr>
      <w:divsChild>
        <w:div w:id="2096658554">
          <w:marLeft w:val="0"/>
          <w:marRight w:val="0"/>
          <w:marTop w:val="0"/>
          <w:marBottom w:val="0"/>
          <w:divBdr>
            <w:top w:val="none" w:sz="0" w:space="0" w:color="auto"/>
            <w:left w:val="none" w:sz="0" w:space="0" w:color="auto"/>
            <w:bottom w:val="none" w:sz="0" w:space="0" w:color="auto"/>
            <w:right w:val="none" w:sz="0" w:space="0" w:color="auto"/>
          </w:divBdr>
          <w:divsChild>
            <w:div w:id="494610141">
              <w:marLeft w:val="0"/>
              <w:marRight w:val="0"/>
              <w:marTop w:val="0"/>
              <w:marBottom w:val="0"/>
              <w:divBdr>
                <w:top w:val="none" w:sz="0" w:space="0" w:color="auto"/>
                <w:left w:val="none" w:sz="0" w:space="0" w:color="auto"/>
                <w:bottom w:val="none" w:sz="0" w:space="0" w:color="auto"/>
                <w:right w:val="none" w:sz="0" w:space="0" w:color="auto"/>
              </w:divBdr>
              <w:divsChild>
                <w:div w:id="22669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714298">
      <w:bodyDiv w:val="1"/>
      <w:marLeft w:val="0"/>
      <w:marRight w:val="0"/>
      <w:marTop w:val="0"/>
      <w:marBottom w:val="0"/>
      <w:divBdr>
        <w:top w:val="none" w:sz="0" w:space="0" w:color="auto"/>
        <w:left w:val="none" w:sz="0" w:space="0" w:color="auto"/>
        <w:bottom w:val="none" w:sz="0" w:space="0" w:color="auto"/>
        <w:right w:val="none" w:sz="0" w:space="0" w:color="auto"/>
      </w:divBdr>
    </w:div>
    <w:div w:id="318001419">
      <w:bodyDiv w:val="1"/>
      <w:marLeft w:val="0"/>
      <w:marRight w:val="0"/>
      <w:marTop w:val="0"/>
      <w:marBottom w:val="0"/>
      <w:divBdr>
        <w:top w:val="none" w:sz="0" w:space="0" w:color="auto"/>
        <w:left w:val="none" w:sz="0" w:space="0" w:color="auto"/>
        <w:bottom w:val="none" w:sz="0" w:space="0" w:color="auto"/>
        <w:right w:val="none" w:sz="0" w:space="0" w:color="auto"/>
      </w:divBdr>
      <w:divsChild>
        <w:div w:id="159590627">
          <w:marLeft w:val="0"/>
          <w:marRight w:val="0"/>
          <w:marTop w:val="0"/>
          <w:marBottom w:val="0"/>
          <w:divBdr>
            <w:top w:val="none" w:sz="0" w:space="0" w:color="auto"/>
            <w:left w:val="none" w:sz="0" w:space="0" w:color="auto"/>
            <w:bottom w:val="none" w:sz="0" w:space="0" w:color="auto"/>
            <w:right w:val="none" w:sz="0" w:space="0" w:color="auto"/>
          </w:divBdr>
          <w:divsChild>
            <w:div w:id="662271945">
              <w:marLeft w:val="0"/>
              <w:marRight w:val="0"/>
              <w:marTop w:val="0"/>
              <w:marBottom w:val="0"/>
              <w:divBdr>
                <w:top w:val="none" w:sz="0" w:space="0" w:color="auto"/>
                <w:left w:val="none" w:sz="0" w:space="0" w:color="auto"/>
                <w:bottom w:val="none" w:sz="0" w:space="0" w:color="auto"/>
                <w:right w:val="none" w:sz="0" w:space="0" w:color="auto"/>
              </w:divBdr>
              <w:divsChild>
                <w:div w:id="205561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87032">
      <w:bodyDiv w:val="1"/>
      <w:marLeft w:val="0"/>
      <w:marRight w:val="0"/>
      <w:marTop w:val="0"/>
      <w:marBottom w:val="0"/>
      <w:divBdr>
        <w:top w:val="none" w:sz="0" w:space="0" w:color="auto"/>
        <w:left w:val="none" w:sz="0" w:space="0" w:color="auto"/>
        <w:bottom w:val="none" w:sz="0" w:space="0" w:color="auto"/>
        <w:right w:val="none" w:sz="0" w:space="0" w:color="auto"/>
      </w:divBdr>
      <w:divsChild>
        <w:div w:id="1166896983">
          <w:marLeft w:val="0"/>
          <w:marRight w:val="0"/>
          <w:marTop w:val="0"/>
          <w:marBottom w:val="0"/>
          <w:divBdr>
            <w:top w:val="none" w:sz="0" w:space="0" w:color="auto"/>
            <w:left w:val="none" w:sz="0" w:space="0" w:color="auto"/>
            <w:bottom w:val="none" w:sz="0" w:space="0" w:color="auto"/>
            <w:right w:val="none" w:sz="0" w:space="0" w:color="auto"/>
          </w:divBdr>
          <w:divsChild>
            <w:div w:id="1118258720">
              <w:marLeft w:val="0"/>
              <w:marRight w:val="0"/>
              <w:marTop w:val="0"/>
              <w:marBottom w:val="0"/>
              <w:divBdr>
                <w:top w:val="none" w:sz="0" w:space="0" w:color="auto"/>
                <w:left w:val="none" w:sz="0" w:space="0" w:color="auto"/>
                <w:bottom w:val="none" w:sz="0" w:space="0" w:color="auto"/>
                <w:right w:val="none" w:sz="0" w:space="0" w:color="auto"/>
              </w:divBdr>
              <w:divsChild>
                <w:div w:id="311720430">
                  <w:marLeft w:val="0"/>
                  <w:marRight w:val="0"/>
                  <w:marTop w:val="0"/>
                  <w:marBottom w:val="0"/>
                  <w:divBdr>
                    <w:top w:val="none" w:sz="0" w:space="0" w:color="auto"/>
                    <w:left w:val="none" w:sz="0" w:space="0" w:color="auto"/>
                    <w:bottom w:val="none" w:sz="0" w:space="0" w:color="auto"/>
                    <w:right w:val="none" w:sz="0" w:space="0" w:color="auto"/>
                  </w:divBdr>
                  <w:divsChild>
                    <w:div w:id="1632856198">
                      <w:marLeft w:val="0"/>
                      <w:marRight w:val="0"/>
                      <w:marTop w:val="0"/>
                      <w:marBottom w:val="0"/>
                      <w:divBdr>
                        <w:top w:val="none" w:sz="0" w:space="0" w:color="auto"/>
                        <w:left w:val="none" w:sz="0" w:space="0" w:color="auto"/>
                        <w:bottom w:val="none" w:sz="0" w:space="0" w:color="auto"/>
                        <w:right w:val="none" w:sz="0" w:space="0" w:color="auto"/>
                      </w:divBdr>
                      <w:divsChild>
                        <w:div w:id="1427850603">
                          <w:marLeft w:val="0"/>
                          <w:marRight w:val="0"/>
                          <w:marTop w:val="0"/>
                          <w:marBottom w:val="0"/>
                          <w:divBdr>
                            <w:top w:val="none" w:sz="0" w:space="0" w:color="auto"/>
                            <w:left w:val="none" w:sz="0" w:space="0" w:color="auto"/>
                            <w:bottom w:val="none" w:sz="0" w:space="0" w:color="auto"/>
                            <w:right w:val="none" w:sz="0" w:space="0" w:color="auto"/>
                          </w:divBdr>
                        </w:div>
                        <w:div w:id="667563607">
                          <w:marLeft w:val="0"/>
                          <w:marRight w:val="0"/>
                          <w:marTop w:val="0"/>
                          <w:marBottom w:val="0"/>
                          <w:divBdr>
                            <w:top w:val="none" w:sz="0" w:space="0" w:color="auto"/>
                            <w:left w:val="none" w:sz="0" w:space="0" w:color="auto"/>
                            <w:bottom w:val="none" w:sz="0" w:space="0" w:color="auto"/>
                            <w:right w:val="none" w:sz="0" w:space="0" w:color="auto"/>
                          </w:divBdr>
                        </w:div>
                        <w:div w:id="782844754">
                          <w:marLeft w:val="0"/>
                          <w:marRight w:val="0"/>
                          <w:marTop w:val="0"/>
                          <w:marBottom w:val="0"/>
                          <w:divBdr>
                            <w:top w:val="none" w:sz="0" w:space="0" w:color="auto"/>
                            <w:left w:val="none" w:sz="0" w:space="0" w:color="auto"/>
                            <w:bottom w:val="none" w:sz="0" w:space="0" w:color="auto"/>
                            <w:right w:val="none" w:sz="0" w:space="0" w:color="auto"/>
                          </w:divBdr>
                        </w:div>
                        <w:div w:id="1225142653">
                          <w:marLeft w:val="0"/>
                          <w:marRight w:val="0"/>
                          <w:marTop w:val="0"/>
                          <w:marBottom w:val="0"/>
                          <w:divBdr>
                            <w:top w:val="none" w:sz="0" w:space="0" w:color="auto"/>
                            <w:left w:val="none" w:sz="0" w:space="0" w:color="auto"/>
                            <w:bottom w:val="none" w:sz="0" w:space="0" w:color="auto"/>
                            <w:right w:val="none" w:sz="0" w:space="0" w:color="auto"/>
                          </w:divBdr>
                        </w:div>
                        <w:div w:id="551431438">
                          <w:marLeft w:val="0"/>
                          <w:marRight w:val="0"/>
                          <w:marTop w:val="0"/>
                          <w:marBottom w:val="0"/>
                          <w:divBdr>
                            <w:top w:val="none" w:sz="0" w:space="0" w:color="auto"/>
                            <w:left w:val="none" w:sz="0" w:space="0" w:color="auto"/>
                            <w:bottom w:val="none" w:sz="0" w:space="0" w:color="auto"/>
                            <w:right w:val="none" w:sz="0" w:space="0" w:color="auto"/>
                          </w:divBdr>
                        </w:div>
                        <w:div w:id="145241635">
                          <w:marLeft w:val="0"/>
                          <w:marRight w:val="0"/>
                          <w:marTop w:val="0"/>
                          <w:marBottom w:val="0"/>
                          <w:divBdr>
                            <w:top w:val="none" w:sz="0" w:space="0" w:color="auto"/>
                            <w:left w:val="none" w:sz="0" w:space="0" w:color="auto"/>
                            <w:bottom w:val="none" w:sz="0" w:space="0" w:color="auto"/>
                            <w:right w:val="none" w:sz="0" w:space="0" w:color="auto"/>
                          </w:divBdr>
                        </w:div>
                        <w:div w:id="2045985067">
                          <w:marLeft w:val="0"/>
                          <w:marRight w:val="0"/>
                          <w:marTop w:val="0"/>
                          <w:marBottom w:val="0"/>
                          <w:divBdr>
                            <w:top w:val="none" w:sz="0" w:space="0" w:color="auto"/>
                            <w:left w:val="none" w:sz="0" w:space="0" w:color="auto"/>
                            <w:bottom w:val="none" w:sz="0" w:space="0" w:color="auto"/>
                            <w:right w:val="none" w:sz="0" w:space="0" w:color="auto"/>
                          </w:divBdr>
                        </w:div>
                        <w:div w:id="920715972">
                          <w:marLeft w:val="0"/>
                          <w:marRight w:val="0"/>
                          <w:marTop w:val="0"/>
                          <w:marBottom w:val="0"/>
                          <w:divBdr>
                            <w:top w:val="none" w:sz="0" w:space="0" w:color="auto"/>
                            <w:left w:val="none" w:sz="0" w:space="0" w:color="auto"/>
                            <w:bottom w:val="none" w:sz="0" w:space="0" w:color="auto"/>
                            <w:right w:val="none" w:sz="0" w:space="0" w:color="auto"/>
                          </w:divBdr>
                        </w:div>
                        <w:div w:id="692539884">
                          <w:marLeft w:val="0"/>
                          <w:marRight w:val="0"/>
                          <w:marTop w:val="0"/>
                          <w:marBottom w:val="0"/>
                          <w:divBdr>
                            <w:top w:val="none" w:sz="0" w:space="0" w:color="auto"/>
                            <w:left w:val="none" w:sz="0" w:space="0" w:color="auto"/>
                            <w:bottom w:val="none" w:sz="0" w:space="0" w:color="auto"/>
                            <w:right w:val="none" w:sz="0" w:space="0" w:color="auto"/>
                          </w:divBdr>
                        </w:div>
                        <w:div w:id="160248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2972322">
      <w:bodyDiv w:val="1"/>
      <w:marLeft w:val="0"/>
      <w:marRight w:val="0"/>
      <w:marTop w:val="0"/>
      <w:marBottom w:val="0"/>
      <w:divBdr>
        <w:top w:val="none" w:sz="0" w:space="0" w:color="auto"/>
        <w:left w:val="none" w:sz="0" w:space="0" w:color="auto"/>
        <w:bottom w:val="none" w:sz="0" w:space="0" w:color="auto"/>
        <w:right w:val="none" w:sz="0" w:space="0" w:color="auto"/>
      </w:divBdr>
      <w:divsChild>
        <w:div w:id="999386634">
          <w:marLeft w:val="0"/>
          <w:marRight w:val="0"/>
          <w:marTop w:val="0"/>
          <w:marBottom w:val="0"/>
          <w:divBdr>
            <w:top w:val="none" w:sz="0" w:space="0" w:color="auto"/>
            <w:left w:val="none" w:sz="0" w:space="0" w:color="auto"/>
            <w:bottom w:val="none" w:sz="0" w:space="0" w:color="auto"/>
            <w:right w:val="none" w:sz="0" w:space="0" w:color="auto"/>
          </w:divBdr>
        </w:div>
      </w:divsChild>
    </w:div>
    <w:div w:id="460732275">
      <w:bodyDiv w:val="1"/>
      <w:marLeft w:val="0"/>
      <w:marRight w:val="0"/>
      <w:marTop w:val="0"/>
      <w:marBottom w:val="0"/>
      <w:divBdr>
        <w:top w:val="none" w:sz="0" w:space="0" w:color="auto"/>
        <w:left w:val="none" w:sz="0" w:space="0" w:color="auto"/>
        <w:bottom w:val="none" w:sz="0" w:space="0" w:color="auto"/>
        <w:right w:val="none" w:sz="0" w:space="0" w:color="auto"/>
      </w:divBdr>
      <w:divsChild>
        <w:div w:id="753405687">
          <w:marLeft w:val="0"/>
          <w:marRight w:val="0"/>
          <w:marTop w:val="0"/>
          <w:marBottom w:val="0"/>
          <w:divBdr>
            <w:top w:val="none" w:sz="0" w:space="0" w:color="auto"/>
            <w:left w:val="none" w:sz="0" w:space="0" w:color="auto"/>
            <w:bottom w:val="none" w:sz="0" w:space="0" w:color="auto"/>
            <w:right w:val="none" w:sz="0" w:space="0" w:color="auto"/>
          </w:divBdr>
          <w:divsChild>
            <w:div w:id="1774931744">
              <w:marLeft w:val="0"/>
              <w:marRight w:val="0"/>
              <w:marTop w:val="0"/>
              <w:marBottom w:val="0"/>
              <w:divBdr>
                <w:top w:val="none" w:sz="0" w:space="0" w:color="auto"/>
                <w:left w:val="none" w:sz="0" w:space="0" w:color="auto"/>
                <w:bottom w:val="none" w:sz="0" w:space="0" w:color="auto"/>
                <w:right w:val="none" w:sz="0" w:space="0" w:color="auto"/>
              </w:divBdr>
              <w:divsChild>
                <w:div w:id="6622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367402">
      <w:bodyDiv w:val="1"/>
      <w:marLeft w:val="0"/>
      <w:marRight w:val="0"/>
      <w:marTop w:val="0"/>
      <w:marBottom w:val="0"/>
      <w:divBdr>
        <w:top w:val="none" w:sz="0" w:space="0" w:color="auto"/>
        <w:left w:val="none" w:sz="0" w:space="0" w:color="auto"/>
        <w:bottom w:val="none" w:sz="0" w:space="0" w:color="auto"/>
        <w:right w:val="none" w:sz="0" w:space="0" w:color="auto"/>
      </w:divBdr>
    </w:div>
    <w:div w:id="590047405">
      <w:bodyDiv w:val="1"/>
      <w:marLeft w:val="0"/>
      <w:marRight w:val="0"/>
      <w:marTop w:val="0"/>
      <w:marBottom w:val="0"/>
      <w:divBdr>
        <w:top w:val="none" w:sz="0" w:space="0" w:color="auto"/>
        <w:left w:val="none" w:sz="0" w:space="0" w:color="auto"/>
        <w:bottom w:val="none" w:sz="0" w:space="0" w:color="auto"/>
        <w:right w:val="none" w:sz="0" w:space="0" w:color="auto"/>
      </w:divBdr>
      <w:divsChild>
        <w:div w:id="279412469">
          <w:marLeft w:val="0"/>
          <w:marRight w:val="0"/>
          <w:marTop w:val="0"/>
          <w:marBottom w:val="0"/>
          <w:divBdr>
            <w:top w:val="none" w:sz="0" w:space="0" w:color="auto"/>
            <w:left w:val="none" w:sz="0" w:space="0" w:color="auto"/>
            <w:bottom w:val="none" w:sz="0" w:space="0" w:color="auto"/>
            <w:right w:val="none" w:sz="0" w:space="0" w:color="auto"/>
          </w:divBdr>
          <w:divsChild>
            <w:div w:id="1190098022">
              <w:marLeft w:val="0"/>
              <w:marRight w:val="0"/>
              <w:marTop w:val="0"/>
              <w:marBottom w:val="0"/>
              <w:divBdr>
                <w:top w:val="none" w:sz="0" w:space="0" w:color="auto"/>
                <w:left w:val="none" w:sz="0" w:space="0" w:color="auto"/>
                <w:bottom w:val="none" w:sz="0" w:space="0" w:color="auto"/>
                <w:right w:val="none" w:sz="0" w:space="0" w:color="auto"/>
              </w:divBdr>
              <w:divsChild>
                <w:div w:id="189832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512000">
      <w:bodyDiv w:val="1"/>
      <w:marLeft w:val="0"/>
      <w:marRight w:val="0"/>
      <w:marTop w:val="0"/>
      <w:marBottom w:val="0"/>
      <w:divBdr>
        <w:top w:val="none" w:sz="0" w:space="0" w:color="auto"/>
        <w:left w:val="none" w:sz="0" w:space="0" w:color="auto"/>
        <w:bottom w:val="none" w:sz="0" w:space="0" w:color="auto"/>
        <w:right w:val="none" w:sz="0" w:space="0" w:color="auto"/>
      </w:divBdr>
    </w:div>
    <w:div w:id="903953149">
      <w:bodyDiv w:val="1"/>
      <w:marLeft w:val="0"/>
      <w:marRight w:val="0"/>
      <w:marTop w:val="0"/>
      <w:marBottom w:val="0"/>
      <w:divBdr>
        <w:top w:val="none" w:sz="0" w:space="0" w:color="auto"/>
        <w:left w:val="none" w:sz="0" w:space="0" w:color="auto"/>
        <w:bottom w:val="none" w:sz="0" w:space="0" w:color="auto"/>
        <w:right w:val="none" w:sz="0" w:space="0" w:color="auto"/>
      </w:divBdr>
      <w:divsChild>
        <w:div w:id="1439446691">
          <w:marLeft w:val="0"/>
          <w:marRight w:val="0"/>
          <w:marTop w:val="0"/>
          <w:marBottom w:val="0"/>
          <w:divBdr>
            <w:top w:val="none" w:sz="0" w:space="0" w:color="auto"/>
            <w:left w:val="none" w:sz="0" w:space="0" w:color="auto"/>
            <w:bottom w:val="none" w:sz="0" w:space="0" w:color="auto"/>
            <w:right w:val="none" w:sz="0" w:space="0" w:color="auto"/>
          </w:divBdr>
          <w:divsChild>
            <w:div w:id="1616323605">
              <w:marLeft w:val="0"/>
              <w:marRight w:val="0"/>
              <w:marTop w:val="0"/>
              <w:marBottom w:val="0"/>
              <w:divBdr>
                <w:top w:val="none" w:sz="0" w:space="0" w:color="auto"/>
                <w:left w:val="none" w:sz="0" w:space="0" w:color="auto"/>
                <w:bottom w:val="none" w:sz="0" w:space="0" w:color="auto"/>
                <w:right w:val="none" w:sz="0" w:space="0" w:color="auto"/>
              </w:divBdr>
              <w:divsChild>
                <w:div w:id="2146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847298">
      <w:bodyDiv w:val="1"/>
      <w:marLeft w:val="0"/>
      <w:marRight w:val="0"/>
      <w:marTop w:val="0"/>
      <w:marBottom w:val="0"/>
      <w:divBdr>
        <w:top w:val="none" w:sz="0" w:space="0" w:color="auto"/>
        <w:left w:val="none" w:sz="0" w:space="0" w:color="auto"/>
        <w:bottom w:val="none" w:sz="0" w:space="0" w:color="auto"/>
        <w:right w:val="none" w:sz="0" w:space="0" w:color="auto"/>
      </w:divBdr>
      <w:divsChild>
        <w:div w:id="1309941264">
          <w:marLeft w:val="0"/>
          <w:marRight w:val="0"/>
          <w:marTop w:val="0"/>
          <w:marBottom w:val="0"/>
          <w:divBdr>
            <w:top w:val="none" w:sz="0" w:space="0" w:color="auto"/>
            <w:left w:val="none" w:sz="0" w:space="0" w:color="auto"/>
            <w:bottom w:val="none" w:sz="0" w:space="0" w:color="auto"/>
            <w:right w:val="none" w:sz="0" w:space="0" w:color="auto"/>
          </w:divBdr>
          <w:divsChild>
            <w:div w:id="91321628">
              <w:marLeft w:val="0"/>
              <w:marRight w:val="0"/>
              <w:marTop w:val="0"/>
              <w:marBottom w:val="0"/>
              <w:divBdr>
                <w:top w:val="none" w:sz="0" w:space="0" w:color="auto"/>
                <w:left w:val="none" w:sz="0" w:space="0" w:color="auto"/>
                <w:bottom w:val="none" w:sz="0" w:space="0" w:color="auto"/>
                <w:right w:val="none" w:sz="0" w:space="0" w:color="auto"/>
              </w:divBdr>
              <w:divsChild>
                <w:div w:id="46053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424306">
      <w:bodyDiv w:val="1"/>
      <w:marLeft w:val="0"/>
      <w:marRight w:val="0"/>
      <w:marTop w:val="0"/>
      <w:marBottom w:val="0"/>
      <w:divBdr>
        <w:top w:val="none" w:sz="0" w:space="0" w:color="auto"/>
        <w:left w:val="none" w:sz="0" w:space="0" w:color="auto"/>
        <w:bottom w:val="none" w:sz="0" w:space="0" w:color="auto"/>
        <w:right w:val="none" w:sz="0" w:space="0" w:color="auto"/>
      </w:divBdr>
      <w:divsChild>
        <w:div w:id="1105152127">
          <w:marLeft w:val="0"/>
          <w:marRight w:val="0"/>
          <w:marTop w:val="0"/>
          <w:marBottom w:val="0"/>
          <w:divBdr>
            <w:top w:val="none" w:sz="0" w:space="0" w:color="auto"/>
            <w:left w:val="none" w:sz="0" w:space="0" w:color="auto"/>
            <w:bottom w:val="none" w:sz="0" w:space="0" w:color="auto"/>
            <w:right w:val="none" w:sz="0" w:space="0" w:color="auto"/>
          </w:divBdr>
          <w:divsChild>
            <w:div w:id="1446384903">
              <w:marLeft w:val="0"/>
              <w:marRight w:val="0"/>
              <w:marTop w:val="0"/>
              <w:marBottom w:val="0"/>
              <w:divBdr>
                <w:top w:val="none" w:sz="0" w:space="0" w:color="auto"/>
                <w:left w:val="none" w:sz="0" w:space="0" w:color="auto"/>
                <w:bottom w:val="none" w:sz="0" w:space="0" w:color="auto"/>
                <w:right w:val="none" w:sz="0" w:space="0" w:color="auto"/>
              </w:divBdr>
              <w:divsChild>
                <w:div w:id="184223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652264">
      <w:bodyDiv w:val="1"/>
      <w:marLeft w:val="0"/>
      <w:marRight w:val="0"/>
      <w:marTop w:val="0"/>
      <w:marBottom w:val="0"/>
      <w:divBdr>
        <w:top w:val="none" w:sz="0" w:space="0" w:color="auto"/>
        <w:left w:val="none" w:sz="0" w:space="0" w:color="auto"/>
        <w:bottom w:val="none" w:sz="0" w:space="0" w:color="auto"/>
        <w:right w:val="none" w:sz="0" w:space="0" w:color="auto"/>
      </w:divBdr>
      <w:divsChild>
        <w:div w:id="281882563">
          <w:marLeft w:val="0"/>
          <w:marRight w:val="0"/>
          <w:marTop w:val="0"/>
          <w:marBottom w:val="0"/>
          <w:divBdr>
            <w:top w:val="none" w:sz="0" w:space="0" w:color="auto"/>
            <w:left w:val="none" w:sz="0" w:space="0" w:color="auto"/>
            <w:bottom w:val="none" w:sz="0" w:space="0" w:color="auto"/>
            <w:right w:val="none" w:sz="0" w:space="0" w:color="auto"/>
          </w:divBdr>
          <w:divsChild>
            <w:div w:id="1429159941">
              <w:marLeft w:val="0"/>
              <w:marRight w:val="0"/>
              <w:marTop w:val="0"/>
              <w:marBottom w:val="0"/>
              <w:divBdr>
                <w:top w:val="none" w:sz="0" w:space="0" w:color="auto"/>
                <w:left w:val="none" w:sz="0" w:space="0" w:color="auto"/>
                <w:bottom w:val="none" w:sz="0" w:space="0" w:color="auto"/>
                <w:right w:val="none" w:sz="0" w:space="0" w:color="auto"/>
              </w:divBdr>
              <w:divsChild>
                <w:div w:id="126380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88761">
      <w:bodyDiv w:val="1"/>
      <w:marLeft w:val="0"/>
      <w:marRight w:val="0"/>
      <w:marTop w:val="0"/>
      <w:marBottom w:val="0"/>
      <w:divBdr>
        <w:top w:val="none" w:sz="0" w:space="0" w:color="auto"/>
        <w:left w:val="none" w:sz="0" w:space="0" w:color="auto"/>
        <w:bottom w:val="none" w:sz="0" w:space="0" w:color="auto"/>
        <w:right w:val="none" w:sz="0" w:space="0" w:color="auto"/>
      </w:divBdr>
      <w:divsChild>
        <w:div w:id="747193525">
          <w:marLeft w:val="0"/>
          <w:marRight w:val="0"/>
          <w:marTop w:val="0"/>
          <w:marBottom w:val="0"/>
          <w:divBdr>
            <w:top w:val="none" w:sz="0" w:space="0" w:color="auto"/>
            <w:left w:val="none" w:sz="0" w:space="0" w:color="auto"/>
            <w:bottom w:val="none" w:sz="0" w:space="0" w:color="auto"/>
            <w:right w:val="none" w:sz="0" w:space="0" w:color="auto"/>
          </w:divBdr>
          <w:divsChild>
            <w:div w:id="678316842">
              <w:marLeft w:val="0"/>
              <w:marRight w:val="0"/>
              <w:marTop w:val="0"/>
              <w:marBottom w:val="0"/>
              <w:divBdr>
                <w:top w:val="none" w:sz="0" w:space="0" w:color="auto"/>
                <w:left w:val="none" w:sz="0" w:space="0" w:color="auto"/>
                <w:bottom w:val="none" w:sz="0" w:space="0" w:color="auto"/>
                <w:right w:val="none" w:sz="0" w:space="0" w:color="auto"/>
              </w:divBdr>
              <w:divsChild>
                <w:div w:id="48759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575190">
      <w:bodyDiv w:val="1"/>
      <w:marLeft w:val="0"/>
      <w:marRight w:val="0"/>
      <w:marTop w:val="0"/>
      <w:marBottom w:val="0"/>
      <w:divBdr>
        <w:top w:val="none" w:sz="0" w:space="0" w:color="auto"/>
        <w:left w:val="none" w:sz="0" w:space="0" w:color="auto"/>
        <w:bottom w:val="none" w:sz="0" w:space="0" w:color="auto"/>
        <w:right w:val="none" w:sz="0" w:space="0" w:color="auto"/>
      </w:divBdr>
      <w:divsChild>
        <w:div w:id="2034376569">
          <w:marLeft w:val="0"/>
          <w:marRight w:val="0"/>
          <w:marTop w:val="0"/>
          <w:marBottom w:val="0"/>
          <w:divBdr>
            <w:top w:val="none" w:sz="0" w:space="0" w:color="auto"/>
            <w:left w:val="none" w:sz="0" w:space="0" w:color="auto"/>
            <w:bottom w:val="none" w:sz="0" w:space="0" w:color="auto"/>
            <w:right w:val="none" w:sz="0" w:space="0" w:color="auto"/>
          </w:divBdr>
          <w:divsChild>
            <w:div w:id="495457535">
              <w:marLeft w:val="0"/>
              <w:marRight w:val="0"/>
              <w:marTop w:val="0"/>
              <w:marBottom w:val="0"/>
              <w:divBdr>
                <w:top w:val="none" w:sz="0" w:space="0" w:color="auto"/>
                <w:left w:val="none" w:sz="0" w:space="0" w:color="auto"/>
                <w:bottom w:val="none" w:sz="0" w:space="0" w:color="auto"/>
                <w:right w:val="none" w:sz="0" w:space="0" w:color="auto"/>
              </w:divBdr>
              <w:divsChild>
                <w:div w:id="80766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F296E-A071-4E20-937C-7CF6749FF636}">
  <ds:schemaRefs>
    <ds:schemaRef ds:uri="http://schemas.microsoft.com/sharepoint/v3/contenttype/forms"/>
  </ds:schemaRefs>
</ds:datastoreItem>
</file>

<file path=customXml/itemProps2.xml><?xml version="1.0" encoding="utf-8"?>
<ds:datastoreItem xmlns:ds="http://schemas.openxmlformats.org/officeDocument/2006/customXml" ds:itemID="{65454CE0-338F-4D11-8271-7D122B7CCA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148E3C-8278-44D5-8049-2056C068D564}">
  <ds:schemaRefs>
    <ds:schemaRef ds:uri="http://schemas.openxmlformats.org/officeDocument/2006/bibliography"/>
  </ds:schemaRefs>
</ds:datastoreItem>
</file>

<file path=customXml/itemProps4.xml><?xml version="1.0" encoding="utf-8"?>
<ds:datastoreItem xmlns:ds="http://schemas.openxmlformats.org/officeDocument/2006/customXml" ds:itemID="{2597CC2B-227D-42ED-8AD6-D7DF0DC8F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20951</Words>
  <Characters>119425</Characters>
  <Application>Microsoft Office Word</Application>
  <DocSecurity>0</DocSecurity>
  <Lines>995</Lines>
  <Paragraphs>280</Paragraphs>
  <ScaleCrop>false</ScaleCrop>
  <HeadingPairs>
    <vt:vector size="2" baseType="variant">
      <vt:variant>
        <vt:lpstr>Title</vt:lpstr>
      </vt:variant>
      <vt:variant>
        <vt:i4>1</vt:i4>
      </vt:variant>
    </vt:vector>
  </HeadingPairs>
  <TitlesOfParts>
    <vt:vector size="1" baseType="lpstr">
      <vt:lpstr>Requested information</vt:lpstr>
    </vt:vector>
  </TitlesOfParts>
  <Company>ARC</Company>
  <LinksUpToDate>false</LinksUpToDate>
  <CharactersWithSpaces>140096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Requested information</dc:title>
  <dc:creator>Nancy Thaler</dc:creator>
  <cp:lastModifiedBy>Kevin Doherty</cp:lastModifiedBy>
  <cp:revision>39</cp:revision>
  <cp:lastPrinted>2005-11-17T13:04:00Z</cp:lastPrinted>
  <dcterms:created xsi:type="dcterms:W3CDTF">2024-11-15T15:23:00Z</dcterms:created>
  <dcterms:modified xsi:type="dcterms:W3CDTF">2024-12-12T18:57:00Z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